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DEB246" w14:textId="77777777" w:rsidR="009B26CC" w:rsidRDefault="009B26CC" w:rsidP="009B26CC">
      <w:pPr>
        <w:pStyle w:val="aa"/>
        <w:spacing w:line="360" w:lineRule="auto"/>
        <w:ind w:right="-7" w:firstLine="567"/>
        <w:jc w:val="right"/>
        <w:rPr>
          <w:del w:id="0" w:author="Հերմինե Գևորգյան" w:date="2026-02-26T23:44:00Z" w16du:dateUtc="2026-02-26T19:44:00Z"/>
          <w:rFonts w:ascii="GHEA Grapalat" w:hAnsi="GHEA Grapalat" w:cs="Sylfaen"/>
          <w:i/>
          <w:sz w:val="18"/>
        </w:rPr>
      </w:pPr>
      <w:r>
        <w:rPr>
          <w:rFonts w:ascii="GHEA Grapalat" w:hAnsi="GHEA Grapalat" w:cs="Sylfaen"/>
          <w:i/>
          <w:sz w:val="18"/>
        </w:rPr>
        <w:t xml:space="preserve">                                                                                        </w:t>
      </w:r>
      <w:del w:id="1" w:author="Հերմինե Գևորգյան" w:date="2026-02-26T23:44:00Z" w16du:dateUtc="2026-02-26T19:44:00Z">
        <w:r>
          <w:rPr>
            <w:rFonts w:ascii="GHEA Grapalat" w:hAnsi="GHEA Grapalat" w:cs="Sylfaen"/>
            <w:i/>
            <w:sz w:val="18"/>
          </w:rPr>
          <w:delText xml:space="preserve">    </w:delText>
        </w:r>
      </w:del>
    </w:p>
    <w:p w14:paraId="4252A6BF" w14:textId="77777777" w:rsidR="004567B2" w:rsidRDefault="004567B2" w:rsidP="004567B2">
      <w:pPr>
        <w:pStyle w:val="aa"/>
        <w:spacing w:after="0" w:line="360" w:lineRule="auto"/>
        <w:ind w:firstLine="567"/>
        <w:jc w:val="right"/>
        <w:rPr>
          <w:rFonts w:ascii="GHEA Grapalat" w:hAnsi="GHEA Grapalat" w:cs="Sylfaen"/>
          <w:i/>
          <w:sz w:val="16"/>
        </w:rPr>
      </w:pPr>
      <w:proofErr w:type="spellStart"/>
      <w:r>
        <w:rPr>
          <w:rFonts w:ascii="GHEA Grapalat" w:hAnsi="GHEA Grapalat" w:cs="Sylfaen"/>
          <w:i/>
          <w:sz w:val="16"/>
        </w:rPr>
        <w:t>Հավելված</w:t>
      </w:r>
      <w:proofErr w:type="spellEnd"/>
      <w:r>
        <w:rPr>
          <w:rFonts w:ascii="GHEA Grapalat" w:hAnsi="GHEA Grapalat" w:cs="Sylfaen"/>
          <w:i/>
          <w:sz w:val="16"/>
        </w:rPr>
        <w:t xml:space="preserve"> N </w:t>
      </w:r>
      <w:del w:id="2" w:author="Հերմինե Գևորգյան" w:date="2026-02-26T23:44:00Z" w16du:dateUtc="2026-02-26T19:44:00Z">
        <w:r w:rsidR="001C277A">
          <w:rPr>
            <w:rFonts w:ascii="GHEA Grapalat" w:hAnsi="GHEA Grapalat" w:cs="Sylfaen"/>
            <w:i/>
            <w:sz w:val="16"/>
          </w:rPr>
          <w:delText>9</w:delText>
        </w:r>
      </w:del>
      <w:ins w:id="3" w:author="Հերմինե Գևորգյան" w:date="2026-02-26T23:44:00Z" w16du:dateUtc="2026-02-26T19:44:00Z">
        <w:r>
          <w:rPr>
            <w:rFonts w:ascii="GHEA Grapalat" w:hAnsi="GHEA Grapalat" w:cs="Sylfaen"/>
            <w:i/>
            <w:sz w:val="16"/>
          </w:rPr>
          <w:t>7</w:t>
        </w:r>
      </w:ins>
    </w:p>
    <w:p w14:paraId="77D3D6CF" w14:textId="77777777" w:rsidR="004567B2" w:rsidRDefault="004567B2" w:rsidP="004567B2">
      <w:pPr>
        <w:pStyle w:val="aa"/>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w:t>
      </w:r>
      <w:r>
        <w:rPr>
          <w:rFonts w:ascii="GHEA Grapalat" w:hAnsi="GHEA Grapalat" w:cs="Sylfaen"/>
          <w:i/>
          <w:sz w:val="16"/>
        </w:rPr>
        <w:t xml:space="preserve"> </w:t>
      </w:r>
      <w:r>
        <w:rPr>
          <w:rFonts w:ascii="GHEA Grapalat" w:hAnsi="GHEA Grapalat" w:cs="Sylfaen"/>
          <w:i/>
          <w:sz w:val="16"/>
          <w:lang w:val="hy-AM"/>
        </w:rPr>
        <w:t>դեկտեմբերի  09</w:t>
      </w:r>
      <w:r>
        <w:rPr>
          <w:rFonts w:ascii="GHEA Grapalat" w:hAnsi="GHEA Grapalat"/>
          <w:i/>
          <w:sz w:val="16"/>
          <w:lang w:val="hy-AM"/>
          <w:rPrChange w:id="4" w:author="Հերմինե Գևորգյան" w:date="2026-02-26T23:44:00Z" w16du:dateUtc="2026-02-26T19:44:00Z">
            <w:rPr>
              <w:rFonts w:ascii="GHEA Grapalat" w:hAnsi="GHEA Grapalat"/>
              <w:i/>
              <w:sz w:val="16"/>
            </w:rPr>
          </w:rPrChange>
        </w:rPr>
        <w:t xml:space="preserve"> </w:t>
      </w:r>
      <w:r>
        <w:rPr>
          <w:rFonts w:ascii="GHEA Grapalat" w:hAnsi="GHEA Grapalat" w:cs="Sylfaen"/>
          <w:i/>
          <w:sz w:val="16"/>
          <w:lang w:val="hy-AM"/>
        </w:rPr>
        <w:t>-ի</w:t>
      </w:r>
    </w:p>
    <w:p w14:paraId="14E4B2D8" w14:textId="77777777" w:rsidR="004567B2" w:rsidRDefault="004567B2" w:rsidP="004567B2">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427-Ա հրամանի     </w:t>
      </w:r>
    </w:p>
    <w:p w14:paraId="0BB2B9B7" w14:textId="77777777" w:rsidR="005E4B61" w:rsidRPr="001F7800" w:rsidRDefault="005E4B61" w:rsidP="005E4B61">
      <w:pPr>
        <w:pStyle w:val="aa"/>
        <w:spacing w:after="0"/>
        <w:ind w:right="-7" w:firstLine="567"/>
        <w:jc w:val="right"/>
        <w:rPr>
          <w:rFonts w:ascii="GHEA Grapalat" w:hAnsi="GHEA Grapalat" w:cs="Sylfaen"/>
          <w:i/>
          <w:sz w:val="16"/>
          <w:lang w:val="af-ZA"/>
        </w:rPr>
      </w:pPr>
    </w:p>
    <w:p w14:paraId="26F99972" w14:textId="21E93C15" w:rsidR="00096865" w:rsidRPr="00E6597C" w:rsidRDefault="00096865" w:rsidP="005E4B61">
      <w:pPr>
        <w:pStyle w:val="aa"/>
        <w:spacing w:after="0"/>
        <w:ind w:right="-7" w:firstLine="567"/>
        <w:jc w:val="right"/>
        <w:rPr>
          <w:rFonts w:ascii="GHEA Grapalat" w:hAnsi="GHEA Grapalat" w:cs="Sylfaen"/>
          <w:i/>
          <w:u w:val="single"/>
          <w:lang w:val="af-ZA" w:eastAsia="ru-RU"/>
        </w:rPr>
      </w:pPr>
      <w:r w:rsidRPr="00217530">
        <w:rPr>
          <w:rFonts w:ascii="GHEA Grapalat" w:hAnsi="GHEA Grapalat" w:cs="Sylfaen"/>
          <w:i/>
          <w:u w:val="single"/>
          <w:lang w:val="hy-AM" w:eastAsia="ru-RU"/>
        </w:rPr>
        <w:t>Օրինակելի</w:t>
      </w:r>
      <w:r w:rsidRPr="00E6597C">
        <w:rPr>
          <w:rFonts w:ascii="GHEA Grapalat" w:hAnsi="GHEA Grapalat" w:cs="Sylfaen"/>
          <w:i/>
          <w:u w:val="single"/>
          <w:lang w:val="af-ZA" w:eastAsia="ru-RU"/>
        </w:rPr>
        <w:t xml:space="preserve"> </w:t>
      </w:r>
      <w:r w:rsidRPr="00217530">
        <w:rPr>
          <w:rFonts w:ascii="GHEA Grapalat" w:hAnsi="GHEA Grapalat" w:cs="Sylfaen"/>
          <w:i/>
          <w:u w:val="single"/>
          <w:lang w:val="hy-AM" w:eastAsia="ru-RU"/>
        </w:rPr>
        <w:t>ձև</w:t>
      </w:r>
    </w:p>
    <w:p w14:paraId="50807DA9" w14:textId="77777777" w:rsidR="00096865" w:rsidRPr="00E6597C" w:rsidRDefault="00096865" w:rsidP="00EF3662">
      <w:pPr>
        <w:pStyle w:val="a3"/>
        <w:spacing w:line="240" w:lineRule="auto"/>
        <w:jc w:val="center"/>
        <w:rPr>
          <w:rFonts w:ascii="GHEA Grapalat" w:hAnsi="GHEA Grapalat"/>
          <w:i w:val="0"/>
          <w:lang w:val="af-ZA"/>
        </w:rPr>
      </w:pPr>
    </w:p>
    <w:p w14:paraId="6C618EAA" w14:textId="77777777" w:rsidR="00642EFE" w:rsidRPr="00E6597C" w:rsidRDefault="00642EFE" w:rsidP="00EF3662">
      <w:pPr>
        <w:pStyle w:val="a3"/>
        <w:spacing w:line="240" w:lineRule="auto"/>
        <w:jc w:val="center"/>
        <w:rPr>
          <w:rFonts w:ascii="GHEA Grapalat" w:hAnsi="GHEA Grapalat"/>
          <w:i w:val="0"/>
          <w:lang w:val="af-ZA"/>
        </w:rPr>
      </w:pPr>
      <w:r w:rsidRPr="00E6597C">
        <w:rPr>
          <w:rFonts w:ascii="GHEA Grapalat" w:hAnsi="GHEA Grapalat"/>
          <w:i w:val="0"/>
          <w:lang w:val="af-ZA"/>
        </w:rPr>
        <w:t>ՀԱՅՏԱՐԱՐՈՒԹՅՈՒՆ</w:t>
      </w:r>
    </w:p>
    <w:p w14:paraId="75AAFA87" w14:textId="5D54E776" w:rsidR="00642EFE" w:rsidRPr="00E6597C" w:rsidRDefault="00642EFE" w:rsidP="00EF3662">
      <w:pPr>
        <w:pStyle w:val="a3"/>
        <w:spacing w:line="240" w:lineRule="auto"/>
        <w:jc w:val="center"/>
        <w:rPr>
          <w:rFonts w:ascii="GHEA Grapalat" w:hAnsi="GHEA Grapalat"/>
          <w:i w:val="0"/>
          <w:lang w:val="af-ZA"/>
        </w:rPr>
      </w:pPr>
      <w:del w:id="5" w:author="Հերմինե Գևորգյան" w:date="2026-02-26T23:44:00Z" w16du:dateUtc="2026-02-26T19:44:00Z">
        <w:r w:rsidRPr="00E6597C">
          <w:rPr>
            <w:rFonts w:ascii="GHEA Grapalat" w:hAnsi="GHEA Grapalat"/>
            <w:i w:val="0"/>
            <w:lang w:val="af-ZA"/>
          </w:rPr>
          <w:delText xml:space="preserve">ԲԱՑ </w:delText>
        </w:r>
        <w:r w:rsidR="004E1503" w:rsidRPr="00E6597C">
          <w:rPr>
            <w:rFonts w:ascii="GHEA Grapalat" w:hAnsi="GHEA Grapalat"/>
            <w:i w:val="0"/>
            <w:lang w:val="af-ZA"/>
          </w:rPr>
          <w:delText>ՄՐՑՈՒՅԹ</w:delText>
        </w:r>
        <w:r w:rsidRPr="00E6597C">
          <w:rPr>
            <w:rFonts w:ascii="GHEA Grapalat" w:hAnsi="GHEA Grapalat"/>
            <w:i w:val="0"/>
            <w:lang w:val="af-ZA"/>
          </w:rPr>
          <w:delText>Ի</w:delText>
        </w:r>
      </w:del>
      <w:ins w:id="6" w:author="Հերմինե Գևորգյան" w:date="2026-02-26T23:44:00Z" w16du:dateUtc="2026-02-26T19:44:00Z">
        <w:r w:rsidR="00076211">
          <w:rPr>
            <w:rFonts w:ascii="GHEA Grapalat" w:hAnsi="GHEA Grapalat"/>
            <w:i w:val="0"/>
            <w:lang w:val="hy-AM"/>
          </w:rPr>
          <w:t>ԳՆԱՆՇՄԱՆ ՀԱՐՑՄԱՆ</w:t>
        </w:r>
      </w:ins>
      <w:r w:rsidRPr="00E6597C">
        <w:rPr>
          <w:rFonts w:ascii="GHEA Grapalat" w:hAnsi="GHEA Grapalat"/>
          <w:i w:val="0"/>
          <w:lang w:val="af-ZA"/>
        </w:rPr>
        <w:t xml:space="preserve"> ՄԱՍԻՆ</w:t>
      </w:r>
      <w:r w:rsidR="000C51A3">
        <w:rPr>
          <w:rStyle w:val="af6"/>
          <w:rFonts w:ascii="GHEA Grapalat" w:hAnsi="GHEA Grapalat"/>
          <w:i w:val="0"/>
          <w:lang w:val="af-ZA"/>
        </w:rPr>
        <w:footnoteReference w:id="1"/>
      </w:r>
    </w:p>
    <w:p w14:paraId="3B5A071A" w14:textId="77777777" w:rsidR="00642EFE" w:rsidRPr="00E6597C" w:rsidRDefault="00642EFE" w:rsidP="00EF3662">
      <w:pPr>
        <w:pStyle w:val="a3"/>
        <w:spacing w:line="240" w:lineRule="auto"/>
        <w:jc w:val="center"/>
        <w:rPr>
          <w:rFonts w:ascii="GHEA Grapalat" w:hAnsi="GHEA Grapalat"/>
          <w:i w:val="0"/>
          <w:lang w:val="af-ZA"/>
        </w:rPr>
      </w:pPr>
    </w:p>
    <w:p w14:paraId="07CF463E" w14:textId="77777777" w:rsidR="00642EFE" w:rsidRPr="00E6597C" w:rsidRDefault="00642EFE" w:rsidP="00EF3662">
      <w:pPr>
        <w:pStyle w:val="a3"/>
        <w:spacing w:line="240" w:lineRule="auto"/>
        <w:jc w:val="center"/>
        <w:rPr>
          <w:rFonts w:ascii="GHEA Grapalat" w:hAnsi="GHEA Grapalat"/>
          <w:i w:val="0"/>
          <w:lang w:val="af-ZA"/>
        </w:rPr>
      </w:pPr>
      <w:r w:rsidRPr="00E6597C">
        <w:rPr>
          <w:rFonts w:ascii="GHEA Grapalat" w:hAnsi="GHEA Grapalat"/>
          <w:i w:val="0"/>
          <w:lang w:val="af-ZA"/>
        </w:rPr>
        <w:t xml:space="preserve">Հայտարարության սույն տեքստը հաստատված է </w:t>
      </w:r>
      <w:r w:rsidR="00C0193C" w:rsidRPr="00E6597C">
        <w:rPr>
          <w:rFonts w:ascii="GHEA Grapalat" w:hAnsi="GHEA Grapalat"/>
          <w:i w:val="0"/>
          <w:lang w:val="af-ZA"/>
        </w:rPr>
        <w:t xml:space="preserve">գնահատող </w:t>
      </w:r>
      <w:r w:rsidRPr="00E6597C">
        <w:rPr>
          <w:rFonts w:ascii="GHEA Grapalat" w:hAnsi="GHEA Grapalat"/>
          <w:i w:val="0"/>
          <w:lang w:val="af-ZA"/>
        </w:rPr>
        <w:t>հանձնաժողովի</w:t>
      </w:r>
    </w:p>
    <w:p w14:paraId="35C66B2D" w14:textId="1BC514D0" w:rsidR="0091042F" w:rsidRPr="00E6597C" w:rsidRDefault="00642EFE" w:rsidP="00D21F8D">
      <w:pPr>
        <w:pStyle w:val="a3"/>
        <w:spacing w:line="240" w:lineRule="auto"/>
        <w:jc w:val="center"/>
        <w:rPr>
          <w:rFonts w:ascii="GHEA Grapalat" w:hAnsi="GHEA Grapalat"/>
          <w:i w:val="0"/>
          <w:lang w:val="af-ZA"/>
        </w:rPr>
      </w:pPr>
      <w:del w:id="7" w:author="Հերմինե Գևորգյան" w:date="2026-02-26T23:44:00Z" w16du:dateUtc="2026-02-26T19:44:00Z">
        <w:r w:rsidRPr="00E6597C">
          <w:rPr>
            <w:rFonts w:ascii="GHEA Grapalat" w:hAnsi="GHEA Grapalat"/>
            <w:i w:val="0"/>
            <w:lang w:val="af-ZA"/>
          </w:rPr>
          <w:delText>20</w:delText>
        </w:r>
      </w:del>
      <w:ins w:id="8" w:author="Հերմինե Գևորգյան" w:date="2026-02-26T23:44:00Z" w16du:dateUtc="2026-02-26T19:44:00Z">
        <w:r w:rsidRPr="00E6597C">
          <w:rPr>
            <w:rFonts w:ascii="GHEA Grapalat" w:hAnsi="GHEA Grapalat"/>
            <w:i w:val="0"/>
            <w:lang w:val="af-ZA"/>
          </w:rPr>
          <w:t>20</w:t>
        </w:r>
        <w:r w:rsidR="00076211">
          <w:rPr>
            <w:rFonts w:ascii="GHEA Grapalat" w:hAnsi="GHEA Grapalat"/>
            <w:i w:val="0"/>
            <w:lang w:val="hy-AM"/>
          </w:rPr>
          <w:t>2</w:t>
        </w:r>
        <w:r w:rsidR="004567B2" w:rsidRPr="004567B2">
          <w:rPr>
            <w:rFonts w:ascii="GHEA Grapalat" w:hAnsi="GHEA Grapalat"/>
            <w:i w:val="0"/>
            <w:lang w:val="af-ZA"/>
          </w:rPr>
          <w:t>6</w:t>
        </w:r>
      </w:ins>
      <w:r w:rsidRPr="00E6597C">
        <w:rPr>
          <w:rFonts w:ascii="GHEA Grapalat" w:hAnsi="GHEA Grapalat"/>
          <w:i w:val="0"/>
          <w:lang w:val="af-ZA"/>
        </w:rPr>
        <w:t xml:space="preserve"> </w:t>
      </w:r>
      <w:r w:rsidR="00F5653D" w:rsidRPr="00E6597C">
        <w:rPr>
          <w:rFonts w:ascii="GHEA Grapalat" w:hAnsi="GHEA Grapalat"/>
          <w:i w:val="0"/>
          <w:lang w:val="af-ZA"/>
        </w:rPr>
        <w:t xml:space="preserve">  </w:t>
      </w:r>
      <w:r w:rsidRPr="00E6597C">
        <w:rPr>
          <w:rFonts w:ascii="GHEA Grapalat" w:hAnsi="GHEA Grapalat"/>
          <w:i w:val="0"/>
          <w:lang w:val="af-ZA"/>
        </w:rPr>
        <w:t xml:space="preserve">թվականի </w:t>
      </w:r>
      <w:r w:rsidR="00A76C15" w:rsidRPr="00E6597C">
        <w:rPr>
          <w:rFonts w:ascii="GHEA Grapalat" w:hAnsi="GHEA Grapalat"/>
          <w:i w:val="0"/>
          <w:lang w:val="af-ZA"/>
        </w:rPr>
        <w:t>«</w:t>
      </w:r>
      <w:del w:id="9" w:author="Հերմինե Գևորգյան" w:date="2026-02-26T23:44:00Z" w16du:dateUtc="2026-02-26T19:44:00Z">
        <w:r w:rsidR="00F15F72" w:rsidRPr="00E6597C">
          <w:rPr>
            <w:rFonts w:ascii="GHEA Grapalat" w:hAnsi="GHEA Grapalat"/>
            <w:i w:val="0"/>
            <w:lang w:val="af-ZA"/>
          </w:rPr>
          <w:delText>ամիս</w:delText>
        </w:r>
        <w:r w:rsidR="003C53D4" w:rsidRPr="00E6597C">
          <w:rPr>
            <w:rFonts w:ascii="GHEA Grapalat" w:hAnsi="GHEA Grapalat"/>
            <w:i w:val="0"/>
            <w:lang w:val="af-ZA"/>
          </w:rPr>
          <w:delText>»</w:delText>
        </w:r>
        <w:r w:rsidRPr="00E6597C">
          <w:rPr>
            <w:rFonts w:ascii="GHEA Grapalat" w:hAnsi="GHEA Grapalat"/>
            <w:i w:val="0"/>
            <w:lang w:val="af-ZA"/>
          </w:rPr>
          <w:delText xml:space="preserve">  </w:delText>
        </w:r>
        <w:r w:rsidR="003C53D4" w:rsidRPr="00E6597C">
          <w:rPr>
            <w:rFonts w:ascii="GHEA Grapalat" w:hAnsi="GHEA Grapalat"/>
            <w:i w:val="0"/>
            <w:lang w:val="af-ZA"/>
          </w:rPr>
          <w:delText>«</w:delText>
        </w:r>
        <w:r w:rsidR="005D4D30" w:rsidRPr="00E6597C">
          <w:rPr>
            <w:rFonts w:ascii="GHEA Grapalat" w:hAnsi="GHEA Grapalat"/>
            <w:i w:val="0"/>
            <w:lang w:val="af-ZA"/>
          </w:rPr>
          <w:delText>օր</w:delText>
        </w:r>
        <w:r w:rsidR="003C53D4" w:rsidRPr="00E6597C">
          <w:rPr>
            <w:rFonts w:ascii="GHEA Grapalat" w:hAnsi="GHEA Grapalat"/>
            <w:i w:val="0"/>
            <w:lang w:val="af-ZA"/>
          </w:rPr>
          <w:delText>»</w:delText>
        </w:r>
        <w:r w:rsidRPr="00E6597C">
          <w:rPr>
            <w:rFonts w:ascii="GHEA Grapalat" w:hAnsi="GHEA Grapalat"/>
            <w:i w:val="0"/>
            <w:lang w:val="af-ZA"/>
          </w:rPr>
          <w:delText xml:space="preserve"> </w:delText>
        </w:r>
        <w:r w:rsidR="00A76C15" w:rsidRPr="00E6597C">
          <w:rPr>
            <w:rFonts w:ascii="GHEA Grapalat" w:hAnsi="GHEA Grapalat"/>
            <w:i w:val="0"/>
            <w:lang w:val="af-ZA"/>
          </w:rPr>
          <w:delText>«</w:delText>
        </w:r>
        <w:r w:rsidR="003C53D4" w:rsidRPr="00E6597C">
          <w:rPr>
            <w:rFonts w:ascii="GHEA Grapalat" w:hAnsi="GHEA Grapalat"/>
            <w:i w:val="0"/>
            <w:lang w:val="af-ZA"/>
          </w:rPr>
          <w:delText>որոշման համարը</w:delText>
        </w:r>
      </w:del>
      <w:ins w:id="10" w:author="Հերմինե Գևորգյան" w:date="2026-02-26T23:44:00Z" w16du:dateUtc="2026-02-26T19:44:00Z">
        <w:r w:rsidR="004567B2">
          <w:rPr>
            <w:rFonts w:ascii="GHEA Grapalat" w:hAnsi="GHEA Grapalat"/>
            <w:i w:val="0"/>
            <w:lang w:val="hy-AM"/>
          </w:rPr>
          <w:t>փետրվա</w:t>
        </w:r>
        <w:r w:rsidR="0045071F">
          <w:rPr>
            <w:rFonts w:ascii="GHEA Grapalat" w:hAnsi="GHEA Grapalat"/>
            <w:i w:val="0"/>
            <w:lang w:val="hy-AM"/>
          </w:rPr>
          <w:t>ր</w:t>
        </w:r>
        <w:r w:rsidR="00894E64">
          <w:rPr>
            <w:rFonts w:ascii="GHEA Grapalat" w:hAnsi="GHEA Grapalat"/>
            <w:i w:val="0"/>
            <w:lang w:val="hy-AM"/>
          </w:rPr>
          <w:t>ի</w:t>
        </w:r>
        <w:r w:rsidR="003C53D4" w:rsidRPr="00E6597C">
          <w:rPr>
            <w:rFonts w:ascii="GHEA Grapalat" w:hAnsi="GHEA Grapalat"/>
            <w:i w:val="0"/>
            <w:lang w:val="af-ZA"/>
          </w:rPr>
          <w:t>»</w:t>
        </w:r>
        <w:r w:rsidRPr="00E6597C">
          <w:rPr>
            <w:rFonts w:ascii="GHEA Grapalat" w:hAnsi="GHEA Grapalat"/>
            <w:i w:val="0"/>
            <w:lang w:val="af-ZA"/>
          </w:rPr>
          <w:t xml:space="preserve">  </w:t>
        </w:r>
        <w:r w:rsidR="003C53D4" w:rsidRPr="00E6597C">
          <w:rPr>
            <w:rFonts w:ascii="GHEA Grapalat" w:hAnsi="GHEA Grapalat"/>
            <w:i w:val="0"/>
            <w:lang w:val="af-ZA"/>
          </w:rPr>
          <w:t>«</w:t>
        </w:r>
        <w:r w:rsidR="004567B2">
          <w:rPr>
            <w:rFonts w:ascii="GHEA Grapalat" w:hAnsi="GHEA Grapalat"/>
            <w:i w:val="0"/>
            <w:lang w:val="af-ZA"/>
          </w:rPr>
          <w:t>26</w:t>
        </w:r>
        <w:r w:rsidR="003C53D4" w:rsidRPr="00E6597C">
          <w:rPr>
            <w:rFonts w:ascii="GHEA Grapalat" w:hAnsi="GHEA Grapalat"/>
            <w:i w:val="0"/>
            <w:lang w:val="af-ZA"/>
          </w:rPr>
          <w:t>»</w:t>
        </w:r>
        <w:r w:rsidR="00894E64">
          <w:rPr>
            <w:rFonts w:ascii="GHEA Grapalat" w:hAnsi="GHEA Grapalat"/>
            <w:i w:val="0"/>
            <w:lang w:val="hy-AM"/>
          </w:rPr>
          <w:t>-ի</w:t>
        </w:r>
        <w:r w:rsidRPr="00E6597C">
          <w:rPr>
            <w:rFonts w:ascii="GHEA Grapalat" w:hAnsi="GHEA Grapalat"/>
            <w:i w:val="0"/>
            <w:lang w:val="af-ZA"/>
          </w:rPr>
          <w:t xml:space="preserve"> </w:t>
        </w:r>
        <w:r w:rsidR="00A76C15" w:rsidRPr="00E6597C">
          <w:rPr>
            <w:rFonts w:ascii="GHEA Grapalat" w:hAnsi="GHEA Grapalat"/>
            <w:i w:val="0"/>
            <w:lang w:val="af-ZA"/>
          </w:rPr>
          <w:t>«</w:t>
        </w:r>
        <w:r w:rsidR="00894E64">
          <w:rPr>
            <w:rFonts w:ascii="GHEA Grapalat" w:hAnsi="GHEA Grapalat"/>
            <w:i w:val="0"/>
            <w:lang w:val="hy-AM"/>
          </w:rPr>
          <w:t>1</w:t>
        </w:r>
      </w:ins>
      <w:r w:rsidR="00A76C15" w:rsidRPr="00E6597C">
        <w:rPr>
          <w:rFonts w:ascii="GHEA Grapalat" w:hAnsi="GHEA Grapalat"/>
          <w:i w:val="0"/>
          <w:lang w:val="af-ZA"/>
        </w:rPr>
        <w:t>»</w:t>
      </w:r>
      <w:r w:rsidR="003C53D4" w:rsidRPr="00E6597C">
        <w:rPr>
          <w:rFonts w:ascii="GHEA Grapalat" w:hAnsi="GHEA Grapalat"/>
          <w:i w:val="0"/>
          <w:lang w:val="af-ZA"/>
        </w:rPr>
        <w:t xml:space="preserve"> </w:t>
      </w:r>
      <w:r w:rsidRPr="00E6597C">
        <w:rPr>
          <w:rFonts w:ascii="GHEA Grapalat" w:hAnsi="GHEA Grapalat"/>
          <w:i w:val="0"/>
          <w:lang w:val="af-ZA"/>
        </w:rPr>
        <w:t xml:space="preserve">որոշմամբ </w:t>
      </w:r>
    </w:p>
    <w:p w14:paraId="180A6F19" w14:textId="77777777" w:rsidR="0091042F" w:rsidRPr="00E6597C" w:rsidRDefault="0091042F" w:rsidP="00EF3662">
      <w:pPr>
        <w:pStyle w:val="a3"/>
        <w:spacing w:line="240" w:lineRule="auto"/>
        <w:jc w:val="center"/>
        <w:rPr>
          <w:rFonts w:ascii="GHEA Grapalat" w:hAnsi="GHEA Grapalat"/>
          <w:i w:val="0"/>
          <w:lang w:val="af-ZA"/>
        </w:rPr>
      </w:pPr>
    </w:p>
    <w:p w14:paraId="02231563" w14:textId="4F55A8FD" w:rsidR="003B672B" w:rsidRDefault="00496E18" w:rsidP="00EF3662">
      <w:pPr>
        <w:pStyle w:val="a3"/>
        <w:spacing w:line="240" w:lineRule="auto"/>
        <w:jc w:val="center"/>
        <w:rPr>
          <w:rFonts w:ascii="GHEA Grapalat" w:hAnsi="GHEA Grapalat"/>
          <w:i w:val="0"/>
          <w:u w:val="single"/>
          <w:lang w:val="af-ZA"/>
          <w:rPrChange w:id="11" w:author="Հերմինե Գևորգյան" w:date="2026-02-26T23:44:00Z" w16du:dateUtc="2026-02-26T19:44:00Z">
            <w:rPr>
              <w:rFonts w:ascii="GHEA Grapalat" w:hAnsi="GHEA Grapalat"/>
              <w:i w:val="0"/>
              <w:lang w:val="af-ZA"/>
            </w:rPr>
          </w:rPrChange>
        </w:rPr>
      </w:pPr>
      <w:r w:rsidRPr="00E6597C">
        <w:rPr>
          <w:rFonts w:ascii="GHEA Grapalat" w:hAnsi="GHEA Grapalat"/>
          <w:i w:val="0"/>
          <w:lang w:val="af-ZA"/>
        </w:rPr>
        <w:t xml:space="preserve">Ընթացակարգի </w:t>
      </w:r>
      <w:r w:rsidR="00642EFE" w:rsidRPr="00E6597C">
        <w:rPr>
          <w:rFonts w:ascii="GHEA Grapalat" w:hAnsi="GHEA Grapalat"/>
          <w:i w:val="0"/>
          <w:lang w:val="af-ZA"/>
        </w:rPr>
        <w:t>ծածկագիրը`</w:t>
      </w:r>
      <w:r w:rsidR="0091042F" w:rsidRPr="00E6597C">
        <w:rPr>
          <w:rFonts w:ascii="GHEA Grapalat" w:hAnsi="GHEA Grapalat"/>
          <w:i w:val="0"/>
          <w:lang w:val="af-ZA"/>
        </w:rPr>
        <w:t xml:space="preserve"> </w:t>
      </w:r>
      <w:r w:rsidR="00316381" w:rsidRPr="00E6597C">
        <w:rPr>
          <w:rFonts w:ascii="GHEA Grapalat" w:hAnsi="GHEA Grapalat"/>
          <w:i w:val="0"/>
          <w:lang w:val="af-ZA"/>
        </w:rPr>
        <w:t xml:space="preserve"> </w:t>
      </w:r>
      <w:bookmarkStart w:id="12" w:name="_Hlk205965342"/>
      <w:del w:id="13" w:author="Հերմինե Գևորգյան" w:date="2026-02-26T23:44:00Z" w16du:dateUtc="2026-02-26T19:44:00Z">
        <w:r w:rsidR="00316381" w:rsidRPr="00E6597C">
          <w:rPr>
            <w:rFonts w:ascii="GHEA Grapalat" w:hAnsi="GHEA Grapalat"/>
            <w:i w:val="0"/>
            <w:lang w:val="af-ZA"/>
          </w:rPr>
          <w:delText>____</w:delText>
        </w:r>
        <w:r w:rsidR="00B02A31" w:rsidRPr="00E6597C">
          <w:rPr>
            <w:rFonts w:ascii="GHEA Grapalat" w:hAnsi="GHEA Grapalat"/>
            <w:i w:val="0"/>
            <w:lang w:val="af-ZA"/>
          </w:rPr>
          <w:delText>Բ</w:delText>
        </w:r>
        <w:r w:rsidR="004E1503" w:rsidRPr="00E6597C">
          <w:rPr>
            <w:rFonts w:ascii="GHEA Grapalat" w:hAnsi="GHEA Grapalat"/>
            <w:i w:val="0"/>
            <w:lang w:val="af-ZA"/>
          </w:rPr>
          <w:delText>Մ</w:delText>
        </w:r>
        <w:r w:rsidR="00012347" w:rsidRPr="00E6597C">
          <w:rPr>
            <w:rFonts w:ascii="GHEA Grapalat" w:hAnsi="GHEA Grapalat"/>
            <w:i w:val="0"/>
            <w:lang w:val="af-ZA"/>
          </w:rPr>
          <w:delText>Ա</w:delText>
        </w:r>
        <w:r w:rsidR="00A363C5" w:rsidRPr="00E6597C">
          <w:rPr>
            <w:rFonts w:ascii="GHEA Grapalat" w:hAnsi="GHEA Grapalat"/>
            <w:i w:val="0"/>
            <w:lang w:val="af-ZA"/>
          </w:rPr>
          <w:delText>Շ</w:delText>
        </w:r>
        <w:r w:rsidR="00B02A31" w:rsidRPr="00E6597C">
          <w:rPr>
            <w:rFonts w:ascii="GHEA Grapalat" w:hAnsi="GHEA Grapalat"/>
            <w:i w:val="0"/>
            <w:lang w:val="af-ZA"/>
          </w:rPr>
          <w:delText>ՁԲ</w:delText>
        </w:r>
        <w:r w:rsidR="009F18D0" w:rsidRPr="00E6597C">
          <w:rPr>
            <w:rFonts w:ascii="GHEA Grapalat" w:hAnsi="GHEA Grapalat"/>
            <w:i w:val="0"/>
            <w:u w:val="single"/>
            <w:lang w:val="af-ZA"/>
          </w:rPr>
          <w:delText xml:space="preserve">     /</w:delText>
        </w:r>
        <w:r w:rsidR="009F18D0" w:rsidRPr="00E6597C">
          <w:rPr>
            <w:rFonts w:ascii="GHEA Grapalat" w:hAnsi="GHEA Grapalat"/>
            <w:i w:val="0"/>
            <w:u w:val="single"/>
            <w:lang w:val="af-ZA"/>
          </w:rPr>
          <w:tab/>
          <w:delText xml:space="preserve">       </w:delText>
        </w:r>
      </w:del>
      <w:ins w:id="14" w:author="Հերմինե Գևորգյան" w:date="2026-02-26T23:44:00Z" w16du:dateUtc="2026-02-26T19:44:00Z">
        <w:r w:rsidR="00894E64" w:rsidRPr="00594D20">
          <w:rPr>
            <w:rFonts w:ascii="GHEA Grapalat" w:hAnsi="GHEA Grapalat"/>
            <w:lang w:val="hy-AM"/>
          </w:rPr>
          <w:t>ՀՀ ԳՄ</w:t>
        </w:r>
        <w:r w:rsidR="000053ED" w:rsidRPr="00594D20">
          <w:rPr>
            <w:rFonts w:ascii="GHEA Grapalat" w:hAnsi="GHEA Grapalat"/>
            <w:lang w:val="hy-AM"/>
          </w:rPr>
          <w:t>Ս</w:t>
        </w:r>
        <w:r w:rsidR="0054207A">
          <w:rPr>
            <w:rFonts w:ascii="GHEA Grapalat" w:hAnsi="GHEA Grapalat"/>
            <w:lang w:val="hy-AM"/>
          </w:rPr>
          <w:t>Հ</w:t>
        </w:r>
        <w:r w:rsidR="00894E64" w:rsidRPr="00594D20">
          <w:rPr>
            <w:rFonts w:ascii="GHEA Grapalat" w:hAnsi="GHEA Grapalat"/>
            <w:lang w:val="hy-AM"/>
          </w:rPr>
          <w:t>Դ-ԳՀ</w:t>
        </w:r>
        <w:r w:rsidR="00894E64" w:rsidRPr="00594D20">
          <w:rPr>
            <w:rFonts w:ascii="GHEA Grapalat" w:hAnsi="GHEA Grapalat"/>
            <w:lang w:val="af-ZA"/>
          </w:rPr>
          <w:t>Ա</w:t>
        </w:r>
        <w:r w:rsidR="00894E64" w:rsidRPr="00594D20">
          <w:rPr>
            <w:rFonts w:ascii="GHEA Grapalat" w:hAnsi="GHEA Grapalat"/>
            <w:lang w:val="hy-AM"/>
          </w:rPr>
          <w:t>Շ</w:t>
        </w:r>
        <w:r w:rsidR="00894E64" w:rsidRPr="00594D20">
          <w:rPr>
            <w:rFonts w:ascii="GHEA Grapalat" w:hAnsi="GHEA Grapalat"/>
            <w:lang w:val="af-ZA"/>
          </w:rPr>
          <w:t>ՁԲ</w:t>
        </w:r>
        <w:r w:rsidR="009F18D0" w:rsidRPr="00594D20">
          <w:rPr>
            <w:rFonts w:ascii="GHEA Grapalat" w:hAnsi="GHEA Grapalat"/>
            <w:i w:val="0"/>
            <w:lang w:val="af-ZA"/>
          </w:rPr>
          <w:t xml:space="preserve"> </w:t>
        </w:r>
        <w:r w:rsidR="00894E64" w:rsidRPr="00594D20">
          <w:rPr>
            <w:rFonts w:ascii="GHEA Grapalat" w:hAnsi="GHEA Grapalat"/>
            <w:i w:val="0"/>
            <w:lang w:val="hy-AM"/>
          </w:rPr>
          <w:t xml:space="preserve"> 2</w:t>
        </w:r>
        <w:r w:rsidR="004567B2">
          <w:rPr>
            <w:rFonts w:ascii="GHEA Grapalat" w:hAnsi="GHEA Grapalat"/>
            <w:i w:val="0"/>
            <w:lang w:val="hy-AM"/>
          </w:rPr>
          <w:t>6</w:t>
        </w:r>
        <w:r w:rsidR="00894E64" w:rsidRPr="00594D20">
          <w:rPr>
            <w:rFonts w:ascii="GHEA Grapalat" w:hAnsi="GHEA Grapalat"/>
            <w:i w:val="0"/>
            <w:lang w:val="hy-AM"/>
          </w:rPr>
          <w:t>/0</w:t>
        </w:r>
        <w:bookmarkEnd w:id="12"/>
        <w:r w:rsidR="004567B2">
          <w:rPr>
            <w:rFonts w:ascii="GHEA Grapalat" w:hAnsi="GHEA Grapalat"/>
            <w:i w:val="0"/>
            <w:lang w:val="hy-AM"/>
          </w:rPr>
          <w:t>1</w:t>
        </w:r>
      </w:ins>
      <w:r w:rsidR="009F18D0" w:rsidRPr="00E6597C">
        <w:rPr>
          <w:rFonts w:ascii="GHEA Grapalat" w:hAnsi="GHEA Grapalat"/>
          <w:i w:val="0"/>
          <w:u w:val="single"/>
          <w:lang w:val="af-ZA"/>
        </w:rPr>
        <w:t xml:space="preserve"> </w:t>
      </w:r>
    </w:p>
    <w:p w14:paraId="4725E55F" w14:textId="77777777" w:rsidR="0091042F" w:rsidRPr="00E6597C" w:rsidRDefault="0091042F" w:rsidP="00EF3662">
      <w:pPr>
        <w:pStyle w:val="a3"/>
        <w:spacing w:line="240" w:lineRule="auto"/>
        <w:rPr>
          <w:del w:id="15" w:author="Հերմինե Գևորգյան" w:date="2026-02-26T23:44:00Z" w16du:dateUtc="2026-02-26T19:44:00Z"/>
          <w:rFonts w:ascii="GHEA Grapalat" w:hAnsi="GHEA Grapalat"/>
          <w:i w:val="0"/>
          <w:lang w:val="af-ZA"/>
        </w:rPr>
      </w:pPr>
    </w:p>
    <w:p w14:paraId="6354CC13" w14:textId="0E65987F" w:rsidR="0091042F" w:rsidRPr="003B672B" w:rsidRDefault="003B672B" w:rsidP="003B672B">
      <w:pPr>
        <w:pStyle w:val="a3"/>
        <w:spacing w:line="240" w:lineRule="auto"/>
        <w:rPr>
          <w:ins w:id="16" w:author="Հերմինե Գևորգյան" w:date="2026-02-26T23:44:00Z" w16du:dateUtc="2026-02-26T19:44:00Z"/>
          <w:rFonts w:ascii="GHEA Grapalat" w:hAnsi="GHEA Grapalat"/>
          <w:lang w:val="af-ZA"/>
        </w:rPr>
      </w:pPr>
      <w:ins w:id="17" w:author="Հերմինե Գևորգյան" w:date="2026-02-26T23:44:00Z" w16du:dateUtc="2026-02-26T19:44:00Z">
        <w:r w:rsidRPr="005135C8">
          <w:rPr>
            <w:rFonts w:ascii="GHEA Grapalat" w:hAnsi="GHEA Grapalat"/>
            <w:b/>
            <w:i w:val="0"/>
            <w:lang w:val="hy-AM"/>
          </w:rPr>
          <w:t>Գնման գործընթացը կազմակերպվում է «Գնումների մասին» ՀՀ օրենքի 15-րդ հոդվածի 6-րդ կետի հիման վրա</w:t>
        </w:r>
        <w:r>
          <w:rPr>
            <w:rFonts w:ascii="GHEA Grapalat" w:hAnsi="GHEA Grapalat"/>
            <w:b/>
            <w:i w:val="0"/>
            <w:lang w:val="hy-AM"/>
          </w:rPr>
          <w:t>։</w:t>
        </w:r>
        <w:r w:rsidR="009F18D0" w:rsidRPr="00E6597C">
          <w:rPr>
            <w:rFonts w:ascii="GHEA Grapalat" w:hAnsi="GHEA Grapalat"/>
            <w:i w:val="0"/>
            <w:u w:val="single"/>
            <w:lang w:val="af-ZA"/>
          </w:rPr>
          <w:t xml:space="preserve">  </w:t>
        </w:r>
      </w:ins>
    </w:p>
    <w:p w14:paraId="13DD39A4" w14:textId="77777777" w:rsidR="00311076" w:rsidRPr="00E6597C" w:rsidRDefault="007D3670" w:rsidP="00EF3662">
      <w:pPr>
        <w:pStyle w:val="a3"/>
        <w:spacing w:line="240" w:lineRule="auto"/>
        <w:ind w:firstLine="708"/>
        <w:jc w:val="left"/>
        <w:rPr>
          <w:del w:id="18" w:author="Հերմինե Գևորգյան" w:date="2026-02-26T23:44:00Z" w16du:dateUtc="2026-02-26T19:44:00Z"/>
          <w:rFonts w:ascii="GHEA Grapalat" w:hAnsi="GHEA Grapalat"/>
          <w:i w:val="0"/>
          <w:lang w:val="af-ZA"/>
        </w:rPr>
      </w:pPr>
      <w:ins w:id="19" w:author="Հերմինե Գևորգյան" w:date="2026-02-26T23:44:00Z" w16du:dateUtc="2026-02-26T19:44:00Z">
        <w:r>
          <w:rPr>
            <w:rFonts w:ascii="GHEA Grapalat" w:hAnsi="GHEA Grapalat"/>
            <w:lang w:val="hy-AM"/>
          </w:rPr>
          <w:t xml:space="preserve">       </w:t>
        </w:r>
      </w:ins>
      <w:r w:rsidR="00642EFE" w:rsidRPr="000053ED">
        <w:rPr>
          <w:rFonts w:ascii="GHEA Grapalat" w:hAnsi="GHEA Grapalat"/>
          <w:sz w:val="22"/>
          <w:lang w:val="af-ZA"/>
          <w:rPrChange w:id="20" w:author="Հերմինե Գևորգյան" w:date="2026-02-26T23:44:00Z" w16du:dateUtc="2026-02-26T19:44:00Z">
            <w:rPr>
              <w:rFonts w:ascii="GHEA Grapalat" w:hAnsi="GHEA Grapalat"/>
              <w:lang w:val="af-ZA"/>
            </w:rPr>
          </w:rPrChange>
        </w:rPr>
        <w:t>Պատվիրատուն`</w:t>
      </w:r>
      <w:r w:rsidR="0091042F" w:rsidRPr="000053ED">
        <w:rPr>
          <w:rFonts w:ascii="GHEA Grapalat" w:hAnsi="GHEA Grapalat"/>
          <w:sz w:val="22"/>
          <w:lang w:val="af-ZA"/>
          <w:rPrChange w:id="21" w:author="Հերմինե Գևորգյան" w:date="2026-02-26T23:44:00Z" w16du:dateUtc="2026-02-26T19:44:00Z">
            <w:rPr>
              <w:rFonts w:ascii="GHEA Grapalat" w:hAnsi="GHEA Grapalat"/>
              <w:lang w:val="af-ZA"/>
            </w:rPr>
          </w:rPrChange>
        </w:rPr>
        <w:t xml:space="preserve"> </w:t>
      </w:r>
      <w:del w:id="22" w:author="Հերմինե Գևորգյան" w:date="2026-02-26T23:44:00Z" w16du:dateUtc="2026-02-26T19:44:00Z">
        <w:r w:rsidR="00311076" w:rsidRPr="00E6597C">
          <w:rPr>
            <w:rFonts w:ascii="GHEA Grapalat" w:hAnsi="GHEA Grapalat"/>
            <w:i w:val="0"/>
            <w:lang w:val="af-ZA"/>
          </w:rPr>
          <w:delText>___________________________</w:delText>
        </w:r>
        <w:r w:rsidR="00642EFE" w:rsidRPr="00E6597C">
          <w:rPr>
            <w:rFonts w:ascii="GHEA Grapalat" w:hAnsi="GHEA Grapalat"/>
            <w:i w:val="0"/>
            <w:lang w:val="af-ZA"/>
          </w:rPr>
          <w:delText>,</w:delText>
        </w:r>
      </w:del>
      <w:ins w:id="23" w:author="Հերմինե Գևորգյան" w:date="2026-02-26T23:44:00Z" w16du:dateUtc="2026-02-26T19:44:00Z">
        <w:r w:rsidR="0054207A" w:rsidRPr="00493FEC">
          <w:rPr>
            <w:rFonts w:ascii="GHEA Grapalat" w:hAnsi="GHEA Grapalat"/>
            <w:sz w:val="22"/>
            <w:szCs w:val="22"/>
            <w:lang w:val="hy-AM"/>
          </w:rPr>
          <w:t>«</w:t>
        </w:r>
        <w:r w:rsidR="0054207A">
          <w:rPr>
            <w:rFonts w:ascii="GHEA Grapalat" w:hAnsi="GHEA Grapalat"/>
            <w:sz w:val="22"/>
            <w:szCs w:val="22"/>
            <w:lang w:val="hy-AM"/>
          </w:rPr>
          <w:t>ՀՀ Գեղարքունիքի մարզի Սեմյոնովկայի հիմնական դպրոց</w:t>
        </w:r>
        <w:r w:rsidR="0054207A" w:rsidRPr="00493FEC">
          <w:rPr>
            <w:rFonts w:ascii="GHEA Grapalat" w:hAnsi="GHEA Grapalat"/>
            <w:sz w:val="22"/>
            <w:szCs w:val="22"/>
            <w:lang w:val="hy-AM"/>
          </w:rPr>
          <w:t>»</w:t>
        </w:r>
        <w:r w:rsidR="0054207A" w:rsidRPr="00493FEC">
          <w:rPr>
            <w:rFonts w:ascii="GHEA Grapalat" w:hAnsi="GHEA Grapalat"/>
            <w:sz w:val="22"/>
            <w:szCs w:val="22"/>
            <w:lang w:val="af-ZA"/>
          </w:rPr>
          <w:t xml:space="preserve"> </w:t>
        </w:r>
        <w:r w:rsidR="0054207A" w:rsidRPr="00493FEC">
          <w:rPr>
            <w:rFonts w:ascii="GHEA Grapalat" w:hAnsi="GHEA Grapalat"/>
            <w:sz w:val="22"/>
            <w:szCs w:val="22"/>
            <w:lang w:val="hy-AM"/>
          </w:rPr>
          <w:t>ՊՈԱԿ-ը</w:t>
        </w:r>
        <w:r w:rsidR="0054207A" w:rsidRPr="00493FEC">
          <w:rPr>
            <w:rFonts w:ascii="GHEA Grapalat" w:hAnsi="GHEA Grapalat"/>
            <w:sz w:val="22"/>
            <w:szCs w:val="22"/>
            <w:lang w:val="af-ZA"/>
          </w:rPr>
          <w:t>,</w:t>
        </w:r>
      </w:ins>
      <w:r w:rsidR="0054207A" w:rsidRPr="00493FEC">
        <w:rPr>
          <w:rFonts w:ascii="GHEA Grapalat" w:hAnsi="GHEA Grapalat"/>
          <w:sz w:val="22"/>
          <w:lang w:val="af-ZA"/>
          <w:rPrChange w:id="24" w:author="Հերմինե Գևորգյան" w:date="2026-02-26T23:44:00Z" w16du:dateUtc="2026-02-26T19:44:00Z">
            <w:rPr>
              <w:rFonts w:ascii="GHEA Grapalat" w:hAnsi="GHEA Grapalat"/>
              <w:lang w:val="af-ZA"/>
            </w:rPr>
          </w:rPrChange>
        </w:rPr>
        <w:t xml:space="preserve"> որը գտնվում է</w:t>
      </w:r>
      <w:del w:id="25" w:author="Հերմինե Գևորգյան" w:date="2026-02-26T23:44:00Z" w16du:dateUtc="2026-02-26T19:44:00Z">
        <w:r w:rsidR="00311076" w:rsidRPr="00E6597C">
          <w:rPr>
            <w:rFonts w:ascii="GHEA Grapalat" w:hAnsi="GHEA Grapalat"/>
            <w:i w:val="0"/>
            <w:lang w:val="af-ZA"/>
          </w:rPr>
          <w:delText>________________</w:delText>
        </w:r>
      </w:del>
      <w:ins w:id="26" w:author="Հերմինե Գևորգյան" w:date="2026-02-26T23:44:00Z" w16du:dateUtc="2026-02-26T19:44:00Z">
        <w:r w:rsidR="0054207A" w:rsidRPr="00493FEC">
          <w:rPr>
            <w:rFonts w:ascii="GHEA Grapalat" w:hAnsi="GHEA Grapalat"/>
            <w:sz w:val="22"/>
            <w:szCs w:val="22"/>
            <w:lang w:val="hy-AM"/>
          </w:rPr>
          <w:t xml:space="preserve"> ՀՀ Գեղարքունիքի մարզ, </w:t>
        </w:r>
        <w:r w:rsidR="0054207A" w:rsidRPr="00C92F30">
          <w:rPr>
            <w:rFonts w:ascii="GHEA Grapalat" w:hAnsi="GHEA Grapalat"/>
            <w:sz w:val="22"/>
            <w:szCs w:val="22"/>
            <w:lang w:val="hy-AM"/>
          </w:rPr>
          <w:t>գ</w:t>
        </w:r>
        <w:r w:rsidR="0054207A" w:rsidRPr="00C92F30">
          <w:rPr>
            <w:rFonts w:ascii="MS Mincho" w:eastAsia="MS Mincho" w:hAnsi="MS Mincho" w:cs="MS Mincho"/>
            <w:sz w:val="22"/>
            <w:szCs w:val="22"/>
            <w:lang w:val="hy-AM"/>
          </w:rPr>
          <w:t>․</w:t>
        </w:r>
        <w:r w:rsidR="0054207A" w:rsidRPr="00C92F30">
          <w:rPr>
            <w:rFonts w:ascii="Sylfaen" w:eastAsia="MS Mincho" w:hAnsi="Sylfaen" w:cs="MS Mincho"/>
            <w:sz w:val="22"/>
            <w:szCs w:val="22"/>
            <w:lang w:val="hy-AM"/>
          </w:rPr>
          <w:t>Սեմյոնովկա</w:t>
        </w:r>
        <w:r w:rsidR="0054207A" w:rsidRPr="00C92F30">
          <w:rPr>
            <w:rFonts w:ascii="GHEA Grapalat" w:hAnsi="GHEA Grapalat"/>
            <w:sz w:val="22"/>
            <w:szCs w:val="22"/>
            <w:lang w:val="hy-AM"/>
          </w:rPr>
          <w:t xml:space="preserve"> 1փ</w:t>
        </w:r>
        <w:r w:rsidR="0054207A" w:rsidRPr="00C92F30">
          <w:rPr>
            <w:rFonts w:ascii="MS Mincho" w:eastAsia="MS Mincho" w:hAnsi="MS Mincho" w:cs="MS Mincho"/>
            <w:sz w:val="22"/>
            <w:szCs w:val="22"/>
            <w:lang w:val="hy-AM"/>
          </w:rPr>
          <w:t>․</w:t>
        </w:r>
        <w:r w:rsidR="0054207A" w:rsidRPr="00C92F30">
          <w:rPr>
            <w:rFonts w:ascii="Sylfaen" w:eastAsia="MS Mincho" w:hAnsi="Sylfaen" w:cs="MS Mincho"/>
            <w:sz w:val="22"/>
            <w:szCs w:val="22"/>
            <w:lang w:val="hy-AM"/>
          </w:rPr>
          <w:t>78շ</w:t>
        </w:r>
        <w:r w:rsidR="0054207A" w:rsidRPr="00C92F30">
          <w:rPr>
            <w:rFonts w:ascii="GHEA Grapalat" w:hAnsi="GHEA Grapalat"/>
            <w:sz w:val="22"/>
            <w:szCs w:val="22"/>
            <w:lang w:val="hy-AM"/>
          </w:rPr>
          <w:t xml:space="preserve"> </w:t>
        </w:r>
      </w:ins>
      <w:r w:rsidR="0054207A" w:rsidRPr="00C92F30">
        <w:rPr>
          <w:rFonts w:ascii="GHEA Grapalat" w:hAnsi="GHEA Grapalat"/>
          <w:sz w:val="22"/>
          <w:lang w:val="af-ZA"/>
          <w:rPrChange w:id="27" w:author="Հերմինե Գևորգյան" w:date="2026-02-26T23:44:00Z" w16du:dateUtc="2026-02-26T19:44:00Z">
            <w:rPr>
              <w:rFonts w:ascii="GHEA Grapalat" w:hAnsi="GHEA Grapalat"/>
              <w:lang w:val="af-ZA"/>
            </w:rPr>
          </w:rPrChange>
        </w:rPr>
        <w:t xml:space="preserve"> </w:t>
      </w:r>
      <w:r w:rsidR="0054207A">
        <w:rPr>
          <w:rFonts w:ascii="GHEA Grapalat" w:hAnsi="GHEA Grapalat"/>
          <w:sz w:val="22"/>
          <w:lang w:val="hy-AM"/>
          <w:rPrChange w:id="28" w:author="Հերմինե Գևորգյան" w:date="2026-02-26T23:44:00Z" w16du:dateUtc="2026-02-26T19:44:00Z">
            <w:rPr>
              <w:rFonts w:ascii="GHEA Grapalat" w:hAnsi="GHEA Grapalat"/>
              <w:lang w:val="af-ZA"/>
            </w:rPr>
          </w:rPrChange>
        </w:rPr>
        <w:t>հասցեում</w:t>
      </w:r>
      <w:r w:rsidR="00642EFE" w:rsidRPr="000053ED">
        <w:rPr>
          <w:rFonts w:ascii="GHEA Grapalat" w:hAnsi="GHEA Grapalat"/>
          <w:sz w:val="22"/>
          <w:lang w:val="af-ZA"/>
          <w:rPrChange w:id="29" w:author="Հերմինե Գևորգյան" w:date="2026-02-26T23:44:00Z" w16du:dateUtc="2026-02-26T19:44:00Z">
            <w:rPr>
              <w:rFonts w:ascii="GHEA Grapalat" w:hAnsi="GHEA Grapalat"/>
              <w:lang w:val="af-ZA"/>
            </w:rPr>
          </w:rPrChange>
        </w:rPr>
        <w:t>,</w:t>
      </w:r>
    </w:p>
    <w:p w14:paraId="28F91109" w14:textId="77777777" w:rsidR="00347499" w:rsidRPr="00E6597C" w:rsidRDefault="00A12C95" w:rsidP="00EF3662">
      <w:pPr>
        <w:pStyle w:val="a3"/>
        <w:spacing w:line="240" w:lineRule="auto"/>
        <w:ind w:left="1404"/>
        <w:rPr>
          <w:del w:id="30" w:author="Հերմինե Գևորգյան" w:date="2026-02-26T23:44:00Z" w16du:dateUtc="2026-02-26T19:44:00Z"/>
          <w:rFonts w:ascii="GHEA Grapalat" w:hAnsi="GHEA Grapalat"/>
          <w:i w:val="0"/>
          <w:lang w:val="af-ZA"/>
        </w:rPr>
      </w:pPr>
      <w:del w:id="31" w:author="Հերմինե Գևորգյան" w:date="2026-02-26T23:44:00Z" w16du:dateUtc="2026-02-26T19:44:00Z">
        <w:r w:rsidRPr="00E6597C">
          <w:rPr>
            <w:rFonts w:ascii="GHEA Grapalat" w:hAnsi="GHEA Grapalat"/>
            <w:i w:val="0"/>
            <w:sz w:val="16"/>
            <w:szCs w:val="16"/>
            <w:lang w:val="af-ZA"/>
          </w:rPr>
          <w:delText xml:space="preserve">     </w:delText>
        </w:r>
        <w:r w:rsidR="00311076" w:rsidRPr="00E6597C">
          <w:rPr>
            <w:rFonts w:ascii="GHEA Grapalat" w:hAnsi="GHEA Grapalat"/>
            <w:i w:val="0"/>
            <w:sz w:val="16"/>
            <w:szCs w:val="16"/>
            <w:lang w:val="af-ZA"/>
          </w:rPr>
          <w:delText xml:space="preserve">  </w:delText>
        </w:r>
        <w:r w:rsidR="00347499" w:rsidRPr="00E6597C">
          <w:rPr>
            <w:rFonts w:ascii="GHEA Grapalat" w:hAnsi="GHEA Grapalat"/>
            <w:i w:val="0"/>
            <w:sz w:val="16"/>
            <w:szCs w:val="16"/>
            <w:lang w:val="af-ZA"/>
          </w:rPr>
          <w:delText>(պատվիրատուի անվանումը)</w:delText>
        </w:r>
        <w:r w:rsidR="00347499" w:rsidRPr="00E6597C">
          <w:rPr>
            <w:rFonts w:ascii="GHEA Grapalat" w:hAnsi="GHEA Grapalat"/>
            <w:i w:val="0"/>
            <w:lang w:val="af-ZA"/>
          </w:rPr>
          <w:delText xml:space="preserve">                      </w:delText>
        </w:r>
        <w:r w:rsidR="00336F9A" w:rsidRPr="00E6597C">
          <w:rPr>
            <w:rFonts w:ascii="GHEA Grapalat" w:hAnsi="GHEA Grapalat"/>
            <w:i w:val="0"/>
            <w:lang w:val="af-ZA"/>
          </w:rPr>
          <w:delText xml:space="preserve">    </w:delText>
        </w:r>
        <w:r w:rsidR="00347499" w:rsidRPr="00E6597C">
          <w:rPr>
            <w:rFonts w:ascii="GHEA Grapalat" w:hAnsi="GHEA Grapalat"/>
            <w:i w:val="0"/>
            <w:lang w:val="af-ZA"/>
          </w:rPr>
          <w:delText xml:space="preserve">   </w:delText>
        </w:r>
        <w:r w:rsidR="00347499" w:rsidRPr="00E6597C">
          <w:rPr>
            <w:rFonts w:ascii="GHEA Grapalat" w:hAnsi="GHEA Grapalat"/>
            <w:i w:val="0"/>
            <w:sz w:val="16"/>
            <w:szCs w:val="16"/>
            <w:lang w:val="af-ZA"/>
          </w:rPr>
          <w:delText xml:space="preserve">(պատվիրատուի հասցեն)  </w:delText>
        </w:r>
      </w:del>
    </w:p>
    <w:p w14:paraId="760F528B" w14:textId="0960C3AB" w:rsidR="00642EFE" w:rsidRPr="000053ED" w:rsidRDefault="003B672B">
      <w:pPr>
        <w:jc w:val="both"/>
        <w:rPr>
          <w:rFonts w:ascii="GHEA Grapalat" w:hAnsi="GHEA Grapalat"/>
          <w:i/>
          <w:sz w:val="22"/>
          <w:lang w:val="af-ZA"/>
          <w:rPrChange w:id="32" w:author="Հերմինե Գևորգյան" w:date="2026-02-26T23:44:00Z" w16du:dateUtc="2026-02-26T19:44:00Z">
            <w:rPr>
              <w:rFonts w:ascii="GHEA Grapalat" w:hAnsi="GHEA Grapalat"/>
              <w:i w:val="0"/>
              <w:lang w:val="af-ZA"/>
            </w:rPr>
          </w:rPrChange>
        </w:rPr>
        <w:pPrChange w:id="33" w:author="Հերմինե Գևորգյան" w:date="2026-02-26T23:44:00Z" w16du:dateUtc="2026-02-26T19:44:00Z">
          <w:pPr>
            <w:pStyle w:val="a3"/>
            <w:spacing w:line="240" w:lineRule="auto"/>
            <w:ind w:firstLine="0"/>
          </w:pPr>
        </w:pPrChange>
      </w:pPr>
      <w:ins w:id="34" w:author="Հերմինե Գևորգյան" w:date="2026-02-26T23:44:00Z" w16du:dateUtc="2026-02-26T19:44:00Z">
        <w:r w:rsidRPr="000053ED">
          <w:rPr>
            <w:rFonts w:ascii="GHEA Grapalat" w:hAnsi="GHEA Grapalat"/>
            <w:sz w:val="22"/>
            <w:szCs w:val="22"/>
            <w:lang w:val="hy-AM"/>
          </w:rPr>
          <w:t xml:space="preserve"> </w:t>
        </w:r>
      </w:ins>
      <w:r w:rsidR="00642EFE" w:rsidRPr="000053ED">
        <w:rPr>
          <w:rFonts w:ascii="GHEA Grapalat" w:hAnsi="GHEA Grapalat"/>
          <w:sz w:val="22"/>
          <w:lang w:val="af-ZA"/>
          <w:rPrChange w:id="35" w:author="Հերմինե Գևորգյան" w:date="2026-02-26T23:44:00Z" w16du:dateUtc="2026-02-26T19:44:00Z">
            <w:rPr>
              <w:rFonts w:ascii="GHEA Grapalat" w:hAnsi="GHEA Grapalat"/>
              <w:lang w:val="af-ZA"/>
            </w:rPr>
          </w:rPrChange>
        </w:rPr>
        <w:t xml:space="preserve">հայտարարում է </w:t>
      </w:r>
      <w:del w:id="36" w:author="Հերմինե Գևորգյան" w:date="2026-02-26T23:44:00Z" w16du:dateUtc="2026-02-26T19:44:00Z">
        <w:r w:rsidR="00642EFE" w:rsidRPr="00E6597C">
          <w:rPr>
            <w:rFonts w:ascii="GHEA Grapalat" w:hAnsi="GHEA Grapalat"/>
            <w:lang w:val="af-ZA"/>
          </w:rPr>
          <w:delText xml:space="preserve">բաց </w:delText>
        </w:r>
        <w:r w:rsidR="00955E87" w:rsidRPr="00E6597C">
          <w:rPr>
            <w:rFonts w:ascii="GHEA Grapalat" w:hAnsi="GHEA Grapalat"/>
            <w:lang w:val="af-ZA"/>
          </w:rPr>
          <w:delText>մրցույթ</w:delText>
        </w:r>
      </w:del>
      <w:ins w:id="37" w:author="Հերմինե Գևորգյան" w:date="2026-02-26T23:44:00Z" w16du:dateUtc="2026-02-26T19:44:00Z">
        <w:r w:rsidRPr="000053ED">
          <w:rPr>
            <w:rFonts w:ascii="GHEA Grapalat" w:hAnsi="GHEA Grapalat"/>
            <w:i/>
            <w:sz w:val="22"/>
            <w:szCs w:val="22"/>
            <w:lang w:val="hy-AM"/>
          </w:rPr>
          <w:t>գնանշման հարցում</w:t>
        </w:r>
      </w:ins>
      <w:r w:rsidR="00A20B69" w:rsidRPr="000053ED">
        <w:rPr>
          <w:rFonts w:ascii="GHEA Grapalat" w:hAnsi="GHEA Grapalat"/>
          <w:sz w:val="22"/>
          <w:lang w:val="af-ZA"/>
          <w:rPrChange w:id="38" w:author="Հերմինե Գևորգյան" w:date="2026-02-26T23:44:00Z" w16du:dateUtc="2026-02-26T19:44:00Z">
            <w:rPr>
              <w:rFonts w:ascii="GHEA Grapalat" w:hAnsi="GHEA Grapalat"/>
              <w:lang w:val="af-ZA"/>
            </w:rPr>
          </w:rPrChange>
        </w:rPr>
        <w:t>, որն իրականացվում է մեկ փուլով</w:t>
      </w:r>
      <w:r w:rsidR="00236B75" w:rsidRPr="000053ED">
        <w:rPr>
          <w:rFonts w:ascii="GHEA Grapalat" w:hAnsi="GHEA Grapalat"/>
          <w:sz w:val="22"/>
          <w:lang w:val="af-ZA"/>
          <w:rPrChange w:id="39" w:author="Հերմինե Գևորգյան" w:date="2026-02-26T23:44:00Z" w16du:dateUtc="2026-02-26T19:44:00Z">
            <w:rPr>
              <w:rFonts w:ascii="GHEA Grapalat" w:hAnsi="GHEA Grapalat"/>
              <w:lang w:val="af-ZA"/>
            </w:rPr>
          </w:rPrChange>
        </w:rPr>
        <w:t>:</w:t>
      </w:r>
    </w:p>
    <w:p w14:paraId="2AF6D0BA" w14:textId="511B5E02" w:rsidR="00496E18" w:rsidRPr="007D3670" w:rsidRDefault="00A20B69" w:rsidP="00EF3662">
      <w:pPr>
        <w:pStyle w:val="a3"/>
        <w:spacing w:line="240" w:lineRule="auto"/>
        <w:ind w:firstLine="0"/>
        <w:rPr>
          <w:rFonts w:ascii="GHEA Grapalat" w:hAnsi="GHEA Grapalat"/>
          <w:i w:val="0"/>
          <w:lang w:val="af-ZA"/>
        </w:rPr>
      </w:pPr>
      <w:r w:rsidRPr="007D3670">
        <w:rPr>
          <w:rFonts w:ascii="GHEA Grapalat" w:hAnsi="GHEA Grapalat"/>
          <w:i w:val="0"/>
          <w:lang w:val="af-ZA"/>
        </w:rPr>
        <w:tab/>
      </w:r>
      <w:bookmarkStart w:id="40" w:name="_Hlk23167417"/>
      <w:r w:rsidR="00496E18" w:rsidRPr="007D3670">
        <w:rPr>
          <w:rFonts w:ascii="GHEA Grapalat" w:hAnsi="GHEA Grapalat"/>
          <w:i w:val="0"/>
          <w:lang w:val="af-ZA"/>
        </w:rPr>
        <w:t>Սույն ընթացակարգի</w:t>
      </w:r>
      <w:bookmarkEnd w:id="40"/>
      <w:r w:rsidR="00496E18" w:rsidRPr="007D3670">
        <w:rPr>
          <w:rFonts w:ascii="GHEA Grapalat" w:hAnsi="GHEA Grapalat"/>
          <w:i w:val="0"/>
          <w:lang w:val="af-ZA"/>
        </w:rPr>
        <w:t xml:space="preserve"> արդյունքում</w:t>
      </w:r>
      <w:r w:rsidR="00642EFE" w:rsidRPr="007D3670">
        <w:rPr>
          <w:rFonts w:ascii="GHEA Grapalat" w:hAnsi="GHEA Grapalat"/>
          <w:i w:val="0"/>
          <w:lang w:val="af-ZA"/>
        </w:rPr>
        <w:t xml:space="preserve"> </w:t>
      </w:r>
      <w:r w:rsidR="002E7EE1" w:rsidRPr="007D3670">
        <w:rPr>
          <w:rFonts w:ascii="GHEA Grapalat" w:hAnsi="GHEA Grapalat"/>
          <w:i w:val="0"/>
          <w:lang w:val="hy-AM"/>
        </w:rPr>
        <w:t>ընտրված</w:t>
      </w:r>
      <w:r w:rsidR="00642EFE" w:rsidRPr="007D3670">
        <w:rPr>
          <w:rFonts w:ascii="GHEA Grapalat" w:hAnsi="GHEA Grapalat"/>
          <w:i w:val="0"/>
          <w:lang w:val="af-ZA"/>
        </w:rPr>
        <w:t xml:space="preserve"> մասնակցին սահմանված կարգով կառաջարկվի կնքել</w:t>
      </w:r>
      <w:r w:rsidR="00496E18" w:rsidRPr="007D3670">
        <w:rPr>
          <w:rFonts w:ascii="GHEA Grapalat" w:hAnsi="GHEA Grapalat"/>
          <w:i w:val="0"/>
          <w:lang w:val="af-ZA"/>
        </w:rPr>
        <w:t xml:space="preserve"> </w:t>
      </w:r>
      <w:del w:id="41" w:author="Հերմինե Գևորգյան" w:date="2026-02-26T23:44:00Z" w16du:dateUtc="2026-02-26T19:44:00Z">
        <w:r w:rsidR="00311076" w:rsidRPr="00E6597C">
          <w:rPr>
            <w:rFonts w:ascii="GHEA Grapalat" w:hAnsi="GHEA Grapalat"/>
            <w:i w:val="0"/>
            <w:lang w:val="af-ZA"/>
          </w:rPr>
          <w:delText>_____________</w:delText>
        </w:r>
        <w:r w:rsidR="00E765B7" w:rsidRPr="00E6597C">
          <w:rPr>
            <w:rFonts w:ascii="GHEA Grapalat" w:hAnsi="GHEA Grapalat"/>
            <w:i w:val="0"/>
            <w:lang w:val="af-ZA"/>
          </w:rPr>
          <w:delText>___________________</w:delText>
        </w:r>
      </w:del>
      <w:proofErr w:type="spellStart"/>
      <w:ins w:id="42" w:author="Հերմինե Գևորգյան" w:date="2026-02-26T23:44:00Z" w16du:dateUtc="2026-02-26T19:44:00Z">
        <w:r w:rsidR="003B672B" w:rsidRPr="007D3670">
          <w:rPr>
            <w:rFonts w:ascii="GHEA Grapalat" w:hAnsi="GHEA Grapalat"/>
            <w:b/>
            <w:color w:val="000000"/>
            <w:lang w:val="en-US"/>
          </w:rPr>
          <w:t>Լաբորատոր</w:t>
        </w:r>
        <w:proofErr w:type="spellEnd"/>
        <w:r w:rsidR="003B672B" w:rsidRPr="007D3670">
          <w:rPr>
            <w:rFonts w:ascii="GHEA Grapalat" w:hAnsi="GHEA Grapalat"/>
            <w:b/>
            <w:color w:val="000000"/>
            <w:lang w:val="af-ZA"/>
          </w:rPr>
          <w:t xml:space="preserve"> </w:t>
        </w:r>
        <w:proofErr w:type="spellStart"/>
        <w:r w:rsidR="003B672B" w:rsidRPr="007D3670">
          <w:rPr>
            <w:rFonts w:ascii="GHEA Grapalat" w:hAnsi="GHEA Grapalat"/>
            <w:b/>
            <w:color w:val="000000"/>
            <w:lang w:val="en-US"/>
          </w:rPr>
          <w:t>դասասենյակների</w:t>
        </w:r>
        <w:proofErr w:type="spellEnd"/>
        <w:r w:rsidR="003B672B" w:rsidRPr="007D3670">
          <w:rPr>
            <w:rFonts w:ascii="GHEA Grapalat" w:hAnsi="GHEA Grapalat"/>
            <w:b/>
            <w:color w:val="000000"/>
            <w:lang w:val="af-ZA"/>
          </w:rPr>
          <w:t xml:space="preserve"> </w:t>
        </w:r>
        <w:proofErr w:type="spellStart"/>
        <w:r w:rsidR="003B672B" w:rsidRPr="007D3670">
          <w:rPr>
            <w:rFonts w:ascii="GHEA Grapalat" w:hAnsi="GHEA Grapalat"/>
            <w:b/>
            <w:color w:val="000000"/>
            <w:lang w:val="en-US"/>
          </w:rPr>
          <w:t>վերանորոգման</w:t>
        </w:r>
        <w:proofErr w:type="spellEnd"/>
        <w:r w:rsidR="003B672B" w:rsidRPr="007D3670">
          <w:rPr>
            <w:rFonts w:ascii="GHEA Grapalat" w:hAnsi="GHEA Grapalat"/>
            <w:b/>
            <w:color w:val="000000"/>
            <w:lang w:val="af-ZA"/>
          </w:rPr>
          <w:t xml:space="preserve"> </w:t>
        </w:r>
        <w:proofErr w:type="spellStart"/>
        <w:r w:rsidR="003B672B" w:rsidRPr="007D3670">
          <w:rPr>
            <w:rFonts w:ascii="GHEA Grapalat" w:hAnsi="GHEA Grapalat"/>
            <w:b/>
            <w:color w:val="000000"/>
            <w:lang w:val="en-US"/>
          </w:rPr>
          <w:t>աշխատանքներ</w:t>
        </w:r>
        <w:proofErr w:type="spellEnd"/>
        <w:r w:rsidR="003B672B" w:rsidRPr="007D3670">
          <w:rPr>
            <w:rFonts w:ascii="GHEA Grapalat" w:hAnsi="GHEA Grapalat"/>
            <w:b/>
            <w:color w:val="000000"/>
            <w:lang w:val="hy-AM"/>
          </w:rPr>
          <w:t xml:space="preserve">ի </w:t>
        </w:r>
      </w:ins>
      <w:r w:rsidR="00E765B7" w:rsidRPr="007D3670">
        <w:rPr>
          <w:rFonts w:ascii="GHEA Grapalat" w:hAnsi="GHEA Grapalat"/>
          <w:i w:val="0"/>
          <w:lang w:val="af-ZA"/>
        </w:rPr>
        <w:t xml:space="preserve">    </w:t>
      </w:r>
      <w:r w:rsidR="000F75E8" w:rsidRPr="007D3670">
        <w:rPr>
          <w:rFonts w:ascii="GHEA Grapalat" w:hAnsi="GHEA Grapalat"/>
          <w:i w:val="0"/>
          <w:lang w:val="af-ZA"/>
        </w:rPr>
        <w:t xml:space="preserve">կատարման </w:t>
      </w:r>
      <w:r w:rsidR="00341A74" w:rsidRPr="007D3670">
        <w:rPr>
          <w:rFonts w:ascii="GHEA Grapalat" w:hAnsi="GHEA Grapalat"/>
          <w:i w:val="0"/>
          <w:lang w:val="af-ZA"/>
        </w:rPr>
        <w:t xml:space="preserve">պայմանագիր (այսուհետ` </w:t>
      </w:r>
    </w:p>
    <w:p w14:paraId="5312CB7B" w14:textId="77777777" w:rsidR="00496E18" w:rsidRPr="00E6597C" w:rsidRDefault="00174744" w:rsidP="00EF3662">
      <w:pPr>
        <w:pStyle w:val="a3"/>
        <w:spacing w:line="240" w:lineRule="auto"/>
        <w:ind w:firstLine="0"/>
        <w:rPr>
          <w:del w:id="43" w:author="Հերմինե Գևորգյան" w:date="2026-02-26T23:44:00Z" w16du:dateUtc="2026-02-26T19:44:00Z"/>
          <w:rFonts w:ascii="GHEA Grapalat" w:hAnsi="GHEA Grapalat"/>
          <w:i w:val="0"/>
          <w:lang w:val="af-ZA"/>
        </w:rPr>
      </w:pPr>
      <w:del w:id="44" w:author="Հերմինե Գևորգյան" w:date="2026-02-26T23:44:00Z" w16du:dateUtc="2026-02-26T19:44:00Z">
        <w:r>
          <w:rPr>
            <w:rFonts w:ascii="GHEA Grapalat" w:hAnsi="GHEA Grapalat"/>
            <w:i w:val="0"/>
            <w:sz w:val="16"/>
            <w:szCs w:val="16"/>
            <w:lang w:val="af-ZA"/>
          </w:rPr>
          <w:delText xml:space="preserve">           </w:delText>
        </w:r>
        <w:r w:rsidR="00A363C5" w:rsidRPr="00E6597C">
          <w:rPr>
            <w:rFonts w:ascii="GHEA Grapalat" w:hAnsi="GHEA Grapalat"/>
            <w:i w:val="0"/>
            <w:sz w:val="16"/>
            <w:szCs w:val="16"/>
            <w:lang w:val="af-ZA"/>
          </w:rPr>
          <w:delText xml:space="preserve">աշխատանքի </w:delText>
        </w:r>
        <w:r w:rsidR="00496E18" w:rsidRPr="00E6597C">
          <w:rPr>
            <w:rFonts w:ascii="GHEA Grapalat" w:hAnsi="GHEA Grapalat"/>
            <w:i w:val="0"/>
            <w:sz w:val="16"/>
            <w:szCs w:val="16"/>
            <w:lang w:val="af-ZA"/>
          </w:rPr>
          <w:delText>անվանումը</w:delText>
        </w:r>
      </w:del>
    </w:p>
    <w:p w14:paraId="59B22751" w14:textId="77777777" w:rsidR="00341A74" w:rsidRPr="00E6597C" w:rsidRDefault="00341A74" w:rsidP="00EF3662">
      <w:pPr>
        <w:pStyle w:val="a3"/>
        <w:spacing w:line="240" w:lineRule="auto"/>
        <w:ind w:firstLine="0"/>
        <w:rPr>
          <w:del w:id="45" w:author="Հերմինե Գևորգյան" w:date="2026-02-26T23:44:00Z" w16du:dateUtc="2026-02-26T19:44:00Z"/>
          <w:rFonts w:ascii="GHEA Grapalat" w:hAnsi="GHEA Grapalat"/>
          <w:i w:val="0"/>
          <w:lang w:val="af-ZA"/>
        </w:rPr>
      </w:pPr>
      <w:r w:rsidRPr="007D3670">
        <w:rPr>
          <w:rFonts w:ascii="GHEA Grapalat" w:hAnsi="GHEA Grapalat"/>
          <w:i w:val="0"/>
          <w:lang w:val="af-ZA"/>
        </w:rPr>
        <w:t>պայմանագիր)։</w:t>
      </w:r>
      <w:del w:id="46" w:author="Հերմինե Գևորգյան" w:date="2026-02-26T23:44:00Z" w16du:dateUtc="2026-02-26T19:44:00Z">
        <w:r w:rsidRPr="00E6597C">
          <w:rPr>
            <w:rFonts w:ascii="GHEA Grapalat" w:hAnsi="GHEA Grapalat"/>
            <w:i w:val="0"/>
            <w:lang w:val="af-ZA"/>
          </w:rPr>
          <w:delText xml:space="preserve"> </w:delText>
        </w:r>
      </w:del>
    </w:p>
    <w:p w14:paraId="229B2DA9" w14:textId="7DA45D50" w:rsidR="00311076" w:rsidRPr="007D3670" w:rsidRDefault="00642EFE" w:rsidP="00EF3662">
      <w:pPr>
        <w:pStyle w:val="a3"/>
        <w:spacing w:line="240" w:lineRule="auto"/>
        <w:ind w:firstLine="0"/>
        <w:rPr>
          <w:rFonts w:ascii="GHEA Grapalat" w:hAnsi="GHEA Grapalat"/>
          <w:i w:val="0"/>
          <w:lang w:val="af-ZA"/>
          <w:rPrChange w:id="47" w:author="Հերմինե Գևորգյան" w:date="2026-02-26T23:44:00Z" w16du:dateUtc="2026-02-26T19:44:00Z">
            <w:rPr>
              <w:rFonts w:ascii="GHEA Grapalat" w:hAnsi="GHEA Grapalat"/>
              <w:i w:val="0"/>
              <w:sz w:val="16"/>
              <w:lang w:val="af-ZA"/>
            </w:rPr>
          </w:rPrChange>
        </w:rPr>
      </w:pPr>
      <w:del w:id="48" w:author="Հերմինե Գևորգյան" w:date="2026-02-26T23:44:00Z" w16du:dateUtc="2026-02-26T19:44:00Z">
        <w:r w:rsidRPr="00E6597C">
          <w:rPr>
            <w:rFonts w:ascii="GHEA Grapalat" w:hAnsi="GHEA Grapalat"/>
            <w:i w:val="0"/>
            <w:sz w:val="16"/>
            <w:szCs w:val="16"/>
            <w:lang w:val="af-ZA"/>
          </w:rPr>
          <w:delText xml:space="preserve">         </w:delText>
        </w:r>
        <w:r w:rsidR="00691009" w:rsidRPr="00E6597C">
          <w:rPr>
            <w:rFonts w:ascii="GHEA Grapalat" w:hAnsi="GHEA Grapalat"/>
            <w:i w:val="0"/>
            <w:sz w:val="16"/>
            <w:szCs w:val="16"/>
            <w:lang w:val="af-ZA"/>
          </w:rPr>
          <w:delText xml:space="preserve">   </w:delText>
        </w:r>
      </w:del>
      <w:r w:rsidR="00341A74" w:rsidRPr="007D3670">
        <w:rPr>
          <w:rFonts w:ascii="GHEA Grapalat" w:hAnsi="GHEA Grapalat"/>
          <w:i w:val="0"/>
          <w:lang w:val="af-ZA"/>
          <w:rPrChange w:id="49" w:author="Հերմինե Գևորգյան" w:date="2026-02-26T23:44:00Z" w16du:dateUtc="2026-02-26T19:44:00Z">
            <w:rPr>
              <w:rFonts w:ascii="GHEA Grapalat" w:hAnsi="GHEA Grapalat"/>
              <w:i w:val="0"/>
              <w:sz w:val="16"/>
              <w:lang w:val="af-ZA"/>
            </w:rPr>
          </w:rPrChange>
        </w:rPr>
        <w:t xml:space="preserve"> </w:t>
      </w:r>
      <w:r w:rsidR="00691009" w:rsidRPr="007D3670">
        <w:rPr>
          <w:rFonts w:ascii="GHEA Grapalat" w:hAnsi="GHEA Grapalat"/>
          <w:i w:val="0"/>
          <w:lang w:val="af-ZA"/>
          <w:rPrChange w:id="50" w:author="Հերմինե Գևորգյան" w:date="2026-02-26T23:44:00Z" w16du:dateUtc="2026-02-26T19:44:00Z">
            <w:rPr>
              <w:rFonts w:ascii="GHEA Grapalat" w:hAnsi="GHEA Grapalat"/>
              <w:i w:val="0"/>
              <w:sz w:val="16"/>
              <w:lang w:val="af-ZA"/>
            </w:rPr>
          </w:rPrChange>
        </w:rPr>
        <w:t xml:space="preserve">  </w:t>
      </w:r>
      <w:r w:rsidR="009F18D0" w:rsidRPr="007D3670">
        <w:rPr>
          <w:rFonts w:ascii="GHEA Grapalat" w:hAnsi="GHEA Grapalat"/>
          <w:i w:val="0"/>
          <w:lang w:val="af-ZA"/>
          <w:rPrChange w:id="51" w:author="Հերմինե Գևորգյան" w:date="2026-02-26T23:44:00Z" w16du:dateUtc="2026-02-26T19:44:00Z">
            <w:rPr>
              <w:rFonts w:ascii="GHEA Grapalat" w:hAnsi="GHEA Grapalat"/>
              <w:i w:val="0"/>
              <w:sz w:val="16"/>
              <w:lang w:val="af-ZA"/>
            </w:rPr>
          </w:rPrChange>
        </w:rPr>
        <w:t xml:space="preserve">   </w:t>
      </w:r>
      <w:r w:rsidR="00691009" w:rsidRPr="007D3670">
        <w:rPr>
          <w:rFonts w:ascii="GHEA Grapalat" w:hAnsi="GHEA Grapalat"/>
          <w:i w:val="0"/>
          <w:lang w:val="af-ZA"/>
          <w:rPrChange w:id="52" w:author="Հերմինե Գևորգյան" w:date="2026-02-26T23:44:00Z" w16du:dateUtc="2026-02-26T19:44:00Z">
            <w:rPr>
              <w:rFonts w:ascii="GHEA Grapalat" w:hAnsi="GHEA Grapalat"/>
              <w:i w:val="0"/>
              <w:sz w:val="16"/>
              <w:lang w:val="af-ZA"/>
            </w:rPr>
          </w:rPrChange>
        </w:rPr>
        <w:t xml:space="preserve"> </w:t>
      </w:r>
    </w:p>
    <w:p w14:paraId="36338110" w14:textId="77777777" w:rsidR="00357D48" w:rsidRPr="007D3670" w:rsidRDefault="00A20B69" w:rsidP="00EF3662">
      <w:pPr>
        <w:pStyle w:val="a3"/>
        <w:spacing w:line="240" w:lineRule="auto"/>
        <w:ind w:firstLine="0"/>
        <w:rPr>
          <w:rFonts w:ascii="GHEA Grapalat" w:hAnsi="GHEA Grapalat"/>
          <w:i w:val="0"/>
          <w:lang w:val="af-ZA"/>
        </w:rPr>
      </w:pPr>
      <w:r w:rsidRPr="007D3670">
        <w:rPr>
          <w:rFonts w:ascii="GHEA Grapalat" w:hAnsi="GHEA Grapalat"/>
          <w:i w:val="0"/>
          <w:lang w:val="af-ZA"/>
        </w:rPr>
        <w:tab/>
      </w:r>
      <w:r w:rsidR="00A76C15" w:rsidRPr="007D3670">
        <w:rPr>
          <w:rFonts w:ascii="GHEA Grapalat" w:hAnsi="GHEA Grapalat"/>
          <w:i w:val="0"/>
          <w:lang w:val="af-ZA"/>
        </w:rPr>
        <w:t>«</w:t>
      </w:r>
      <w:r w:rsidR="00357D48" w:rsidRPr="007D3670">
        <w:rPr>
          <w:rFonts w:ascii="GHEA Grapalat" w:hAnsi="GHEA Grapalat"/>
          <w:i w:val="0"/>
          <w:lang w:val="af-ZA"/>
        </w:rPr>
        <w:t>Գնումների մասին</w:t>
      </w:r>
      <w:r w:rsidR="00A76C15" w:rsidRPr="007D3670">
        <w:rPr>
          <w:rFonts w:ascii="GHEA Grapalat" w:hAnsi="GHEA Grapalat"/>
          <w:i w:val="0"/>
          <w:lang w:val="af-ZA"/>
        </w:rPr>
        <w:t>»</w:t>
      </w:r>
      <w:r w:rsidR="00A96293" w:rsidRPr="007D3670">
        <w:rPr>
          <w:rFonts w:ascii="GHEA Grapalat" w:hAnsi="GHEA Grapalat"/>
          <w:i w:val="0"/>
          <w:lang w:val="af-ZA"/>
        </w:rPr>
        <w:t xml:space="preserve"> </w:t>
      </w:r>
      <w:r w:rsidR="00357D48" w:rsidRPr="007D3670">
        <w:rPr>
          <w:rFonts w:ascii="GHEA Grapalat" w:hAnsi="GHEA Grapalat"/>
          <w:i w:val="0"/>
          <w:lang w:val="af-ZA"/>
        </w:rPr>
        <w:t xml:space="preserve">ՀՀ օրենքի </w:t>
      </w:r>
      <w:r w:rsidR="00955E87" w:rsidRPr="007D3670">
        <w:rPr>
          <w:rFonts w:ascii="GHEA Grapalat" w:hAnsi="GHEA Grapalat"/>
          <w:i w:val="0"/>
          <w:lang w:val="af-ZA"/>
        </w:rPr>
        <w:t>7</w:t>
      </w:r>
      <w:r w:rsidR="00357D48" w:rsidRPr="007D3670">
        <w:rPr>
          <w:rFonts w:ascii="GHEA Grapalat" w:hAnsi="GHEA Grapalat"/>
          <w:i w:val="0"/>
          <w:lang w:val="af-ZA"/>
        </w:rPr>
        <w:t xml:space="preserve">-րդ հոդվածի համաձայն` </w:t>
      </w:r>
      <w:r w:rsidR="00DB4CC7" w:rsidRPr="007D3670">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7D3670">
        <w:rPr>
          <w:rFonts w:ascii="GHEA Grapalat" w:hAnsi="GHEA Grapalat"/>
          <w:i w:val="0"/>
          <w:lang w:val="af-ZA"/>
        </w:rPr>
        <w:t xml:space="preserve">սույն </w:t>
      </w:r>
      <w:r w:rsidR="00496E18" w:rsidRPr="007D3670">
        <w:rPr>
          <w:rFonts w:ascii="GHEA Grapalat" w:hAnsi="GHEA Grapalat"/>
          <w:i w:val="0"/>
          <w:lang w:val="af-ZA"/>
        </w:rPr>
        <w:t xml:space="preserve">ընթացակարգին </w:t>
      </w:r>
      <w:r w:rsidR="00DB4CC7" w:rsidRPr="007D3670">
        <w:rPr>
          <w:rFonts w:ascii="GHEA Grapalat" w:hAnsi="GHEA Grapalat"/>
          <w:i w:val="0"/>
          <w:lang w:val="af-ZA"/>
        </w:rPr>
        <w:t>մասնակցելու հավասար իրավունք:</w:t>
      </w:r>
    </w:p>
    <w:p w14:paraId="70EB2664" w14:textId="77777777" w:rsidR="00A20B69" w:rsidRPr="007D3670" w:rsidRDefault="00496E18" w:rsidP="00EF3662">
      <w:pPr>
        <w:ind w:firstLine="720"/>
        <w:jc w:val="both"/>
        <w:rPr>
          <w:rFonts w:ascii="GHEA Grapalat" w:hAnsi="GHEA Grapalat"/>
          <w:sz w:val="20"/>
          <w:szCs w:val="20"/>
          <w:lang w:val="af-ZA"/>
        </w:rPr>
      </w:pPr>
      <w:r w:rsidRPr="007D3670">
        <w:rPr>
          <w:rFonts w:ascii="GHEA Grapalat" w:hAnsi="GHEA Grapalat"/>
          <w:sz w:val="20"/>
          <w:szCs w:val="20"/>
          <w:lang w:val="af-ZA"/>
        </w:rPr>
        <w:t xml:space="preserve">Սույն ընթացակարգին </w:t>
      </w:r>
      <w:r w:rsidR="00357D48" w:rsidRPr="007D3670">
        <w:rPr>
          <w:rFonts w:ascii="GHEA Grapalat" w:hAnsi="GHEA Grapalat"/>
          <w:sz w:val="20"/>
          <w:szCs w:val="20"/>
          <w:lang w:val="af-ZA"/>
        </w:rPr>
        <w:t>մասնակցելու իրավունք</w:t>
      </w:r>
      <w:r w:rsidR="00124461" w:rsidRPr="007D3670">
        <w:rPr>
          <w:rFonts w:ascii="GHEA Grapalat" w:hAnsi="GHEA Grapalat"/>
          <w:sz w:val="20"/>
          <w:szCs w:val="20"/>
          <w:lang w:val="af-ZA"/>
        </w:rPr>
        <w:t xml:space="preserve"> </w:t>
      </w:r>
      <w:r w:rsidR="003C3660" w:rsidRPr="007D3670">
        <w:rPr>
          <w:rFonts w:ascii="GHEA Grapalat" w:hAnsi="GHEA Grapalat"/>
          <w:sz w:val="20"/>
          <w:szCs w:val="20"/>
          <w:lang w:val="af-ZA"/>
        </w:rPr>
        <w:t xml:space="preserve">չունեցող </w:t>
      </w:r>
      <w:r w:rsidR="006E7947" w:rsidRPr="007D3670">
        <w:rPr>
          <w:rFonts w:ascii="GHEA Grapalat" w:hAnsi="GHEA Grapalat"/>
          <w:sz w:val="20"/>
          <w:szCs w:val="20"/>
          <w:lang w:val="af-ZA"/>
        </w:rPr>
        <w:t xml:space="preserve">անձանց, ինչպես </w:t>
      </w:r>
      <w:r w:rsidR="00A20B69" w:rsidRPr="007D3670">
        <w:rPr>
          <w:rFonts w:ascii="GHEA Grapalat" w:hAnsi="GHEA Grapalat"/>
          <w:sz w:val="20"/>
          <w:szCs w:val="20"/>
          <w:lang w:val="af-ZA"/>
        </w:rPr>
        <w:t xml:space="preserve">նաև մասնակիցներին ներկայացվող </w:t>
      </w:r>
      <w:r w:rsidR="00B61894" w:rsidRPr="007D3670">
        <w:rPr>
          <w:rFonts w:ascii="GHEA Grapalat" w:hAnsi="GHEA Grapalat"/>
          <w:sz w:val="20"/>
          <w:szCs w:val="20"/>
          <w:lang w:val="af-ZA"/>
        </w:rPr>
        <w:t xml:space="preserve">պայմանները </w:t>
      </w:r>
      <w:r w:rsidR="00A20B69" w:rsidRPr="007D3670">
        <w:rPr>
          <w:rFonts w:ascii="GHEA Grapalat" w:hAnsi="GHEA Grapalat"/>
          <w:sz w:val="20"/>
          <w:szCs w:val="20"/>
          <w:lang w:val="af-ZA"/>
        </w:rPr>
        <w:t>սահմանված են սույն ընթացակարգի հրավերով:</w:t>
      </w:r>
    </w:p>
    <w:p w14:paraId="082CB388" w14:textId="77777777" w:rsidR="00357D48" w:rsidRPr="007D3670" w:rsidRDefault="00EE73A8" w:rsidP="00EF3662">
      <w:pPr>
        <w:pStyle w:val="a3"/>
        <w:spacing w:line="240" w:lineRule="auto"/>
        <w:rPr>
          <w:rFonts w:ascii="GHEA Grapalat" w:hAnsi="GHEA Grapalat"/>
          <w:i w:val="0"/>
          <w:lang w:val="af-ZA"/>
        </w:rPr>
      </w:pPr>
      <w:r w:rsidRPr="007D3670">
        <w:rPr>
          <w:rFonts w:ascii="GHEA Grapalat" w:hAnsi="GHEA Grapalat"/>
          <w:i w:val="0"/>
          <w:lang w:val="af-ZA"/>
        </w:rPr>
        <w:t xml:space="preserve">Ընտրված </w:t>
      </w:r>
      <w:r w:rsidR="00357D48" w:rsidRPr="007D3670">
        <w:rPr>
          <w:rFonts w:ascii="GHEA Grapalat" w:hAnsi="GHEA Grapalat"/>
          <w:i w:val="0"/>
          <w:lang w:val="af-ZA"/>
        </w:rPr>
        <w:t xml:space="preserve">մասնակիցը որոշվում է </w:t>
      </w:r>
      <w:bookmarkStart w:id="53" w:name="_Hlk23167512"/>
      <w:r w:rsidR="00496E18" w:rsidRPr="007D3670">
        <w:rPr>
          <w:rFonts w:ascii="GHEA Grapalat" w:hAnsi="GHEA Grapalat"/>
          <w:i w:val="0"/>
          <w:lang w:val="af-ZA"/>
        </w:rPr>
        <w:t xml:space="preserve">ոչ գնային պայմաններով բավարար գնահատված </w:t>
      </w:r>
      <w:bookmarkEnd w:id="53"/>
      <w:r w:rsidR="00357D48" w:rsidRPr="007D3670">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7D3670">
        <w:rPr>
          <w:rFonts w:ascii="GHEA Grapalat" w:hAnsi="GHEA Grapalat"/>
          <w:i w:val="0"/>
          <w:lang w:val="af-ZA"/>
        </w:rPr>
        <w:t>։</w:t>
      </w:r>
      <w:r w:rsidR="00357D48" w:rsidRPr="007D3670">
        <w:rPr>
          <w:rFonts w:ascii="GHEA Grapalat" w:hAnsi="GHEA Grapalat"/>
          <w:i w:val="0"/>
          <w:lang w:val="af-ZA"/>
        </w:rPr>
        <w:t xml:space="preserve"> </w:t>
      </w:r>
    </w:p>
    <w:p w14:paraId="35F01CC8" w14:textId="57BE87F3" w:rsidR="000E2427" w:rsidRPr="007D3670" w:rsidRDefault="000E2427" w:rsidP="00EF3662">
      <w:pPr>
        <w:pStyle w:val="a3"/>
        <w:spacing w:line="240" w:lineRule="auto"/>
        <w:rPr>
          <w:rFonts w:ascii="GHEA Grapalat" w:hAnsi="GHEA Grapalat"/>
          <w:i w:val="0"/>
          <w:lang w:val="af-ZA"/>
        </w:rPr>
      </w:pPr>
      <w:r w:rsidRPr="007D3670">
        <w:rPr>
          <w:rFonts w:ascii="GHEA Grapalat" w:hAnsi="GHEA Grapalat"/>
          <w:i w:val="0"/>
          <w:lang w:val="af-ZA"/>
        </w:rPr>
        <w:t xml:space="preserve">Սույն </w:t>
      </w:r>
      <w:r w:rsidR="00496E18" w:rsidRPr="007D3670">
        <w:rPr>
          <w:rFonts w:ascii="GHEA Grapalat" w:hAnsi="GHEA Grapalat"/>
          <w:i w:val="0"/>
          <w:lang w:val="af-ZA"/>
        </w:rPr>
        <w:t xml:space="preserve">ընթացակարգի </w:t>
      </w:r>
      <w:r w:rsidRPr="007D3670">
        <w:rPr>
          <w:rFonts w:ascii="GHEA Grapalat" w:hAnsi="GHEA Grapalat"/>
          <w:i w:val="0"/>
          <w:lang w:val="af-ZA"/>
        </w:rPr>
        <w:t>նկատմամբ կիրառվում են Առևտրի համաշխարհային կազմակերպության պետական գնումների համաձայնագրի դրույթները:</w:t>
      </w:r>
      <w:r w:rsidR="000C51A3" w:rsidRPr="007D3670">
        <w:rPr>
          <w:rStyle w:val="af6"/>
          <w:rFonts w:ascii="GHEA Grapalat" w:hAnsi="GHEA Grapalat"/>
          <w:i w:val="0"/>
          <w:lang w:val="af-ZA"/>
        </w:rPr>
        <w:footnoteReference w:id="2"/>
      </w:r>
    </w:p>
    <w:p w14:paraId="578CFD38" w14:textId="77777777" w:rsidR="0067579A" w:rsidRPr="007D3670" w:rsidRDefault="00357D48" w:rsidP="00EF3662">
      <w:pPr>
        <w:pStyle w:val="a3"/>
        <w:spacing w:line="240" w:lineRule="auto"/>
        <w:rPr>
          <w:rFonts w:ascii="GHEA Grapalat" w:hAnsi="GHEA Grapalat"/>
          <w:i w:val="0"/>
          <w:lang w:val="af-ZA"/>
        </w:rPr>
      </w:pPr>
      <w:r w:rsidRPr="007D3670">
        <w:rPr>
          <w:rFonts w:ascii="GHEA Grapalat" w:hAnsi="GHEA Grapalat"/>
          <w:i w:val="0"/>
          <w:lang w:val="af-ZA"/>
        </w:rPr>
        <w:t xml:space="preserve">Էլեկտրոնային ձևով հրավեր տրամադրելու պահանջի դեպքում պատվիրատուն </w:t>
      </w:r>
      <w:r w:rsidR="00E222A7" w:rsidRPr="007D3670">
        <w:rPr>
          <w:rFonts w:ascii="GHEA Grapalat" w:hAnsi="GHEA Grapalat"/>
          <w:i w:val="0"/>
          <w:lang w:val="af-ZA"/>
        </w:rPr>
        <w:t xml:space="preserve">անվճար </w:t>
      </w:r>
      <w:r w:rsidRPr="007D3670">
        <w:rPr>
          <w:rFonts w:ascii="GHEA Grapalat" w:hAnsi="GHEA Grapalat"/>
          <w:i w:val="0"/>
          <w:lang w:val="af-ZA"/>
        </w:rPr>
        <w:t>ապահովում է հրավերի` էլեկտրոնային ձևով տրամադրումը դիմում</w:t>
      </w:r>
      <w:r w:rsidR="0006311D" w:rsidRPr="007D3670">
        <w:rPr>
          <w:rFonts w:ascii="GHEA Grapalat" w:hAnsi="GHEA Grapalat"/>
          <w:i w:val="0"/>
          <w:lang w:val="af-ZA"/>
        </w:rPr>
        <w:t>ը</w:t>
      </w:r>
      <w:r w:rsidRPr="007D3670">
        <w:rPr>
          <w:rFonts w:ascii="GHEA Grapalat" w:hAnsi="GHEA Grapalat"/>
          <w:i w:val="0"/>
          <w:lang w:val="af-ZA"/>
        </w:rPr>
        <w:t xml:space="preserve"> ստանալու օրվան հաջորդող աշխատանքային օրվա ընթացքում</w:t>
      </w:r>
      <w:r w:rsidR="004D5671" w:rsidRPr="007D3670">
        <w:rPr>
          <w:rFonts w:ascii="GHEA Grapalat" w:hAnsi="GHEA Grapalat"/>
          <w:i w:val="0"/>
          <w:lang w:val="af-ZA"/>
        </w:rPr>
        <w:t>։</w:t>
      </w:r>
      <w:r w:rsidRPr="007D3670">
        <w:rPr>
          <w:rFonts w:ascii="GHEA Grapalat" w:hAnsi="GHEA Grapalat"/>
          <w:i w:val="0"/>
          <w:lang w:val="af-ZA"/>
        </w:rPr>
        <w:t xml:space="preserve"> </w:t>
      </w:r>
    </w:p>
    <w:p w14:paraId="56DB4202" w14:textId="77777777" w:rsidR="00B61894" w:rsidRPr="00E6597C" w:rsidRDefault="003B5AE9" w:rsidP="00B61894">
      <w:pPr>
        <w:pStyle w:val="a3"/>
        <w:spacing w:line="240" w:lineRule="auto"/>
        <w:rPr>
          <w:del w:id="54" w:author="Հերմինե Գևորգյան" w:date="2026-02-26T23:44:00Z" w16du:dateUtc="2026-02-26T19:44:00Z"/>
          <w:rFonts w:ascii="GHEA Grapalat" w:hAnsi="GHEA Grapalat"/>
          <w:i w:val="0"/>
          <w:lang w:val="af-ZA"/>
        </w:rPr>
      </w:pPr>
      <w:r w:rsidRPr="007D3670">
        <w:rPr>
          <w:rFonts w:ascii="GHEA Grapalat" w:hAnsi="GHEA Grapalat"/>
          <w:i w:val="0"/>
          <w:lang w:val="af-ZA"/>
        </w:rPr>
        <w:t xml:space="preserve">Սույն ընթացակարգին մասնակցության </w:t>
      </w:r>
      <w:r w:rsidR="00357D48" w:rsidRPr="007D3670">
        <w:rPr>
          <w:rFonts w:ascii="GHEA Grapalat" w:hAnsi="GHEA Grapalat"/>
          <w:i w:val="0"/>
          <w:lang w:val="af-ZA"/>
        </w:rPr>
        <w:t>հայտերն անհրաժեշտ է ներկայացնել</w:t>
      </w:r>
      <w:r w:rsidR="00B61894" w:rsidRPr="007D3670">
        <w:rPr>
          <w:rFonts w:ascii="GHEA Grapalat" w:hAnsi="GHEA Grapalat"/>
          <w:i w:val="0"/>
          <w:lang w:val="af-ZA" w:eastAsia="ru-RU"/>
        </w:rPr>
        <w:t xml:space="preserve">    </w:t>
      </w:r>
      <w:del w:id="55" w:author="Հերմինե Գևորգյան" w:date="2026-02-26T23:44:00Z" w16du:dateUtc="2026-02-26T19:44:00Z">
        <w:r w:rsidR="00B61894" w:rsidRPr="00E6597C">
          <w:rPr>
            <w:rFonts w:ascii="GHEA Grapalat" w:hAnsi="GHEA Grapalat"/>
            <w:i w:val="0"/>
            <w:lang w:val="af-ZA"/>
          </w:rPr>
          <w:delText>________________________________</w:delText>
        </w:r>
      </w:del>
      <w:ins w:id="56" w:author="Հերմինե Գևորգյան" w:date="2026-02-26T23:44:00Z" w16du:dateUtc="2026-02-26T19:44:00Z">
        <w:r w:rsidR="0054207A" w:rsidRPr="00BF6C0A">
          <w:rPr>
            <w:rFonts w:ascii="GHEA Grapalat" w:hAnsi="GHEA Grapalat"/>
            <w:lang w:val="hy-AM"/>
          </w:rPr>
          <w:t>ՀՀ Գեղարքունիքի մարզ, գ</w:t>
        </w:r>
        <w:r w:rsidR="0054207A" w:rsidRPr="00BF6C0A">
          <w:rPr>
            <w:rFonts w:ascii="MS Mincho" w:eastAsia="MS Mincho" w:hAnsi="MS Mincho" w:cs="MS Mincho"/>
            <w:lang w:val="hy-AM"/>
          </w:rPr>
          <w:t>․</w:t>
        </w:r>
        <w:r w:rsidR="0054207A" w:rsidRPr="00BF6C0A">
          <w:rPr>
            <w:rFonts w:ascii="Sylfaen" w:eastAsia="MS Mincho" w:hAnsi="Sylfaen" w:cs="MS Mincho"/>
            <w:lang w:val="hy-AM"/>
          </w:rPr>
          <w:t>Սեմյոնովկա</w:t>
        </w:r>
        <w:r w:rsidR="0054207A" w:rsidRPr="00BF6C0A">
          <w:rPr>
            <w:rFonts w:ascii="GHEA Grapalat" w:hAnsi="GHEA Grapalat"/>
            <w:lang w:val="hy-AM"/>
          </w:rPr>
          <w:t xml:space="preserve"> 1փ</w:t>
        </w:r>
        <w:r w:rsidR="0054207A" w:rsidRPr="00BF6C0A">
          <w:rPr>
            <w:rFonts w:ascii="MS Mincho" w:eastAsia="MS Mincho" w:hAnsi="MS Mincho" w:cs="MS Mincho"/>
            <w:lang w:val="hy-AM"/>
          </w:rPr>
          <w:t>․</w:t>
        </w:r>
        <w:r w:rsidR="0054207A" w:rsidRPr="00BF6C0A">
          <w:rPr>
            <w:rFonts w:ascii="Sylfaen" w:eastAsia="MS Mincho" w:hAnsi="Sylfaen" w:cs="MS Mincho"/>
            <w:lang w:val="hy-AM"/>
          </w:rPr>
          <w:t>78շ</w:t>
        </w:r>
        <w:r w:rsidR="0054207A" w:rsidRPr="00C92F30">
          <w:rPr>
            <w:rFonts w:ascii="GHEA Grapalat" w:hAnsi="GHEA Grapalat"/>
            <w:sz w:val="22"/>
            <w:szCs w:val="22"/>
            <w:lang w:val="hy-AM"/>
          </w:rPr>
          <w:t xml:space="preserve"> </w:t>
        </w:r>
        <w:r w:rsidR="0054207A" w:rsidRPr="00C92F30">
          <w:rPr>
            <w:rFonts w:ascii="GHEA Grapalat" w:hAnsi="GHEA Grapalat"/>
            <w:sz w:val="22"/>
            <w:szCs w:val="22"/>
            <w:lang w:val="af-ZA"/>
          </w:rPr>
          <w:t xml:space="preserve"> </w:t>
        </w:r>
      </w:ins>
      <w:r w:rsidR="000053ED">
        <w:rPr>
          <w:rFonts w:ascii="GHEA Grapalat" w:hAnsi="GHEA Grapalat"/>
          <w:sz w:val="22"/>
          <w:lang w:val="hy-AM"/>
          <w:rPrChange w:id="57" w:author="Հերմինե Գևորգյան" w:date="2026-02-26T23:44:00Z" w16du:dateUtc="2026-02-26T19:44:00Z">
            <w:rPr>
              <w:rFonts w:ascii="GHEA Grapalat" w:hAnsi="GHEA Grapalat"/>
              <w:lang w:val="af-ZA"/>
            </w:rPr>
          </w:rPrChange>
        </w:rPr>
        <w:t xml:space="preserve"> </w:t>
      </w:r>
      <w:r w:rsidR="00B61894" w:rsidRPr="007D3670">
        <w:rPr>
          <w:rFonts w:ascii="GHEA Grapalat" w:hAnsi="GHEA Grapalat"/>
          <w:i w:val="0"/>
          <w:lang w:val="af-ZA"/>
        </w:rPr>
        <w:t>հասցեով,</w:t>
      </w:r>
      <w:r w:rsidR="007D3670">
        <w:rPr>
          <w:rFonts w:ascii="GHEA Grapalat" w:hAnsi="GHEA Grapalat"/>
          <w:lang w:val="hy-AM"/>
          <w:rPrChange w:id="58" w:author="Հերմինե Գևորգյան" w:date="2026-02-26T23:44:00Z" w16du:dateUtc="2026-02-26T19:44:00Z">
            <w:rPr>
              <w:rFonts w:ascii="GHEA Grapalat" w:hAnsi="GHEA Grapalat"/>
              <w:lang w:val="af-ZA"/>
            </w:rPr>
          </w:rPrChange>
        </w:rPr>
        <w:t xml:space="preserve"> </w:t>
      </w:r>
    </w:p>
    <w:p w14:paraId="34801973" w14:textId="77777777" w:rsidR="00B61894" w:rsidRPr="00E6597C" w:rsidRDefault="00B61894" w:rsidP="00B61894">
      <w:pPr>
        <w:pStyle w:val="a3"/>
        <w:spacing w:line="240" w:lineRule="auto"/>
        <w:rPr>
          <w:del w:id="59" w:author="Հերմինե Գևորգյան" w:date="2026-02-26T23:44:00Z" w16du:dateUtc="2026-02-26T19:44:00Z"/>
          <w:rFonts w:ascii="GHEA Grapalat" w:hAnsi="GHEA Grapalat"/>
          <w:i w:val="0"/>
          <w:lang w:val="af-ZA"/>
        </w:rPr>
      </w:pPr>
      <w:del w:id="60" w:author="Հերմինե Գևորգյան" w:date="2026-02-26T23:44:00Z" w16du:dateUtc="2026-02-26T19:44:00Z">
        <w:r w:rsidRPr="00E6597C">
          <w:rPr>
            <w:rFonts w:ascii="GHEA Grapalat" w:hAnsi="GHEA Grapalat"/>
            <w:i w:val="0"/>
            <w:sz w:val="16"/>
            <w:szCs w:val="16"/>
            <w:lang w:val="af-ZA"/>
          </w:rPr>
          <w:delText xml:space="preserve">    (պատվիրատուի հասցեն)  </w:delText>
        </w:r>
      </w:del>
    </w:p>
    <w:p w14:paraId="315D18A3" w14:textId="65F6C981" w:rsidR="00357D48" w:rsidRPr="007D3670" w:rsidRDefault="00B61894">
      <w:pPr>
        <w:pStyle w:val="a3"/>
        <w:spacing w:line="240" w:lineRule="auto"/>
        <w:rPr>
          <w:rFonts w:ascii="GHEA Grapalat" w:hAnsi="GHEA Grapalat"/>
          <w:i w:val="0"/>
          <w:lang w:val="af-ZA"/>
        </w:rPr>
        <w:pPrChange w:id="61" w:author="Հերմինե Գևորգյան" w:date="2026-02-26T23:44:00Z" w16du:dateUtc="2026-02-26T19:44:00Z">
          <w:pPr>
            <w:pStyle w:val="a3"/>
            <w:spacing w:line="240" w:lineRule="auto"/>
            <w:ind w:firstLine="0"/>
          </w:pPr>
        </w:pPrChange>
      </w:pPr>
      <w:r w:rsidRPr="007D3670">
        <w:rPr>
          <w:rFonts w:ascii="GHEA Grapalat" w:hAnsi="GHEA Grapalat"/>
          <w:i w:val="0"/>
          <w:lang w:val="af-ZA"/>
        </w:rPr>
        <w:t>փաստաթղթային ձևով</w:t>
      </w:r>
      <w:r w:rsidRPr="007D3670">
        <w:rPr>
          <w:rFonts w:ascii="GHEA Grapalat" w:hAnsi="GHEA Grapalat"/>
          <w:i w:val="0"/>
          <w:lang w:val="af-ZA" w:eastAsia="ru-RU"/>
        </w:rPr>
        <w:t xml:space="preserve"> </w:t>
      </w:r>
      <w:r w:rsidRPr="007D3670">
        <w:rPr>
          <w:rFonts w:ascii="GHEA Grapalat" w:hAnsi="GHEA Grapalat"/>
          <w:i w:val="0"/>
          <w:lang w:val="af-ZA"/>
        </w:rPr>
        <w:t xml:space="preserve">մինչև սույն հայտարարության հրապարակման օրվանից հաշված </w:t>
      </w:r>
      <w:r w:rsidR="007D3670">
        <w:rPr>
          <w:rFonts w:ascii="GHEA Grapalat" w:hAnsi="GHEA Grapalat"/>
          <w:i w:val="0"/>
          <w:lang w:val="hy-AM"/>
          <w:rPrChange w:id="62" w:author="Հերմինե Գևորգյան" w:date="2026-02-26T23:44:00Z" w16du:dateUtc="2026-02-26T19:44:00Z">
            <w:rPr>
              <w:rFonts w:ascii="GHEA Grapalat" w:hAnsi="GHEA Grapalat"/>
              <w:i w:val="0"/>
              <w:u w:val="single"/>
              <w:lang w:val="af-ZA"/>
            </w:rPr>
          </w:rPrChange>
        </w:rPr>
        <w:t xml:space="preserve"> </w:t>
      </w:r>
      <w:r w:rsidRPr="007D3670">
        <w:rPr>
          <w:rFonts w:ascii="GHEA Grapalat" w:hAnsi="GHEA Grapalat"/>
          <w:i w:val="0"/>
          <w:u w:val="single"/>
          <w:lang w:val="af-ZA"/>
        </w:rPr>
        <w:t xml:space="preserve"> </w:t>
      </w:r>
      <w:del w:id="63" w:author="Հերմինե Գևորգյան" w:date="2026-02-26T23:44:00Z" w16du:dateUtc="2026-02-26T19:44:00Z">
        <w:r w:rsidRPr="00E6597C">
          <w:rPr>
            <w:rFonts w:ascii="GHEA Grapalat" w:hAnsi="GHEA Grapalat"/>
            <w:i w:val="0"/>
            <w:u w:val="single"/>
            <w:lang w:val="af-ZA"/>
          </w:rPr>
          <w:delText xml:space="preserve">      </w:delText>
        </w:r>
      </w:del>
      <w:ins w:id="64" w:author="Հերմինե Գևորգյան" w:date="2026-02-26T23:44:00Z" w16du:dateUtc="2026-02-26T19:44:00Z">
        <w:r w:rsidR="001825E8" w:rsidRPr="007D3670">
          <w:rPr>
            <w:rFonts w:ascii="GHEA Grapalat" w:hAnsi="GHEA Grapalat"/>
            <w:i w:val="0"/>
            <w:u w:val="single"/>
            <w:lang w:val="hy-AM"/>
          </w:rPr>
          <w:t>7</w:t>
        </w:r>
      </w:ins>
      <w:r w:rsidRPr="007D3670">
        <w:rPr>
          <w:rFonts w:ascii="GHEA Grapalat" w:hAnsi="GHEA Grapalat"/>
          <w:i w:val="0"/>
          <w:u w:val="single"/>
          <w:lang w:val="af-ZA"/>
        </w:rPr>
        <w:t xml:space="preserve"> </w:t>
      </w:r>
      <w:r w:rsidRPr="007D3670">
        <w:rPr>
          <w:rFonts w:ascii="GHEA Grapalat" w:hAnsi="GHEA Grapalat"/>
          <w:i w:val="0"/>
          <w:lang w:val="af-ZA"/>
        </w:rPr>
        <w:t>-րդ օրվա ժամը</w:t>
      </w:r>
      <w:r w:rsidR="001825E8" w:rsidRPr="007D3670">
        <w:rPr>
          <w:rFonts w:ascii="GHEA Grapalat" w:hAnsi="GHEA Grapalat"/>
          <w:i w:val="0"/>
          <w:lang w:val="hy-AM"/>
          <w:rPrChange w:id="65" w:author="Հերմինե Գևորգյան" w:date="2026-02-26T23:44:00Z" w16du:dateUtc="2026-02-26T19:44:00Z">
            <w:rPr>
              <w:rFonts w:ascii="GHEA Grapalat" w:hAnsi="GHEA Grapalat"/>
              <w:i w:val="0"/>
              <w:lang w:val="af-ZA"/>
            </w:rPr>
          </w:rPrChange>
        </w:rPr>
        <w:t xml:space="preserve"> </w:t>
      </w:r>
      <w:r w:rsidR="001825E8" w:rsidRPr="007D3670">
        <w:rPr>
          <w:rFonts w:ascii="GHEA Grapalat" w:hAnsi="GHEA Grapalat"/>
          <w:i w:val="0"/>
          <w:lang w:val="hy-AM"/>
          <w:rPrChange w:id="66" w:author="Հերմինե Գևորգյան" w:date="2026-02-26T23:44:00Z" w16du:dateUtc="2026-02-26T19:44:00Z">
            <w:rPr>
              <w:rFonts w:ascii="GHEA Grapalat" w:hAnsi="GHEA Grapalat"/>
              <w:i w:val="0"/>
              <w:u w:val="single"/>
              <w:lang w:val="af-ZA"/>
            </w:rPr>
          </w:rPrChange>
        </w:rPr>
        <w:t xml:space="preserve"> </w:t>
      </w:r>
      <w:del w:id="67" w:author="Հերմինե Գևորգյան" w:date="2026-02-26T23:44:00Z" w16du:dateUtc="2026-02-26T19:44:00Z">
        <w:r w:rsidRPr="00E6597C">
          <w:rPr>
            <w:rFonts w:ascii="GHEA Grapalat" w:hAnsi="GHEA Grapalat"/>
            <w:i w:val="0"/>
            <w:u w:val="single"/>
            <w:lang w:val="af-ZA"/>
          </w:rPr>
          <w:delText xml:space="preserve">        </w:delText>
        </w:r>
      </w:del>
      <w:ins w:id="68" w:author="Հերմինե Գևորգյան" w:date="2026-02-26T23:44:00Z" w16du:dateUtc="2026-02-26T19:44:00Z">
        <w:r w:rsidR="001825E8" w:rsidRPr="007D3670">
          <w:rPr>
            <w:rFonts w:ascii="GHEA Grapalat" w:hAnsi="GHEA Grapalat"/>
            <w:i w:val="0"/>
            <w:lang w:val="hy-AM"/>
          </w:rPr>
          <w:t>1</w:t>
        </w:r>
        <w:r w:rsidR="00845656">
          <w:rPr>
            <w:rFonts w:ascii="GHEA Grapalat" w:hAnsi="GHEA Grapalat"/>
            <w:i w:val="0"/>
            <w:lang w:val="hy-AM"/>
          </w:rPr>
          <w:t>2</w:t>
        </w:r>
        <w:r w:rsidR="001825E8" w:rsidRPr="007D3670">
          <w:rPr>
            <w:rFonts w:ascii="GHEA Grapalat" w:hAnsi="GHEA Grapalat"/>
            <w:i w:val="0"/>
            <w:lang w:val="hy-AM"/>
          </w:rPr>
          <w:t>։00</w:t>
        </w:r>
      </w:ins>
      <w:r w:rsidR="001825E8" w:rsidRPr="007D3670">
        <w:rPr>
          <w:rFonts w:ascii="GHEA Grapalat" w:hAnsi="GHEA Grapalat"/>
          <w:i w:val="0"/>
          <w:lang w:val="hy-AM"/>
          <w:rPrChange w:id="69" w:author="Հերմինե Գևորգյան" w:date="2026-02-26T23:44:00Z" w16du:dateUtc="2026-02-26T19:44:00Z">
            <w:rPr>
              <w:rFonts w:ascii="GHEA Grapalat" w:hAnsi="GHEA Grapalat"/>
              <w:i w:val="0"/>
              <w:lang w:val="af-ZA"/>
            </w:rPr>
          </w:rPrChange>
        </w:rPr>
        <w:t>-</w:t>
      </w:r>
      <w:r w:rsidRPr="007D3670">
        <w:rPr>
          <w:rFonts w:ascii="GHEA Grapalat" w:hAnsi="GHEA Grapalat"/>
          <w:i w:val="0"/>
          <w:lang w:val="af-ZA"/>
        </w:rPr>
        <w:t xml:space="preserve">ը: </w:t>
      </w:r>
      <w:r w:rsidR="000076A1" w:rsidRPr="007D3670">
        <w:rPr>
          <w:rFonts w:ascii="GHEA Grapalat" w:hAnsi="GHEA Grapalat"/>
          <w:i w:val="0"/>
          <w:lang w:val="af-ZA"/>
        </w:rPr>
        <w:t>Հայտերը, հայերենից բացի, կարող են ներկայացվել նաև անգլերեն կամ ռուսերեն:</w:t>
      </w:r>
      <w:r w:rsidR="00357D48" w:rsidRPr="007D3670">
        <w:rPr>
          <w:rFonts w:ascii="GHEA Grapalat" w:hAnsi="GHEA Grapalat"/>
          <w:i w:val="0"/>
          <w:lang w:val="af-ZA"/>
        </w:rPr>
        <w:t xml:space="preserve"> </w:t>
      </w:r>
    </w:p>
    <w:p w14:paraId="137B06A5" w14:textId="77777777" w:rsidR="004E048F" w:rsidRDefault="00B61894" w:rsidP="00B61894">
      <w:pPr>
        <w:pStyle w:val="a3"/>
        <w:spacing w:line="240" w:lineRule="auto"/>
        <w:ind w:firstLine="708"/>
        <w:rPr>
          <w:rFonts w:ascii="GHEA Grapalat" w:hAnsi="GHEA Grapalat"/>
          <w:i w:val="0"/>
          <w:lang w:val="af-ZA"/>
        </w:rPr>
      </w:pPr>
      <w:r w:rsidRPr="007D3670">
        <w:rPr>
          <w:rFonts w:ascii="GHEA Grapalat" w:hAnsi="GHEA Grapalat"/>
          <w:i w:val="0"/>
          <w:lang w:val="af-ZA"/>
        </w:rPr>
        <w:t xml:space="preserve">Հայտերի բացումը տեղի կունենա </w:t>
      </w:r>
      <w:del w:id="70" w:author="Հերմինե Գևորգյան" w:date="2026-02-26T23:44:00Z" w16du:dateUtc="2026-02-26T19:44:00Z">
        <w:r w:rsidRPr="00E6597C">
          <w:rPr>
            <w:rFonts w:ascii="GHEA Grapalat" w:hAnsi="GHEA Grapalat"/>
            <w:i w:val="0"/>
            <w:lang w:val="af-ZA"/>
          </w:rPr>
          <w:delText>______________հասցեում,  « տարեթիվ  » « ամիս» « օր</w:delText>
        </w:r>
      </w:del>
      <w:ins w:id="71" w:author="Հերմինե Գևորգյան" w:date="2026-02-26T23:44:00Z" w16du:dateUtc="2026-02-26T19:44:00Z">
        <w:r w:rsidR="001825E8" w:rsidRPr="007D3670">
          <w:rPr>
            <w:rFonts w:ascii="GHEA Grapalat" w:hAnsi="GHEA Grapalat"/>
            <w:lang w:val="hy-AM"/>
          </w:rPr>
          <w:t xml:space="preserve"> </w:t>
        </w:r>
        <w:r w:rsidR="0054207A" w:rsidRPr="00493FEC">
          <w:rPr>
            <w:rFonts w:ascii="GHEA Grapalat" w:hAnsi="GHEA Grapalat"/>
            <w:sz w:val="22"/>
            <w:szCs w:val="22"/>
            <w:lang w:val="hy-AM"/>
          </w:rPr>
          <w:t xml:space="preserve">ՀՀ Գեղարքունիքի մարզ, </w:t>
        </w:r>
        <w:r w:rsidR="0054207A" w:rsidRPr="00C92F30">
          <w:rPr>
            <w:rFonts w:ascii="GHEA Grapalat" w:hAnsi="GHEA Grapalat"/>
            <w:sz w:val="22"/>
            <w:szCs w:val="22"/>
            <w:lang w:val="hy-AM"/>
          </w:rPr>
          <w:t>գ</w:t>
        </w:r>
        <w:r w:rsidR="0054207A" w:rsidRPr="00C92F30">
          <w:rPr>
            <w:rFonts w:ascii="MS Mincho" w:eastAsia="MS Mincho" w:hAnsi="MS Mincho" w:cs="MS Mincho"/>
            <w:sz w:val="22"/>
            <w:szCs w:val="22"/>
            <w:lang w:val="hy-AM"/>
          </w:rPr>
          <w:t>․</w:t>
        </w:r>
        <w:r w:rsidR="0054207A" w:rsidRPr="00C92F30">
          <w:rPr>
            <w:rFonts w:ascii="Sylfaen" w:eastAsia="MS Mincho" w:hAnsi="Sylfaen" w:cs="MS Mincho"/>
            <w:sz w:val="22"/>
            <w:szCs w:val="22"/>
            <w:lang w:val="hy-AM"/>
          </w:rPr>
          <w:t>Սեմյոնովկա</w:t>
        </w:r>
        <w:r w:rsidR="0054207A" w:rsidRPr="00C92F30">
          <w:rPr>
            <w:rFonts w:ascii="GHEA Grapalat" w:hAnsi="GHEA Grapalat"/>
            <w:sz w:val="22"/>
            <w:szCs w:val="22"/>
            <w:lang w:val="hy-AM"/>
          </w:rPr>
          <w:t xml:space="preserve"> 1փ</w:t>
        </w:r>
        <w:r w:rsidR="0054207A" w:rsidRPr="00C92F30">
          <w:rPr>
            <w:rFonts w:ascii="MS Mincho" w:eastAsia="MS Mincho" w:hAnsi="MS Mincho" w:cs="MS Mincho"/>
            <w:sz w:val="22"/>
            <w:szCs w:val="22"/>
            <w:lang w:val="hy-AM"/>
          </w:rPr>
          <w:t>․</w:t>
        </w:r>
        <w:r w:rsidR="0054207A" w:rsidRPr="00C92F30">
          <w:rPr>
            <w:rFonts w:ascii="Sylfaen" w:eastAsia="MS Mincho" w:hAnsi="Sylfaen" w:cs="MS Mincho"/>
            <w:sz w:val="22"/>
            <w:szCs w:val="22"/>
            <w:lang w:val="hy-AM"/>
          </w:rPr>
          <w:t>78շ</w:t>
        </w:r>
        <w:r w:rsidR="0054207A" w:rsidRPr="00C92F30">
          <w:rPr>
            <w:rFonts w:ascii="GHEA Grapalat" w:hAnsi="GHEA Grapalat"/>
            <w:sz w:val="22"/>
            <w:szCs w:val="22"/>
            <w:lang w:val="hy-AM"/>
          </w:rPr>
          <w:t xml:space="preserve"> </w:t>
        </w:r>
        <w:r w:rsidR="0054207A" w:rsidRPr="00C92F30">
          <w:rPr>
            <w:rFonts w:ascii="GHEA Grapalat" w:hAnsi="GHEA Grapalat"/>
            <w:sz w:val="22"/>
            <w:szCs w:val="22"/>
            <w:lang w:val="af-ZA"/>
          </w:rPr>
          <w:t xml:space="preserve"> </w:t>
        </w:r>
        <w:r w:rsidRPr="007D3670">
          <w:rPr>
            <w:rFonts w:ascii="GHEA Grapalat" w:hAnsi="GHEA Grapalat"/>
            <w:i w:val="0"/>
            <w:lang w:val="af-ZA"/>
          </w:rPr>
          <w:t xml:space="preserve">,  « </w:t>
        </w:r>
        <w:r w:rsidR="001825E8" w:rsidRPr="007D3670">
          <w:rPr>
            <w:rFonts w:ascii="GHEA Grapalat" w:hAnsi="GHEA Grapalat"/>
            <w:i w:val="0"/>
            <w:lang w:val="hy-AM"/>
          </w:rPr>
          <w:t>202</w:t>
        </w:r>
        <w:r w:rsidR="004567B2">
          <w:rPr>
            <w:rFonts w:ascii="GHEA Grapalat" w:hAnsi="GHEA Grapalat"/>
            <w:i w:val="0"/>
            <w:lang w:val="hy-AM"/>
          </w:rPr>
          <w:t>6</w:t>
        </w:r>
        <w:r w:rsidR="001825E8" w:rsidRPr="007D3670">
          <w:rPr>
            <w:rFonts w:ascii="GHEA Grapalat" w:hAnsi="GHEA Grapalat"/>
            <w:i w:val="0"/>
            <w:lang w:val="hy-AM"/>
          </w:rPr>
          <w:t>թ</w:t>
        </w:r>
        <w:r w:rsidR="00A807E0" w:rsidRPr="00A807E0">
          <w:rPr>
            <w:rFonts w:ascii="Cambria Math" w:hAnsi="Cambria Math" w:cs="Cambria Math"/>
            <w:i w:val="0"/>
            <w:lang w:val="af-ZA"/>
          </w:rPr>
          <w:t>.</w:t>
        </w:r>
        <w:r w:rsidRPr="007D3670">
          <w:rPr>
            <w:rFonts w:ascii="GHEA Grapalat" w:hAnsi="GHEA Grapalat"/>
            <w:i w:val="0"/>
            <w:lang w:val="af-ZA"/>
          </w:rPr>
          <w:t xml:space="preserve"> » </w:t>
        </w:r>
      </w:ins>
    </w:p>
    <w:p w14:paraId="5B86E01B" w14:textId="14797B47" w:rsidR="00B61894" w:rsidRPr="007D3670" w:rsidRDefault="00B61894" w:rsidP="00B61894">
      <w:pPr>
        <w:pStyle w:val="a3"/>
        <w:spacing w:line="240" w:lineRule="auto"/>
        <w:ind w:firstLine="708"/>
        <w:rPr>
          <w:rFonts w:ascii="GHEA Grapalat" w:hAnsi="GHEA Grapalat"/>
          <w:i w:val="0"/>
          <w:lang w:val="af-ZA"/>
        </w:rPr>
      </w:pPr>
      <w:ins w:id="72" w:author="Հերմինե Գևորգյան" w:date="2026-02-26T23:44:00Z" w16du:dateUtc="2026-02-26T19:44:00Z">
        <w:r w:rsidRPr="007D3670">
          <w:rPr>
            <w:rFonts w:ascii="GHEA Grapalat" w:hAnsi="GHEA Grapalat"/>
            <w:i w:val="0"/>
            <w:lang w:val="af-ZA"/>
          </w:rPr>
          <w:t xml:space="preserve">« </w:t>
        </w:r>
        <w:r w:rsidR="004567B2">
          <w:rPr>
            <w:rFonts w:ascii="GHEA Grapalat" w:hAnsi="GHEA Grapalat"/>
            <w:i w:val="0"/>
            <w:lang w:val="af-ZA"/>
          </w:rPr>
          <w:t>մարտ</w:t>
        </w:r>
        <w:r w:rsidR="001825E8" w:rsidRPr="007D3670">
          <w:rPr>
            <w:rFonts w:ascii="GHEA Grapalat" w:hAnsi="GHEA Grapalat"/>
            <w:i w:val="0"/>
            <w:lang w:val="hy-AM"/>
          </w:rPr>
          <w:t>ի</w:t>
        </w:r>
        <w:r w:rsidRPr="007D3670">
          <w:rPr>
            <w:rFonts w:ascii="GHEA Grapalat" w:hAnsi="GHEA Grapalat"/>
            <w:i w:val="0"/>
            <w:lang w:val="af-ZA"/>
          </w:rPr>
          <w:t xml:space="preserve">» « </w:t>
        </w:r>
        <w:r w:rsidR="004567B2">
          <w:rPr>
            <w:rFonts w:ascii="GHEA Grapalat" w:hAnsi="GHEA Grapalat"/>
            <w:i w:val="0"/>
            <w:lang w:val="hy-AM"/>
          </w:rPr>
          <w:t>5</w:t>
        </w:r>
      </w:ins>
      <w:r w:rsidRPr="007D3670">
        <w:rPr>
          <w:rFonts w:ascii="GHEA Grapalat" w:hAnsi="GHEA Grapalat"/>
          <w:i w:val="0"/>
          <w:lang w:val="af-ZA"/>
        </w:rPr>
        <w:t xml:space="preserve">» -ին ժամը  </w:t>
      </w:r>
      <w:del w:id="73" w:author="Հերմինե Գևորգյան" w:date="2026-02-26T23:44:00Z" w16du:dateUtc="2026-02-26T19:44:00Z">
        <w:r w:rsidRPr="00E6597C">
          <w:rPr>
            <w:rFonts w:ascii="GHEA Grapalat" w:hAnsi="GHEA Grapalat"/>
            <w:i w:val="0"/>
            <w:u w:val="single"/>
            <w:lang w:val="af-ZA"/>
          </w:rPr>
          <w:delText>_____</w:delText>
        </w:r>
        <w:r w:rsidRPr="00E6597C">
          <w:rPr>
            <w:rFonts w:ascii="GHEA Grapalat" w:hAnsi="GHEA Grapalat"/>
            <w:i w:val="0"/>
            <w:lang w:val="af-ZA"/>
          </w:rPr>
          <w:delText>-</w:delText>
        </w:r>
      </w:del>
      <w:ins w:id="74" w:author="Հերմինե Գևորգյան" w:date="2026-02-26T23:44:00Z" w16du:dateUtc="2026-02-26T19:44:00Z">
        <w:r w:rsidR="001825E8" w:rsidRPr="007D3670">
          <w:rPr>
            <w:rFonts w:ascii="GHEA Grapalat" w:hAnsi="GHEA Grapalat"/>
            <w:i w:val="0"/>
            <w:lang w:val="hy-AM"/>
          </w:rPr>
          <w:t>1</w:t>
        </w:r>
        <w:r w:rsidR="00845656">
          <w:rPr>
            <w:rFonts w:ascii="GHEA Grapalat" w:hAnsi="GHEA Grapalat"/>
            <w:i w:val="0"/>
            <w:lang w:val="hy-AM"/>
          </w:rPr>
          <w:t>2</w:t>
        </w:r>
        <w:r w:rsidR="001825E8" w:rsidRPr="007D3670">
          <w:rPr>
            <w:rFonts w:ascii="GHEA Grapalat" w:hAnsi="GHEA Grapalat"/>
            <w:i w:val="0"/>
            <w:lang w:val="hy-AM"/>
          </w:rPr>
          <w:t>։00</w:t>
        </w:r>
        <w:r w:rsidRPr="007D3670">
          <w:rPr>
            <w:rFonts w:ascii="GHEA Grapalat" w:hAnsi="GHEA Grapalat"/>
            <w:i w:val="0"/>
            <w:lang w:val="af-ZA"/>
          </w:rPr>
          <w:t>-</w:t>
        </w:r>
      </w:ins>
      <w:r w:rsidRPr="007D3670">
        <w:rPr>
          <w:rFonts w:ascii="GHEA Grapalat" w:hAnsi="GHEA Grapalat"/>
          <w:i w:val="0"/>
          <w:lang w:val="af-ZA"/>
        </w:rPr>
        <w:t xml:space="preserve">ին։   </w:t>
      </w:r>
    </w:p>
    <w:p w14:paraId="6050632B" w14:textId="77777777" w:rsidR="001822F3" w:rsidRPr="007D3670" w:rsidRDefault="001822F3" w:rsidP="001822F3">
      <w:pPr>
        <w:ind w:firstLine="720"/>
        <w:jc w:val="both"/>
        <w:rPr>
          <w:rFonts w:ascii="GHEA Grapalat" w:hAnsi="GHEA Grapalat"/>
          <w:sz w:val="20"/>
          <w:szCs w:val="20"/>
          <w:lang w:val="hy-AM"/>
        </w:rPr>
      </w:pPr>
      <w:r w:rsidRPr="007D3670">
        <w:rPr>
          <w:rFonts w:ascii="GHEA Grapalat" w:hAnsi="GHEA Grapalat"/>
          <w:sz w:val="20"/>
          <w:szCs w:val="20"/>
          <w:lang w:val="af-ZA"/>
        </w:rPr>
        <w:t>Սույն ընթացակարգի վերաբերյալ բողոք</w:t>
      </w:r>
      <w:r w:rsidRPr="007D3670">
        <w:rPr>
          <w:rFonts w:ascii="GHEA Grapalat" w:hAnsi="GHEA Grapalat"/>
          <w:sz w:val="20"/>
          <w:szCs w:val="20"/>
          <w:lang w:val="hy-AM"/>
        </w:rPr>
        <w:t xml:space="preserve">արկումն իրականացվում է </w:t>
      </w:r>
      <w:r w:rsidRPr="007D3670">
        <w:rPr>
          <w:rFonts w:ascii="GHEA Grapalat" w:hAnsi="GHEA Grapalat"/>
          <w:sz w:val="20"/>
          <w:lang w:val="af-ZA"/>
          <w:rPrChange w:id="75" w:author="Հերմինե Գևորգյան" w:date="2026-02-26T23:44:00Z" w16du:dateUtc="2026-02-26T19:44:00Z">
            <w:rPr>
              <w:rFonts w:ascii="GHEA Grapalat" w:hAnsi="GHEA Grapalat"/>
              <w:sz w:val="16"/>
              <w:lang w:val="af-ZA"/>
            </w:rPr>
          </w:rPrChange>
        </w:rPr>
        <w:t xml:space="preserve"> </w:t>
      </w:r>
      <w:r w:rsidRPr="007D3670">
        <w:rPr>
          <w:rFonts w:ascii="GHEA Grapalat" w:hAnsi="GHEA Grapalat"/>
          <w:sz w:val="20"/>
          <w:szCs w:val="20"/>
          <w:lang w:val="af-ZA"/>
        </w:rPr>
        <w:t>«</w:t>
      </w:r>
      <w:r w:rsidRPr="007D3670">
        <w:rPr>
          <w:rFonts w:ascii="GHEA Grapalat" w:hAnsi="GHEA Grapalat"/>
          <w:sz w:val="20"/>
          <w:szCs w:val="20"/>
          <w:lang w:val="hy-AM"/>
        </w:rPr>
        <w:t>Գնումների</w:t>
      </w:r>
      <w:r w:rsidRPr="007D3670">
        <w:rPr>
          <w:rFonts w:ascii="GHEA Grapalat" w:hAnsi="GHEA Grapalat"/>
          <w:sz w:val="20"/>
          <w:szCs w:val="20"/>
          <w:lang w:val="af-ZA"/>
        </w:rPr>
        <w:t xml:space="preserve"> </w:t>
      </w:r>
      <w:r w:rsidRPr="007D3670">
        <w:rPr>
          <w:rFonts w:ascii="GHEA Grapalat" w:hAnsi="GHEA Grapalat"/>
          <w:sz w:val="20"/>
          <w:szCs w:val="20"/>
          <w:lang w:val="hy-AM"/>
        </w:rPr>
        <w:t>մասին</w:t>
      </w:r>
      <w:r w:rsidRPr="007D3670">
        <w:rPr>
          <w:rFonts w:ascii="GHEA Grapalat" w:hAnsi="GHEA Grapalat"/>
          <w:sz w:val="20"/>
          <w:szCs w:val="20"/>
          <w:lang w:val="af-ZA"/>
        </w:rPr>
        <w:t>»</w:t>
      </w:r>
      <w:r w:rsidRPr="007D3670">
        <w:rPr>
          <w:rFonts w:ascii="GHEA Grapalat" w:hAnsi="GHEA Grapalat"/>
          <w:sz w:val="20"/>
          <w:szCs w:val="20"/>
          <w:lang w:val="hy-AM"/>
        </w:rPr>
        <w:t xml:space="preserve"> ՀՀ</w:t>
      </w:r>
      <w:r w:rsidRPr="007D3670">
        <w:rPr>
          <w:rFonts w:ascii="GHEA Grapalat" w:hAnsi="GHEA Grapalat"/>
          <w:sz w:val="20"/>
          <w:szCs w:val="20"/>
          <w:lang w:val="af-ZA"/>
        </w:rPr>
        <w:t xml:space="preserve"> </w:t>
      </w:r>
      <w:r w:rsidRPr="007D3670">
        <w:rPr>
          <w:rFonts w:ascii="GHEA Grapalat" w:hAnsi="GHEA Grapalat"/>
          <w:sz w:val="20"/>
          <w:szCs w:val="20"/>
          <w:lang w:val="hy-AM"/>
        </w:rPr>
        <w:t>օրենքով</w:t>
      </w:r>
      <w:r w:rsidRPr="007D3670">
        <w:rPr>
          <w:rFonts w:ascii="GHEA Grapalat" w:hAnsi="GHEA Grapalat"/>
          <w:sz w:val="20"/>
          <w:szCs w:val="20"/>
          <w:lang w:val="af-ZA"/>
        </w:rPr>
        <w:t xml:space="preserve"> </w:t>
      </w:r>
      <w:r w:rsidRPr="007D3670">
        <w:rPr>
          <w:rFonts w:ascii="GHEA Grapalat" w:hAnsi="GHEA Grapalat"/>
          <w:sz w:val="20"/>
          <w:szCs w:val="20"/>
          <w:lang w:val="hy-AM"/>
        </w:rPr>
        <w:t>և</w:t>
      </w:r>
      <w:r w:rsidRPr="007D3670">
        <w:rPr>
          <w:rFonts w:ascii="GHEA Grapalat" w:hAnsi="GHEA Grapalat"/>
          <w:sz w:val="20"/>
          <w:szCs w:val="20"/>
          <w:lang w:val="af-ZA"/>
        </w:rPr>
        <w:t xml:space="preserve"> </w:t>
      </w:r>
      <w:r w:rsidRPr="007D3670">
        <w:rPr>
          <w:rFonts w:ascii="GHEA Grapalat" w:hAnsi="GHEA Grapalat"/>
          <w:sz w:val="20"/>
          <w:szCs w:val="20"/>
          <w:lang w:val="hy-AM"/>
        </w:rPr>
        <w:t>ՀՀ քաղաքացիական դատավարության օրենսգրքով սահմանված կարգով։</w:t>
      </w:r>
    </w:p>
    <w:p w14:paraId="06F95007" w14:textId="77777777" w:rsidR="00B61894" w:rsidRPr="00015CC3" w:rsidRDefault="00B61894" w:rsidP="00B61894">
      <w:pPr>
        <w:pStyle w:val="a3"/>
        <w:spacing w:line="240" w:lineRule="auto"/>
        <w:ind w:firstLine="708"/>
        <w:rPr>
          <w:del w:id="76" w:author="Հերմինե Գևորգյան" w:date="2026-02-26T23:44:00Z" w16du:dateUtc="2026-02-26T19:44:00Z"/>
          <w:rFonts w:ascii="GHEA Grapalat" w:hAnsi="GHEA Grapalat"/>
          <w:i w:val="0"/>
          <w:lang w:val="hy-AM"/>
        </w:rPr>
      </w:pPr>
    </w:p>
    <w:p w14:paraId="257FC322" w14:textId="259CB8A1" w:rsidR="00754697" w:rsidRPr="007D3670" w:rsidRDefault="00754697" w:rsidP="00EF3662">
      <w:pPr>
        <w:pStyle w:val="a3"/>
        <w:spacing w:line="240" w:lineRule="auto"/>
        <w:rPr>
          <w:rFonts w:ascii="GHEA Grapalat" w:hAnsi="GHEA Grapalat"/>
          <w:i w:val="0"/>
          <w:lang w:val="af-ZA"/>
        </w:rPr>
      </w:pPr>
      <w:r w:rsidRPr="007D3670">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7D3670">
        <w:rPr>
          <w:rFonts w:ascii="GHEA Grapalat" w:hAnsi="GHEA Grapalat"/>
          <w:i w:val="0"/>
          <w:lang w:val="af-ZA"/>
        </w:rPr>
        <w:t xml:space="preserve">գնահատող հանձնաժողովի քարտուղար </w:t>
      </w:r>
      <w:r w:rsidRPr="007D3670">
        <w:rPr>
          <w:rFonts w:ascii="GHEA Grapalat" w:hAnsi="GHEA Grapalat"/>
          <w:i w:val="0"/>
          <w:lang w:val="af-ZA"/>
        </w:rPr>
        <w:t>`</w:t>
      </w:r>
      <w:del w:id="77" w:author="Հերմինե Գևորգյան" w:date="2026-02-26T23:44:00Z" w16du:dateUtc="2026-02-26T19:44:00Z">
        <w:r w:rsidR="009F18D0" w:rsidRPr="00E6597C">
          <w:rPr>
            <w:rFonts w:ascii="GHEA Grapalat" w:hAnsi="GHEA Grapalat"/>
            <w:i w:val="0"/>
            <w:u w:val="single"/>
            <w:lang w:val="af-ZA"/>
          </w:rPr>
          <w:tab/>
        </w:r>
        <w:r w:rsidR="009F18D0" w:rsidRPr="00E6597C">
          <w:rPr>
            <w:rFonts w:ascii="GHEA Grapalat" w:hAnsi="GHEA Grapalat"/>
            <w:i w:val="0"/>
            <w:u w:val="single"/>
            <w:lang w:val="af-ZA"/>
          </w:rPr>
          <w:tab/>
        </w:r>
        <w:r w:rsidR="009F18D0" w:rsidRPr="00E6597C">
          <w:rPr>
            <w:rFonts w:ascii="GHEA Grapalat" w:hAnsi="GHEA Grapalat"/>
            <w:i w:val="0"/>
            <w:u w:val="single"/>
            <w:lang w:val="af-ZA"/>
          </w:rPr>
          <w:tab/>
        </w:r>
        <w:r w:rsidR="009F18D0" w:rsidRPr="00E6597C">
          <w:rPr>
            <w:rFonts w:ascii="GHEA Grapalat" w:hAnsi="GHEA Grapalat"/>
            <w:i w:val="0"/>
            <w:u w:val="single"/>
            <w:lang w:val="af-ZA"/>
          </w:rPr>
          <w:tab/>
        </w:r>
        <w:r w:rsidR="009F18D0" w:rsidRPr="00E6597C">
          <w:rPr>
            <w:rFonts w:ascii="GHEA Grapalat" w:hAnsi="GHEA Grapalat"/>
            <w:i w:val="0"/>
            <w:lang w:val="af-ZA"/>
          </w:rPr>
          <w:delText>-ին</w:delText>
        </w:r>
      </w:del>
      <w:ins w:id="78" w:author="Հերմինե Գևորգյան" w:date="2026-02-26T23:44:00Z" w16du:dateUtc="2026-02-26T19:44:00Z">
        <w:r w:rsidR="001825E8" w:rsidRPr="007D3670">
          <w:rPr>
            <w:rFonts w:ascii="GHEA Grapalat" w:hAnsi="GHEA Grapalat"/>
            <w:i w:val="0"/>
            <w:lang w:val="hy-AM"/>
          </w:rPr>
          <w:t xml:space="preserve"> Հերմինե Գևորգյան</w:t>
        </w:r>
        <w:r w:rsidR="009F18D0" w:rsidRPr="007D3670">
          <w:rPr>
            <w:rFonts w:ascii="GHEA Grapalat" w:hAnsi="GHEA Grapalat"/>
            <w:i w:val="0"/>
            <w:lang w:val="af-ZA"/>
          </w:rPr>
          <w:t>ին</w:t>
        </w:r>
        <w:r w:rsidR="00EE2161">
          <w:rPr>
            <w:rFonts w:ascii="GHEA Grapalat" w:hAnsi="GHEA Grapalat"/>
            <w:i w:val="0"/>
            <w:lang w:val="af-ZA"/>
          </w:rPr>
          <w:t>:</w:t>
        </w:r>
      </w:ins>
    </w:p>
    <w:p w14:paraId="316DB7BC" w14:textId="4BC0AB66" w:rsidR="009F18D0" w:rsidRPr="00E6597C" w:rsidRDefault="009F18D0" w:rsidP="00EF3662">
      <w:pPr>
        <w:pStyle w:val="a3"/>
        <w:spacing w:line="240" w:lineRule="auto"/>
        <w:ind w:firstLine="0"/>
        <w:rPr>
          <w:rFonts w:ascii="GHEA Grapalat" w:hAnsi="GHEA Grapalat"/>
          <w:i w:val="0"/>
          <w:lang w:val="af-ZA"/>
        </w:rPr>
      </w:pPr>
      <w:r w:rsidRPr="00E6597C">
        <w:rPr>
          <w:rFonts w:ascii="GHEA Grapalat" w:hAnsi="GHEA Grapalat"/>
          <w:i w:val="0"/>
          <w:lang w:val="af-ZA"/>
        </w:rPr>
        <w:tab/>
      </w:r>
      <w:r w:rsidRPr="00E6597C">
        <w:rPr>
          <w:rFonts w:ascii="GHEA Grapalat" w:hAnsi="GHEA Grapalat"/>
          <w:i w:val="0"/>
          <w:lang w:val="af-ZA"/>
        </w:rPr>
        <w:tab/>
      </w:r>
      <w:r w:rsidRPr="00E6597C">
        <w:rPr>
          <w:rFonts w:ascii="GHEA Grapalat" w:hAnsi="GHEA Grapalat"/>
          <w:i w:val="0"/>
          <w:lang w:val="af-ZA"/>
        </w:rPr>
        <w:tab/>
      </w:r>
      <w:r w:rsidRPr="00E6597C">
        <w:rPr>
          <w:rFonts w:ascii="GHEA Grapalat" w:hAnsi="GHEA Grapalat"/>
          <w:i w:val="0"/>
          <w:lang w:val="af-ZA"/>
        </w:rPr>
        <w:tab/>
      </w:r>
      <w:r w:rsidRPr="00E6597C">
        <w:rPr>
          <w:rFonts w:ascii="GHEA Grapalat" w:hAnsi="GHEA Grapalat"/>
          <w:i w:val="0"/>
          <w:lang w:val="af-ZA"/>
        </w:rPr>
        <w:tab/>
        <w:t xml:space="preserve">             </w:t>
      </w:r>
      <w:del w:id="79" w:author="Հերմինե Գևորգյան" w:date="2026-02-26T23:44:00Z" w16du:dateUtc="2026-02-26T19:44:00Z">
        <w:r w:rsidRPr="00E6597C">
          <w:rPr>
            <w:rFonts w:ascii="GHEA Grapalat" w:hAnsi="GHEA Grapalat"/>
            <w:i w:val="0"/>
            <w:sz w:val="16"/>
            <w:szCs w:val="16"/>
            <w:lang w:val="af-ZA"/>
          </w:rPr>
          <w:delText>անունը, ազգանունը</w:delText>
        </w:r>
      </w:del>
    </w:p>
    <w:p w14:paraId="592E6C9B" w14:textId="0B014BAC" w:rsidR="00754697" w:rsidRPr="00E6597C" w:rsidRDefault="00754697" w:rsidP="00EF3662">
      <w:pPr>
        <w:pStyle w:val="a3"/>
        <w:spacing w:line="240" w:lineRule="auto"/>
        <w:rPr>
          <w:rFonts w:ascii="GHEA Grapalat" w:hAnsi="GHEA Grapalat"/>
          <w:i w:val="0"/>
          <w:u w:val="single"/>
          <w:lang w:val="af-ZA"/>
        </w:rPr>
      </w:pPr>
      <w:r w:rsidRPr="00E6597C">
        <w:rPr>
          <w:rFonts w:ascii="GHEA Grapalat" w:hAnsi="GHEA Grapalat"/>
          <w:i w:val="0"/>
          <w:lang w:val="af-ZA"/>
        </w:rPr>
        <w:t xml:space="preserve">                                      Հեռախոս</w:t>
      </w:r>
      <w:r w:rsidR="009F18D0" w:rsidRPr="00E6597C">
        <w:rPr>
          <w:rFonts w:ascii="GHEA Grapalat" w:hAnsi="GHEA Grapalat"/>
          <w:i w:val="0"/>
          <w:lang w:val="af-ZA"/>
        </w:rPr>
        <w:t xml:space="preserve"> </w:t>
      </w:r>
      <w:del w:id="80" w:author="Հերմինե Գևորգյան" w:date="2026-02-26T23:44:00Z" w16du:dateUtc="2026-02-26T19:44:00Z">
        <w:r w:rsidR="009F18D0" w:rsidRPr="00E6597C">
          <w:rPr>
            <w:rFonts w:ascii="GHEA Grapalat" w:hAnsi="GHEA Grapalat"/>
            <w:i w:val="0"/>
            <w:u w:val="single"/>
            <w:lang w:val="af-ZA"/>
          </w:rPr>
          <w:tab/>
        </w:r>
        <w:r w:rsidR="009F18D0" w:rsidRPr="00E6597C">
          <w:rPr>
            <w:rFonts w:ascii="GHEA Grapalat" w:hAnsi="GHEA Grapalat"/>
            <w:i w:val="0"/>
            <w:u w:val="single"/>
            <w:lang w:val="af-ZA"/>
          </w:rPr>
          <w:tab/>
        </w:r>
        <w:r w:rsidR="009F18D0" w:rsidRPr="00E6597C">
          <w:rPr>
            <w:rFonts w:ascii="GHEA Grapalat" w:hAnsi="GHEA Grapalat"/>
            <w:i w:val="0"/>
            <w:u w:val="single"/>
            <w:lang w:val="af-ZA"/>
          </w:rPr>
          <w:tab/>
        </w:r>
        <w:r w:rsidR="009F18D0" w:rsidRPr="00E6597C">
          <w:rPr>
            <w:rFonts w:ascii="GHEA Grapalat" w:hAnsi="GHEA Grapalat"/>
            <w:i w:val="0"/>
            <w:u w:val="single"/>
            <w:lang w:val="af-ZA"/>
          </w:rPr>
          <w:tab/>
        </w:r>
      </w:del>
      <w:ins w:id="81" w:author="Հերմինե Գևորգյան" w:date="2026-02-26T23:44:00Z" w16du:dateUtc="2026-02-26T19:44:00Z">
        <w:r w:rsidR="001825E8">
          <w:rPr>
            <w:rFonts w:ascii="GHEA Grapalat" w:hAnsi="GHEA Grapalat"/>
            <w:i w:val="0"/>
            <w:lang w:val="hy-AM"/>
          </w:rPr>
          <w:t xml:space="preserve"> 093922512</w:t>
        </w:r>
      </w:ins>
    </w:p>
    <w:p w14:paraId="650950D2" w14:textId="77777777" w:rsidR="004E2FC6" w:rsidRPr="00E6597C" w:rsidRDefault="004E2FC6" w:rsidP="00EF3662">
      <w:pPr>
        <w:pStyle w:val="a3"/>
        <w:spacing w:line="240" w:lineRule="auto"/>
        <w:rPr>
          <w:rFonts w:ascii="GHEA Grapalat" w:hAnsi="GHEA Grapalat"/>
          <w:i w:val="0"/>
          <w:lang w:val="af-ZA"/>
        </w:rPr>
      </w:pPr>
    </w:p>
    <w:p w14:paraId="316E7250" w14:textId="4A22C938" w:rsidR="00754697" w:rsidRPr="00E6597C" w:rsidRDefault="00754697" w:rsidP="00EF3662">
      <w:pPr>
        <w:pStyle w:val="a3"/>
        <w:spacing w:line="240" w:lineRule="auto"/>
        <w:rPr>
          <w:rFonts w:ascii="GHEA Grapalat" w:hAnsi="GHEA Grapalat"/>
          <w:i w:val="0"/>
          <w:u w:val="single"/>
          <w:lang w:val="af-ZA"/>
        </w:rPr>
      </w:pPr>
      <w:r w:rsidRPr="00E6597C">
        <w:rPr>
          <w:rFonts w:ascii="GHEA Grapalat" w:hAnsi="GHEA Grapalat"/>
          <w:i w:val="0"/>
          <w:lang w:val="af-ZA"/>
        </w:rPr>
        <w:lastRenderedPageBreak/>
        <w:t xml:space="preserve">                                        Էլ.</w:t>
      </w:r>
      <w:r w:rsidR="009F18D0" w:rsidRPr="00E6597C">
        <w:rPr>
          <w:rFonts w:ascii="GHEA Grapalat" w:hAnsi="GHEA Grapalat"/>
          <w:i w:val="0"/>
          <w:lang w:val="af-ZA"/>
        </w:rPr>
        <w:t xml:space="preserve"> </w:t>
      </w:r>
      <w:r w:rsidRPr="00E6597C">
        <w:rPr>
          <w:rFonts w:ascii="GHEA Grapalat" w:hAnsi="GHEA Grapalat"/>
          <w:i w:val="0"/>
          <w:lang w:val="af-ZA"/>
        </w:rPr>
        <w:t>փոստ</w:t>
      </w:r>
      <w:r w:rsidR="009F18D0" w:rsidRPr="00E6597C">
        <w:rPr>
          <w:rFonts w:ascii="GHEA Grapalat" w:hAnsi="GHEA Grapalat"/>
          <w:i w:val="0"/>
          <w:lang w:val="af-ZA"/>
        </w:rPr>
        <w:t xml:space="preserve"> </w:t>
      </w:r>
      <w:del w:id="82" w:author="Հերմինե Գևորգյան" w:date="2026-02-26T23:44:00Z" w16du:dateUtc="2026-02-26T19:44:00Z">
        <w:r w:rsidR="009F18D0" w:rsidRPr="00E6597C">
          <w:rPr>
            <w:rFonts w:ascii="GHEA Grapalat" w:hAnsi="GHEA Grapalat"/>
            <w:i w:val="0"/>
            <w:u w:val="single"/>
            <w:lang w:val="af-ZA"/>
          </w:rPr>
          <w:tab/>
        </w:r>
        <w:r w:rsidR="009F18D0" w:rsidRPr="00E6597C">
          <w:rPr>
            <w:rFonts w:ascii="GHEA Grapalat" w:hAnsi="GHEA Grapalat"/>
            <w:i w:val="0"/>
            <w:u w:val="single"/>
            <w:lang w:val="af-ZA"/>
          </w:rPr>
          <w:tab/>
        </w:r>
        <w:r w:rsidR="009F18D0" w:rsidRPr="00E6597C">
          <w:rPr>
            <w:rFonts w:ascii="GHEA Grapalat" w:hAnsi="GHEA Grapalat"/>
            <w:i w:val="0"/>
            <w:u w:val="single"/>
            <w:lang w:val="af-ZA"/>
          </w:rPr>
          <w:tab/>
        </w:r>
        <w:r w:rsidR="009F18D0" w:rsidRPr="00E6597C">
          <w:rPr>
            <w:rFonts w:ascii="GHEA Grapalat" w:hAnsi="GHEA Grapalat"/>
            <w:i w:val="0"/>
            <w:u w:val="single"/>
            <w:lang w:val="af-ZA"/>
          </w:rPr>
          <w:tab/>
        </w:r>
      </w:del>
      <w:ins w:id="83" w:author="Հերմինե Գևորգյան" w:date="2026-02-26T23:44:00Z" w16du:dateUtc="2026-02-26T19:44:00Z">
        <w:r w:rsidR="001825E8" w:rsidRPr="001825E8">
          <w:rPr>
            <w:rFonts w:ascii="GHEA Grapalat" w:hAnsi="GHEA Grapalat"/>
            <w:i w:val="0"/>
            <w:lang w:val="af-ZA"/>
          </w:rPr>
          <w:t>herminegevorgyan@m</w:t>
        </w:r>
        <w:r w:rsidR="001825E8">
          <w:rPr>
            <w:rFonts w:ascii="GHEA Grapalat" w:hAnsi="GHEA Grapalat"/>
            <w:i w:val="0"/>
            <w:lang w:val="af-ZA"/>
          </w:rPr>
          <w:t>ail.ru</w:t>
        </w:r>
      </w:ins>
    </w:p>
    <w:p w14:paraId="752441B9" w14:textId="77777777" w:rsidR="009F18D0" w:rsidRPr="00E6597C" w:rsidRDefault="009F18D0" w:rsidP="00EF3662">
      <w:pPr>
        <w:pStyle w:val="a3"/>
        <w:spacing w:line="240" w:lineRule="auto"/>
        <w:rPr>
          <w:del w:id="84" w:author="Հերմինե Գևորգյան" w:date="2026-02-26T23:44:00Z" w16du:dateUtc="2026-02-26T19:44:00Z"/>
          <w:rFonts w:ascii="GHEA Grapalat" w:hAnsi="GHEA Grapalat"/>
          <w:i w:val="0"/>
          <w:lang w:val="af-ZA"/>
        </w:rPr>
      </w:pPr>
    </w:p>
    <w:p w14:paraId="0AFA4E2C" w14:textId="77777777" w:rsidR="009F18D0" w:rsidRPr="00E6597C" w:rsidRDefault="009F18D0" w:rsidP="00EF3662">
      <w:pPr>
        <w:pStyle w:val="a3"/>
        <w:spacing w:line="240" w:lineRule="auto"/>
        <w:rPr>
          <w:del w:id="85" w:author="Հերմինե Գևորգյան" w:date="2026-02-26T23:44:00Z" w16du:dateUtc="2026-02-26T19:44:00Z"/>
          <w:rFonts w:ascii="GHEA Grapalat" w:hAnsi="GHEA Grapalat"/>
          <w:i w:val="0"/>
          <w:lang w:val="af-ZA"/>
        </w:rPr>
      </w:pPr>
    </w:p>
    <w:p w14:paraId="3F959A1E" w14:textId="77777777" w:rsidR="009F18D0" w:rsidRPr="00E6597C" w:rsidRDefault="009F18D0" w:rsidP="00EF3662">
      <w:pPr>
        <w:pStyle w:val="a3"/>
        <w:spacing w:line="240" w:lineRule="auto"/>
        <w:rPr>
          <w:rFonts w:ascii="GHEA Grapalat" w:hAnsi="GHEA Grapalat"/>
          <w:i w:val="0"/>
          <w:lang w:val="af-ZA"/>
        </w:rPr>
      </w:pPr>
    </w:p>
    <w:p w14:paraId="5348DF08" w14:textId="50E1B2C9" w:rsidR="00754697" w:rsidRPr="00E6597C" w:rsidRDefault="00754697" w:rsidP="009C3DE5">
      <w:pPr>
        <w:pStyle w:val="a3"/>
        <w:spacing w:line="240" w:lineRule="auto"/>
        <w:ind w:firstLine="0"/>
        <w:jc w:val="left"/>
        <w:rPr>
          <w:rFonts w:ascii="GHEA Grapalat" w:hAnsi="GHEA Grapalat"/>
          <w:b/>
          <w:lang w:val="es-ES"/>
          <w:rPrChange w:id="86" w:author="Հերմինե Գևորգյան" w:date="2026-02-26T23:44:00Z" w16du:dateUtc="2026-02-26T19:44:00Z">
            <w:rPr>
              <w:rFonts w:ascii="GHEA Grapalat" w:hAnsi="GHEA Grapalat"/>
              <w:i w:val="0"/>
              <w:u w:val="single"/>
              <w:lang w:val="af-ZA"/>
            </w:rPr>
          </w:rPrChange>
        </w:rPr>
      </w:pPr>
      <w:r w:rsidRPr="00E6597C">
        <w:rPr>
          <w:rFonts w:ascii="GHEA Grapalat" w:hAnsi="GHEA Grapalat"/>
          <w:i w:val="0"/>
          <w:lang w:val="af-ZA"/>
        </w:rPr>
        <w:t>Պատվիրատու</w:t>
      </w:r>
      <w:del w:id="87" w:author="Հերմինե Գևորգյան" w:date="2026-02-26T23:44:00Z" w16du:dateUtc="2026-02-26T19:44:00Z">
        <w:r w:rsidR="009F18D0" w:rsidRPr="00E6597C">
          <w:rPr>
            <w:rFonts w:ascii="GHEA Grapalat" w:hAnsi="GHEA Grapalat"/>
            <w:i w:val="0"/>
            <w:lang w:val="af-ZA"/>
          </w:rPr>
          <w:delText xml:space="preserve"> </w:delText>
        </w:r>
        <w:r w:rsidR="009F18D0" w:rsidRPr="00E6597C">
          <w:rPr>
            <w:rFonts w:ascii="GHEA Grapalat" w:hAnsi="GHEA Grapalat"/>
            <w:i w:val="0"/>
            <w:u w:val="single"/>
            <w:lang w:val="af-ZA"/>
          </w:rPr>
          <w:tab/>
        </w:r>
        <w:r w:rsidR="009F18D0" w:rsidRPr="00E6597C">
          <w:rPr>
            <w:rFonts w:ascii="GHEA Grapalat" w:hAnsi="GHEA Grapalat"/>
            <w:i w:val="0"/>
            <w:u w:val="single"/>
            <w:lang w:val="af-ZA"/>
          </w:rPr>
          <w:tab/>
        </w:r>
        <w:r w:rsidR="009F18D0" w:rsidRPr="00E6597C">
          <w:rPr>
            <w:rFonts w:ascii="GHEA Grapalat" w:hAnsi="GHEA Grapalat"/>
            <w:i w:val="0"/>
            <w:u w:val="single"/>
            <w:lang w:val="af-ZA"/>
          </w:rPr>
          <w:tab/>
        </w:r>
        <w:r w:rsidR="009F18D0" w:rsidRPr="00E6597C">
          <w:rPr>
            <w:rFonts w:ascii="GHEA Grapalat" w:hAnsi="GHEA Grapalat"/>
            <w:i w:val="0"/>
            <w:u w:val="single"/>
            <w:lang w:val="af-ZA"/>
          </w:rPr>
          <w:tab/>
        </w:r>
        <w:r w:rsidR="009F18D0" w:rsidRPr="00E6597C">
          <w:rPr>
            <w:rFonts w:ascii="GHEA Grapalat" w:hAnsi="GHEA Grapalat"/>
            <w:i w:val="0"/>
            <w:u w:val="single"/>
            <w:lang w:val="af-ZA"/>
          </w:rPr>
          <w:tab/>
        </w:r>
        <w:r w:rsidR="009F18D0" w:rsidRPr="00E6597C">
          <w:rPr>
            <w:rFonts w:ascii="GHEA Grapalat" w:hAnsi="GHEA Grapalat"/>
            <w:i w:val="0"/>
            <w:u w:val="single"/>
            <w:lang w:val="af-ZA"/>
          </w:rPr>
          <w:tab/>
        </w:r>
      </w:del>
      <w:ins w:id="88" w:author="Հերմինե Գևորգյան" w:date="2026-02-26T23:44:00Z" w16du:dateUtc="2026-02-26T19:44:00Z">
        <w:r w:rsidR="009C3DE5">
          <w:rPr>
            <w:rFonts w:ascii="GHEA Grapalat" w:hAnsi="GHEA Grapalat"/>
            <w:i w:val="0"/>
            <w:lang w:val="hy-AM"/>
          </w:rPr>
          <w:t>՝</w:t>
        </w:r>
        <w:r w:rsidR="009F18D0" w:rsidRPr="00E6597C">
          <w:rPr>
            <w:rFonts w:ascii="GHEA Grapalat" w:hAnsi="GHEA Grapalat"/>
            <w:i w:val="0"/>
            <w:lang w:val="af-ZA"/>
          </w:rPr>
          <w:t xml:space="preserve"> </w:t>
        </w:r>
        <w:r w:rsidR="0054207A" w:rsidRPr="00493FEC">
          <w:rPr>
            <w:rFonts w:ascii="GHEA Grapalat" w:hAnsi="GHEA Grapalat"/>
            <w:sz w:val="22"/>
            <w:szCs w:val="22"/>
            <w:lang w:val="hy-AM"/>
          </w:rPr>
          <w:t>«</w:t>
        </w:r>
        <w:r w:rsidR="0054207A">
          <w:rPr>
            <w:rFonts w:ascii="GHEA Grapalat" w:hAnsi="GHEA Grapalat"/>
            <w:sz w:val="22"/>
            <w:szCs w:val="22"/>
            <w:lang w:val="hy-AM"/>
          </w:rPr>
          <w:t>ՀՀ Գեղարքունիքի մարզի Սեմյոնովկայի հիմնական դպրոց</w:t>
        </w:r>
        <w:r w:rsidR="0054207A" w:rsidRPr="00493FEC">
          <w:rPr>
            <w:rFonts w:ascii="GHEA Grapalat" w:hAnsi="GHEA Grapalat"/>
            <w:sz w:val="22"/>
            <w:szCs w:val="22"/>
            <w:lang w:val="hy-AM"/>
          </w:rPr>
          <w:t>»</w:t>
        </w:r>
        <w:r w:rsidR="0054207A" w:rsidRPr="00493FEC">
          <w:rPr>
            <w:rFonts w:ascii="GHEA Grapalat" w:hAnsi="GHEA Grapalat"/>
            <w:sz w:val="22"/>
            <w:szCs w:val="22"/>
            <w:lang w:val="af-ZA"/>
          </w:rPr>
          <w:t xml:space="preserve"> </w:t>
        </w:r>
        <w:r w:rsidR="0054207A" w:rsidRPr="00493FEC">
          <w:rPr>
            <w:rFonts w:ascii="GHEA Grapalat" w:hAnsi="GHEA Grapalat"/>
            <w:sz w:val="22"/>
            <w:szCs w:val="22"/>
            <w:lang w:val="hy-AM"/>
          </w:rPr>
          <w:t>ՊՈԱԿ</w:t>
        </w:r>
      </w:ins>
    </w:p>
    <w:p w14:paraId="4899E73D" w14:textId="77777777" w:rsidR="009F18D0" w:rsidRPr="00E6597C" w:rsidRDefault="009F18D0" w:rsidP="00EF3662">
      <w:pPr>
        <w:pStyle w:val="a3"/>
        <w:spacing w:line="240" w:lineRule="auto"/>
        <w:ind w:firstLine="0"/>
        <w:rPr>
          <w:del w:id="89" w:author="Հերմինե Գևորգյան" w:date="2026-02-26T23:44:00Z" w16du:dateUtc="2026-02-26T19:44:00Z"/>
          <w:rFonts w:ascii="GHEA Grapalat" w:hAnsi="GHEA Grapalat"/>
          <w:i w:val="0"/>
          <w:lang w:val="af-ZA"/>
        </w:rPr>
      </w:pPr>
      <w:del w:id="90" w:author="Հերմինե Գևորգյան" w:date="2026-02-26T23:44:00Z" w16du:dateUtc="2026-02-26T19:44:00Z">
        <w:r w:rsidRPr="00E6597C">
          <w:rPr>
            <w:rFonts w:ascii="GHEA Grapalat" w:hAnsi="GHEA Grapalat"/>
            <w:i w:val="0"/>
            <w:lang w:val="af-ZA"/>
          </w:rPr>
          <w:tab/>
        </w:r>
        <w:r w:rsidRPr="00E6597C">
          <w:rPr>
            <w:rFonts w:ascii="GHEA Grapalat" w:hAnsi="GHEA Grapalat"/>
            <w:i w:val="0"/>
            <w:lang w:val="af-ZA"/>
          </w:rPr>
          <w:tab/>
        </w:r>
        <w:r w:rsidRPr="00E6597C">
          <w:rPr>
            <w:rFonts w:ascii="GHEA Grapalat" w:hAnsi="GHEA Grapalat"/>
            <w:i w:val="0"/>
            <w:lang w:val="af-ZA"/>
          </w:rPr>
          <w:tab/>
        </w:r>
        <w:r w:rsidRPr="00E6597C">
          <w:rPr>
            <w:rFonts w:ascii="GHEA Grapalat" w:hAnsi="GHEA Grapalat"/>
            <w:i w:val="0"/>
            <w:sz w:val="16"/>
            <w:szCs w:val="16"/>
            <w:lang w:val="af-ZA"/>
          </w:rPr>
          <w:delText>անվանումը</w:delText>
        </w:r>
      </w:del>
    </w:p>
    <w:p w14:paraId="1315159D" w14:textId="77777777" w:rsidR="00754697" w:rsidRPr="00E6597C" w:rsidRDefault="00754697" w:rsidP="00EF3662">
      <w:pPr>
        <w:pStyle w:val="31"/>
        <w:spacing w:after="240" w:line="240" w:lineRule="auto"/>
        <w:ind w:firstLine="709"/>
        <w:rPr>
          <w:del w:id="91" w:author="Հերմինե Գևորգյան" w:date="2026-02-26T23:44:00Z" w16du:dateUtc="2026-02-26T19:44:00Z"/>
          <w:rFonts w:ascii="GHEA Grapalat" w:hAnsi="GHEA Grapalat" w:cs="Sylfaen"/>
          <w:b/>
          <w:lang w:val="es-ES"/>
        </w:rPr>
      </w:pPr>
    </w:p>
    <w:p w14:paraId="2AEAD90A" w14:textId="77777777" w:rsidR="00754697" w:rsidRPr="00E6597C" w:rsidRDefault="00754697" w:rsidP="00EF3662">
      <w:pPr>
        <w:pStyle w:val="a3"/>
        <w:spacing w:line="240" w:lineRule="auto"/>
        <w:ind w:left="1404"/>
        <w:rPr>
          <w:del w:id="92" w:author="Հերմինե Գևորգյան" w:date="2026-02-26T23:44:00Z" w16du:dateUtc="2026-02-26T19:44:00Z"/>
          <w:rFonts w:ascii="GHEA Grapalat" w:hAnsi="GHEA Grapalat"/>
          <w:i w:val="0"/>
          <w:lang w:val="af-ZA"/>
        </w:rPr>
      </w:pPr>
    </w:p>
    <w:p w14:paraId="0E952688" w14:textId="77777777" w:rsidR="00A12C95" w:rsidRPr="00E6597C" w:rsidRDefault="00A12C95" w:rsidP="00EF3662">
      <w:pPr>
        <w:pStyle w:val="a3"/>
        <w:spacing w:line="240" w:lineRule="auto"/>
        <w:ind w:left="1404"/>
        <w:rPr>
          <w:del w:id="93" w:author="Հերմինե Գևորգյան" w:date="2026-02-26T23:44:00Z" w16du:dateUtc="2026-02-26T19:44:00Z"/>
          <w:rFonts w:ascii="GHEA Grapalat" w:hAnsi="GHEA Grapalat"/>
          <w:i w:val="0"/>
          <w:lang w:val="af-ZA"/>
        </w:rPr>
      </w:pPr>
    </w:p>
    <w:p w14:paraId="0AF3F757" w14:textId="77777777" w:rsidR="00055CC2" w:rsidRPr="00E6597C" w:rsidRDefault="00055CC2" w:rsidP="00EF3662">
      <w:pPr>
        <w:pStyle w:val="aa"/>
        <w:ind w:right="-7" w:firstLine="567"/>
        <w:jc w:val="right"/>
        <w:rPr>
          <w:del w:id="94" w:author="Հերմինե Գևորգյան" w:date="2026-02-26T23:44:00Z" w16du:dateUtc="2026-02-26T19:44:00Z"/>
          <w:rFonts w:ascii="GHEA Grapalat" w:hAnsi="GHEA Grapalat" w:cs="Sylfaen"/>
          <w:i/>
          <w:sz w:val="22"/>
          <w:lang w:val="af-ZA"/>
        </w:rPr>
      </w:pPr>
    </w:p>
    <w:p w14:paraId="4C648678" w14:textId="77777777" w:rsidR="00055CC2" w:rsidRPr="00E6597C" w:rsidRDefault="00055CC2" w:rsidP="00EF3662">
      <w:pPr>
        <w:pStyle w:val="aa"/>
        <w:ind w:right="-7" w:firstLine="567"/>
        <w:jc w:val="right"/>
        <w:rPr>
          <w:del w:id="95" w:author="Հերմինե Գևորգյան" w:date="2026-02-26T23:44:00Z" w16du:dateUtc="2026-02-26T19:44:00Z"/>
          <w:rFonts w:ascii="GHEA Grapalat" w:hAnsi="GHEA Grapalat" w:cs="Sylfaen"/>
          <w:i/>
          <w:sz w:val="22"/>
          <w:lang w:val="af-ZA"/>
        </w:rPr>
      </w:pPr>
    </w:p>
    <w:p w14:paraId="47877678" w14:textId="77777777" w:rsidR="00055CC2" w:rsidRPr="00E6597C" w:rsidRDefault="00055CC2" w:rsidP="00EF3662">
      <w:pPr>
        <w:pStyle w:val="aa"/>
        <w:ind w:right="-7" w:firstLine="567"/>
        <w:jc w:val="right"/>
        <w:rPr>
          <w:del w:id="96" w:author="Հերմինե Գևորգյան" w:date="2026-02-26T23:44:00Z" w16du:dateUtc="2026-02-26T19:44:00Z"/>
          <w:rFonts w:ascii="GHEA Grapalat" w:hAnsi="GHEA Grapalat" w:cs="Sylfaen"/>
          <w:i/>
          <w:sz w:val="22"/>
          <w:lang w:val="af-ZA"/>
        </w:rPr>
      </w:pPr>
    </w:p>
    <w:p w14:paraId="32D8C15F" w14:textId="77777777" w:rsidR="00037DDE" w:rsidRPr="00E6597C" w:rsidRDefault="00037DDE" w:rsidP="00EF3662">
      <w:pPr>
        <w:pStyle w:val="aa"/>
        <w:ind w:right="-7" w:firstLine="567"/>
        <w:jc w:val="right"/>
        <w:rPr>
          <w:del w:id="97" w:author="Հերմինե Գևորգյան" w:date="2026-02-26T23:44:00Z" w16du:dateUtc="2026-02-26T19:44:00Z"/>
          <w:rFonts w:ascii="GHEA Grapalat" w:hAnsi="GHEA Grapalat" w:cs="Sylfaen"/>
          <w:i/>
          <w:sz w:val="22"/>
          <w:lang w:val="af-ZA"/>
        </w:rPr>
      </w:pPr>
    </w:p>
    <w:p w14:paraId="407F22F1" w14:textId="77777777" w:rsidR="00037DDE" w:rsidRPr="00E6597C" w:rsidRDefault="00037DDE" w:rsidP="00EF3662">
      <w:pPr>
        <w:pStyle w:val="aa"/>
        <w:ind w:right="-7" w:firstLine="567"/>
        <w:jc w:val="right"/>
        <w:rPr>
          <w:del w:id="98" w:author="Հերմինե Գևորգյան" w:date="2026-02-26T23:44:00Z" w16du:dateUtc="2026-02-26T19:44:00Z"/>
          <w:rFonts w:ascii="GHEA Grapalat" w:hAnsi="GHEA Grapalat" w:cs="Sylfaen"/>
          <w:i/>
          <w:sz w:val="22"/>
          <w:lang w:val="af-ZA"/>
        </w:rPr>
      </w:pPr>
    </w:p>
    <w:p w14:paraId="686C51B0" w14:textId="77777777" w:rsidR="00037DDE" w:rsidRPr="00E6597C" w:rsidRDefault="00037DDE" w:rsidP="00EF3662">
      <w:pPr>
        <w:pStyle w:val="aa"/>
        <w:ind w:right="-7" w:firstLine="567"/>
        <w:jc w:val="right"/>
        <w:rPr>
          <w:del w:id="99" w:author="Հերմինե Գևորգյան" w:date="2026-02-26T23:44:00Z" w16du:dateUtc="2026-02-26T19:44:00Z"/>
          <w:rFonts w:ascii="GHEA Grapalat" w:hAnsi="GHEA Grapalat" w:cs="Sylfaen"/>
          <w:i/>
          <w:sz w:val="22"/>
          <w:lang w:val="af-ZA"/>
        </w:rPr>
      </w:pPr>
    </w:p>
    <w:p w14:paraId="1E86BA7C" w14:textId="77777777" w:rsidR="00037DDE" w:rsidRPr="00E6597C" w:rsidRDefault="00037DDE" w:rsidP="00EF3662">
      <w:pPr>
        <w:pStyle w:val="aa"/>
        <w:ind w:right="-7" w:firstLine="567"/>
        <w:jc w:val="right"/>
        <w:rPr>
          <w:del w:id="100" w:author="Հերմինե Գևորգյան" w:date="2026-02-26T23:44:00Z" w16du:dateUtc="2026-02-26T19:44:00Z"/>
          <w:rFonts w:ascii="GHEA Grapalat" w:hAnsi="GHEA Grapalat" w:cs="Sylfaen"/>
          <w:i/>
          <w:sz w:val="22"/>
          <w:lang w:val="af-ZA"/>
        </w:rPr>
      </w:pPr>
    </w:p>
    <w:p w14:paraId="31ACEFF4" w14:textId="77777777" w:rsidR="00037DDE" w:rsidRPr="00E6597C" w:rsidRDefault="00037DDE" w:rsidP="00EF3662">
      <w:pPr>
        <w:pStyle w:val="aa"/>
        <w:ind w:right="-7" w:firstLine="567"/>
        <w:jc w:val="right"/>
        <w:rPr>
          <w:del w:id="101" w:author="Հերմինե Գևորգյան" w:date="2026-02-26T23:44:00Z" w16du:dateUtc="2026-02-26T19:44:00Z"/>
          <w:rFonts w:ascii="GHEA Grapalat" w:hAnsi="GHEA Grapalat" w:cs="Sylfaen"/>
          <w:i/>
          <w:sz w:val="22"/>
          <w:lang w:val="af-ZA"/>
        </w:rPr>
      </w:pPr>
    </w:p>
    <w:p w14:paraId="527E335D" w14:textId="77777777" w:rsidR="00037DDE" w:rsidRPr="00E6597C" w:rsidRDefault="00037DDE" w:rsidP="00EF3662">
      <w:pPr>
        <w:pStyle w:val="aa"/>
        <w:ind w:right="-7" w:firstLine="567"/>
        <w:jc w:val="right"/>
        <w:rPr>
          <w:del w:id="102" w:author="Հերմինե Գևորգյան" w:date="2026-02-26T23:44:00Z" w16du:dateUtc="2026-02-26T19:44:00Z"/>
          <w:rFonts w:ascii="GHEA Grapalat" w:hAnsi="GHEA Grapalat" w:cs="Sylfaen"/>
          <w:i/>
          <w:sz w:val="22"/>
          <w:lang w:val="af-ZA"/>
        </w:rPr>
      </w:pPr>
    </w:p>
    <w:p w14:paraId="4E855AD0" w14:textId="77777777" w:rsidR="00341A74" w:rsidRPr="00E6597C" w:rsidRDefault="00341A74" w:rsidP="00EF3662">
      <w:pPr>
        <w:pStyle w:val="aa"/>
        <w:ind w:right="-7" w:firstLine="567"/>
        <w:jc w:val="right"/>
        <w:rPr>
          <w:del w:id="103" w:author="Հերմինե Գևորգյան" w:date="2026-02-26T23:44:00Z" w16du:dateUtc="2026-02-26T19:44:00Z"/>
          <w:rFonts w:ascii="GHEA Grapalat" w:hAnsi="GHEA Grapalat" w:cs="Sylfaen"/>
          <w:i/>
          <w:sz w:val="22"/>
          <w:lang w:val="af-ZA"/>
        </w:rPr>
      </w:pPr>
    </w:p>
    <w:p w14:paraId="6CF9CA35" w14:textId="77777777" w:rsidR="00341A74" w:rsidRPr="00E6597C" w:rsidRDefault="00341A74" w:rsidP="00EF3662">
      <w:pPr>
        <w:pStyle w:val="aa"/>
        <w:ind w:right="-7" w:firstLine="567"/>
        <w:jc w:val="right"/>
        <w:rPr>
          <w:del w:id="104" w:author="Հերմինե Գևորգյան" w:date="2026-02-26T23:44:00Z" w16du:dateUtc="2026-02-26T19:44:00Z"/>
          <w:rFonts w:ascii="GHEA Grapalat" w:hAnsi="GHEA Grapalat" w:cs="Sylfaen"/>
          <w:i/>
          <w:sz w:val="22"/>
          <w:lang w:val="af-ZA"/>
        </w:rPr>
      </w:pPr>
    </w:p>
    <w:p w14:paraId="45CF3BA1" w14:textId="77777777" w:rsidR="00341A74" w:rsidRPr="00E6597C" w:rsidRDefault="00341A74" w:rsidP="00EF3662">
      <w:pPr>
        <w:pStyle w:val="aa"/>
        <w:ind w:right="-7" w:firstLine="567"/>
        <w:jc w:val="right"/>
        <w:rPr>
          <w:del w:id="105" w:author="Հերմինե Գևորգյան" w:date="2026-02-26T23:44:00Z" w16du:dateUtc="2026-02-26T19:44:00Z"/>
          <w:rFonts w:ascii="GHEA Grapalat" w:hAnsi="GHEA Grapalat" w:cs="Sylfaen"/>
          <w:i/>
          <w:sz w:val="22"/>
          <w:lang w:val="af-ZA"/>
        </w:rPr>
      </w:pPr>
    </w:p>
    <w:p w14:paraId="3A2F6A61" w14:textId="77777777" w:rsidR="00341A74" w:rsidRPr="00E6597C" w:rsidRDefault="00341A74" w:rsidP="00EF3662">
      <w:pPr>
        <w:pStyle w:val="aa"/>
        <w:ind w:right="-7" w:firstLine="567"/>
        <w:jc w:val="right"/>
        <w:rPr>
          <w:del w:id="106" w:author="Հերմինե Գևորգյան" w:date="2026-02-26T23:44:00Z" w16du:dateUtc="2026-02-26T19:44:00Z"/>
          <w:rFonts w:ascii="GHEA Grapalat" w:hAnsi="GHEA Grapalat" w:cs="Sylfaen"/>
          <w:i/>
          <w:sz w:val="22"/>
          <w:lang w:val="af-ZA"/>
        </w:rPr>
      </w:pPr>
    </w:p>
    <w:p w14:paraId="4810CB60" w14:textId="77777777" w:rsidR="00341A74" w:rsidRPr="00E6597C" w:rsidRDefault="00341A74" w:rsidP="00EF3662">
      <w:pPr>
        <w:pStyle w:val="aa"/>
        <w:ind w:right="-7" w:firstLine="567"/>
        <w:jc w:val="right"/>
        <w:rPr>
          <w:del w:id="107" w:author="Հերմինե Գևորգյան" w:date="2026-02-26T23:44:00Z" w16du:dateUtc="2026-02-26T19:44:00Z"/>
          <w:rFonts w:ascii="GHEA Grapalat" w:hAnsi="GHEA Grapalat" w:cs="Sylfaen"/>
          <w:i/>
          <w:sz w:val="22"/>
          <w:lang w:val="af-ZA"/>
        </w:rPr>
      </w:pPr>
    </w:p>
    <w:p w14:paraId="47570E4C" w14:textId="77777777" w:rsidR="00341A74" w:rsidRPr="00E6597C" w:rsidRDefault="00341A74" w:rsidP="00EF3662">
      <w:pPr>
        <w:pStyle w:val="aa"/>
        <w:ind w:right="-7" w:firstLine="567"/>
        <w:jc w:val="right"/>
        <w:rPr>
          <w:del w:id="108" w:author="Հերմինե Գևորգյան" w:date="2026-02-26T23:44:00Z" w16du:dateUtc="2026-02-26T19:44:00Z"/>
          <w:rFonts w:ascii="GHEA Grapalat" w:hAnsi="GHEA Grapalat" w:cs="Sylfaen"/>
          <w:i/>
          <w:sz w:val="22"/>
          <w:lang w:val="af-ZA"/>
        </w:rPr>
      </w:pPr>
    </w:p>
    <w:p w14:paraId="71CC4D14" w14:textId="77777777" w:rsidR="00341A74" w:rsidRDefault="00341A74" w:rsidP="00EF3662">
      <w:pPr>
        <w:pStyle w:val="aa"/>
        <w:ind w:right="-7" w:firstLine="567"/>
        <w:jc w:val="right"/>
        <w:rPr>
          <w:del w:id="109" w:author="Հերմինե Գևորգյան" w:date="2026-02-26T23:44:00Z" w16du:dateUtc="2026-02-26T19:44:00Z"/>
          <w:rFonts w:ascii="GHEA Grapalat" w:hAnsi="GHEA Grapalat" w:cs="Sylfaen"/>
          <w:i/>
          <w:sz w:val="22"/>
          <w:lang w:val="af-ZA"/>
        </w:rPr>
      </w:pPr>
    </w:p>
    <w:p w14:paraId="45B5DF71" w14:textId="77777777" w:rsidR="00265A5A" w:rsidRDefault="00265A5A" w:rsidP="00EF3662">
      <w:pPr>
        <w:pStyle w:val="aa"/>
        <w:ind w:right="-7" w:firstLine="567"/>
        <w:jc w:val="right"/>
        <w:rPr>
          <w:del w:id="110" w:author="Հերմինե Գևորգյան" w:date="2026-02-26T23:44:00Z" w16du:dateUtc="2026-02-26T19:44:00Z"/>
          <w:rFonts w:ascii="GHEA Grapalat" w:hAnsi="GHEA Grapalat" w:cs="Sylfaen"/>
          <w:i/>
          <w:sz w:val="22"/>
          <w:lang w:val="af-ZA"/>
        </w:rPr>
      </w:pPr>
    </w:p>
    <w:p w14:paraId="6D49D088" w14:textId="77777777" w:rsidR="00265A5A" w:rsidRDefault="00265A5A" w:rsidP="00EF3662">
      <w:pPr>
        <w:pStyle w:val="aa"/>
        <w:ind w:right="-7" w:firstLine="567"/>
        <w:jc w:val="right"/>
        <w:rPr>
          <w:del w:id="111" w:author="Հերմինե Գևորգյան" w:date="2026-02-26T23:44:00Z" w16du:dateUtc="2026-02-26T19:44:00Z"/>
          <w:rFonts w:ascii="GHEA Grapalat" w:hAnsi="GHEA Grapalat" w:cs="Sylfaen"/>
          <w:i/>
          <w:sz w:val="22"/>
          <w:lang w:val="af-ZA"/>
        </w:rPr>
      </w:pPr>
    </w:p>
    <w:p w14:paraId="43D1F37B" w14:textId="77777777" w:rsidR="00265A5A" w:rsidRDefault="00265A5A" w:rsidP="00EF3662">
      <w:pPr>
        <w:pStyle w:val="aa"/>
        <w:ind w:right="-7" w:firstLine="567"/>
        <w:jc w:val="right"/>
        <w:rPr>
          <w:del w:id="112" w:author="Հերմինե Գևորգյան" w:date="2026-02-26T23:44:00Z" w16du:dateUtc="2026-02-26T19:44:00Z"/>
          <w:rFonts w:ascii="GHEA Grapalat" w:hAnsi="GHEA Grapalat" w:cs="Sylfaen"/>
          <w:i/>
          <w:sz w:val="22"/>
          <w:lang w:val="af-ZA"/>
        </w:rPr>
      </w:pPr>
    </w:p>
    <w:p w14:paraId="68769C1C" w14:textId="77777777" w:rsidR="00265A5A" w:rsidRDefault="00265A5A" w:rsidP="00EF3662">
      <w:pPr>
        <w:pStyle w:val="aa"/>
        <w:ind w:right="-7" w:firstLine="567"/>
        <w:jc w:val="right"/>
        <w:rPr>
          <w:del w:id="113" w:author="Հերմինե Գևորգյան" w:date="2026-02-26T23:44:00Z" w16du:dateUtc="2026-02-26T19:44:00Z"/>
          <w:rFonts w:ascii="GHEA Grapalat" w:hAnsi="GHEA Grapalat" w:cs="Sylfaen"/>
          <w:i/>
          <w:sz w:val="22"/>
          <w:lang w:val="af-ZA"/>
        </w:rPr>
      </w:pPr>
    </w:p>
    <w:p w14:paraId="294FC3A0" w14:textId="77777777" w:rsidR="00265A5A" w:rsidRDefault="00265A5A" w:rsidP="00EF3662">
      <w:pPr>
        <w:pStyle w:val="aa"/>
        <w:ind w:right="-7" w:firstLine="567"/>
        <w:jc w:val="right"/>
        <w:rPr>
          <w:del w:id="114" w:author="Հերմինե Գևորգյան" w:date="2026-02-26T23:44:00Z" w16du:dateUtc="2026-02-26T19:44:00Z"/>
          <w:rFonts w:ascii="GHEA Grapalat" w:hAnsi="GHEA Grapalat" w:cs="Sylfaen"/>
          <w:i/>
          <w:sz w:val="22"/>
          <w:lang w:val="af-ZA"/>
        </w:rPr>
      </w:pPr>
    </w:p>
    <w:p w14:paraId="7410A8B7" w14:textId="77777777" w:rsidR="00265A5A" w:rsidRDefault="00265A5A" w:rsidP="00EF3662">
      <w:pPr>
        <w:pStyle w:val="aa"/>
        <w:ind w:right="-7" w:firstLine="567"/>
        <w:jc w:val="right"/>
        <w:rPr>
          <w:del w:id="115" w:author="Հերմինե Գևորգյան" w:date="2026-02-26T23:44:00Z" w16du:dateUtc="2026-02-26T19:44:00Z"/>
          <w:rFonts w:ascii="GHEA Grapalat" w:hAnsi="GHEA Grapalat" w:cs="Sylfaen"/>
          <w:i/>
          <w:sz w:val="22"/>
          <w:lang w:val="af-ZA"/>
        </w:rPr>
      </w:pPr>
    </w:p>
    <w:p w14:paraId="3E255B48" w14:textId="77777777" w:rsidR="00265A5A" w:rsidRDefault="00265A5A" w:rsidP="00EF3662">
      <w:pPr>
        <w:pStyle w:val="aa"/>
        <w:ind w:right="-7" w:firstLine="567"/>
        <w:jc w:val="right"/>
        <w:rPr>
          <w:del w:id="116" w:author="Հերմինե Գևորգյան" w:date="2026-02-26T23:44:00Z" w16du:dateUtc="2026-02-26T19:44:00Z"/>
          <w:rFonts w:ascii="GHEA Grapalat" w:hAnsi="GHEA Grapalat" w:cs="Sylfaen"/>
          <w:i/>
          <w:sz w:val="22"/>
          <w:lang w:val="af-ZA"/>
        </w:rPr>
      </w:pPr>
    </w:p>
    <w:p w14:paraId="3A2BBB17" w14:textId="77777777" w:rsidR="00265A5A" w:rsidRDefault="00265A5A" w:rsidP="00EF3662">
      <w:pPr>
        <w:pStyle w:val="aa"/>
        <w:ind w:right="-7" w:firstLine="567"/>
        <w:jc w:val="right"/>
        <w:rPr>
          <w:del w:id="117" w:author="Հերմինե Գևորգյան" w:date="2026-02-26T23:44:00Z" w16du:dateUtc="2026-02-26T19:44:00Z"/>
          <w:rFonts w:ascii="GHEA Grapalat" w:hAnsi="GHEA Grapalat" w:cs="Sylfaen"/>
          <w:i/>
          <w:sz w:val="22"/>
          <w:lang w:val="af-ZA"/>
        </w:rPr>
      </w:pPr>
    </w:p>
    <w:p w14:paraId="3AB52458" w14:textId="77777777" w:rsidR="00265A5A" w:rsidRDefault="00265A5A" w:rsidP="00EF3662">
      <w:pPr>
        <w:pStyle w:val="aa"/>
        <w:ind w:right="-7" w:firstLine="567"/>
        <w:jc w:val="right"/>
        <w:rPr>
          <w:del w:id="118" w:author="Հերմինե Գևորգյան" w:date="2026-02-26T23:44:00Z" w16du:dateUtc="2026-02-26T19:44:00Z"/>
          <w:rFonts w:ascii="GHEA Grapalat" w:hAnsi="GHEA Grapalat" w:cs="Sylfaen"/>
          <w:i/>
          <w:sz w:val="22"/>
          <w:lang w:val="af-ZA"/>
        </w:rPr>
      </w:pPr>
    </w:p>
    <w:p w14:paraId="52400648" w14:textId="77777777" w:rsidR="00265A5A" w:rsidRDefault="00265A5A" w:rsidP="00EF3662">
      <w:pPr>
        <w:pStyle w:val="aa"/>
        <w:ind w:right="-7" w:firstLine="567"/>
        <w:jc w:val="right"/>
        <w:rPr>
          <w:del w:id="119" w:author="Հերմինե Գևորգյան" w:date="2026-02-26T23:44:00Z" w16du:dateUtc="2026-02-26T19:44:00Z"/>
          <w:rFonts w:ascii="GHEA Grapalat" w:hAnsi="GHEA Grapalat" w:cs="Sylfaen"/>
          <w:i/>
          <w:sz w:val="22"/>
          <w:lang w:val="af-ZA"/>
        </w:rPr>
      </w:pPr>
    </w:p>
    <w:p w14:paraId="7D3DC87A" w14:textId="77777777" w:rsidR="00265A5A" w:rsidRPr="00E6597C" w:rsidRDefault="00265A5A" w:rsidP="00EF3662">
      <w:pPr>
        <w:pStyle w:val="aa"/>
        <w:ind w:right="-7" w:firstLine="567"/>
        <w:jc w:val="right"/>
        <w:rPr>
          <w:del w:id="120" w:author="Հերմինե Գևորգյան" w:date="2026-02-26T23:44:00Z" w16du:dateUtc="2026-02-26T19:44:00Z"/>
          <w:rFonts w:ascii="GHEA Grapalat" w:hAnsi="GHEA Grapalat" w:cs="Sylfaen"/>
          <w:i/>
          <w:sz w:val="22"/>
          <w:lang w:val="af-ZA"/>
        </w:rPr>
      </w:pPr>
    </w:p>
    <w:p w14:paraId="4640E5BC" w14:textId="77777777" w:rsidR="00341A74" w:rsidRPr="00E6597C" w:rsidRDefault="00341A74" w:rsidP="00EF3662">
      <w:pPr>
        <w:pStyle w:val="aa"/>
        <w:ind w:right="-7" w:firstLine="567"/>
        <w:jc w:val="right"/>
        <w:rPr>
          <w:del w:id="121" w:author="Հերմինե Գևորգյան" w:date="2026-02-26T23:44:00Z" w16du:dateUtc="2026-02-26T19:44:00Z"/>
          <w:rFonts w:ascii="GHEA Grapalat" w:hAnsi="GHEA Grapalat" w:cs="Sylfaen"/>
          <w:i/>
          <w:sz w:val="22"/>
          <w:lang w:val="af-ZA"/>
        </w:rPr>
      </w:pPr>
    </w:p>
    <w:p w14:paraId="42BA290D" w14:textId="77777777" w:rsidR="00341A74" w:rsidRPr="00E6597C" w:rsidRDefault="00341A74" w:rsidP="00EF3662">
      <w:pPr>
        <w:pStyle w:val="aa"/>
        <w:ind w:right="-7" w:firstLine="567"/>
        <w:jc w:val="right"/>
        <w:rPr>
          <w:del w:id="122" w:author="Հերմինե Գևորգյան" w:date="2026-02-26T23:44:00Z" w16du:dateUtc="2026-02-26T19:44:00Z"/>
          <w:rFonts w:ascii="GHEA Grapalat" w:hAnsi="GHEA Grapalat" w:cs="Sylfaen"/>
          <w:i/>
          <w:sz w:val="22"/>
          <w:lang w:val="af-ZA"/>
        </w:rPr>
      </w:pPr>
    </w:p>
    <w:p w14:paraId="7AC5A3B2" w14:textId="77777777" w:rsidR="00826193" w:rsidRPr="00E6597C" w:rsidRDefault="00826193" w:rsidP="00EF3662">
      <w:pPr>
        <w:pStyle w:val="aa"/>
        <w:ind w:right="-7" w:firstLine="567"/>
        <w:jc w:val="right"/>
        <w:rPr>
          <w:del w:id="123" w:author="Հերմինե Գևորգյան" w:date="2026-02-26T23:44:00Z" w16du:dateUtc="2026-02-26T19:44:00Z"/>
          <w:rFonts w:ascii="GHEA Grapalat" w:hAnsi="GHEA Grapalat" w:cs="Sylfaen"/>
          <w:i/>
          <w:sz w:val="22"/>
          <w:lang w:val="af-ZA"/>
        </w:rPr>
      </w:pPr>
    </w:p>
    <w:p w14:paraId="2DA127E0" w14:textId="77777777" w:rsidR="00754697" w:rsidRPr="009C3DE5" w:rsidRDefault="00754697" w:rsidP="00EF3662">
      <w:pPr>
        <w:pStyle w:val="a3"/>
        <w:spacing w:line="240" w:lineRule="auto"/>
        <w:ind w:left="1404"/>
        <w:rPr>
          <w:ins w:id="124" w:author="Հերմինե Գևորգյան" w:date="2026-02-26T23:44:00Z" w16du:dateUtc="2026-02-26T19:44:00Z"/>
          <w:rFonts w:ascii="GHEA Grapalat" w:hAnsi="GHEA Grapalat"/>
          <w:i w:val="0"/>
          <w:lang w:val="es-ES"/>
        </w:rPr>
      </w:pPr>
    </w:p>
    <w:p w14:paraId="1A837A6B" w14:textId="77777777" w:rsidR="00A12C95" w:rsidRPr="00E6597C" w:rsidRDefault="00A12C95" w:rsidP="00EF3662">
      <w:pPr>
        <w:pStyle w:val="a3"/>
        <w:spacing w:line="240" w:lineRule="auto"/>
        <w:ind w:left="1404"/>
        <w:rPr>
          <w:ins w:id="125" w:author="Հերմինե Գևորգյան" w:date="2026-02-26T23:44:00Z" w16du:dateUtc="2026-02-26T19:44:00Z"/>
          <w:rFonts w:ascii="GHEA Grapalat" w:hAnsi="GHEA Grapalat"/>
          <w:i w:val="0"/>
          <w:lang w:val="af-ZA"/>
        </w:rPr>
      </w:pPr>
    </w:p>
    <w:p w14:paraId="40FC1DA2" w14:textId="77777777" w:rsidR="00055CC2" w:rsidRPr="00E6597C" w:rsidRDefault="00055CC2" w:rsidP="00EF3662">
      <w:pPr>
        <w:pStyle w:val="aa"/>
        <w:ind w:right="-7" w:firstLine="567"/>
        <w:jc w:val="right"/>
        <w:rPr>
          <w:ins w:id="126" w:author="Հերմինե Գևորգյան" w:date="2026-02-26T23:44:00Z" w16du:dateUtc="2026-02-26T19:44:00Z"/>
          <w:rFonts w:ascii="GHEA Grapalat" w:hAnsi="GHEA Grapalat" w:cs="Sylfaen"/>
          <w:i/>
          <w:sz w:val="22"/>
          <w:lang w:val="af-ZA"/>
        </w:rPr>
      </w:pPr>
    </w:p>
    <w:p w14:paraId="2309A3A0" w14:textId="77777777" w:rsidR="00055CC2" w:rsidRPr="00E6597C" w:rsidRDefault="00055CC2" w:rsidP="00EF3662">
      <w:pPr>
        <w:pStyle w:val="aa"/>
        <w:ind w:right="-7" w:firstLine="567"/>
        <w:jc w:val="right"/>
        <w:rPr>
          <w:ins w:id="127" w:author="Հերմինե Գևորգյան" w:date="2026-02-26T23:44:00Z" w16du:dateUtc="2026-02-26T19:44:00Z"/>
          <w:rFonts w:ascii="GHEA Grapalat" w:hAnsi="GHEA Grapalat" w:cs="Sylfaen"/>
          <w:i/>
          <w:sz w:val="22"/>
          <w:lang w:val="af-ZA"/>
        </w:rPr>
      </w:pPr>
    </w:p>
    <w:p w14:paraId="43D6E773" w14:textId="77777777" w:rsidR="00055CC2" w:rsidRPr="00E6597C" w:rsidRDefault="00055CC2" w:rsidP="00EF3662">
      <w:pPr>
        <w:pStyle w:val="aa"/>
        <w:ind w:right="-7" w:firstLine="567"/>
        <w:jc w:val="right"/>
        <w:rPr>
          <w:ins w:id="128" w:author="Հերմինե Գևորգյան" w:date="2026-02-26T23:44:00Z" w16du:dateUtc="2026-02-26T19:44:00Z"/>
          <w:rFonts w:ascii="GHEA Grapalat" w:hAnsi="GHEA Grapalat" w:cs="Sylfaen"/>
          <w:i/>
          <w:sz w:val="22"/>
          <w:lang w:val="af-ZA"/>
        </w:rPr>
      </w:pPr>
    </w:p>
    <w:p w14:paraId="2679F4B4" w14:textId="77777777" w:rsidR="00037DDE" w:rsidRPr="00E6597C" w:rsidRDefault="00037DDE" w:rsidP="00EF3662">
      <w:pPr>
        <w:pStyle w:val="aa"/>
        <w:ind w:right="-7" w:firstLine="567"/>
        <w:jc w:val="right"/>
        <w:rPr>
          <w:ins w:id="129" w:author="Հերմինե Գևորգյան" w:date="2026-02-26T23:44:00Z" w16du:dateUtc="2026-02-26T19:44:00Z"/>
          <w:rFonts w:ascii="GHEA Grapalat" w:hAnsi="GHEA Grapalat" w:cs="Sylfaen"/>
          <w:i/>
          <w:sz w:val="22"/>
          <w:lang w:val="af-ZA"/>
        </w:rPr>
      </w:pPr>
    </w:p>
    <w:p w14:paraId="2FAD73A2" w14:textId="77777777" w:rsidR="00037DDE" w:rsidRPr="00E6597C" w:rsidRDefault="00037DDE" w:rsidP="00EF3662">
      <w:pPr>
        <w:pStyle w:val="aa"/>
        <w:ind w:right="-7" w:firstLine="567"/>
        <w:jc w:val="right"/>
        <w:rPr>
          <w:ins w:id="130" w:author="Հերմինե Գևորգյան" w:date="2026-02-26T23:44:00Z" w16du:dateUtc="2026-02-26T19:44:00Z"/>
          <w:rFonts w:ascii="GHEA Grapalat" w:hAnsi="GHEA Grapalat" w:cs="Sylfaen"/>
          <w:i/>
          <w:sz w:val="22"/>
          <w:lang w:val="af-ZA"/>
        </w:rPr>
      </w:pPr>
    </w:p>
    <w:p w14:paraId="2C39EA51" w14:textId="77777777" w:rsidR="00037DDE" w:rsidRPr="00E6597C" w:rsidRDefault="00037DDE" w:rsidP="00EF3662">
      <w:pPr>
        <w:pStyle w:val="aa"/>
        <w:ind w:right="-7" w:firstLine="567"/>
        <w:jc w:val="right"/>
        <w:rPr>
          <w:ins w:id="131" w:author="Հերմինե Գևորգյան" w:date="2026-02-26T23:44:00Z" w16du:dateUtc="2026-02-26T19:44:00Z"/>
          <w:rFonts w:ascii="GHEA Grapalat" w:hAnsi="GHEA Grapalat" w:cs="Sylfaen"/>
          <w:i/>
          <w:sz w:val="22"/>
          <w:lang w:val="af-ZA"/>
        </w:rPr>
      </w:pPr>
    </w:p>
    <w:p w14:paraId="44DEDE72" w14:textId="77777777" w:rsidR="00037DDE" w:rsidRPr="00E6597C" w:rsidRDefault="00037DDE" w:rsidP="00EF3662">
      <w:pPr>
        <w:pStyle w:val="aa"/>
        <w:ind w:right="-7" w:firstLine="567"/>
        <w:jc w:val="right"/>
        <w:rPr>
          <w:ins w:id="132" w:author="Հերմինե Գևորգյան" w:date="2026-02-26T23:44:00Z" w16du:dateUtc="2026-02-26T19:44:00Z"/>
          <w:rFonts w:ascii="GHEA Grapalat" w:hAnsi="GHEA Grapalat" w:cs="Sylfaen"/>
          <w:i/>
          <w:sz w:val="22"/>
          <w:lang w:val="af-ZA"/>
        </w:rPr>
      </w:pPr>
    </w:p>
    <w:p w14:paraId="35089E05" w14:textId="77777777" w:rsidR="00037DDE" w:rsidRPr="00E6597C" w:rsidRDefault="00037DDE" w:rsidP="00EF3662">
      <w:pPr>
        <w:pStyle w:val="aa"/>
        <w:ind w:right="-7" w:firstLine="567"/>
        <w:jc w:val="right"/>
        <w:rPr>
          <w:ins w:id="133" w:author="Հերմինե Գևորգյան" w:date="2026-02-26T23:44:00Z" w16du:dateUtc="2026-02-26T19:44:00Z"/>
          <w:rFonts w:ascii="GHEA Grapalat" w:hAnsi="GHEA Grapalat" w:cs="Sylfaen"/>
          <w:i/>
          <w:sz w:val="22"/>
          <w:lang w:val="af-ZA"/>
        </w:rPr>
      </w:pPr>
    </w:p>
    <w:p w14:paraId="26A30128" w14:textId="77777777" w:rsidR="00037DDE" w:rsidRPr="00E6597C" w:rsidRDefault="00037DDE" w:rsidP="00EF3662">
      <w:pPr>
        <w:pStyle w:val="aa"/>
        <w:ind w:right="-7" w:firstLine="567"/>
        <w:jc w:val="right"/>
        <w:rPr>
          <w:ins w:id="134" w:author="Հերմինե Գևորգյան" w:date="2026-02-26T23:44:00Z" w16du:dateUtc="2026-02-26T19:44:00Z"/>
          <w:rFonts w:ascii="GHEA Grapalat" w:hAnsi="GHEA Grapalat" w:cs="Sylfaen"/>
          <w:i/>
          <w:sz w:val="22"/>
          <w:lang w:val="af-ZA"/>
        </w:rPr>
      </w:pPr>
    </w:p>
    <w:p w14:paraId="56701F1E" w14:textId="77777777" w:rsidR="00341A74" w:rsidRPr="00E6597C" w:rsidRDefault="00341A74" w:rsidP="00EF3662">
      <w:pPr>
        <w:pStyle w:val="aa"/>
        <w:ind w:right="-7" w:firstLine="567"/>
        <w:jc w:val="right"/>
        <w:rPr>
          <w:ins w:id="135" w:author="Հերմինե Գևորգյան" w:date="2026-02-26T23:44:00Z" w16du:dateUtc="2026-02-26T19:44:00Z"/>
          <w:rFonts w:ascii="GHEA Grapalat" w:hAnsi="GHEA Grapalat" w:cs="Sylfaen"/>
          <w:i/>
          <w:sz w:val="22"/>
          <w:lang w:val="af-ZA"/>
        </w:rPr>
      </w:pPr>
    </w:p>
    <w:p w14:paraId="26669598" w14:textId="77777777" w:rsidR="00341A74" w:rsidRPr="00E6597C" w:rsidRDefault="00341A74" w:rsidP="00EF3662">
      <w:pPr>
        <w:pStyle w:val="aa"/>
        <w:ind w:right="-7" w:firstLine="567"/>
        <w:jc w:val="right"/>
        <w:rPr>
          <w:ins w:id="136" w:author="Հերմինե Գևորգյան" w:date="2026-02-26T23:44:00Z" w16du:dateUtc="2026-02-26T19:44:00Z"/>
          <w:rFonts w:ascii="GHEA Grapalat" w:hAnsi="GHEA Grapalat" w:cs="Sylfaen"/>
          <w:i/>
          <w:sz w:val="22"/>
          <w:lang w:val="af-ZA"/>
        </w:rPr>
      </w:pPr>
    </w:p>
    <w:p w14:paraId="4885BDF0" w14:textId="77777777" w:rsidR="00341A74" w:rsidRPr="00E6597C" w:rsidRDefault="00341A74" w:rsidP="00EF3662">
      <w:pPr>
        <w:pStyle w:val="aa"/>
        <w:ind w:right="-7" w:firstLine="567"/>
        <w:jc w:val="right"/>
        <w:rPr>
          <w:ins w:id="137" w:author="Հերմինե Գևորգյան" w:date="2026-02-26T23:44:00Z" w16du:dateUtc="2026-02-26T19:44:00Z"/>
          <w:rFonts w:ascii="GHEA Grapalat" w:hAnsi="GHEA Grapalat" w:cs="Sylfaen"/>
          <w:i/>
          <w:sz w:val="22"/>
          <w:lang w:val="af-ZA"/>
        </w:rPr>
      </w:pPr>
    </w:p>
    <w:p w14:paraId="4DD4723C" w14:textId="77777777" w:rsidR="00341A74" w:rsidRPr="00E6597C" w:rsidRDefault="00341A74" w:rsidP="00EF3662">
      <w:pPr>
        <w:pStyle w:val="aa"/>
        <w:ind w:right="-7" w:firstLine="567"/>
        <w:jc w:val="right"/>
        <w:rPr>
          <w:ins w:id="138" w:author="Հերմինե Գևորգյան" w:date="2026-02-26T23:44:00Z" w16du:dateUtc="2026-02-26T19:44:00Z"/>
          <w:rFonts w:ascii="GHEA Grapalat" w:hAnsi="GHEA Grapalat" w:cs="Sylfaen"/>
          <w:i/>
          <w:sz w:val="22"/>
          <w:lang w:val="af-ZA"/>
        </w:rPr>
      </w:pPr>
    </w:p>
    <w:p w14:paraId="6A2F3DAA" w14:textId="77777777" w:rsidR="00341A74" w:rsidRPr="00E6597C" w:rsidRDefault="00341A74" w:rsidP="00EF3662">
      <w:pPr>
        <w:pStyle w:val="aa"/>
        <w:ind w:right="-7" w:firstLine="567"/>
        <w:jc w:val="right"/>
        <w:rPr>
          <w:ins w:id="139" w:author="Հերմինե Գևորգյան" w:date="2026-02-26T23:44:00Z" w16du:dateUtc="2026-02-26T19:44:00Z"/>
          <w:rFonts w:ascii="GHEA Grapalat" w:hAnsi="GHEA Grapalat" w:cs="Sylfaen"/>
          <w:i/>
          <w:sz w:val="22"/>
          <w:lang w:val="af-ZA"/>
        </w:rPr>
      </w:pPr>
    </w:p>
    <w:p w14:paraId="315D82BE" w14:textId="77777777" w:rsidR="00341A74" w:rsidRPr="00E6597C" w:rsidRDefault="00341A74" w:rsidP="00EF3662">
      <w:pPr>
        <w:pStyle w:val="aa"/>
        <w:ind w:right="-7" w:firstLine="567"/>
        <w:jc w:val="right"/>
        <w:rPr>
          <w:ins w:id="140" w:author="Հերմինե Գևորգյան" w:date="2026-02-26T23:44:00Z" w16du:dateUtc="2026-02-26T19:44:00Z"/>
          <w:rFonts w:ascii="GHEA Grapalat" w:hAnsi="GHEA Grapalat" w:cs="Sylfaen"/>
          <w:i/>
          <w:sz w:val="22"/>
          <w:lang w:val="af-ZA"/>
        </w:rPr>
      </w:pPr>
    </w:p>
    <w:p w14:paraId="6B6D80A6" w14:textId="30EAB491" w:rsidR="00341A74" w:rsidRDefault="00341A74" w:rsidP="00EF3662">
      <w:pPr>
        <w:pStyle w:val="aa"/>
        <w:ind w:right="-7" w:firstLine="567"/>
        <w:jc w:val="right"/>
        <w:rPr>
          <w:ins w:id="141" w:author="Հերմինե Գևորգյան" w:date="2026-02-26T23:44:00Z" w16du:dateUtc="2026-02-26T19:44:00Z"/>
          <w:rFonts w:ascii="GHEA Grapalat" w:hAnsi="GHEA Grapalat" w:cs="Sylfaen"/>
          <w:i/>
          <w:sz w:val="22"/>
          <w:lang w:val="af-ZA"/>
        </w:rPr>
      </w:pPr>
    </w:p>
    <w:p w14:paraId="371DEC14" w14:textId="11F68719" w:rsidR="00265A5A" w:rsidRDefault="00265A5A" w:rsidP="00EF3662">
      <w:pPr>
        <w:pStyle w:val="aa"/>
        <w:ind w:right="-7" w:firstLine="567"/>
        <w:jc w:val="right"/>
        <w:rPr>
          <w:ins w:id="142" w:author="Հերմինե Գևորգյան" w:date="2026-02-26T23:44:00Z" w16du:dateUtc="2026-02-26T19:44:00Z"/>
          <w:rFonts w:ascii="GHEA Grapalat" w:hAnsi="GHEA Grapalat" w:cs="Sylfaen"/>
          <w:i/>
          <w:sz w:val="22"/>
          <w:lang w:val="af-ZA"/>
        </w:rPr>
      </w:pPr>
    </w:p>
    <w:p w14:paraId="39A976AA" w14:textId="353A3485" w:rsidR="00265A5A" w:rsidRDefault="00265A5A" w:rsidP="00EF3662">
      <w:pPr>
        <w:pStyle w:val="aa"/>
        <w:ind w:right="-7" w:firstLine="567"/>
        <w:jc w:val="right"/>
        <w:rPr>
          <w:ins w:id="143" w:author="Հերմինե Գևորգյան" w:date="2026-02-26T23:44:00Z" w16du:dateUtc="2026-02-26T19:44:00Z"/>
          <w:rFonts w:ascii="GHEA Grapalat" w:hAnsi="GHEA Grapalat" w:cs="Sylfaen"/>
          <w:i/>
          <w:sz w:val="22"/>
          <w:lang w:val="af-ZA"/>
        </w:rPr>
      </w:pPr>
    </w:p>
    <w:p w14:paraId="14FDA737" w14:textId="620494BD" w:rsidR="00265A5A" w:rsidRDefault="00265A5A" w:rsidP="00EF3662">
      <w:pPr>
        <w:pStyle w:val="aa"/>
        <w:ind w:right="-7" w:firstLine="567"/>
        <w:jc w:val="right"/>
        <w:rPr>
          <w:ins w:id="144" w:author="Հերմինե Գևորգյան" w:date="2026-02-26T23:44:00Z" w16du:dateUtc="2026-02-26T19:44:00Z"/>
          <w:rFonts w:ascii="GHEA Grapalat" w:hAnsi="GHEA Grapalat" w:cs="Sylfaen"/>
          <w:i/>
          <w:sz w:val="22"/>
          <w:lang w:val="af-ZA"/>
        </w:rPr>
      </w:pPr>
    </w:p>
    <w:p w14:paraId="64CAF37F" w14:textId="58EC2AFF" w:rsidR="00265A5A" w:rsidRDefault="00265A5A" w:rsidP="00EF3662">
      <w:pPr>
        <w:pStyle w:val="aa"/>
        <w:ind w:right="-7" w:firstLine="567"/>
        <w:jc w:val="right"/>
        <w:rPr>
          <w:ins w:id="145" w:author="Հերմինե Գևորգյան" w:date="2026-02-26T23:44:00Z" w16du:dateUtc="2026-02-26T19:44:00Z"/>
          <w:rFonts w:ascii="GHEA Grapalat" w:hAnsi="GHEA Grapalat" w:cs="Sylfaen"/>
          <w:i/>
          <w:sz w:val="22"/>
          <w:lang w:val="af-ZA"/>
        </w:rPr>
      </w:pPr>
    </w:p>
    <w:p w14:paraId="773A6CFF" w14:textId="17747637" w:rsidR="00265A5A" w:rsidRDefault="00265A5A" w:rsidP="00EF3662">
      <w:pPr>
        <w:pStyle w:val="aa"/>
        <w:ind w:right="-7" w:firstLine="567"/>
        <w:jc w:val="right"/>
        <w:rPr>
          <w:ins w:id="146" w:author="Հերմինե Գևորգյան" w:date="2026-02-26T23:44:00Z" w16du:dateUtc="2026-02-26T19:44:00Z"/>
          <w:rFonts w:ascii="GHEA Grapalat" w:hAnsi="GHEA Grapalat" w:cs="Sylfaen"/>
          <w:i/>
          <w:sz w:val="22"/>
          <w:lang w:val="af-ZA"/>
        </w:rPr>
      </w:pPr>
    </w:p>
    <w:p w14:paraId="69E7CDF5" w14:textId="7CD50FC2" w:rsidR="00265A5A" w:rsidRDefault="00265A5A" w:rsidP="00EF3662">
      <w:pPr>
        <w:pStyle w:val="aa"/>
        <w:ind w:right="-7" w:firstLine="567"/>
        <w:jc w:val="right"/>
        <w:rPr>
          <w:ins w:id="147" w:author="Հերմինե Գևորգյան" w:date="2026-02-26T23:44:00Z" w16du:dateUtc="2026-02-26T19:44:00Z"/>
          <w:rFonts w:ascii="GHEA Grapalat" w:hAnsi="GHEA Grapalat" w:cs="Sylfaen"/>
          <w:i/>
          <w:sz w:val="22"/>
          <w:lang w:val="af-ZA"/>
        </w:rPr>
      </w:pPr>
    </w:p>
    <w:p w14:paraId="14CA8AED" w14:textId="39406CE8" w:rsidR="00265A5A" w:rsidRDefault="00265A5A" w:rsidP="00EF3662">
      <w:pPr>
        <w:pStyle w:val="aa"/>
        <w:ind w:right="-7" w:firstLine="567"/>
        <w:jc w:val="right"/>
        <w:rPr>
          <w:ins w:id="148" w:author="Հերմինե Գևորգյան" w:date="2026-02-26T23:44:00Z" w16du:dateUtc="2026-02-26T19:44:00Z"/>
          <w:rFonts w:ascii="GHEA Grapalat" w:hAnsi="GHEA Grapalat" w:cs="Sylfaen"/>
          <w:i/>
          <w:sz w:val="22"/>
          <w:lang w:val="af-ZA"/>
        </w:rPr>
      </w:pPr>
    </w:p>
    <w:p w14:paraId="779ECCB4" w14:textId="22202016" w:rsidR="00265A5A" w:rsidRDefault="00265A5A" w:rsidP="00EF3662">
      <w:pPr>
        <w:pStyle w:val="aa"/>
        <w:ind w:right="-7" w:firstLine="567"/>
        <w:jc w:val="right"/>
        <w:rPr>
          <w:ins w:id="149" w:author="Հերմինե Գևորգյան" w:date="2026-02-26T23:44:00Z" w16du:dateUtc="2026-02-26T19:44:00Z"/>
          <w:rFonts w:ascii="GHEA Grapalat" w:hAnsi="GHEA Grapalat" w:cs="Sylfaen"/>
          <w:i/>
          <w:sz w:val="22"/>
          <w:lang w:val="af-ZA"/>
        </w:rPr>
      </w:pPr>
    </w:p>
    <w:p w14:paraId="457BA7DC" w14:textId="33E381C8" w:rsidR="00265A5A" w:rsidRDefault="00265A5A" w:rsidP="00EF3662">
      <w:pPr>
        <w:pStyle w:val="aa"/>
        <w:ind w:right="-7" w:firstLine="567"/>
        <w:jc w:val="right"/>
        <w:rPr>
          <w:ins w:id="150" w:author="Հերմինե Գևորգյան" w:date="2026-02-26T23:44:00Z" w16du:dateUtc="2026-02-26T19:44:00Z"/>
          <w:rFonts w:ascii="GHEA Grapalat" w:hAnsi="GHEA Grapalat" w:cs="Sylfaen"/>
          <w:i/>
          <w:sz w:val="22"/>
          <w:lang w:val="af-ZA"/>
        </w:rPr>
      </w:pPr>
    </w:p>
    <w:p w14:paraId="39F6ADD9" w14:textId="47782FA7" w:rsidR="00265A5A" w:rsidRDefault="00265A5A" w:rsidP="00EF3662">
      <w:pPr>
        <w:pStyle w:val="aa"/>
        <w:ind w:right="-7" w:firstLine="567"/>
        <w:jc w:val="right"/>
        <w:rPr>
          <w:ins w:id="151" w:author="Հերմինե Գևորգյան" w:date="2026-02-26T23:44:00Z" w16du:dateUtc="2026-02-26T19:44:00Z"/>
          <w:rFonts w:ascii="GHEA Grapalat" w:hAnsi="GHEA Grapalat" w:cs="Sylfaen"/>
          <w:i/>
          <w:sz w:val="22"/>
          <w:lang w:val="af-ZA"/>
        </w:rPr>
      </w:pPr>
    </w:p>
    <w:p w14:paraId="68C900FE" w14:textId="77777777" w:rsidR="00265A5A" w:rsidRPr="00E6597C" w:rsidRDefault="00265A5A" w:rsidP="00EF3662">
      <w:pPr>
        <w:pStyle w:val="aa"/>
        <w:ind w:right="-7" w:firstLine="567"/>
        <w:jc w:val="right"/>
        <w:rPr>
          <w:ins w:id="152" w:author="Հերմինե Գևորգյան" w:date="2026-02-26T23:44:00Z" w16du:dateUtc="2026-02-26T19:44:00Z"/>
          <w:rFonts w:ascii="GHEA Grapalat" w:hAnsi="GHEA Grapalat" w:cs="Sylfaen"/>
          <w:i/>
          <w:sz w:val="22"/>
          <w:lang w:val="af-ZA"/>
        </w:rPr>
      </w:pPr>
    </w:p>
    <w:p w14:paraId="62ED4109" w14:textId="77777777" w:rsidR="00341A74" w:rsidRPr="00E6597C" w:rsidRDefault="00341A74" w:rsidP="00EF3662">
      <w:pPr>
        <w:pStyle w:val="aa"/>
        <w:ind w:right="-7" w:firstLine="567"/>
        <w:jc w:val="right"/>
        <w:rPr>
          <w:ins w:id="153" w:author="Հերմինե Գևորգյան" w:date="2026-02-26T23:44:00Z" w16du:dateUtc="2026-02-26T19:44:00Z"/>
          <w:rFonts w:ascii="GHEA Grapalat" w:hAnsi="GHEA Grapalat" w:cs="Sylfaen"/>
          <w:i/>
          <w:sz w:val="22"/>
          <w:lang w:val="af-ZA"/>
        </w:rPr>
      </w:pPr>
    </w:p>
    <w:p w14:paraId="42E4E34A" w14:textId="77777777" w:rsidR="00341A74" w:rsidRPr="00E6597C" w:rsidRDefault="00341A74" w:rsidP="00EF3662">
      <w:pPr>
        <w:pStyle w:val="aa"/>
        <w:ind w:right="-7" w:firstLine="567"/>
        <w:jc w:val="right"/>
        <w:rPr>
          <w:ins w:id="154" w:author="Հերմինե Գևորգյան" w:date="2026-02-26T23:44:00Z" w16du:dateUtc="2026-02-26T19:44:00Z"/>
          <w:rFonts w:ascii="GHEA Grapalat" w:hAnsi="GHEA Grapalat" w:cs="Sylfaen"/>
          <w:i/>
          <w:sz w:val="22"/>
          <w:lang w:val="af-ZA"/>
        </w:rPr>
      </w:pPr>
    </w:p>
    <w:p w14:paraId="61F072BC" w14:textId="1D407D99" w:rsidR="00826193" w:rsidRDefault="00826193" w:rsidP="00EF3662">
      <w:pPr>
        <w:pStyle w:val="aa"/>
        <w:ind w:right="-7" w:firstLine="567"/>
        <w:jc w:val="right"/>
        <w:rPr>
          <w:ins w:id="155" w:author="Հերմինե Գևորգյան" w:date="2026-02-26T23:44:00Z" w16du:dateUtc="2026-02-26T19:44:00Z"/>
          <w:rFonts w:ascii="GHEA Grapalat" w:hAnsi="GHEA Grapalat" w:cs="Sylfaen"/>
          <w:i/>
          <w:sz w:val="22"/>
          <w:lang w:val="af-ZA"/>
        </w:rPr>
      </w:pPr>
    </w:p>
    <w:p w14:paraId="4E1F275B" w14:textId="1C35A08F" w:rsidR="002D68B9" w:rsidRDefault="002D68B9" w:rsidP="00EF3662">
      <w:pPr>
        <w:pStyle w:val="aa"/>
        <w:ind w:right="-7" w:firstLine="567"/>
        <w:jc w:val="right"/>
        <w:rPr>
          <w:ins w:id="156" w:author="Հերմինե Գևորգյան" w:date="2026-02-26T23:44:00Z" w16du:dateUtc="2026-02-26T19:44:00Z"/>
          <w:rFonts w:ascii="GHEA Grapalat" w:hAnsi="GHEA Grapalat" w:cs="Sylfaen"/>
          <w:i/>
          <w:sz w:val="22"/>
          <w:lang w:val="af-ZA"/>
        </w:rPr>
      </w:pPr>
    </w:p>
    <w:p w14:paraId="505D40E6" w14:textId="77777777" w:rsidR="002D68B9" w:rsidRPr="00E6597C" w:rsidRDefault="002D68B9" w:rsidP="00EF3662">
      <w:pPr>
        <w:pStyle w:val="aa"/>
        <w:ind w:right="-7" w:firstLine="567"/>
        <w:jc w:val="right"/>
        <w:rPr>
          <w:ins w:id="157" w:author="Հերմինե Գևորգյան" w:date="2026-02-26T23:44:00Z" w16du:dateUtc="2026-02-26T19:44:00Z"/>
          <w:rFonts w:ascii="GHEA Grapalat" w:hAnsi="GHEA Grapalat" w:cs="Sylfaen"/>
          <w:i/>
          <w:sz w:val="22"/>
          <w:lang w:val="af-ZA"/>
        </w:rPr>
      </w:pPr>
    </w:p>
    <w:p w14:paraId="606E82DE" w14:textId="74FF1225" w:rsidR="00FD2A06" w:rsidRDefault="00FD2A06" w:rsidP="00EF3662">
      <w:pPr>
        <w:pStyle w:val="aa"/>
        <w:spacing w:after="0"/>
        <w:ind w:firstLine="567"/>
        <w:jc w:val="right"/>
        <w:rPr>
          <w:ins w:id="158" w:author="Հերմինե Գևորգյան" w:date="2026-02-26T23:44:00Z" w16du:dateUtc="2026-02-26T19:44:00Z"/>
          <w:rFonts w:ascii="GHEA Grapalat" w:hAnsi="GHEA Grapalat" w:cs="Sylfaen"/>
          <w:i/>
          <w:sz w:val="20"/>
          <w:szCs w:val="20"/>
          <w:lang w:val="af-ZA"/>
        </w:rPr>
      </w:pPr>
      <w:ins w:id="159" w:author="Հերմինե Գևորգյան" w:date="2026-02-26T23:44:00Z" w16du:dateUtc="2026-02-26T19:44:00Z">
        <w:r>
          <w:rPr>
            <w:rFonts w:ascii="GHEA Grapalat" w:hAnsi="GHEA Grapalat" w:cs="Sylfaen"/>
            <w:i/>
            <w:sz w:val="20"/>
            <w:szCs w:val="20"/>
            <w:lang w:val="af-ZA"/>
          </w:rPr>
          <w:br/>
        </w:r>
      </w:ins>
    </w:p>
    <w:p w14:paraId="786800E0" w14:textId="77777777" w:rsidR="00FD2A06" w:rsidRDefault="00FD2A06">
      <w:pPr>
        <w:rPr>
          <w:ins w:id="160" w:author="Հերմինե Գևորգյան" w:date="2026-02-26T23:44:00Z" w16du:dateUtc="2026-02-26T19:44:00Z"/>
          <w:rFonts w:ascii="GHEA Grapalat" w:hAnsi="GHEA Grapalat" w:cs="Sylfaen"/>
          <w:i/>
          <w:sz w:val="20"/>
          <w:szCs w:val="20"/>
          <w:lang w:val="af-ZA"/>
        </w:rPr>
      </w:pPr>
      <w:ins w:id="161" w:author="Հերմինե Գևորգյան" w:date="2026-02-26T23:44:00Z" w16du:dateUtc="2026-02-26T19:44:00Z">
        <w:r>
          <w:rPr>
            <w:rFonts w:ascii="GHEA Grapalat" w:hAnsi="GHEA Grapalat" w:cs="Sylfaen"/>
            <w:i/>
            <w:sz w:val="20"/>
            <w:szCs w:val="20"/>
            <w:lang w:val="af-ZA"/>
          </w:rPr>
          <w:lastRenderedPageBreak/>
          <w:br w:type="page"/>
        </w:r>
      </w:ins>
    </w:p>
    <w:p w14:paraId="0B090B31" w14:textId="77777777" w:rsidR="009E4B3C" w:rsidRPr="00015CC3" w:rsidRDefault="009E4B3C" w:rsidP="00EF3662">
      <w:pPr>
        <w:pStyle w:val="aa"/>
        <w:spacing w:after="0"/>
        <w:ind w:firstLine="567"/>
        <w:jc w:val="right"/>
        <w:rPr>
          <w:rFonts w:ascii="GHEA Grapalat" w:hAnsi="GHEA Grapalat" w:cs="Sylfaen"/>
          <w:i/>
          <w:sz w:val="20"/>
          <w:szCs w:val="20"/>
          <w:lang w:val="af-ZA"/>
        </w:rPr>
      </w:pPr>
    </w:p>
    <w:p w14:paraId="0A9F600F" w14:textId="77777777" w:rsidR="00096865" w:rsidRPr="00E6597C" w:rsidRDefault="00096865" w:rsidP="00EF3662">
      <w:pPr>
        <w:pStyle w:val="aa"/>
        <w:spacing w:after="0"/>
        <w:ind w:firstLine="567"/>
        <w:jc w:val="right"/>
        <w:rPr>
          <w:rFonts w:ascii="GHEA Grapalat" w:hAnsi="GHEA Grapalat" w:cs="Sylfaen"/>
          <w:i/>
          <w:sz w:val="20"/>
          <w:szCs w:val="20"/>
          <w:lang w:val="af-ZA"/>
        </w:rPr>
      </w:pPr>
      <w:proofErr w:type="spellStart"/>
      <w:r w:rsidRPr="00E6597C">
        <w:rPr>
          <w:rFonts w:ascii="GHEA Grapalat" w:hAnsi="GHEA Grapalat" w:cs="Sylfaen"/>
          <w:i/>
          <w:sz w:val="20"/>
          <w:szCs w:val="20"/>
        </w:rPr>
        <w:t>Հաստատված</w:t>
      </w:r>
      <w:proofErr w:type="spellEnd"/>
      <w:r w:rsidRPr="00E6597C">
        <w:rPr>
          <w:rFonts w:ascii="GHEA Grapalat" w:hAnsi="GHEA Grapalat" w:cs="Times Armenian"/>
          <w:i/>
          <w:sz w:val="20"/>
          <w:szCs w:val="20"/>
          <w:lang w:val="af-ZA"/>
        </w:rPr>
        <w:t xml:space="preserve"> </w:t>
      </w:r>
      <w:r w:rsidRPr="00E6597C">
        <w:rPr>
          <w:rFonts w:ascii="GHEA Grapalat" w:hAnsi="GHEA Grapalat" w:cs="Sylfaen"/>
          <w:i/>
          <w:sz w:val="20"/>
          <w:szCs w:val="20"/>
        </w:rPr>
        <w:t>է</w:t>
      </w:r>
    </w:p>
    <w:p w14:paraId="1F34D806" w14:textId="292D9D5D" w:rsidR="00096865" w:rsidRPr="00E6597C" w:rsidRDefault="009F18D0" w:rsidP="00EF3662">
      <w:pPr>
        <w:pStyle w:val="aa"/>
        <w:spacing w:after="0"/>
        <w:ind w:firstLine="567"/>
        <w:jc w:val="right"/>
        <w:rPr>
          <w:rFonts w:ascii="GHEA Grapalat" w:hAnsi="GHEA Grapalat" w:cs="Sylfaen"/>
          <w:i/>
          <w:sz w:val="20"/>
          <w:szCs w:val="20"/>
          <w:lang w:val="af-ZA"/>
        </w:rPr>
      </w:pPr>
      <w:del w:id="162" w:author="Հերմինե Գևորգյան" w:date="2026-02-26T23:44:00Z" w16du:dateUtc="2026-02-26T19:44:00Z">
        <w:r w:rsidRPr="00E6597C">
          <w:rPr>
            <w:rFonts w:ascii="GHEA Grapalat" w:hAnsi="GHEA Grapalat" w:cs="Sylfaen"/>
            <w:i/>
            <w:sz w:val="20"/>
            <w:szCs w:val="20"/>
            <w:u w:val="single"/>
            <w:lang w:val="af-ZA"/>
          </w:rPr>
          <w:tab/>
        </w:r>
        <w:r w:rsidRPr="00E6597C">
          <w:rPr>
            <w:rFonts w:ascii="GHEA Grapalat" w:hAnsi="GHEA Grapalat" w:cs="Sylfaen"/>
            <w:i/>
            <w:sz w:val="20"/>
            <w:szCs w:val="20"/>
            <w:u w:val="single"/>
            <w:lang w:val="af-ZA"/>
          </w:rPr>
          <w:tab/>
        </w:r>
        <w:r w:rsidR="00012347" w:rsidRPr="00E6597C">
          <w:rPr>
            <w:rFonts w:ascii="GHEA Grapalat" w:hAnsi="GHEA Grapalat" w:cs="Sylfaen"/>
            <w:i/>
            <w:sz w:val="20"/>
            <w:szCs w:val="20"/>
          </w:rPr>
          <w:delText>Բ</w:delText>
        </w:r>
        <w:r w:rsidR="008C5FC1" w:rsidRPr="00E6597C">
          <w:rPr>
            <w:rFonts w:ascii="GHEA Grapalat" w:hAnsi="GHEA Grapalat" w:cs="Sylfaen"/>
            <w:i/>
            <w:sz w:val="20"/>
            <w:szCs w:val="20"/>
          </w:rPr>
          <w:delText>Մ</w:delText>
        </w:r>
        <w:r w:rsidR="00012347" w:rsidRPr="00E6597C">
          <w:rPr>
            <w:rFonts w:ascii="GHEA Grapalat" w:hAnsi="GHEA Grapalat" w:cs="Sylfaen"/>
            <w:i/>
            <w:sz w:val="20"/>
            <w:szCs w:val="20"/>
          </w:rPr>
          <w:delText>Ա</w:delText>
        </w:r>
        <w:r w:rsidR="00A363C5" w:rsidRPr="00E6597C">
          <w:rPr>
            <w:rFonts w:ascii="GHEA Grapalat" w:hAnsi="GHEA Grapalat" w:cs="Sylfaen"/>
            <w:i/>
            <w:sz w:val="20"/>
            <w:szCs w:val="20"/>
          </w:rPr>
          <w:delText>Շ</w:delText>
        </w:r>
        <w:r w:rsidR="00096865" w:rsidRPr="00E6597C">
          <w:rPr>
            <w:rFonts w:ascii="GHEA Grapalat" w:hAnsi="GHEA Grapalat" w:cs="Sylfaen"/>
            <w:i/>
            <w:sz w:val="20"/>
            <w:szCs w:val="20"/>
          </w:rPr>
          <w:delText>ՁԲ</w:delText>
        </w:r>
        <w:r w:rsidRPr="00E6597C">
          <w:rPr>
            <w:rFonts w:ascii="GHEA Grapalat" w:hAnsi="GHEA Grapalat" w:cs="Sylfaen"/>
            <w:i/>
            <w:sz w:val="20"/>
            <w:szCs w:val="20"/>
            <w:lang w:val="af-ZA"/>
          </w:rPr>
          <w:delText xml:space="preserve"> </w:delText>
        </w:r>
        <w:r w:rsidRPr="00E6597C">
          <w:rPr>
            <w:rFonts w:ascii="GHEA Grapalat" w:hAnsi="GHEA Grapalat" w:cs="Sylfaen"/>
            <w:i/>
            <w:sz w:val="20"/>
            <w:szCs w:val="20"/>
            <w:u w:val="single"/>
            <w:lang w:val="af-ZA"/>
          </w:rPr>
          <w:tab/>
          <w:delText xml:space="preserve">/       </w:delText>
        </w:r>
      </w:del>
      <w:ins w:id="163" w:author="Հերմինե Գևորգյան" w:date="2026-02-26T23:44:00Z" w16du:dateUtc="2026-02-26T19:44:00Z">
        <w:r w:rsidR="000053ED">
          <w:rPr>
            <w:rFonts w:ascii="GHEA Grapalat" w:hAnsi="GHEA Grapalat"/>
            <w:lang w:val="hy-AM"/>
          </w:rPr>
          <w:t>ՀՀ ԳՄՍ</w:t>
        </w:r>
        <w:r w:rsidR="0054207A">
          <w:rPr>
            <w:rFonts w:ascii="GHEA Grapalat" w:hAnsi="GHEA Grapalat"/>
            <w:lang w:val="hy-AM"/>
          </w:rPr>
          <w:t>Հ</w:t>
        </w:r>
        <w:r w:rsidR="000053ED">
          <w:rPr>
            <w:rFonts w:ascii="GHEA Grapalat" w:hAnsi="GHEA Grapalat"/>
            <w:lang w:val="hy-AM"/>
          </w:rPr>
          <w:t>Դ-ԳՀ</w:t>
        </w:r>
        <w:r w:rsidR="000053ED">
          <w:rPr>
            <w:rFonts w:ascii="GHEA Grapalat" w:hAnsi="GHEA Grapalat"/>
            <w:lang w:val="af-ZA"/>
          </w:rPr>
          <w:t>Ա</w:t>
        </w:r>
        <w:r w:rsidR="000053ED">
          <w:rPr>
            <w:rFonts w:ascii="GHEA Grapalat" w:hAnsi="GHEA Grapalat"/>
            <w:lang w:val="hy-AM"/>
          </w:rPr>
          <w:t>Շ</w:t>
        </w:r>
        <w:r w:rsidR="000053ED">
          <w:rPr>
            <w:rFonts w:ascii="GHEA Grapalat" w:hAnsi="GHEA Grapalat"/>
            <w:lang w:val="af-ZA"/>
          </w:rPr>
          <w:t>ՁԲ</w:t>
        </w:r>
        <w:r w:rsidR="000053ED" w:rsidRPr="00E6597C">
          <w:rPr>
            <w:rFonts w:ascii="GHEA Grapalat" w:hAnsi="GHEA Grapalat"/>
            <w:u w:val="single"/>
            <w:lang w:val="af-ZA"/>
          </w:rPr>
          <w:t xml:space="preserve"> </w:t>
        </w:r>
        <w:r w:rsidR="000053ED">
          <w:rPr>
            <w:rFonts w:ascii="GHEA Grapalat" w:hAnsi="GHEA Grapalat"/>
            <w:u w:val="single"/>
            <w:lang w:val="hy-AM"/>
          </w:rPr>
          <w:t xml:space="preserve"> 2</w:t>
        </w:r>
        <w:r w:rsidR="004567B2">
          <w:rPr>
            <w:rFonts w:ascii="GHEA Grapalat" w:hAnsi="GHEA Grapalat"/>
            <w:u w:val="single"/>
            <w:lang w:val="hy-AM"/>
          </w:rPr>
          <w:t>6</w:t>
        </w:r>
        <w:r w:rsidR="000053ED">
          <w:rPr>
            <w:rFonts w:ascii="GHEA Grapalat" w:hAnsi="GHEA Grapalat"/>
            <w:u w:val="single"/>
            <w:lang w:val="hy-AM"/>
          </w:rPr>
          <w:t>/0</w:t>
        </w:r>
        <w:r w:rsidR="004567B2">
          <w:rPr>
            <w:rFonts w:ascii="GHEA Grapalat" w:hAnsi="GHEA Grapalat"/>
            <w:i/>
            <w:u w:val="single"/>
            <w:lang w:val="hy-AM"/>
          </w:rPr>
          <w:t>1</w:t>
        </w:r>
      </w:ins>
      <w:r w:rsidR="000053ED">
        <w:rPr>
          <w:rFonts w:ascii="GHEA Grapalat" w:hAnsi="GHEA Grapalat"/>
          <w:i/>
          <w:u w:val="single"/>
          <w:lang w:val="hy-AM"/>
          <w:rPrChange w:id="164" w:author="Հերմինե Գևորգյան" w:date="2026-02-26T23:44:00Z" w16du:dateUtc="2026-02-26T19:44:00Z">
            <w:rPr>
              <w:rFonts w:ascii="GHEA Grapalat" w:hAnsi="GHEA Grapalat"/>
              <w:i/>
              <w:sz w:val="20"/>
              <w:lang w:val="af-ZA"/>
            </w:rPr>
          </w:rPrChange>
        </w:rPr>
        <w:t xml:space="preserve"> </w:t>
      </w:r>
      <w:proofErr w:type="spellStart"/>
      <w:r w:rsidR="00096865" w:rsidRPr="00E6597C">
        <w:rPr>
          <w:rFonts w:ascii="GHEA Grapalat" w:hAnsi="GHEA Grapalat" w:cs="Sylfaen"/>
          <w:i/>
          <w:sz w:val="20"/>
          <w:szCs w:val="20"/>
        </w:rPr>
        <w:t>ծածկա</w:t>
      </w:r>
      <w:r w:rsidR="00096865" w:rsidRPr="00E6597C">
        <w:rPr>
          <w:rFonts w:ascii="GHEA Grapalat" w:hAnsi="GHEA Grapalat" w:cs="Times Armenian"/>
          <w:i/>
          <w:sz w:val="20"/>
          <w:szCs w:val="20"/>
        </w:rPr>
        <w:t>գ</w:t>
      </w:r>
      <w:r w:rsidR="00096865" w:rsidRPr="00E6597C">
        <w:rPr>
          <w:rFonts w:ascii="GHEA Grapalat" w:hAnsi="GHEA Grapalat" w:cs="Sylfaen"/>
          <w:i/>
          <w:sz w:val="20"/>
          <w:szCs w:val="20"/>
        </w:rPr>
        <w:t>րով</w:t>
      </w:r>
      <w:proofErr w:type="spellEnd"/>
      <w:r w:rsidR="00096865" w:rsidRPr="00E6597C">
        <w:rPr>
          <w:rFonts w:ascii="GHEA Grapalat" w:hAnsi="GHEA Grapalat" w:cs="Times Armenian"/>
          <w:i/>
          <w:sz w:val="20"/>
          <w:szCs w:val="20"/>
          <w:lang w:val="af-ZA"/>
        </w:rPr>
        <w:t xml:space="preserve"> </w:t>
      </w:r>
    </w:p>
    <w:p w14:paraId="495016FA" w14:textId="20C2777C" w:rsidR="00096865" w:rsidRPr="00E6597C" w:rsidRDefault="00096865" w:rsidP="00EF3662">
      <w:pPr>
        <w:pStyle w:val="aa"/>
        <w:spacing w:after="0"/>
        <w:ind w:firstLine="567"/>
        <w:jc w:val="right"/>
        <w:rPr>
          <w:rFonts w:ascii="GHEA Grapalat" w:hAnsi="GHEA Grapalat" w:cs="Times Armenian"/>
          <w:i/>
          <w:sz w:val="20"/>
          <w:szCs w:val="20"/>
          <w:lang w:val="af-ZA"/>
        </w:rPr>
      </w:pPr>
      <w:del w:id="165" w:author="Հերմինե Գևորգյան" w:date="2026-02-26T23:44:00Z" w16du:dateUtc="2026-02-26T19:44:00Z">
        <w:r w:rsidRPr="00E6597C">
          <w:rPr>
            <w:rFonts w:ascii="GHEA Grapalat" w:hAnsi="GHEA Grapalat" w:cs="Sylfaen"/>
            <w:i/>
            <w:sz w:val="20"/>
            <w:szCs w:val="20"/>
          </w:rPr>
          <w:delText>բաց</w:delText>
        </w:r>
        <w:r w:rsidRPr="00E6597C">
          <w:rPr>
            <w:rFonts w:ascii="GHEA Grapalat" w:hAnsi="GHEA Grapalat" w:cs="Times Armenian"/>
            <w:i/>
            <w:sz w:val="20"/>
            <w:szCs w:val="20"/>
            <w:lang w:val="af-ZA"/>
          </w:rPr>
          <w:delText xml:space="preserve"> </w:delText>
        </w:r>
        <w:r w:rsidR="008C5FC1" w:rsidRPr="00E6597C">
          <w:rPr>
            <w:rFonts w:ascii="GHEA Grapalat" w:hAnsi="GHEA Grapalat" w:cs="Times Armenian"/>
            <w:i/>
            <w:sz w:val="20"/>
            <w:szCs w:val="20"/>
            <w:lang w:val="af-ZA"/>
          </w:rPr>
          <w:delText>մրցույթի</w:delText>
        </w:r>
      </w:del>
      <w:ins w:id="166" w:author="Հերմինե Գևորգյան" w:date="2026-02-26T23:44:00Z" w16du:dateUtc="2026-02-26T19:44:00Z">
        <w:r w:rsidR="00894E64">
          <w:rPr>
            <w:rFonts w:ascii="GHEA Grapalat" w:hAnsi="GHEA Grapalat" w:cs="Sylfaen"/>
            <w:i/>
            <w:sz w:val="20"/>
            <w:szCs w:val="20"/>
            <w:lang w:val="hy-AM"/>
          </w:rPr>
          <w:t>Գնանշման հարցման</w:t>
        </w:r>
      </w:ins>
      <w:r w:rsidRPr="00E6597C">
        <w:rPr>
          <w:rFonts w:ascii="GHEA Grapalat" w:hAnsi="GHEA Grapalat" w:cs="Times Armenian"/>
          <w:i/>
          <w:sz w:val="20"/>
          <w:szCs w:val="20"/>
          <w:lang w:val="af-ZA"/>
        </w:rPr>
        <w:t xml:space="preserve"> </w:t>
      </w:r>
      <w:r w:rsidR="00EE5855" w:rsidRPr="00E6597C">
        <w:rPr>
          <w:rFonts w:ascii="GHEA Grapalat" w:hAnsi="GHEA Grapalat" w:cs="Times Armenian"/>
          <w:i/>
          <w:sz w:val="20"/>
          <w:szCs w:val="20"/>
          <w:lang w:val="af-ZA"/>
        </w:rPr>
        <w:t xml:space="preserve">գնահատող </w:t>
      </w:r>
      <w:proofErr w:type="spellStart"/>
      <w:r w:rsidRPr="00E6597C">
        <w:rPr>
          <w:rFonts w:ascii="GHEA Grapalat" w:hAnsi="GHEA Grapalat" w:cs="Sylfaen"/>
          <w:i/>
          <w:sz w:val="20"/>
          <w:szCs w:val="20"/>
        </w:rPr>
        <w:t>հանձնաժողովի</w:t>
      </w:r>
      <w:proofErr w:type="spellEnd"/>
    </w:p>
    <w:p w14:paraId="208E4286" w14:textId="2178439A" w:rsidR="00096865" w:rsidRPr="00E6597C" w:rsidRDefault="00096865" w:rsidP="00EF3662">
      <w:pPr>
        <w:pStyle w:val="aa"/>
        <w:spacing w:after="0"/>
        <w:ind w:firstLine="567"/>
        <w:jc w:val="right"/>
        <w:rPr>
          <w:rFonts w:ascii="GHEA Grapalat" w:hAnsi="GHEA Grapalat"/>
          <w:i/>
          <w:sz w:val="20"/>
          <w:szCs w:val="20"/>
          <w:lang w:val="af-ZA"/>
        </w:rPr>
      </w:pPr>
      <w:r w:rsidRPr="00E6597C">
        <w:rPr>
          <w:rFonts w:ascii="GHEA Grapalat" w:hAnsi="GHEA Grapalat" w:cs="Sylfaen"/>
          <w:i/>
          <w:sz w:val="20"/>
          <w:szCs w:val="20"/>
          <w:lang w:val="af-ZA"/>
        </w:rPr>
        <w:t xml:space="preserve"> </w:t>
      </w:r>
      <w:del w:id="167" w:author="Հերմինե Գևորգյան" w:date="2026-02-26T23:44:00Z" w16du:dateUtc="2026-02-26T19:44:00Z">
        <w:r w:rsidRPr="00E6597C">
          <w:rPr>
            <w:rFonts w:ascii="GHEA Grapalat" w:hAnsi="GHEA Grapalat" w:cs="Sylfaen"/>
            <w:i/>
            <w:sz w:val="20"/>
            <w:szCs w:val="20"/>
            <w:lang w:val="af-ZA"/>
          </w:rPr>
          <w:delText>20</w:delText>
        </w:r>
      </w:del>
      <w:ins w:id="168" w:author="Հերմինե Գևորգյան" w:date="2026-02-26T23:44:00Z" w16du:dateUtc="2026-02-26T19:44:00Z">
        <w:r w:rsidRPr="00E6597C">
          <w:rPr>
            <w:rFonts w:ascii="GHEA Grapalat" w:hAnsi="GHEA Grapalat" w:cs="Sylfaen"/>
            <w:i/>
            <w:sz w:val="20"/>
            <w:szCs w:val="20"/>
            <w:lang w:val="af-ZA"/>
          </w:rPr>
          <w:t>20</w:t>
        </w:r>
        <w:r w:rsidR="00894E64">
          <w:rPr>
            <w:rFonts w:ascii="GHEA Grapalat" w:hAnsi="GHEA Grapalat" w:cs="Sylfaen"/>
            <w:i/>
            <w:sz w:val="20"/>
            <w:szCs w:val="20"/>
            <w:lang w:val="hy-AM"/>
          </w:rPr>
          <w:t>2</w:t>
        </w:r>
        <w:r w:rsidR="004567B2">
          <w:rPr>
            <w:rFonts w:ascii="GHEA Grapalat" w:hAnsi="GHEA Grapalat" w:cs="Sylfaen"/>
            <w:i/>
            <w:sz w:val="20"/>
            <w:szCs w:val="20"/>
            <w:lang w:val="hy-AM"/>
          </w:rPr>
          <w:t>6</w:t>
        </w:r>
      </w:ins>
      <w:r w:rsidRPr="00E6597C">
        <w:rPr>
          <w:rFonts w:ascii="GHEA Grapalat" w:hAnsi="GHEA Grapalat" w:cs="Sylfaen"/>
          <w:i/>
          <w:sz w:val="20"/>
          <w:szCs w:val="20"/>
          <w:lang w:val="af-ZA"/>
        </w:rPr>
        <w:t xml:space="preserve">   </w:t>
      </w:r>
      <w:r w:rsidRPr="00E6597C">
        <w:rPr>
          <w:rFonts w:ascii="GHEA Grapalat" w:hAnsi="GHEA Grapalat" w:cs="Sylfaen"/>
          <w:i/>
          <w:sz w:val="20"/>
          <w:szCs w:val="20"/>
        </w:rPr>
        <w:t>թ</w:t>
      </w:r>
      <w:r w:rsidRPr="00E6597C">
        <w:rPr>
          <w:rFonts w:ascii="GHEA Grapalat" w:hAnsi="GHEA Grapalat" w:cs="Times Armenian"/>
          <w:i/>
          <w:sz w:val="20"/>
          <w:szCs w:val="20"/>
          <w:lang w:val="af-ZA"/>
        </w:rPr>
        <w:t xml:space="preserve">.  </w:t>
      </w:r>
      <w:del w:id="169" w:author="Հերմինե Գևորգյան" w:date="2026-02-26T23:44:00Z" w16du:dateUtc="2026-02-26T19:44:00Z">
        <w:r w:rsidR="005C6159" w:rsidRPr="00E6597C">
          <w:rPr>
            <w:rFonts w:ascii="GHEA Grapalat" w:hAnsi="GHEA Grapalat" w:cs="Times Armenian"/>
            <w:i/>
            <w:sz w:val="20"/>
            <w:szCs w:val="20"/>
            <w:u w:val="single"/>
            <w:lang w:val="af-ZA"/>
          </w:rPr>
          <w:delText xml:space="preserve">          </w:delText>
        </w:r>
      </w:del>
      <w:ins w:id="170" w:author="Հերմինե Գևորգյան" w:date="2026-02-26T23:44:00Z" w16du:dateUtc="2026-02-26T19:44:00Z">
        <w:r w:rsidR="004567B2">
          <w:rPr>
            <w:rFonts w:ascii="GHEA Grapalat" w:hAnsi="GHEA Grapalat" w:cs="Times Armenian"/>
            <w:i/>
            <w:sz w:val="20"/>
            <w:szCs w:val="20"/>
            <w:lang w:val="af-ZA"/>
          </w:rPr>
          <w:t>փետրվար</w:t>
        </w:r>
        <w:r w:rsidR="00894E64">
          <w:rPr>
            <w:rFonts w:ascii="GHEA Grapalat" w:hAnsi="GHEA Grapalat" w:cs="Times Armenian"/>
            <w:i/>
            <w:sz w:val="20"/>
            <w:szCs w:val="20"/>
            <w:u w:val="single"/>
            <w:lang w:val="hy-AM"/>
          </w:rPr>
          <w:t xml:space="preserve">ի </w:t>
        </w:r>
        <w:r w:rsidR="004567B2">
          <w:rPr>
            <w:rFonts w:ascii="GHEA Grapalat" w:hAnsi="GHEA Grapalat" w:cs="Times Armenian"/>
            <w:i/>
            <w:sz w:val="20"/>
            <w:szCs w:val="20"/>
            <w:u w:val="single"/>
            <w:lang w:val="hy-AM"/>
          </w:rPr>
          <w:t>26</w:t>
        </w:r>
      </w:ins>
      <w:r w:rsidR="0045071F">
        <w:rPr>
          <w:rFonts w:ascii="GHEA Grapalat" w:hAnsi="GHEA Grapalat"/>
          <w:i/>
          <w:sz w:val="20"/>
          <w:u w:val="single"/>
          <w:lang w:val="hy-AM"/>
          <w:rPrChange w:id="171" w:author="Հերմինե Գևորգյան" w:date="2026-02-26T23:44:00Z" w16du:dateUtc="2026-02-26T19:44:00Z">
            <w:rPr>
              <w:rFonts w:ascii="GHEA Grapalat" w:hAnsi="GHEA Grapalat"/>
              <w:i/>
              <w:sz w:val="20"/>
              <w:lang w:val="af-ZA"/>
            </w:rPr>
          </w:rPrChange>
        </w:rPr>
        <w:t>-</w:t>
      </w:r>
      <w:r w:rsidR="005C6159" w:rsidRPr="00E6597C">
        <w:rPr>
          <w:rFonts w:ascii="GHEA Grapalat" w:hAnsi="GHEA Grapalat" w:cs="Times Armenian"/>
          <w:i/>
          <w:sz w:val="20"/>
          <w:szCs w:val="20"/>
          <w:lang w:val="af-ZA"/>
        </w:rPr>
        <w:t xml:space="preserve">ի </w:t>
      </w:r>
      <w:r w:rsidRPr="00E6597C">
        <w:rPr>
          <w:rFonts w:ascii="GHEA Grapalat" w:hAnsi="GHEA Grapalat" w:cs="Times Armenian"/>
          <w:i/>
          <w:sz w:val="20"/>
          <w:szCs w:val="20"/>
          <w:vertAlign w:val="subscript"/>
          <w:lang w:val="af-ZA"/>
        </w:rPr>
        <w:t xml:space="preserve"> </w:t>
      </w:r>
      <w:r w:rsidR="005C6159" w:rsidRPr="00E6597C">
        <w:rPr>
          <w:rFonts w:ascii="GHEA Grapalat" w:hAnsi="GHEA Grapalat" w:cs="Times Armenian"/>
          <w:i/>
          <w:sz w:val="20"/>
          <w:szCs w:val="20"/>
          <w:lang w:val="af-ZA"/>
        </w:rPr>
        <w:t xml:space="preserve">N </w:t>
      </w:r>
      <w:del w:id="172" w:author="Հերմինե Գևորգյան" w:date="2026-02-26T23:44:00Z" w16du:dateUtc="2026-02-26T19:44:00Z">
        <w:r w:rsidR="005C6159" w:rsidRPr="00E6597C">
          <w:rPr>
            <w:rFonts w:ascii="GHEA Grapalat" w:hAnsi="GHEA Grapalat" w:cs="Times Armenian"/>
            <w:i/>
            <w:sz w:val="20"/>
            <w:szCs w:val="20"/>
            <w:u w:val="single"/>
            <w:lang w:val="af-ZA"/>
          </w:rPr>
          <w:delText xml:space="preserve">        </w:delText>
        </w:r>
      </w:del>
      <w:ins w:id="173" w:author="Հերմինե Գևորգյան" w:date="2026-02-26T23:44:00Z" w16du:dateUtc="2026-02-26T19:44:00Z">
        <w:r w:rsidR="00894E64">
          <w:rPr>
            <w:rFonts w:ascii="GHEA Grapalat" w:hAnsi="GHEA Grapalat" w:cs="Times Armenian"/>
            <w:i/>
            <w:sz w:val="20"/>
            <w:szCs w:val="20"/>
            <w:u w:val="single"/>
            <w:lang w:val="hy-AM"/>
          </w:rPr>
          <w:t>1</w:t>
        </w:r>
      </w:ins>
      <w:r w:rsidR="00894E64">
        <w:rPr>
          <w:rFonts w:ascii="GHEA Grapalat" w:hAnsi="GHEA Grapalat"/>
          <w:i/>
          <w:sz w:val="20"/>
          <w:u w:val="single"/>
          <w:lang w:val="hy-AM"/>
          <w:rPrChange w:id="174" w:author="Հերմինե Գևորգյան" w:date="2026-02-26T23:44:00Z" w16du:dateUtc="2026-02-26T19:44:00Z">
            <w:rPr>
              <w:rFonts w:ascii="GHEA Grapalat" w:hAnsi="GHEA Grapalat"/>
              <w:i/>
              <w:sz w:val="20"/>
              <w:u w:val="single"/>
              <w:lang w:val="af-ZA"/>
            </w:rPr>
          </w:rPrChange>
        </w:rPr>
        <w:t xml:space="preserve"> </w:t>
      </w:r>
      <w:proofErr w:type="spellStart"/>
      <w:r w:rsidRPr="00E6597C">
        <w:rPr>
          <w:rFonts w:ascii="GHEA Grapalat" w:hAnsi="GHEA Grapalat" w:cs="Sylfaen"/>
          <w:i/>
          <w:sz w:val="20"/>
          <w:szCs w:val="20"/>
        </w:rPr>
        <w:t>որոշմամբ</w:t>
      </w:r>
      <w:proofErr w:type="spellEnd"/>
    </w:p>
    <w:p w14:paraId="0C9AD005" w14:textId="77777777" w:rsidR="00096865" w:rsidRPr="00E6597C" w:rsidRDefault="00096865" w:rsidP="00EF3662">
      <w:pPr>
        <w:pStyle w:val="aa"/>
        <w:ind w:right="-7" w:firstLine="567"/>
        <w:jc w:val="center"/>
        <w:rPr>
          <w:rFonts w:ascii="GHEA Grapalat" w:hAnsi="GHEA Grapalat"/>
          <w:lang w:val="af-ZA"/>
        </w:rPr>
      </w:pPr>
    </w:p>
    <w:p w14:paraId="2A2B1248" w14:textId="77777777" w:rsidR="00096865" w:rsidRPr="00E6597C" w:rsidRDefault="00096865" w:rsidP="00EF3662">
      <w:pPr>
        <w:pStyle w:val="aa"/>
        <w:ind w:right="-7" w:firstLine="567"/>
        <w:jc w:val="center"/>
        <w:rPr>
          <w:rFonts w:ascii="GHEA Grapalat" w:hAnsi="GHEA Grapalat"/>
          <w:lang w:val="af-ZA"/>
        </w:rPr>
      </w:pPr>
    </w:p>
    <w:p w14:paraId="51690C0D" w14:textId="77777777" w:rsidR="00096865" w:rsidRPr="00E6597C" w:rsidRDefault="00096865" w:rsidP="00EF3662">
      <w:pPr>
        <w:pStyle w:val="aa"/>
        <w:ind w:right="-7" w:firstLine="567"/>
        <w:jc w:val="center"/>
        <w:rPr>
          <w:rFonts w:ascii="GHEA Grapalat" w:hAnsi="GHEA Grapalat"/>
          <w:lang w:val="af-ZA"/>
        </w:rPr>
      </w:pPr>
    </w:p>
    <w:p w14:paraId="46003BE5" w14:textId="77777777" w:rsidR="00096865" w:rsidRPr="00E6597C" w:rsidRDefault="00096865" w:rsidP="00EF3662">
      <w:pPr>
        <w:pStyle w:val="aa"/>
        <w:ind w:right="-7" w:firstLine="567"/>
        <w:jc w:val="center"/>
        <w:rPr>
          <w:rFonts w:ascii="GHEA Grapalat" w:hAnsi="GHEA Grapalat"/>
          <w:lang w:val="af-ZA"/>
        </w:rPr>
      </w:pPr>
    </w:p>
    <w:p w14:paraId="12068C9F" w14:textId="77777777" w:rsidR="00096865" w:rsidRPr="00E6597C" w:rsidRDefault="00096865" w:rsidP="00EF3662">
      <w:pPr>
        <w:pStyle w:val="aa"/>
        <w:ind w:right="-7" w:firstLine="567"/>
        <w:jc w:val="center"/>
        <w:rPr>
          <w:rFonts w:ascii="GHEA Grapalat" w:hAnsi="GHEA Grapalat"/>
          <w:lang w:val="af-ZA"/>
        </w:rPr>
      </w:pPr>
    </w:p>
    <w:p w14:paraId="204D6DBB" w14:textId="77777777" w:rsidR="00096865" w:rsidRPr="00E6597C" w:rsidRDefault="00A76C15" w:rsidP="00EF3662">
      <w:pPr>
        <w:pStyle w:val="aa"/>
        <w:ind w:right="-7" w:firstLine="567"/>
        <w:jc w:val="center"/>
        <w:rPr>
          <w:del w:id="175" w:author="Հերմինե Գևորգյան" w:date="2026-02-26T23:44:00Z" w16du:dateUtc="2026-02-26T19:44:00Z"/>
          <w:rFonts w:ascii="GHEA Grapalat" w:hAnsi="GHEA Grapalat"/>
          <w:lang w:val="af-ZA"/>
        </w:rPr>
      </w:pPr>
      <w:del w:id="176" w:author="Հերմինե Գևորգյան" w:date="2026-02-26T23:44:00Z" w16du:dateUtc="2026-02-26T19:44:00Z">
        <w:r w:rsidRPr="00E6597C">
          <w:rPr>
            <w:rFonts w:ascii="GHEA Grapalat" w:hAnsi="GHEA Grapalat" w:cs="Times Armenian"/>
            <w:i/>
            <w:lang w:val="af-ZA"/>
          </w:rPr>
          <w:delText>«</w:delText>
        </w:r>
        <w:r w:rsidR="00096865" w:rsidRPr="00E6597C">
          <w:rPr>
            <w:rFonts w:ascii="GHEA Grapalat" w:hAnsi="GHEA Grapalat" w:cs="Times Armenian"/>
            <w:i/>
            <w:vertAlign w:val="subscript"/>
          </w:rPr>
          <w:delText>Պ</w:delText>
        </w:r>
        <w:r w:rsidR="00096865" w:rsidRPr="00E6597C">
          <w:rPr>
            <w:rFonts w:ascii="GHEA Grapalat" w:hAnsi="GHEA Grapalat" w:cs="Sylfaen"/>
            <w:i/>
            <w:vertAlign w:val="subscript"/>
          </w:rPr>
          <w:delText>ատվիրատուի</w:delText>
        </w:r>
        <w:r w:rsidR="00096865" w:rsidRPr="00E6597C">
          <w:rPr>
            <w:rFonts w:ascii="GHEA Grapalat" w:hAnsi="GHEA Grapalat" w:cs="Times Armenian"/>
            <w:i/>
            <w:vertAlign w:val="subscript"/>
            <w:lang w:val="af-ZA"/>
          </w:rPr>
          <w:delText xml:space="preserve"> </w:delText>
        </w:r>
        <w:r w:rsidR="00096865" w:rsidRPr="00E6597C">
          <w:rPr>
            <w:rFonts w:ascii="GHEA Grapalat" w:hAnsi="GHEA Grapalat" w:cs="Sylfaen"/>
            <w:i/>
            <w:vertAlign w:val="subscript"/>
          </w:rPr>
          <w:delText>անվանումը</w:delText>
        </w:r>
        <w:r w:rsidRPr="00E6597C">
          <w:rPr>
            <w:rFonts w:ascii="GHEA Grapalat" w:hAnsi="GHEA Grapalat" w:cs="Sylfaen"/>
            <w:i/>
            <w:lang w:val="af-ZA"/>
          </w:rPr>
          <w:delText>»</w:delText>
        </w:r>
      </w:del>
    </w:p>
    <w:p w14:paraId="55775ABA" w14:textId="77777777" w:rsidR="00096865" w:rsidRPr="00E6597C" w:rsidRDefault="00096865" w:rsidP="00EF3662">
      <w:pPr>
        <w:pStyle w:val="aa"/>
        <w:tabs>
          <w:tab w:val="left" w:pos="5968"/>
        </w:tabs>
        <w:ind w:right="-7" w:firstLine="567"/>
        <w:rPr>
          <w:del w:id="177" w:author="Հերմինե Գևորգյան" w:date="2026-02-26T23:44:00Z" w16du:dateUtc="2026-02-26T19:44:00Z"/>
          <w:rFonts w:ascii="GHEA Grapalat" w:hAnsi="GHEA Grapalat"/>
          <w:lang w:val="af-ZA"/>
        </w:rPr>
      </w:pPr>
      <w:del w:id="178" w:author="Հերմինե Գևորգյան" w:date="2026-02-26T23:44:00Z" w16du:dateUtc="2026-02-26T19:44:00Z">
        <w:r w:rsidRPr="00E6597C">
          <w:rPr>
            <w:rFonts w:ascii="GHEA Grapalat" w:hAnsi="GHEA Grapalat"/>
            <w:lang w:val="af-ZA"/>
          </w:rPr>
          <w:tab/>
        </w:r>
      </w:del>
    </w:p>
    <w:p w14:paraId="5EE06976" w14:textId="77777777" w:rsidR="00096865" w:rsidRPr="00E6597C" w:rsidRDefault="00096865" w:rsidP="00EF3662">
      <w:pPr>
        <w:pStyle w:val="aa"/>
        <w:ind w:right="-7" w:firstLine="567"/>
        <w:jc w:val="center"/>
        <w:rPr>
          <w:del w:id="179" w:author="Հերմինե Գևորգյան" w:date="2026-02-26T23:44:00Z" w16du:dateUtc="2026-02-26T19:44:00Z"/>
          <w:rFonts w:ascii="GHEA Grapalat" w:hAnsi="GHEA Grapalat"/>
          <w:lang w:val="af-ZA"/>
        </w:rPr>
      </w:pPr>
    </w:p>
    <w:p w14:paraId="0B25EAEA" w14:textId="77777777" w:rsidR="00096865" w:rsidRPr="00E6597C" w:rsidRDefault="00096865" w:rsidP="00EF3662">
      <w:pPr>
        <w:pStyle w:val="aa"/>
        <w:ind w:right="-7" w:firstLine="567"/>
        <w:jc w:val="center"/>
        <w:rPr>
          <w:del w:id="180" w:author="Հերմինե Գևորգյան" w:date="2026-02-26T23:44:00Z" w16du:dateUtc="2026-02-26T19:44:00Z"/>
          <w:rFonts w:ascii="GHEA Grapalat" w:hAnsi="GHEA Grapalat"/>
          <w:lang w:val="af-ZA"/>
        </w:rPr>
      </w:pPr>
    </w:p>
    <w:p w14:paraId="623AB02D" w14:textId="350EFD90" w:rsidR="00096865" w:rsidRPr="00E6597C" w:rsidRDefault="0054207A" w:rsidP="00EF3662">
      <w:pPr>
        <w:pStyle w:val="aa"/>
        <w:ind w:right="-7" w:firstLine="567"/>
        <w:jc w:val="center"/>
        <w:rPr>
          <w:ins w:id="181" w:author="Հերմինե Գևորգյան" w:date="2026-02-26T23:44:00Z" w16du:dateUtc="2026-02-26T19:44:00Z"/>
          <w:rFonts w:ascii="GHEA Grapalat" w:hAnsi="GHEA Grapalat"/>
          <w:lang w:val="af-ZA"/>
        </w:rPr>
      </w:pPr>
      <w:ins w:id="182" w:author="Հերմինե Գևորգյան" w:date="2026-02-26T23:44:00Z" w16du:dateUtc="2026-02-26T19:44:00Z">
        <w:r w:rsidRPr="00493FEC">
          <w:rPr>
            <w:rFonts w:ascii="GHEA Grapalat" w:hAnsi="GHEA Grapalat"/>
            <w:sz w:val="22"/>
            <w:szCs w:val="22"/>
            <w:lang w:val="hy-AM"/>
          </w:rPr>
          <w:t>«</w:t>
        </w:r>
        <w:r>
          <w:rPr>
            <w:rFonts w:ascii="GHEA Grapalat" w:hAnsi="GHEA Grapalat"/>
            <w:sz w:val="22"/>
            <w:szCs w:val="22"/>
            <w:lang w:val="hy-AM"/>
          </w:rPr>
          <w:t>ՀՀ Գեղարքունիքի մարզի Սեմյոնովկայի հիմնական դպրոց</w:t>
        </w:r>
        <w:r w:rsidRPr="00493FEC">
          <w:rPr>
            <w:rFonts w:ascii="GHEA Grapalat" w:hAnsi="GHEA Grapalat"/>
            <w:sz w:val="22"/>
            <w:szCs w:val="22"/>
            <w:lang w:val="hy-AM"/>
          </w:rPr>
          <w:t>»</w:t>
        </w:r>
        <w:r w:rsidRPr="00493FEC">
          <w:rPr>
            <w:rFonts w:ascii="GHEA Grapalat" w:hAnsi="GHEA Grapalat"/>
            <w:sz w:val="22"/>
            <w:szCs w:val="22"/>
            <w:lang w:val="af-ZA"/>
          </w:rPr>
          <w:t xml:space="preserve"> </w:t>
        </w:r>
        <w:r w:rsidRPr="00493FEC">
          <w:rPr>
            <w:rFonts w:ascii="GHEA Grapalat" w:hAnsi="GHEA Grapalat"/>
            <w:sz w:val="22"/>
            <w:szCs w:val="22"/>
            <w:lang w:val="hy-AM"/>
          </w:rPr>
          <w:t>ՊՈԱԿ</w:t>
        </w:r>
      </w:ins>
    </w:p>
    <w:p w14:paraId="0085A62A" w14:textId="77777777" w:rsidR="00CE0D95" w:rsidRPr="00E6597C" w:rsidRDefault="00CE0D95" w:rsidP="00EF3662">
      <w:pPr>
        <w:pStyle w:val="aa"/>
        <w:ind w:right="-7" w:firstLine="567"/>
        <w:jc w:val="center"/>
        <w:rPr>
          <w:rFonts w:ascii="GHEA Grapalat" w:hAnsi="GHEA Grapalat"/>
          <w:lang w:val="af-ZA"/>
        </w:rPr>
      </w:pPr>
    </w:p>
    <w:p w14:paraId="22443762" w14:textId="77777777" w:rsidR="00096865" w:rsidRPr="00E6597C" w:rsidRDefault="00096865" w:rsidP="00EF3662">
      <w:pPr>
        <w:pStyle w:val="aa"/>
        <w:ind w:right="-7" w:firstLine="567"/>
        <w:jc w:val="center"/>
        <w:rPr>
          <w:rFonts w:ascii="GHEA Grapalat" w:hAnsi="GHEA Grapalat"/>
          <w:lang w:val="af-ZA"/>
        </w:rPr>
      </w:pPr>
    </w:p>
    <w:p w14:paraId="2E0D5ED4" w14:textId="77777777" w:rsidR="00096865" w:rsidRPr="00E6597C" w:rsidRDefault="00096865" w:rsidP="00EF3662">
      <w:pPr>
        <w:pStyle w:val="aa"/>
        <w:ind w:right="-7" w:firstLine="567"/>
        <w:jc w:val="center"/>
        <w:rPr>
          <w:rFonts w:ascii="GHEA Grapalat" w:hAnsi="GHEA Grapalat" w:cs="Sylfaen"/>
          <w:lang w:val="af-ZA"/>
        </w:rPr>
      </w:pPr>
      <w:r w:rsidRPr="00E6597C">
        <w:rPr>
          <w:rFonts w:ascii="GHEA Grapalat" w:hAnsi="GHEA Grapalat" w:cs="Sylfaen"/>
        </w:rPr>
        <w:t>Հ</w:t>
      </w:r>
      <w:r w:rsidRPr="00E6597C">
        <w:rPr>
          <w:rFonts w:ascii="GHEA Grapalat" w:hAnsi="GHEA Grapalat" w:cs="Times Armenian"/>
          <w:lang w:val="af-ZA"/>
        </w:rPr>
        <w:t xml:space="preserve"> </w:t>
      </w:r>
      <w:r w:rsidRPr="00E6597C">
        <w:rPr>
          <w:rFonts w:ascii="GHEA Grapalat" w:hAnsi="GHEA Grapalat" w:cs="Sylfaen"/>
        </w:rPr>
        <w:t>Ր</w:t>
      </w:r>
      <w:r w:rsidRPr="00E6597C">
        <w:rPr>
          <w:rFonts w:ascii="GHEA Grapalat" w:hAnsi="GHEA Grapalat" w:cs="Times Armenian"/>
          <w:lang w:val="af-ZA"/>
        </w:rPr>
        <w:t xml:space="preserve"> </w:t>
      </w:r>
      <w:r w:rsidRPr="00E6597C">
        <w:rPr>
          <w:rFonts w:ascii="GHEA Grapalat" w:hAnsi="GHEA Grapalat" w:cs="Sylfaen"/>
        </w:rPr>
        <w:t>Ա</w:t>
      </w:r>
      <w:r w:rsidRPr="00E6597C">
        <w:rPr>
          <w:rFonts w:ascii="GHEA Grapalat" w:hAnsi="GHEA Grapalat" w:cs="Times Armenian"/>
          <w:lang w:val="af-ZA"/>
        </w:rPr>
        <w:t xml:space="preserve"> </w:t>
      </w:r>
      <w:r w:rsidRPr="00E6597C">
        <w:rPr>
          <w:rFonts w:ascii="GHEA Grapalat" w:hAnsi="GHEA Grapalat" w:cs="Sylfaen"/>
        </w:rPr>
        <w:t>Վ</w:t>
      </w:r>
      <w:r w:rsidRPr="00E6597C">
        <w:rPr>
          <w:rFonts w:ascii="GHEA Grapalat" w:hAnsi="GHEA Grapalat" w:cs="Times Armenian"/>
          <w:lang w:val="af-ZA"/>
        </w:rPr>
        <w:t xml:space="preserve"> </w:t>
      </w:r>
      <w:r w:rsidRPr="00E6597C">
        <w:rPr>
          <w:rFonts w:ascii="GHEA Grapalat" w:hAnsi="GHEA Grapalat" w:cs="Sylfaen"/>
        </w:rPr>
        <w:t>Ե</w:t>
      </w:r>
      <w:r w:rsidRPr="00E6597C">
        <w:rPr>
          <w:rFonts w:ascii="GHEA Grapalat" w:hAnsi="GHEA Grapalat" w:cs="Times Armenian"/>
          <w:lang w:val="af-ZA"/>
        </w:rPr>
        <w:t xml:space="preserve"> </w:t>
      </w:r>
      <w:r w:rsidRPr="00E6597C">
        <w:rPr>
          <w:rFonts w:ascii="GHEA Grapalat" w:hAnsi="GHEA Grapalat" w:cs="Sylfaen"/>
        </w:rPr>
        <w:t>Ր</w:t>
      </w:r>
    </w:p>
    <w:p w14:paraId="51FBC125" w14:textId="77777777" w:rsidR="00096865" w:rsidRPr="00E6597C" w:rsidRDefault="00096865" w:rsidP="00EF3662">
      <w:pPr>
        <w:pStyle w:val="aa"/>
        <w:ind w:right="-7" w:firstLine="567"/>
        <w:jc w:val="center"/>
        <w:rPr>
          <w:rFonts w:ascii="GHEA Grapalat" w:hAnsi="GHEA Grapalat" w:cs="Sylfaen"/>
          <w:lang w:val="af-ZA"/>
        </w:rPr>
      </w:pPr>
    </w:p>
    <w:p w14:paraId="422D8DA2" w14:textId="77777777" w:rsidR="00096865" w:rsidRPr="00E6597C" w:rsidRDefault="00096865" w:rsidP="00EF3662">
      <w:pPr>
        <w:pStyle w:val="aa"/>
        <w:ind w:right="-7" w:firstLine="567"/>
        <w:jc w:val="center"/>
        <w:rPr>
          <w:rFonts w:ascii="GHEA Grapalat" w:hAnsi="GHEA Grapalat" w:cs="Sylfaen"/>
          <w:lang w:val="af-ZA"/>
        </w:rPr>
      </w:pPr>
    </w:p>
    <w:p w14:paraId="689F5245" w14:textId="42E84EDD" w:rsidR="00096865" w:rsidRPr="00C07786" w:rsidRDefault="0054207A" w:rsidP="00EF3662">
      <w:pPr>
        <w:pStyle w:val="aa"/>
        <w:ind w:right="-7"/>
        <w:jc w:val="center"/>
        <w:rPr>
          <w:rFonts w:ascii="GHEA Grapalat" w:hAnsi="GHEA Grapalat"/>
          <w:sz w:val="22"/>
          <w:lang w:val="hy-AM"/>
          <w:rPrChange w:id="183" w:author="Հերմինե Գևորգյան" w:date="2026-02-26T23:44:00Z" w16du:dateUtc="2026-02-26T19:44:00Z">
            <w:rPr>
              <w:rFonts w:ascii="GHEA Grapalat" w:hAnsi="GHEA Grapalat"/>
              <w:lang w:val="af-ZA"/>
            </w:rPr>
          </w:rPrChange>
        </w:rPr>
      </w:pPr>
      <w:r w:rsidRPr="00493FEC">
        <w:rPr>
          <w:rFonts w:ascii="GHEA Grapalat" w:hAnsi="GHEA Grapalat"/>
          <w:sz w:val="22"/>
          <w:lang w:val="hy-AM"/>
          <w:rPrChange w:id="184" w:author="Հերմինե Գևորգյան" w:date="2026-02-26T23:44:00Z" w16du:dateUtc="2026-02-26T19:44:00Z">
            <w:rPr>
              <w:rFonts w:ascii="GHEA Grapalat" w:hAnsi="GHEA Grapalat"/>
              <w:lang w:val="af-ZA"/>
            </w:rPr>
          </w:rPrChange>
        </w:rPr>
        <w:t>«</w:t>
      </w:r>
      <w:del w:id="185" w:author="Հերմինե Գևորգյան" w:date="2026-02-26T23:44:00Z" w16du:dateUtc="2026-02-26T19:44:00Z">
        <w:r w:rsidR="002B32D6" w:rsidRPr="00E6597C">
          <w:rPr>
            <w:rFonts w:ascii="GHEA Grapalat" w:hAnsi="GHEA Grapalat" w:cs="Sylfaen"/>
            <w:vertAlign w:val="subscript"/>
          </w:rPr>
          <w:delText>ՊԱՏՎԻՐԱՏՈՒԻ</w:delText>
        </w:r>
        <w:r w:rsidR="002B32D6" w:rsidRPr="00E6597C">
          <w:rPr>
            <w:rFonts w:ascii="GHEA Grapalat" w:hAnsi="GHEA Grapalat" w:cs="Times Armenian"/>
            <w:vertAlign w:val="subscript"/>
            <w:lang w:val="af-ZA"/>
          </w:rPr>
          <w:delText xml:space="preserve"> </w:delText>
        </w:r>
        <w:r w:rsidR="002B32D6" w:rsidRPr="00E6597C">
          <w:rPr>
            <w:rFonts w:ascii="GHEA Grapalat" w:hAnsi="GHEA Grapalat" w:cs="Sylfaen"/>
            <w:vertAlign w:val="subscript"/>
          </w:rPr>
          <w:delText>ԱՆՎԱՆՈՒՄ</w:delText>
        </w:r>
        <w:r w:rsidR="005D4D30" w:rsidRPr="00E6597C">
          <w:rPr>
            <w:rFonts w:ascii="GHEA Grapalat" w:hAnsi="GHEA Grapalat" w:cs="Sylfaen"/>
            <w:vertAlign w:val="subscript"/>
          </w:rPr>
          <w:delText>Ը</w:delText>
        </w:r>
        <w:r w:rsidR="002B32D6" w:rsidRPr="00E6597C">
          <w:rPr>
            <w:rFonts w:ascii="GHEA Grapalat" w:hAnsi="GHEA Grapalat" w:cs="Sylfaen"/>
            <w:lang w:val="af-ZA"/>
          </w:rPr>
          <w:delText>»-</w:delText>
        </w:r>
      </w:del>
      <w:ins w:id="186" w:author="Հերմինե Գևորգյան" w:date="2026-02-26T23:44:00Z" w16du:dateUtc="2026-02-26T19:44:00Z">
        <w:r>
          <w:rPr>
            <w:rFonts w:ascii="GHEA Grapalat" w:hAnsi="GHEA Grapalat"/>
            <w:sz w:val="22"/>
            <w:szCs w:val="22"/>
            <w:lang w:val="hy-AM"/>
          </w:rPr>
          <w:t>ՀՀ ԳԵՂԱՐՔՈՒՆԻՔԻ ՄԱՐԶԻ ՍԵՄՅՈՆՈՎԿԱՅԻ ՀԻՄՆԱԿԱՆ ԴՊՐՈՑ</w:t>
        </w:r>
        <w:r w:rsidRPr="00493FEC">
          <w:rPr>
            <w:rFonts w:ascii="GHEA Grapalat" w:hAnsi="GHEA Grapalat"/>
            <w:sz w:val="22"/>
            <w:szCs w:val="22"/>
            <w:lang w:val="hy-AM"/>
          </w:rPr>
          <w:t>»</w:t>
        </w:r>
        <w:r w:rsidRPr="00493FEC">
          <w:rPr>
            <w:rFonts w:ascii="GHEA Grapalat" w:hAnsi="GHEA Grapalat"/>
            <w:sz w:val="22"/>
            <w:szCs w:val="22"/>
            <w:lang w:val="af-ZA"/>
          </w:rPr>
          <w:t xml:space="preserve"> </w:t>
        </w:r>
        <w:r w:rsidRPr="00493FEC">
          <w:rPr>
            <w:rFonts w:ascii="GHEA Grapalat" w:hAnsi="GHEA Grapalat"/>
            <w:sz w:val="22"/>
            <w:szCs w:val="22"/>
            <w:lang w:val="hy-AM"/>
          </w:rPr>
          <w:t>ՊՈԱԿ</w:t>
        </w:r>
        <w:r>
          <w:rPr>
            <w:rFonts w:ascii="GHEA Grapalat" w:hAnsi="GHEA Grapalat" w:cs="Sylfaen"/>
            <w:sz w:val="22"/>
            <w:szCs w:val="22"/>
            <w:lang w:val="hy-AM"/>
          </w:rPr>
          <w:t xml:space="preserve"> -</w:t>
        </w:r>
      </w:ins>
      <w:r w:rsidRPr="00C07786">
        <w:rPr>
          <w:rFonts w:ascii="GHEA Grapalat" w:hAnsi="GHEA Grapalat"/>
          <w:sz w:val="22"/>
          <w:rPrChange w:id="187" w:author="Հերմինե Գևորգյան" w:date="2026-02-26T23:44:00Z" w16du:dateUtc="2026-02-26T19:44:00Z">
            <w:rPr>
              <w:rFonts w:ascii="GHEA Grapalat" w:hAnsi="GHEA Grapalat"/>
            </w:rPr>
          </w:rPrChange>
        </w:rPr>
        <w:t>Ի</w:t>
      </w:r>
      <w:r w:rsidRPr="00C07786">
        <w:rPr>
          <w:rFonts w:ascii="GHEA Grapalat" w:hAnsi="GHEA Grapalat"/>
          <w:sz w:val="22"/>
          <w:lang w:val="af-ZA"/>
          <w:rPrChange w:id="188" w:author="Հերմինե Գևորգյան" w:date="2026-02-26T23:44:00Z" w16du:dateUtc="2026-02-26T19:44:00Z">
            <w:rPr>
              <w:rFonts w:ascii="GHEA Grapalat" w:hAnsi="GHEA Grapalat"/>
              <w:lang w:val="af-ZA"/>
            </w:rPr>
          </w:rPrChange>
        </w:rPr>
        <w:t xml:space="preserve"> </w:t>
      </w:r>
      <w:r w:rsidRPr="00C07786">
        <w:rPr>
          <w:rFonts w:ascii="GHEA Grapalat" w:hAnsi="GHEA Grapalat"/>
          <w:sz w:val="22"/>
          <w:rPrChange w:id="189" w:author="Հերմինե Գևորգյան" w:date="2026-02-26T23:44:00Z" w16du:dateUtc="2026-02-26T19:44:00Z">
            <w:rPr>
              <w:rFonts w:ascii="GHEA Grapalat" w:hAnsi="GHEA Grapalat"/>
            </w:rPr>
          </w:rPrChange>
        </w:rPr>
        <w:t>ԿԱՐ</w:t>
      </w:r>
      <w:r w:rsidR="0092496A" w:rsidRPr="00C07786">
        <w:rPr>
          <w:rFonts w:ascii="GHEA Grapalat" w:hAnsi="GHEA Grapalat"/>
          <w:sz w:val="22"/>
          <w:rPrChange w:id="190" w:author="Հերմինե Գևորգյան" w:date="2026-02-26T23:44:00Z" w16du:dateUtc="2026-02-26T19:44:00Z">
            <w:rPr>
              <w:rFonts w:ascii="GHEA Grapalat" w:hAnsi="GHEA Grapalat"/>
            </w:rPr>
          </w:rPrChange>
        </w:rPr>
        <w:t>ԻՔՆԵՐԻ</w:t>
      </w:r>
      <w:r w:rsidR="0092496A" w:rsidRPr="00C07786">
        <w:rPr>
          <w:rFonts w:ascii="GHEA Grapalat" w:hAnsi="GHEA Grapalat"/>
          <w:sz w:val="22"/>
          <w:lang w:val="af-ZA"/>
          <w:rPrChange w:id="191" w:author="Հերմինե Գևորգյան" w:date="2026-02-26T23:44:00Z" w16du:dateUtc="2026-02-26T19:44:00Z">
            <w:rPr>
              <w:rFonts w:ascii="GHEA Grapalat" w:hAnsi="GHEA Grapalat"/>
              <w:lang w:val="af-ZA"/>
            </w:rPr>
          </w:rPrChange>
        </w:rPr>
        <w:t xml:space="preserve"> </w:t>
      </w:r>
      <w:r w:rsidR="0092496A" w:rsidRPr="00C07786">
        <w:rPr>
          <w:rFonts w:ascii="GHEA Grapalat" w:hAnsi="GHEA Grapalat"/>
          <w:sz w:val="22"/>
          <w:rPrChange w:id="192" w:author="Հերմինե Գևորգյան" w:date="2026-02-26T23:44:00Z" w16du:dateUtc="2026-02-26T19:44:00Z">
            <w:rPr>
              <w:rFonts w:ascii="GHEA Grapalat" w:hAnsi="GHEA Grapalat"/>
            </w:rPr>
          </w:rPrChange>
        </w:rPr>
        <w:t>ՀԱՄԱՐ</w:t>
      </w:r>
      <w:r w:rsidR="0092496A" w:rsidRPr="00C07786">
        <w:rPr>
          <w:rFonts w:ascii="GHEA Grapalat" w:hAnsi="GHEA Grapalat"/>
          <w:sz w:val="22"/>
          <w:lang w:val="af-ZA"/>
          <w:rPrChange w:id="193" w:author="Հերմինե Գևորգյան" w:date="2026-02-26T23:44:00Z" w16du:dateUtc="2026-02-26T19:44:00Z">
            <w:rPr>
              <w:rFonts w:ascii="GHEA Grapalat" w:hAnsi="GHEA Grapalat"/>
              <w:lang w:val="af-ZA"/>
            </w:rPr>
          </w:rPrChange>
        </w:rPr>
        <w:t xml:space="preserve">` </w:t>
      </w:r>
      <w:r w:rsidR="00C07786" w:rsidRPr="00C07786">
        <w:rPr>
          <w:rFonts w:ascii="GHEA Grapalat" w:hAnsi="GHEA Grapalat"/>
          <w:sz w:val="22"/>
          <w:lang w:val="af-ZA"/>
          <w:rPrChange w:id="194" w:author="Հերմինե Գևորգյան" w:date="2026-02-26T23:44:00Z" w16du:dateUtc="2026-02-26T19:44:00Z">
            <w:rPr>
              <w:rFonts w:ascii="GHEA Grapalat" w:hAnsi="GHEA Grapalat"/>
              <w:lang w:val="af-ZA"/>
            </w:rPr>
          </w:rPrChange>
        </w:rPr>
        <w:t>«</w:t>
      </w:r>
      <w:del w:id="195" w:author="Հերմինե Գևորգյան" w:date="2026-02-26T23:44:00Z" w16du:dateUtc="2026-02-26T19:44:00Z">
        <w:r w:rsidR="002B32D6" w:rsidRPr="00E6597C">
          <w:rPr>
            <w:rFonts w:ascii="GHEA Grapalat" w:hAnsi="GHEA Grapalat" w:cs="Sylfaen"/>
            <w:vertAlign w:val="subscript"/>
          </w:rPr>
          <w:delText>ԳՆՄԱՆ</w:delText>
        </w:r>
        <w:r w:rsidR="002B32D6" w:rsidRPr="00E6597C">
          <w:rPr>
            <w:rFonts w:ascii="GHEA Grapalat" w:hAnsi="GHEA Grapalat" w:cs="Times Armenian"/>
            <w:vertAlign w:val="subscript"/>
            <w:lang w:val="af-ZA"/>
          </w:rPr>
          <w:delText xml:space="preserve"> </w:delText>
        </w:r>
        <w:r w:rsidR="002B32D6" w:rsidRPr="00E6597C">
          <w:rPr>
            <w:rFonts w:ascii="GHEA Grapalat" w:hAnsi="GHEA Grapalat" w:cs="Sylfaen"/>
            <w:vertAlign w:val="subscript"/>
          </w:rPr>
          <w:delText>ԱՌԱՐԿԱՅԻ</w:delText>
        </w:r>
        <w:r w:rsidR="002B32D6" w:rsidRPr="00E6597C">
          <w:rPr>
            <w:rFonts w:ascii="GHEA Grapalat" w:hAnsi="GHEA Grapalat" w:cs="Times Armenian"/>
            <w:vertAlign w:val="subscript"/>
            <w:lang w:val="af-ZA"/>
          </w:rPr>
          <w:delText xml:space="preserve"> </w:delText>
        </w:r>
        <w:r w:rsidR="002B32D6" w:rsidRPr="00E6597C">
          <w:rPr>
            <w:rFonts w:ascii="GHEA Grapalat" w:hAnsi="GHEA Grapalat" w:cs="Sylfaen"/>
            <w:vertAlign w:val="subscript"/>
          </w:rPr>
          <w:delText>ԱՆՎԱՆՈՒՄԸ</w:delText>
        </w:r>
      </w:del>
      <w:ins w:id="196" w:author="Հերմինե Գևորգյան" w:date="2026-02-26T23:44:00Z" w16du:dateUtc="2026-02-26T19:44:00Z">
        <w:r w:rsidR="00C07786" w:rsidRPr="00C07786">
          <w:rPr>
            <w:rFonts w:ascii="GHEA Grapalat" w:hAnsi="GHEA Grapalat"/>
            <w:b/>
            <w:color w:val="000000"/>
            <w:sz w:val="22"/>
            <w:szCs w:val="22"/>
            <w:lang w:val="af-ZA"/>
          </w:rPr>
          <w:t xml:space="preserve"> </w:t>
        </w:r>
        <w:r w:rsidR="00C07786" w:rsidRPr="00C07786">
          <w:rPr>
            <w:rFonts w:ascii="GHEA Grapalat" w:hAnsi="GHEA Grapalat"/>
            <w:b/>
            <w:color w:val="000000"/>
            <w:sz w:val="22"/>
            <w:szCs w:val="22"/>
          </w:rPr>
          <w:t>ԼԱԲՈՐԱՏՈՐ</w:t>
        </w:r>
        <w:r w:rsidR="00C07786" w:rsidRPr="00C07786">
          <w:rPr>
            <w:rFonts w:ascii="GHEA Grapalat" w:hAnsi="GHEA Grapalat"/>
            <w:b/>
            <w:color w:val="000000"/>
            <w:sz w:val="22"/>
            <w:szCs w:val="22"/>
            <w:lang w:val="af-ZA"/>
          </w:rPr>
          <w:t xml:space="preserve"> </w:t>
        </w:r>
        <w:r w:rsidR="00C07786" w:rsidRPr="00C07786">
          <w:rPr>
            <w:rFonts w:ascii="GHEA Grapalat" w:hAnsi="GHEA Grapalat"/>
            <w:b/>
            <w:color w:val="000000"/>
            <w:sz w:val="22"/>
            <w:szCs w:val="22"/>
          </w:rPr>
          <w:t>ԴԱՍԱՍԵՆՅԱԿՆԵՐԻ</w:t>
        </w:r>
        <w:r w:rsidR="00C07786" w:rsidRPr="00C07786">
          <w:rPr>
            <w:rFonts w:ascii="GHEA Grapalat" w:hAnsi="GHEA Grapalat"/>
            <w:b/>
            <w:color w:val="000000"/>
            <w:sz w:val="22"/>
            <w:szCs w:val="22"/>
            <w:lang w:val="af-ZA"/>
          </w:rPr>
          <w:t xml:space="preserve"> </w:t>
        </w:r>
        <w:r w:rsidR="00C07786" w:rsidRPr="00C07786">
          <w:rPr>
            <w:rFonts w:ascii="GHEA Grapalat" w:hAnsi="GHEA Grapalat"/>
            <w:b/>
            <w:color w:val="000000"/>
            <w:sz w:val="22"/>
            <w:szCs w:val="22"/>
          </w:rPr>
          <w:t>ՎԵՐԱՆՈՐՈԳՄԱՆ</w:t>
        </w:r>
        <w:r w:rsidR="00C07786" w:rsidRPr="00C07786">
          <w:rPr>
            <w:rFonts w:ascii="GHEA Grapalat" w:hAnsi="GHEA Grapalat"/>
            <w:b/>
            <w:color w:val="000000"/>
            <w:sz w:val="22"/>
            <w:szCs w:val="22"/>
            <w:lang w:val="af-ZA"/>
          </w:rPr>
          <w:t xml:space="preserve"> </w:t>
        </w:r>
        <w:r w:rsidR="00C07786" w:rsidRPr="00C07786">
          <w:rPr>
            <w:rFonts w:ascii="GHEA Grapalat" w:hAnsi="GHEA Grapalat"/>
            <w:b/>
            <w:color w:val="000000"/>
            <w:sz w:val="22"/>
            <w:szCs w:val="22"/>
          </w:rPr>
          <w:t>ԱՇԽԱՏԱՆՔՆԵՐ</w:t>
        </w:r>
        <w:r w:rsidR="00C07786" w:rsidRPr="00C07786">
          <w:rPr>
            <w:rFonts w:ascii="GHEA Grapalat" w:hAnsi="GHEA Grapalat"/>
            <w:b/>
            <w:color w:val="000000"/>
            <w:sz w:val="22"/>
            <w:szCs w:val="22"/>
            <w:lang w:val="hy-AM"/>
          </w:rPr>
          <w:t>Ի</w:t>
        </w:r>
        <w:r w:rsidR="00C07786" w:rsidRPr="00C07786">
          <w:rPr>
            <w:rFonts w:ascii="GHEA Grapalat" w:hAnsi="GHEA Grapalat" w:cs="Sylfaen"/>
            <w:sz w:val="22"/>
            <w:szCs w:val="22"/>
            <w:lang w:val="af-ZA"/>
          </w:rPr>
          <w:t xml:space="preserve"> </w:t>
        </w:r>
      </w:ins>
      <w:r w:rsidR="00C07786" w:rsidRPr="00C07786">
        <w:rPr>
          <w:rFonts w:ascii="GHEA Grapalat" w:hAnsi="GHEA Grapalat"/>
          <w:sz w:val="22"/>
          <w:lang w:val="af-ZA"/>
          <w:rPrChange w:id="197" w:author="Հերմինե Գևորգյան" w:date="2026-02-26T23:44:00Z" w16du:dateUtc="2026-02-26T19:44:00Z">
            <w:rPr>
              <w:rFonts w:ascii="GHEA Grapalat" w:hAnsi="GHEA Grapalat"/>
              <w:lang w:val="af-ZA"/>
            </w:rPr>
          </w:rPrChange>
        </w:rPr>
        <w:t xml:space="preserve">» </w:t>
      </w:r>
      <w:r w:rsidR="00C07786" w:rsidRPr="00C07786">
        <w:rPr>
          <w:rFonts w:ascii="GHEA Grapalat" w:hAnsi="GHEA Grapalat"/>
          <w:sz w:val="22"/>
          <w:rPrChange w:id="198" w:author="Հերմինե Գևորգյան" w:date="2026-02-26T23:44:00Z" w16du:dateUtc="2026-02-26T19:44:00Z">
            <w:rPr>
              <w:rFonts w:ascii="GHEA Grapalat" w:hAnsi="GHEA Grapalat"/>
            </w:rPr>
          </w:rPrChange>
        </w:rPr>
        <w:t>ՁԵՌՔԲԵՐՄԱՆ</w:t>
      </w:r>
      <w:r w:rsidR="00C07786" w:rsidRPr="00C07786">
        <w:rPr>
          <w:rFonts w:ascii="GHEA Grapalat" w:hAnsi="GHEA Grapalat"/>
          <w:sz w:val="22"/>
          <w:lang w:val="af-ZA"/>
          <w:rPrChange w:id="199" w:author="Հերմինե Գևորգյան" w:date="2026-02-26T23:44:00Z" w16du:dateUtc="2026-02-26T19:44:00Z">
            <w:rPr>
              <w:rFonts w:ascii="GHEA Grapalat" w:hAnsi="GHEA Grapalat"/>
              <w:lang w:val="af-ZA"/>
            </w:rPr>
          </w:rPrChange>
        </w:rPr>
        <w:t xml:space="preserve"> </w:t>
      </w:r>
      <w:r w:rsidR="00C07786" w:rsidRPr="00C07786">
        <w:rPr>
          <w:rFonts w:ascii="GHEA Grapalat" w:hAnsi="GHEA Grapalat"/>
          <w:sz w:val="22"/>
          <w:rPrChange w:id="200" w:author="Հերմինե Գևորգյան" w:date="2026-02-26T23:44:00Z" w16du:dateUtc="2026-02-26T19:44:00Z">
            <w:rPr>
              <w:rFonts w:ascii="GHEA Grapalat" w:hAnsi="GHEA Grapalat"/>
            </w:rPr>
          </w:rPrChange>
        </w:rPr>
        <w:t>ՆՊԱՏԱԿՈՎ</w:t>
      </w:r>
      <w:r w:rsidR="00C07786" w:rsidRPr="00C07786">
        <w:rPr>
          <w:rFonts w:ascii="GHEA Grapalat" w:hAnsi="GHEA Grapalat"/>
          <w:sz w:val="22"/>
          <w:lang w:val="af-ZA"/>
          <w:rPrChange w:id="201" w:author="Հերմինե Գևորգյան" w:date="2026-02-26T23:44:00Z" w16du:dateUtc="2026-02-26T19:44:00Z">
            <w:rPr>
              <w:rFonts w:ascii="GHEA Grapalat" w:hAnsi="GHEA Grapalat"/>
              <w:lang w:val="af-ZA"/>
            </w:rPr>
          </w:rPrChange>
        </w:rPr>
        <w:t xml:space="preserve">  </w:t>
      </w:r>
      <w:r w:rsidR="00C07786" w:rsidRPr="00C07786">
        <w:rPr>
          <w:rFonts w:ascii="GHEA Grapalat" w:hAnsi="GHEA Grapalat"/>
          <w:sz w:val="22"/>
          <w:rPrChange w:id="202" w:author="Հերմինե Գևորգյան" w:date="2026-02-26T23:44:00Z" w16du:dateUtc="2026-02-26T19:44:00Z">
            <w:rPr>
              <w:rFonts w:ascii="GHEA Grapalat" w:hAnsi="GHEA Grapalat"/>
            </w:rPr>
          </w:rPrChange>
        </w:rPr>
        <w:t>ՀԱՅՏԱՐԱՐՎԱԾ</w:t>
      </w:r>
      <w:r w:rsidR="00C07786" w:rsidRPr="00C07786">
        <w:rPr>
          <w:rFonts w:ascii="GHEA Grapalat" w:hAnsi="GHEA Grapalat"/>
          <w:sz w:val="22"/>
          <w:lang w:val="af-ZA"/>
          <w:rPrChange w:id="203" w:author="Հերմինե Գևորգյան" w:date="2026-02-26T23:44:00Z" w16du:dateUtc="2026-02-26T19:44:00Z">
            <w:rPr>
              <w:rFonts w:ascii="GHEA Grapalat" w:hAnsi="GHEA Grapalat"/>
              <w:lang w:val="af-ZA"/>
            </w:rPr>
          </w:rPrChange>
        </w:rPr>
        <w:t xml:space="preserve"> </w:t>
      </w:r>
      <w:del w:id="204" w:author="Հերմինե Գևորգյան" w:date="2026-02-26T23:44:00Z" w16du:dateUtc="2026-02-26T19:44:00Z">
        <w:r w:rsidR="002B32D6" w:rsidRPr="00E6597C">
          <w:rPr>
            <w:rFonts w:ascii="GHEA Grapalat" w:hAnsi="GHEA Grapalat" w:cs="Sylfaen"/>
          </w:rPr>
          <w:delText>ԲԱՑ</w:delText>
        </w:r>
        <w:r w:rsidR="002B32D6" w:rsidRPr="00E6597C">
          <w:rPr>
            <w:rFonts w:ascii="GHEA Grapalat" w:hAnsi="GHEA Grapalat" w:cs="Times Armenian"/>
            <w:lang w:val="af-ZA"/>
          </w:rPr>
          <w:delText xml:space="preserve"> </w:delText>
        </w:r>
        <w:r w:rsidR="008C5FC1" w:rsidRPr="00E6597C">
          <w:rPr>
            <w:rFonts w:ascii="GHEA Grapalat" w:hAnsi="GHEA Grapalat" w:cs="Sylfaen"/>
          </w:rPr>
          <w:delText>ՄՐՑՈՒՅԹԻ</w:delText>
        </w:r>
      </w:del>
      <w:ins w:id="205" w:author="Հերմինե Գևորգյան" w:date="2026-02-26T23:44:00Z" w16du:dateUtc="2026-02-26T19:44:00Z">
        <w:r w:rsidR="00C07786" w:rsidRPr="00C07786">
          <w:rPr>
            <w:rFonts w:ascii="GHEA Grapalat" w:hAnsi="GHEA Grapalat" w:cs="Sylfaen"/>
            <w:sz w:val="22"/>
            <w:szCs w:val="22"/>
            <w:lang w:val="hy-AM"/>
          </w:rPr>
          <w:t>ԳՆԱՆՇՄԱՆ ՀԱՐՑՄԱՆ</w:t>
        </w:r>
      </w:ins>
    </w:p>
    <w:p w14:paraId="432419C7" w14:textId="77777777" w:rsidR="00096865" w:rsidRPr="009C3DE5" w:rsidRDefault="00096865" w:rsidP="00EF3662">
      <w:pPr>
        <w:pStyle w:val="aa"/>
        <w:ind w:right="-7"/>
        <w:jc w:val="center"/>
        <w:rPr>
          <w:rFonts w:ascii="GHEA Grapalat" w:hAnsi="GHEA Grapalat"/>
          <w:lang w:val="hy-AM"/>
          <w:rPrChange w:id="206" w:author="Հերմինե Գևորգյան" w:date="2026-02-26T23:44:00Z" w16du:dateUtc="2026-02-26T19:44:00Z">
            <w:rPr>
              <w:rFonts w:ascii="GHEA Grapalat" w:hAnsi="GHEA Grapalat"/>
              <w:lang w:val="af-ZA"/>
            </w:rPr>
          </w:rPrChange>
        </w:rPr>
      </w:pPr>
    </w:p>
    <w:p w14:paraId="5AFDB2AB" w14:textId="77777777" w:rsidR="00096865" w:rsidRPr="00E6597C" w:rsidRDefault="00096865" w:rsidP="00EF3662">
      <w:pPr>
        <w:pStyle w:val="aa"/>
        <w:ind w:right="-7" w:firstLine="567"/>
        <w:jc w:val="center"/>
        <w:rPr>
          <w:rFonts w:ascii="GHEA Grapalat" w:hAnsi="GHEA Grapalat"/>
          <w:lang w:val="af-ZA"/>
        </w:rPr>
      </w:pPr>
    </w:p>
    <w:p w14:paraId="51BC3FFC" w14:textId="77777777" w:rsidR="00096865" w:rsidRPr="00E6597C" w:rsidRDefault="00096865" w:rsidP="00EF3662">
      <w:pPr>
        <w:pStyle w:val="aa"/>
        <w:ind w:right="-7" w:firstLine="567"/>
        <w:jc w:val="center"/>
        <w:rPr>
          <w:rFonts w:ascii="GHEA Grapalat" w:hAnsi="GHEA Grapalat"/>
          <w:lang w:val="af-ZA"/>
        </w:rPr>
      </w:pPr>
    </w:p>
    <w:p w14:paraId="3DEF75AC" w14:textId="77777777" w:rsidR="00096865" w:rsidRPr="00E6597C" w:rsidRDefault="00096865" w:rsidP="00EF3662">
      <w:pPr>
        <w:pStyle w:val="aa"/>
        <w:ind w:right="-7" w:firstLine="567"/>
        <w:jc w:val="center"/>
        <w:rPr>
          <w:rFonts w:ascii="GHEA Grapalat" w:hAnsi="GHEA Grapalat"/>
          <w:lang w:val="af-ZA"/>
        </w:rPr>
      </w:pPr>
    </w:p>
    <w:p w14:paraId="26821A22" w14:textId="77777777" w:rsidR="00096865" w:rsidRPr="00E6597C" w:rsidRDefault="00096865" w:rsidP="00EF3662">
      <w:pPr>
        <w:pStyle w:val="aa"/>
        <w:ind w:right="-7" w:firstLine="567"/>
        <w:jc w:val="center"/>
        <w:rPr>
          <w:rFonts w:ascii="GHEA Grapalat" w:hAnsi="GHEA Grapalat"/>
          <w:lang w:val="af-ZA"/>
        </w:rPr>
      </w:pPr>
    </w:p>
    <w:p w14:paraId="68314B3D" w14:textId="77777777" w:rsidR="00096865" w:rsidRPr="00E6597C" w:rsidRDefault="00096865" w:rsidP="00EF3662">
      <w:pPr>
        <w:pStyle w:val="aa"/>
        <w:ind w:right="-7" w:firstLine="567"/>
        <w:jc w:val="center"/>
        <w:rPr>
          <w:rFonts w:ascii="GHEA Grapalat" w:hAnsi="GHEA Grapalat"/>
          <w:lang w:val="af-ZA"/>
        </w:rPr>
      </w:pPr>
    </w:p>
    <w:p w14:paraId="4620488A" w14:textId="77777777" w:rsidR="00096865" w:rsidRPr="00E6597C" w:rsidRDefault="00096865" w:rsidP="00EF3662">
      <w:pPr>
        <w:pStyle w:val="aa"/>
        <w:ind w:right="-7" w:firstLine="567"/>
        <w:jc w:val="center"/>
        <w:rPr>
          <w:rFonts w:ascii="GHEA Grapalat" w:hAnsi="GHEA Grapalat"/>
          <w:lang w:val="af-ZA"/>
        </w:rPr>
      </w:pPr>
    </w:p>
    <w:p w14:paraId="5F8BA6C1" w14:textId="77777777" w:rsidR="00096865" w:rsidRPr="00E6597C" w:rsidRDefault="00096865" w:rsidP="00EF3662">
      <w:pPr>
        <w:pStyle w:val="aa"/>
        <w:ind w:right="-7" w:firstLine="567"/>
        <w:jc w:val="center"/>
        <w:rPr>
          <w:rFonts w:ascii="GHEA Grapalat" w:hAnsi="GHEA Grapalat"/>
          <w:lang w:val="af-ZA"/>
        </w:rPr>
      </w:pPr>
    </w:p>
    <w:p w14:paraId="0B89250A" w14:textId="77777777" w:rsidR="00096865" w:rsidRPr="00E6597C" w:rsidRDefault="00096865" w:rsidP="00EF3662">
      <w:pPr>
        <w:pStyle w:val="aa"/>
        <w:ind w:right="-7" w:firstLine="567"/>
        <w:jc w:val="center"/>
        <w:rPr>
          <w:rFonts w:ascii="GHEA Grapalat" w:hAnsi="GHEA Grapalat"/>
          <w:lang w:val="af-ZA"/>
        </w:rPr>
      </w:pPr>
    </w:p>
    <w:p w14:paraId="275EABD4" w14:textId="77777777" w:rsidR="002B32D6" w:rsidRPr="00E6597C" w:rsidRDefault="002B32D6" w:rsidP="00EF3662">
      <w:pPr>
        <w:pStyle w:val="aa"/>
        <w:ind w:right="-7" w:firstLine="567"/>
        <w:jc w:val="center"/>
        <w:rPr>
          <w:rFonts w:ascii="GHEA Grapalat" w:hAnsi="GHEA Grapalat"/>
          <w:lang w:val="af-ZA"/>
        </w:rPr>
      </w:pPr>
    </w:p>
    <w:p w14:paraId="75F2AA85" w14:textId="77777777" w:rsidR="00096865" w:rsidRPr="00E6597C" w:rsidRDefault="00096865" w:rsidP="00EF3662">
      <w:pPr>
        <w:pStyle w:val="aa"/>
        <w:ind w:right="-7" w:firstLine="567"/>
        <w:jc w:val="center"/>
        <w:rPr>
          <w:rFonts w:ascii="GHEA Grapalat" w:hAnsi="GHEA Grapalat"/>
          <w:lang w:val="af-ZA"/>
        </w:rPr>
      </w:pPr>
    </w:p>
    <w:p w14:paraId="7984AD98" w14:textId="77777777" w:rsidR="00CE0D95" w:rsidRPr="00E6597C" w:rsidRDefault="00CE0D95" w:rsidP="00EF3662">
      <w:pPr>
        <w:pStyle w:val="aa"/>
        <w:ind w:right="-7" w:firstLine="567"/>
        <w:jc w:val="center"/>
        <w:rPr>
          <w:rFonts w:ascii="GHEA Grapalat" w:hAnsi="GHEA Grapalat"/>
          <w:lang w:val="af-ZA"/>
        </w:rPr>
      </w:pPr>
    </w:p>
    <w:p w14:paraId="72049507" w14:textId="77777777" w:rsidR="00CE0D95" w:rsidRPr="00E6597C" w:rsidRDefault="00CE0D95" w:rsidP="00EF3662">
      <w:pPr>
        <w:pStyle w:val="aa"/>
        <w:ind w:right="-7" w:firstLine="567"/>
        <w:jc w:val="center"/>
        <w:rPr>
          <w:rFonts w:ascii="GHEA Grapalat" w:hAnsi="GHEA Grapalat"/>
          <w:lang w:val="af-ZA"/>
        </w:rPr>
      </w:pPr>
    </w:p>
    <w:p w14:paraId="34D634A4" w14:textId="77777777" w:rsidR="00CE0D95" w:rsidRPr="00E6597C" w:rsidRDefault="00CE0D95" w:rsidP="00EF3662">
      <w:pPr>
        <w:pStyle w:val="aa"/>
        <w:ind w:right="-7" w:firstLine="567"/>
        <w:jc w:val="center"/>
        <w:rPr>
          <w:rFonts w:ascii="GHEA Grapalat" w:hAnsi="GHEA Grapalat"/>
          <w:lang w:val="af-ZA"/>
        </w:rPr>
      </w:pPr>
    </w:p>
    <w:p w14:paraId="18AE3E3D" w14:textId="77777777" w:rsidR="00096865" w:rsidRPr="00E6597C" w:rsidRDefault="00096865" w:rsidP="00EF3662">
      <w:pPr>
        <w:pStyle w:val="aa"/>
        <w:ind w:right="-7" w:firstLine="567"/>
        <w:jc w:val="center"/>
        <w:rPr>
          <w:rFonts w:ascii="GHEA Grapalat" w:hAnsi="GHEA Grapalat"/>
          <w:lang w:val="af-ZA"/>
        </w:rPr>
      </w:pPr>
    </w:p>
    <w:p w14:paraId="6F9668A6" w14:textId="77777777" w:rsidR="001A43A4" w:rsidRPr="00E6597C" w:rsidRDefault="006F0D3F" w:rsidP="00EF3662">
      <w:pPr>
        <w:ind w:firstLine="567"/>
        <w:jc w:val="both"/>
        <w:rPr>
          <w:rFonts w:ascii="GHEA Grapalat" w:hAnsi="GHEA Grapalat" w:cs="Sylfaen"/>
          <w:i/>
          <w:sz w:val="22"/>
          <w:szCs w:val="22"/>
          <w:lang w:val="af-ZA"/>
        </w:rPr>
      </w:pPr>
      <w:r w:rsidRPr="00CD57A9">
        <w:rPr>
          <w:rFonts w:ascii="GHEA Grapalat" w:hAnsi="GHEA Grapalat" w:cs="Sylfaen"/>
          <w:i/>
          <w:sz w:val="22"/>
          <w:szCs w:val="22"/>
          <w:lang w:val="af-ZA"/>
        </w:rPr>
        <w:br w:type="page"/>
      </w:r>
      <w:proofErr w:type="spellStart"/>
      <w:r w:rsidR="00096865" w:rsidRPr="00E6597C">
        <w:rPr>
          <w:rFonts w:ascii="GHEA Grapalat" w:hAnsi="GHEA Grapalat" w:cs="Sylfaen"/>
          <w:i/>
          <w:sz w:val="22"/>
          <w:szCs w:val="22"/>
        </w:rPr>
        <w:lastRenderedPageBreak/>
        <w:t>Հարգելի</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մասնակից</w:t>
      </w:r>
      <w:proofErr w:type="spellEnd"/>
      <w:r w:rsidR="00677658" w:rsidRPr="00E6597C">
        <w:rPr>
          <w:rFonts w:ascii="GHEA Grapalat" w:hAnsi="GHEA Grapalat" w:cs="Sylfaen"/>
          <w:i/>
          <w:sz w:val="22"/>
          <w:szCs w:val="22"/>
          <w:lang w:val="af-ZA"/>
        </w:rPr>
        <w:t xml:space="preserve"> </w:t>
      </w:r>
      <w:proofErr w:type="spellStart"/>
      <w:r w:rsidR="00884204" w:rsidRPr="00E6597C">
        <w:rPr>
          <w:rFonts w:ascii="GHEA Grapalat" w:hAnsi="GHEA Grapalat" w:cs="Sylfaen"/>
          <w:i/>
          <w:sz w:val="22"/>
          <w:szCs w:val="22"/>
        </w:rPr>
        <w:t>ն</w:t>
      </w:r>
      <w:r w:rsidR="00096865" w:rsidRPr="00E6597C">
        <w:rPr>
          <w:rFonts w:ascii="GHEA Grapalat" w:hAnsi="GHEA Grapalat" w:cs="Sylfaen"/>
          <w:i/>
          <w:sz w:val="22"/>
          <w:szCs w:val="22"/>
        </w:rPr>
        <w:t>ախքան</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հայտ</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կազմելը</w:t>
      </w:r>
      <w:proofErr w:type="spellEnd"/>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և</w:t>
      </w:r>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ներկայացնելը</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խնդրում</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ենք</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մանրամասնորեն</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ուսումնասիրել</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սույն</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հրավերը</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քանի</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որ</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հրավերին</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չհամապատասխանող</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հայտերը</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ենթակա</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են</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մերժման</w:t>
      </w:r>
      <w:proofErr w:type="spellEnd"/>
      <w:r w:rsidR="0046586E" w:rsidRPr="00E6597C">
        <w:rPr>
          <w:rFonts w:ascii="GHEA Grapalat" w:hAnsi="GHEA Grapalat" w:cs="Sylfaen"/>
          <w:i/>
          <w:sz w:val="22"/>
          <w:szCs w:val="22"/>
          <w:lang w:val="af-ZA"/>
        </w:rPr>
        <w:t xml:space="preserve">: </w:t>
      </w:r>
    </w:p>
    <w:p w14:paraId="783994DF" w14:textId="77777777" w:rsidR="00096865" w:rsidRPr="00E6597C" w:rsidRDefault="00096865" w:rsidP="00EF3662">
      <w:pPr>
        <w:ind w:firstLine="567"/>
        <w:jc w:val="center"/>
        <w:rPr>
          <w:rFonts w:ascii="GHEA Grapalat" w:hAnsi="GHEA Grapalat"/>
          <w:b/>
          <w:sz w:val="20"/>
          <w:szCs w:val="22"/>
          <w:lang w:val="af-ZA"/>
        </w:rPr>
      </w:pPr>
    </w:p>
    <w:p w14:paraId="541136DB" w14:textId="77777777" w:rsidR="00160AE4" w:rsidRPr="00E6597C" w:rsidRDefault="00160AE4" w:rsidP="00EF3662">
      <w:pPr>
        <w:ind w:firstLine="567"/>
        <w:jc w:val="center"/>
        <w:rPr>
          <w:rFonts w:ascii="GHEA Grapalat" w:hAnsi="GHEA Grapalat" w:cs="Sylfaen"/>
          <w:b/>
          <w:sz w:val="22"/>
          <w:szCs w:val="22"/>
          <w:lang w:val="af-ZA"/>
        </w:rPr>
      </w:pPr>
    </w:p>
    <w:p w14:paraId="33725589" w14:textId="77777777" w:rsidR="00160AE4" w:rsidRPr="00E6597C" w:rsidRDefault="00160AE4" w:rsidP="00EF3662">
      <w:pPr>
        <w:ind w:firstLine="567"/>
        <w:jc w:val="center"/>
        <w:rPr>
          <w:rFonts w:ascii="GHEA Grapalat" w:hAnsi="GHEA Grapalat"/>
          <w:b/>
          <w:sz w:val="20"/>
          <w:szCs w:val="20"/>
          <w:lang w:val="af-ZA"/>
        </w:rPr>
      </w:pPr>
      <w:proofErr w:type="spellStart"/>
      <w:r w:rsidRPr="00E6597C">
        <w:rPr>
          <w:rFonts w:ascii="GHEA Grapalat" w:hAnsi="GHEA Grapalat" w:cs="Sylfaen"/>
          <w:b/>
          <w:sz w:val="20"/>
          <w:szCs w:val="20"/>
        </w:rPr>
        <w:t>ԲՈՎԱՆԴԱԿՈւԹՅՈւՆ</w:t>
      </w:r>
      <w:proofErr w:type="spellEnd"/>
    </w:p>
    <w:p w14:paraId="44484AC7" w14:textId="77777777" w:rsidR="00160AE4" w:rsidRPr="00E6597C" w:rsidRDefault="00160AE4" w:rsidP="00EF3662">
      <w:pPr>
        <w:ind w:firstLine="567"/>
        <w:jc w:val="center"/>
        <w:rPr>
          <w:rFonts w:ascii="GHEA Grapalat" w:hAnsi="GHEA Grapalat"/>
          <w:i/>
          <w:sz w:val="20"/>
          <w:lang w:val="af-ZA"/>
        </w:rPr>
      </w:pPr>
    </w:p>
    <w:p w14:paraId="24697E40" w14:textId="77777777" w:rsidR="00160AE4" w:rsidRPr="00E6597C" w:rsidRDefault="00160AE4" w:rsidP="00EF3662">
      <w:pPr>
        <w:ind w:firstLine="567"/>
        <w:rPr>
          <w:del w:id="207" w:author="Հերմինե Գևորգյան" w:date="2026-02-26T23:44:00Z" w16du:dateUtc="2026-02-26T19:44:00Z"/>
          <w:rFonts w:ascii="GHEA Grapalat" w:hAnsi="GHEA Grapalat"/>
          <w:sz w:val="20"/>
          <w:lang w:val="af-ZA"/>
        </w:rPr>
      </w:pPr>
      <w:del w:id="208" w:author="Հերմինե Գևորգյան" w:date="2026-02-26T23:44:00Z" w16du:dateUtc="2026-02-26T19:44:00Z">
        <w:r w:rsidRPr="00E6597C">
          <w:rPr>
            <w:rFonts w:ascii="GHEA Grapalat" w:hAnsi="GHEA Grapalat"/>
            <w:sz w:val="20"/>
            <w:u w:val="single"/>
            <w:lang w:val="af-ZA"/>
          </w:rPr>
          <w:delText xml:space="preserve">             </w:delText>
        </w:r>
        <w:r w:rsidR="009F18D0" w:rsidRPr="00E6597C">
          <w:rPr>
            <w:rFonts w:ascii="GHEA Grapalat" w:hAnsi="GHEA Grapalat"/>
            <w:sz w:val="20"/>
            <w:u w:val="single"/>
            <w:lang w:val="af-ZA"/>
          </w:rPr>
          <w:delText xml:space="preserve">      </w:delText>
        </w:r>
        <w:r w:rsidRPr="00E6597C">
          <w:rPr>
            <w:rFonts w:ascii="GHEA Grapalat" w:hAnsi="GHEA Grapalat"/>
            <w:sz w:val="20"/>
            <w:u w:val="single"/>
            <w:lang w:val="af-ZA"/>
          </w:rPr>
          <w:delText xml:space="preserve">                       </w:delText>
        </w:r>
      </w:del>
      <w:ins w:id="209" w:author="Հերմինե Գևորգյան" w:date="2026-02-26T23:44:00Z" w16du:dateUtc="2026-02-26T19:44:00Z">
        <w:r w:rsidR="0054207A" w:rsidRPr="00493FEC">
          <w:rPr>
            <w:rFonts w:ascii="GHEA Grapalat" w:hAnsi="GHEA Grapalat"/>
            <w:sz w:val="22"/>
            <w:szCs w:val="22"/>
            <w:lang w:val="hy-AM"/>
          </w:rPr>
          <w:t>«</w:t>
        </w:r>
        <w:r w:rsidR="0054207A">
          <w:rPr>
            <w:rFonts w:ascii="GHEA Grapalat" w:hAnsi="GHEA Grapalat"/>
            <w:sz w:val="22"/>
            <w:szCs w:val="22"/>
            <w:lang w:val="hy-AM"/>
          </w:rPr>
          <w:t>ՀՀ ԳԵՂԱՐՔՈՒՆԻՔԻ ՄԱՐԶԻ ՍԵՄՅՈՆՈՎԿԱՅԻ ՀԻՄՆԱԿԱՆ ԴՊՐՈՑ</w:t>
        </w:r>
        <w:r w:rsidR="0054207A" w:rsidRPr="00493FEC">
          <w:rPr>
            <w:rFonts w:ascii="GHEA Grapalat" w:hAnsi="GHEA Grapalat"/>
            <w:sz w:val="22"/>
            <w:szCs w:val="22"/>
            <w:lang w:val="hy-AM"/>
          </w:rPr>
          <w:t>»</w:t>
        </w:r>
        <w:r w:rsidR="0054207A" w:rsidRPr="00493FEC">
          <w:rPr>
            <w:rFonts w:ascii="GHEA Grapalat" w:hAnsi="GHEA Grapalat"/>
            <w:sz w:val="22"/>
            <w:szCs w:val="22"/>
            <w:lang w:val="af-ZA"/>
          </w:rPr>
          <w:t xml:space="preserve"> </w:t>
        </w:r>
        <w:r w:rsidR="0054207A" w:rsidRPr="00493FEC">
          <w:rPr>
            <w:rFonts w:ascii="GHEA Grapalat" w:hAnsi="GHEA Grapalat"/>
            <w:sz w:val="22"/>
            <w:szCs w:val="22"/>
            <w:lang w:val="hy-AM"/>
          </w:rPr>
          <w:t>ՊՈԱԿ</w:t>
        </w:r>
        <w:r w:rsidR="0054207A" w:rsidRPr="00C07786">
          <w:rPr>
            <w:rFonts w:ascii="GHEA Grapalat" w:hAnsi="GHEA Grapalat"/>
            <w:sz w:val="22"/>
            <w:szCs w:val="22"/>
            <w:lang w:val="hy-AM"/>
          </w:rPr>
          <w:t xml:space="preserve"> -Ի</w:t>
        </w:r>
      </w:ins>
      <w:r w:rsidR="0054207A" w:rsidRPr="00C07786">
        <w:rPr>
          <w:rFonts w:ascii="GHEA Grapalat" w:hAnsi="GHEA Grapalat"/>
          <w:sz w:val="22"/>
          <w:lang w:val="hy-AM"/>
          <w:rPrChange w:id="210" w:author="Հերմինե Գևորգյան" w:date="2026-02-26T23:44:00Z" w16du:dateUtc="2026-02-26T19:44:00Z">
            <w:rPr>
              <w:rFonts w:ascii="GHEA Grapalat" w:hAnsi="GHEA Grapalat"/>
              <w:sz w:val="20"/>
              <w:lang w:val="af-ZA"/>
            </w:rPr>
          </w:rPrChange>
        </w:rPr>
        <w:t xml:space="preserve"> </w:t>
      </w:r>
      <w:r w:rsidR="0054207A" w:rsidRPr="00C07786">
        <w:rPr>
          <w:rFonts w:ascii="GHEA Grapalat" w:hAnsi="GHEA Grapalat"/>
          <w:sz w:val="22"/>
          <w:lang w:val="af-ZA"/>
          <w:rPrChange w:id="211" w:author="Հերմինե Գևորգյան" w:date="2026-02-26T23:44:00Z" w16du:dateUtc="2026-02-26T19:44:00Z">
            <w:rPr>
              <w:rFonts w:ascii="GHEA Grapalat" w:hAnsi="GHEA Grapalat"/>
              <w:b/>
              <w:sz w:val="20"/>
              <w:lang w:val="af-ZA"/>
            </w:rPr>
          </w:rPrChange>
        </w:rPr>
        <w:t>ԿԱՐԻՔՆԵՐԻ ՀԱՄԱՐ</w:t>
      </w:r>
      <w:r w:rsidR="0054207A" w:rsidRPr="00C07786">
        <w:rPr>
          <w:rFonts w:ascii="GHEA Grapalat" w:hAnsi="GHEA Grapalat"/>
          <w:sz w:val="22"/>
          <w:lang w:val="af-ZA"/>
          <w:rPrChange w:id="212" w:author="Հերմինե Գևորգյան" w:date="2026-02-26T23:44:00Z" w16du:dateUtc="2026-02-26T19:44:00Z">
            <w:rPr>
              <w:rFonts w:ascii="GHEA Grapalat" w:hAnsi="GHEA Grapalat"/>
              <w:sz w:val="20"/>
              <w:lang w:val="af-ZA"/>
            </w:rPr>
          </w:rPrChange>
        </w:rPr>
        <w:t xml:space="preserve">   </w:t>
      </w:r>
      <w:del w:id="213" w:author="Հերմինե Գևորգյան" w:date="2026-02-26T23:44:00Z" w16du:dateUtc="2026-02-26T19:44:00Z">
        <w:r w:rsidRPr="00E6597C">
          <w:rPr>
            <w:rFonts w:ascii="GHEA Grapalat" w:hAnsi="GHEA Grapalat"/>
            <w:sz w:val="20"/>
            <w:lang w:val="af-ZA"/>
          </w:rPr>
          <w:delText>____________________________-</w:delText>
        </w:r>
        <w:r w:rsidRPr="00E6597C">
          <w:rPr>
            <w:rFonts w:ascii="GHEA Grapalat" w:hAnsi="GHEA Grapalat"/>
            <w:b/>
            <w:sz w:val="20"/>
            <w:lang w:val="af-ZA"/>
          </w:rPr>
          <w:delText>Ի</w:delText>
        </w:r>
      </w:del>
    </w:p>
    <w:p w14:paraId="7E1D1B70" w14:textId="77777777" w:rsidR="00160AE4" w:rsidRPr="00E6597C" w:rsidRDefault="00160AE4" w:rsidP="00EF3662">
      <w:pPr>
        <w:ind w:firstLine="567"/>
        <w:rPr>
          <w:del w:id="214" w:author="Հերմինե Գևորգյան" w:date="2026-02-26T23:44:00Z" w16du:dateUtc="2026-02-26T19:44:00Z"/>
          <w:rFonts w:ascii="GHEA Grapalat" w:hAnsi="GHEA Grapalat"/>
          <w:sz w:val="16"/>
          <w:szCs w:val="16"/>
          <w:lang w:val="af-ZA"/>
        </w:rPr>
      </w:pPr>
      <w:del w:id="215" w:author="Հերմինե Գևորգյան" w:date="2026-02-26T23:44:00Z" w16du:dateUtc="2026-02-26T19:44:00Z">
        <w:r w:rsidRPr="00E6597C">
          <w:rPr>
            <w:rFonts w:ascii="GHEA Grapalat" w:hAnsi="GHEA Grapalat"/>
            <w:sz w:val="20"/>
            <w:lang w:val="af-ZA"/>
          </w:rPr>
          <w:delText xml:space="preserve">   (</w:delText>
        </w:r>
        <w:r w:rsidRPr="00E6597C">
          <w:rPr>
            <w:rFonts w:ascii="GHEA Grapalat" w:hAnsi="GHEA Grapalat"/>
            <w:sz w:val="16"/>
            <w:szCs w:val="16"/>
            <w:lang w:val="af-ZA"/>
          </w:rPr>
          <w:delText>պատվիրատուի անվանումը)                                                                  ա</w:delText>
        </w:r>
        <w:r w:rsidR="00A363C5" w:rsidRPr="00E6597C">
          <w:rPr>
            <w:rFonts w:ascii="GHEA Grapalat" w:hAnsi="GHEA Grapalat"/>
            <w:sz w:val="16"/>
            <w:szCs w:val="16"/>
            <w:lang w:val="af-ZA"/>
          </w:rPr>
          <w:delText>շխատանքի</w:delText>
        </w:r>
        <w:r w:rsidRPr="00E6597C">
          <w:rPr>
            <w:rFonts w:ascii="GHEA Grapalat" w:hAnsi="GHEA Grapalat"/>
            <w:sz w:val="16"/>
            <w:szCs w:val="16"/>
            <w:lang w:val="af-ZA"/>
          </w:rPr>
          <w:delText>անվանումը</w:delText>
        </w:r>
      </w:del>
    </w:p>
    <w:p w14:paraId="3DB28EC0" w14:textId="1CB86BE0" w:rsidR="00096865" w:rsidRPr="00C07786" w:rsidRDefault="0054207A" w:rsidP="00C07786">
      <w:pPr>
        <w:ind w:firstLine="567"/>
        <w:jc w:val="center"/>
        <w:rPr>
          <w:rFonts w:ascii="GHEA Grapalat" w:hAnsi="GHEA Grapalat"/>
          <w:sz w:val="22"/>
          <w:lang w:val="af-ZA"/>
          <w:rPrChange w:id="216" w:author="Հերմինե Գևորգյան" w:date="2026-02-26T23:44:00Z" w16du:dateUtc="2026-02-26T19:44:00Z">
            <w:rPr>
              <w:rFonts w:ascii="GHEA Grapalat" w:hAnsi="GHEA Grapalat"/>
              <w:i/>
              <w:sz w:val="20"/>
              <w:lang w:val="af-ZA"/>
            </w:rPr>
          </w:rPrChange>
        </w:rPr>
      </w:pPr>
      <w:ins w:id="217" w:author="Հերմինե Գևորգյան" w:date="2026-02-26T23:44:00Z" w16du:dateUtc="2026-02-26T19:44:00Z">
        <w:r w:rsidRPr="00C07786">
          <w:rPr>
            <w:rFonts w:ascii="GHEA Grapalat" w:hAnsi="GHEA Grapalat"/>
            <w:color w:val="000000"/>
            <w:sz w:val="22"/>
            <w:szCs w:val="22"/>
          </w:rPr>
          <w:t>ԼԱԲՈՐԱՏՈՐ</w:t>
        </w:r>
        <w:r w:rsidRPr="00C07786">
          <w:rPr>
            <w:rFonts w:ascii="GHEA Grapalat" w:hAnsi="GHEA Grapalat"/>
            <w:color w:val="000000"/>
            <w:sz w:val="22"/>
            <w:szCs w:val="22"/>
            <w:lang w:val="af-ZA"/>
          </w:rPr>
          <w:t xml:space="preserve"> </w:t>
        </w:r>
        <w:r w:rsidRPr="00C07786">
          <w:rPr>
            <w:rFonts w:ascii="GHEA Grapalat" w:hAnsi="GHEA Grapalat"/>
            <w:color w:val="000000"/>
            <w:sz w:val="22"/>
            <w:szCs w:val="22"/>
          </w:rPr>
          <w:t>ԴԱՍԱՍԵՆՅԱԿՆԵՐԻ</w:t>
        </w:r>
        <w:r w:rsidRPr="00C07786">
          <w:rPr>
            <w:rFonts w:ascii="GHEA Grapalat" w:hAnsi="GHEA Grapalat"/>
            <w:color w:val="000000"/>
            <w:sz w:val="22"/>
            <w:szCs w:val="22"/>
            <w:lang w:val="af-ZA"/>
          </w:rPr>
          <w:t xml:space="preserve"> </w:t>
        </w:r>
        <w:r w:rsidRPr="00C07786">
          <w:rPr>
            <w:rFonts w:ascii="GHEA Grapalat" w:hAnsi="GHEA Grapalat"/>
            <w:color w:val="000000"/>
            <w:sz w:val="22"/>
            <w:szCs w:val="22"/>
          </w:rPr>
          <w:t>ՎԵՐԱՆՈՐՈԳՄԱՆ</w:t>
        </w:r>
        <w:r w:rsidRPr="00C07786">
          <w:rPr>
            <w:rFonts w:ascii="GHEA Grapalat" w:hAnsi="GHEA Grapalat"/>
            <w:color w:val="000000"/>
            <w:sz w:val="22"/>
            <w:szCs w:val="22"/>
            <w:lang w:val="af-ZA"/>
          </w:rPr>
          <w:t xml:space="preserve"> </w:t>
        </w:r>
        <w:r w:rsidRPr="00C07786">
          <w:rPr>
            <w:rFonts w:ascii="GHEA Grapalat" w:hAnsi="GHEA Grapalat"/>
            <w:color w:val="000000"/>
            <w:sz w:val="22"/>
            <w:szCs w:val="22"/>
          </w:rPr>
          <w:t>ԱՇԽԱՏԱՆՔՆԵՐ</w:t>
        </w:r>
        <w:r w:rsidRPr="00C07786">
          <w:rPr>
            <w:rFonts w:ascii="GHEA Grapalat" w:hAnsi="GHEA Grapalat"/>
            <w:color w:val="000000"/>
            <w:sz w:val="22"/>
            <w:szCs w:val="22"/>
            <w:lang w:val="hy-AM"/>
          </w:rPr>
          <w:t>Ի</w:t>
        </w:r>
        <w:r>
          <w:rPr>
            <w:rFonts w:ascii="GHEA Grapalat" w:hAnsi="GHEA Grapalat"/>
            <w:sz w:val="22"/>
            <w:szCs w:val="22"/>
            <w:lang w:val="hy-AM"/>
          </w:rPr>
          <w:t xml:space="preserve">    </w:t>
        </w:r>
      </w:ins>
      <w:r w:rsidRPr="00C07786">
        <w:rPr>
          <w:rFonts w:ascii="GHEA Grapalat" w:hAnsi="GHEA Grapalat"/>
          <w:sz w:val="22"/>
          <w:lang w:val="af-ZA"/>
          <w:rPrChange w:id="218" w:author="Հերմինե Գևորգյան" w:date="2026-02-26T23:44:00Z" w16du:dateUtc="2026-02-26T19:44:00Z">
            <w:rPr>
              <w:rFonts w:ascii="GHEA Grapalat" w:hAnsi="GHEA Grapalat"/>
              <w:b/>
              <w:sz w:val="20"/>
              <w:lang w:val="af-ZA"/>
            </w:rPr>
          </w:rPrChange>
        </w:rPr>
        <w:t xml:space="preserve">ՁԵՌՔԲԵՐՄԱՆ ՆՊԱՏԱԿՈՎ ՀԱՅՏԱՐԱՐՎԱԾ </w:t>
      </w:r>
      <w:del w:id="219" w:author="Հերմինե Գևորգյան" w:date="2026-02-26T23:44:00Z" w16du:dateUtc="2026-02-26T19:44:00Z">
        <w:r w:rsidR="00160AE4" w:rsidRPr="00E6597C">
          <w:rPr>
            <w:rFonts w:ascii="GHEA Grapalat" w:hAnsi="GHEA Grapalat"/>
            <w:b/>
            <w:sz w:val="20"/>
            <w:lang w:val="af-ZA"/>
          </w:rPr>
          <w:delText>ԲԱՑ ՄՐՑՈՒՅԹԻ</w:delText>
        </w:r>
      </w:del>
      <w:ins w:id="220" w:author="Հերմինե Գևորգյան" w:date="2026-02-26T23:44:00Z" w16du:dateUtc="2026-02-26T19:44:00Z">
        <w:r w:rsidRPr="00C07786">
          <w:rPr>
            <w:rFonts w:ascii="GHEA Grapalat" w:hAnsi="GHEA Grapalat"/>
            <w:sz w:val="22"/>
            <w:szCs w:val="22"/>
            <w:lang w:val="hy-AM"/>
          </w:rPr>
          <w:t>ԳՆԱՆՇՄԱՆ ՀԱՐՑՄԱՆ</w:t>
        </w:r>
      </w:ins>
      <w:r w:rsidRPr="00C07786">
        <w:rPr>
          <w:rFonts w:ascii="GHEA Grapalat" w:hAnsi="GHEA Grapalat"/>
          <w:sz w:val="22"/>
          <w:lang w:val="af-ZA"/>
          <w:rPrChange w:id="221" w:author="Հերմինե Գևորգյան" w:date="2026-02-26T23:44:00Z" w16du:dateUtc="2026-02-26T19:44:00Z">
            <w:rPr>
              <w:rFonts w:ascii="GHEA Grapalat" w:hAnsi="GHEA Grapalat"/>
              <w:b/>
              <w:sz w:val="20"/>
              <w:lang w:val="af-ZA"/>
            </w:rPr>
          </w:rPrChange>
        </w:rPr>
        <w:t xml:space="preserve"> ՀՐԱՎԵՐԻ</w:t>
      </w:r>
    </w:p>
    <w:p w14:paraId="061B275B" w14:textId="77777777" w:rsidR="00C67E80" w:rsidRPr="00E6597C" w:rsidRDefault="00C67E80" w:rsidP="00EF3662">
      <w:pPr>
        <w:ind w:firstLine="567"/>
        <w:jc w:val="center"/>
        <w:rPr>
          <w:rFonts w:ascii="GHEA Grapalat" w:hAnsi="GHEA Grapalat" w:cs="Sylfaen"/>
          <w:b/>
          <w:sz w:val="20"/>
          <w:szCs w:val="22"/>
          <w:lang w:val="af-ZA"/>
        </w:rPr>
      </w:pPr>
    </w:p>
    <w:p w14:paraId="5AC18C19" w14:textId="77777777" w:rsidR="009F5D9B" w:rsidRPr="00E6597C" w:rsidRDefault="009F5D9B" w:rsidP="00EF3662">
      <w:pPr>
        <w:ind w:firstLine="567"/>
        <w:jc w:val="center"/>
        <w:rPr>
          <w:rFonts w:ascii="GHEA Grapalat" w:hAnsi="GHEA Grapalat" w:cs="Sylfaen"/>
          <w:b/>
          <w:sz w:val="20"/>
          <w:szCs w:val="22"/>
          <w:lang w:val="af-ZA"/>
        </w:rPr>
      </w:pPr>
    </w:p>
    <w:p w14:paraId="4E288435" w14:textId="77777777" w:rsidR="00096865" w:rsidRPr="00E6597C" w:rsidRDefault="00096865" w:rsidP="00EF3662">
      <w:pPr>
        <w:ind w:firstLine="567"/>
        <w:jc w:val="center"/>
        <w:rPr>
          <w:rFonts w:ascii="GHEA Grapalat" w:hAnsi="GHEA Grapalat"/>
          <w:sz w:val="20"/>
          <w:lang w:val="af-ZA"/>
        </w:rPr>
      </w:pPr>
      <w:proofErr w:type="gramStart"/>
      <w:r w:rsidRPr="00E6597C">
        <w:rPr>
          <w:rFonts w:ascii="GHEA Grapalat" w:hAnsi="GHEA Grapalat" w:cs="Sylfaen"/>
          <w:b/>
          <w:sz w:val="20"/>
          <w:szCs w:val="22"/>
        </w:rPr>
        <w:t>ՄԱՍ</w:t>
      </w:r>
      <w:r w:rsidRPr="00E6597C">
        <w:rPr>
          <w:rFonts w:ascii="GHEA Grapalat" w:hAnsi="GHEA Grapalat" w:cs="Times Armenian"/>
          <w:b/>
          <w:sz w:val="20"/>
          <w:szCs w:val="22"/>
          <w:lang w:val="af-ZA"/>
        </w:rPr>
        <w:t xml:space="preserve">  I.</w:t>
      </w:r>
      <w:proofErr w:type="gramEnd"/>
    </w:p>
    <w:p w14:paraId="0364B907" w14:textId="77777777" w:rsidR="00096865" w:rsidRPr="00E6597C" w:rsidRDefault="00096865" w:rsidP="00EF3662">
      <w:pPr>
        <w:ind w:firstLine="567"/>
        <w:jc w:val="both"/>
        <w:rPr>
          <w:rFonts w:ascii="GHEA Grapalat" w:hAnsi="GHEA Grapalat"/>
          <w:sz w:val="20"/>
          <w:lang w:val="af-ZA"/>
        </w:rPr>
      </w:pPr>
    </w:p>
    <w:p w14:paraId="4A1AF7DE"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1.  </w:t>
      </w:r>
      <w:proofErr w:type="spellStart"/>
      <w:r w:rsidRPr="00E6597C">
        <w:rPr>
          <w:rFonts w:ascii="GHEA Grapalat" w:hAnsi="GHEA Grapalat" w:cs="Sylfaen"/>
          <w:sz w:val="20"/>
        </w:rPr>
        <w:t>Գնման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առարկայի</w:t>
      </w:r>
      <w:proofErr w:type="spellEnd"/>
      <w:r w:rsidRPr="00E6597C">
        <w:rPr>
          <w:rFonts w:ascii="GHEA Grapalat" w:hAnsi="GHEA Grapalat"/>
          <w:sz w:val="20"/>
          <w:lang w:val="af-ZA"/>
        </w:rPr>
        <w:t xml:space="preserve"> </w:t>
      </w:r>
      <w:proofErr w:type="spellStart"/>
      <w:r w:rsidRPr="00E6597C">
        <w:rPr>
          <w:rFonts w:ascii="GHEA Grapalat" w:hAnsi="GHEA Grapalat" w:cs="Sylfaen"/>
          <w:sz w:val="20"/>
        </w:rPr>
        <w:t>բնութա</w:t>
      </w:r>
      <w:r w:rsidRPr="00E6597C">
        <w:rPr>
          <w:rFonts w:ascii="GHEA Grapalat" w:hAnsi="GHEA Grapalat" w:cs="Times Armenian"/>
          <w:sz w:val="20"/>
        </w:rPr>
        <w:t>գ</w:t>
      </w:r>
      <w:r w:rsidRPr="00E6597C">
        <w:rPr>
          <w:rFonts w:ascii="GHEA Grapalat" w:hAnsi="GHEA Grapalat" w:cs="Sylfaen"/>
          <w:sz w:val="20"/>
        </w:rPr>
        <w:t>իրը</w:t>
      </w:r>
      <w:proofErr w:type="spellEnd"/>
      <w:r w:rsidRPr="00E6597C">
        <w:rPr>
          <w:rFonts w:ascii="GHEA Grapalat" w:hAnsi="GHEA Grapalat" w:cs="Times Armenian"/>
          <w:sz w:val="20"/>
          <w:lang w:val="af-ZA"/>
        </w:rPr>
        <w:tab/>
        <w:t xml:space="preserve"> </w:t>
      </w:r>
    </w:p>
    <w:p w14:paraId="07A3CD94"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2. </w:t>
      </w:r>
      <w:proofErr w:type="spellStart"/>
      <w:r w:rsidRPr="00E6597C">
        <w:rPr>
          <w:rFonts w:ascii="GHEA Grapalat" w:hAnsi="GHEA Grapalat" w:cs="Sylfaen"/>
          <w:sz w:val="20"/>
        </w:rPr>
        <w:t>Մասնակցի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մասնակցության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իրավունքի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պահանջները</w:t>
      </w:r>
      <w:proofErr w:type="spellEnd"/>
      <w:r w:rsidR="000206DA" w:rsidRPr="00E6597C">
        <w:rPr>
          <w:rFonts w:ascii="GHEA Grapalat" w:hAnsi="GHEA Grapalat" w:cs="Sylfaen"/>
          <w:sz w:val="20"/>
          <w:lang w:val="af-ZA"/>
        </w:rPr>
        <w:t xml:space="preserve"> </w:t>
      </w:r>
      <w:r w:rsidR="000206DA" w:rsidRPr="00E6597C">
        <w:rPr>
          <w:rFonts w:ascii="GHEA Grapalat" w:hAnsi="GHEA Grapalat" w:cs="Sylfaen"/>
          <w:sz w:val="20"/>
        </w:rPr>
        <w:t>և</w:t>
      </w:r>
      <w:r w:rsidR="000206DA" w:rsidRPr="00E6597C">
        <w:rPr>
          <w:rFonts w:ascii="GHEA Grapalat" w:hAnsi="GHEA Grapalat" w:cs="Sylfaen"/>
          <w:sz w:val="20"/>
          <w:lang w:val="af-ZA"/>
        </w:rPr>
        <w:t xml:space="preserve"> </w:t>
      </w:r>
      <w:proofErr w:type="spellStart"/>
      <w:r w:rsidR="000206DA" w:rsidRPr="00E6597C">
        <w:rPr>
          <w:rFonts w:ascii="GHEA Grapalat" w:hAnsi="GHEA Grapalat" w:cs="Sylfaen"/>
          <w:sz w:val="20"/>
        </w:rPr>
        <w:t>դրանց</w:t>
      </w:r>
      <w:proofErr w:type="spellEnd"/>
      <w:r w:rsidR="000206DA" w:rsidRPr="00E6597C">
        <w:rPr>
          <w:rFonts w:ascii="GHEA Grapalat" w:hAnsi="GHEA Grapalat" w:cs="Sylfaen"/>
          <w:sz w:val="20"/>
          <w:lang w:val="af-ZA"/>
        </w:rPr>
        <w:t xml:space="preserve"> </w:t>
      </w:r>
      <w:proofErr w:type="spellStart"/>
      <w:r w:rsidR="000206DA" w:rsidRPr="00E6597C">
        <w:rPr>
          <w:rFonts w:ascii="GHEA Grapalat" w:hAnsi="GHEA Grapalat" w:cs="Sylfaen"/>
          <w:sz w:val="20"/>
        </w:rPr>
        <w:t>գնահատման</w:t>
      </w:r>
      <w:proofErr w:type="spellEnd"/>
      <w:r w:rsidR="000206DA" w:rsidRPr="00E6597C">
        <w:rPr>
          <w:rFonts w:ascii="GHEA Grapalat" w:hAnsi="GHEA Grapalat" w:cs="Sylfaen"/>
          <w:sz w:val="20"/>
          <w:lang w:val="af-ZA"/>
        </w:rPr>
        <w:t xml:space="preserve"> </w:t>
      </w:r>
      <w:proofErr w:type="spellStart"/>
      <w:r w:rsidR="000206DA" w:rsidRPr="00E6597C">
        <w:rPr>
          <w:rFonts w:ascii="GHEA Grapalat" w:hAnsi="GHEA Grapalat" w:cs="Sylfaen"/>
          <w:sz w:val="20"/>
        </w:rPr>
        <w:t>կարգը</w:t>
      </w:r>
      <w:proofErr w:type="spellEnd"/>
      <w:r w:rsidRPr="00E6597C">
        <w:rPr>
          <w:rFonts w:ascii="GHEA Grapalat" w:hAnsi="GHEA Grapalat" w:cs="Times Armenian"/>
          <w:sz w:val="20"/>
          <w:lang w:val="af-ZA"/>
        </w:rPr>
        <w:t xml:space="preserve">, </w:t>
      </w:r>
      <w:r w:rsidR="000206DA" w:rsidRPr="00E6597C">
        <w:rPr>
          <w:rFonts w:ascii="GHEA Grapalat" w:hAnsi="GHEA Grapalat" w:cs="Times Armenian"/>
          <w:sz w:val="20"/>
          <w:lang w:val="af-ZA"/>
        </w:rPr>
        <w:t xml:space="preserve">ընտրված մասնակից ճանաչվելու դեպքում </w:t>
      </w:r>
      <w:proofErr w:type="spellStart"/>
      <w:r w:rsidRPr="00E6597C">
        <w:rPr>
          <w:rFonts w:ascii="GHEA Grapalat" w:hAnsi="GHEA Grapalat" w:cs="Sylfaen"/>
          <w:sz w:val="20"/>
        </w:rPr>
        <w:t>որակավորման</w:t>
      </w:r>
      <w:proofErr w:type="spellEnd"/>
      <w:r w:rsidRPr="00E6597C">
        <w:rPr>
          <w:rFonts w:ascii="GHEA Grapalat" w:hAnsi="GHEA Grapalat" w:cs="Times Armenian"/>
          <w:sz w:val="20"/>
          <w:lang w:val="af-ZA"/>
        </w:rPr>
        <w:t xml:space="preserve"> </w:t>
      </w:r>
      <w:r w:rsidR="000206DA" w:rsidRPr="00E6597C">
        <w:rPr>
          <w:rFonts w:ascii="GHEA Grapalat" w:hAnsi="GHEA Grapalat" w:cs="Times Armenian"/>
          <w:sz w:val="20"/>
          <w:lang w:val="af-ZA"/>
        </w:rPr>
        <w:t>ապահովում ներկայացնելու պայմանները</w:t>
      </w:r>
      <w:r w:rsidRPr="00E6597C">
        <w:rPr>
          <w:rFonts w:ascii="GHEA Grapalat" w:hAnsi="GHEA Grapalat" w:cs="Times Armenian"/>
          <w:sz w:val="20"/>
          <w:lang w:val="af-ZA"/>
        </w:rPr>
        <w:t xml:space="preserve"> </w:t>
      </w:r>
    </w:p>
    <w:p w14:paraId="321256A5"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3. </w:t>
      </w:r>
      <w:proofErr w:type="spellStart"/>
      <w:r w:rsidRPr="00E6597C">
        <w:rPr>
          <w:rFonts w:ascii="GHEA Grapalat" w:hAnsi="GHEA Grapalat" w:cs="Sylfaen"/>
          <w:sz w:val="20"/>
        </w:rPr>
        <w:t>Հրավերի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պարզաբանումը</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հրավերում</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փոփոխություն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կատարելու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proofErr w:type="spellEnd"/>
      <w:r w:rsidRPr="00E6597C">
        <w:rPr>
          <w:rFonts w:ascii="GHEA Grapalat" w:hAnsi="GHEA Grapalat" w:cs="Times Armenian"/>
          <w:sz w:val="20"/>
          <w:lang w:val="af-ZA"/>
        </w:rPr>
        <w:tab/>
      </w:r>
    </w:p>
    <w:p w14:paraId="0492D468" w14:textId="77777777" w:rsidR="00087A30" w:rsidRPr="00E6597C" w:rsidRDefault="00096865" w:rsidP="00EF3662">
      <w:pPr>
        <w:ind w:firstLine="1134"/>
        <w:jc w:val="both"/>
        <w:rPr>
          <w:rFonts w:ascii="GHEA Grapalat" w:hAnsi="GHEA Grapalat" w:cs="Sylfaen"/>
          <w:sz w:val="20"/>
          <w:lang w:val="af-ZA"/>
        </w:rPr>
      </w:pPr>
      <w:r w:rsidRPr="00E6597C">
        <w:rPr>
          <w:rFonts w:ascii="GHEA Grapalat" w:hAnsi="GHEA Grapalat"/>
          <w:sz w:val="20"/>
          <w:lang w:val="af-ZA"/>
        </w:rPr>
        <w:t xml:space="preserve">4. </w:t>
      </w:r>
      <w:proofErr w:type="spellStart"/>
      <w:r w:rsidRPr="00E6597C">
        <w:rPr>
          <w:rFonts w:ascii="GHEA Grapalat" w:hAnsi="GHEA Grapalat" w:cs="Sylfaen"/>
          <w:sz w:val="20"/>
        </w:rPr>
        <w:t>Հայտը</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ներկայացնելու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proofErr w:type="spellEnd"/>
    </w:p>
    <w:p w14:paraId="0FEB52CE"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5.</w:t>
      </w:r>
      <w:r w:rsidRPr="00E6597C">
        <w:rPr>
          <w:rFonts w:ascii="GHEA Grapalat" w:hAnsi="GHEA Grapalat"/>
          <w:sz w:val="20"/>
          <w:lang w:val="af-ZA"/>
        </w:rPr>
        <w:tab/>
      </w:r>
      <w:proofErr w:type="spellStart"/>
      <w:r w:rsidRPr="00E6597C">
        <w:rPr>
          <w:rFonts w:ascii="GHEA Grapalat" w:hAnsi="GHEA Grapalat" w:cs="Sylfaen"/>
          <w:sz w:val="20"/>
        </w:rPr>
        <w:t>Հայտի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նային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առաջարկը</w:t>
      </w:r>
      <w:proofErr w:type="spellEnd"/>
      <w:r w:rsidR="00096865" w:rsidRPr="00E6597C">
        <w:rPr>
          <w:rFonts w:ascii="GHEA Grapalat" w:hAnsi="GHEA Grapalat" w:cs="Times Armenian"/>
          <w:sz w:val="20"/>
          <w:lang w:val="af-ZA"/>
        </w:rPr>
        <w:tab/>
        <w:t xml:space="preserve"> </w:t>
      </w:r>
    </w:p>
    <w:p w14:paraId="51D46514"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6</w:t>
      </w:r>
      <w:r w:rsidR="00096865" w:rsidRPr="00E6597C">
        <w:rPr>
          <w:rFonts w:ascii="GHEA Grapalat" w:hAnsi="GHEA Grapalat"/>
          <w:sz w:val="20"/>
          <w:lang w:val="af-ZA"/>
        </w:rPr>
        <w:t xml:space="preserve">. </w:t>
      </w:r>
      <w:proofErr w:type="spellStart"/>
      <w:r w:rsidR="00096865" w:rsidRPr="00E6597C">
        <w:rPr>
          <w:rFonts w:ascii="GHEA Grapalat" w:hAnsi="GHEA Grapalat" w:cs="Sylfaen"/>
          <w:sz w:val="20"/>
        </w:rPr>
        <w:t>Հայտի</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Times Armenian"/>
          <w:sz w:val="20"/>
        </w:rPr>
        <w:t>գ</w:t>
      </w:r>
      <w:r w:rsidR="00096865" w:rsidRPr="00E6597C">
        <w:rPr>
          <w:rFonts w:ascii="GHEA Grapalat" w:hAnsi="GHEA Grapalat" w:cs="Sylfaen"/>
          <w:sz w:val="20"/>
        </w:rPr>
        <w:t>ործողության</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ժամկետը</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հայտերում</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փոփոխություն</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կատարելու</w:t>
      </w:r>
      <w:proofErr w:type="spellEnd"/>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և</w:t>
      </w:r>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դրանք</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հետ</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վերցնելու</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կար</w:t>
      </w:r>
      <w:r w:rsidR="00096865" w:rsidRPr="00E6597C">
        <w:rPr>
          <w:rFonts w:ascii="GHEA Grapalat" w:hAnsi="GHEA Grapalat" w:cs="Times Armenian"/>
          <w:sz w:val="20"/>
        </w:rPr>
        <w:t>գ</w:t>
      </w:r>
      <w:r w:rsidR="00096865" w:rsidRPr="00E6597C">
        <w:rPr>
          <w:rFonts w:ascii="GHEA Grapalat" w:hAnsi="GHEA Grapalat" w:cs="Sylfaen"/>
          <w:sz w:val="20"/>
        </w:rPr>
        <w:t>ը</w:t>
      </w:r>
      <w:proofErr w:type="spellEnd"/>
      <w:r w:rsidR="00096865" w:rsidRPr="00E6597C">
        <w:rPr>
          <w:rFonts w:ascii="GHEA Grapalat" w:hAnsi="GHEA Grapalat" w:cs="Times Armenian"/>
          <w:sz w:val="20"/>
          <w:lang w:val="af-ZA"/>
        </w:rPr>
        <w:tab/>
        <w:t xml:space="preserve"> </w:t>
      </w:r>
    </w:p>
    <w:p w14:paraId="5C368B9A" w14:textId="13BD37AC"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7</w:t>
      </w:r>
      <w:r w:rsidR="00096865" w:rsidRPr="00E6597C">
        <w:rPr>
          <w:rFonts w:ascii="GHEA Grapalat" w:hAnsi="GHEA Grapalat"/>
          <w:sz w:val="20"/>
          <w:lang w:val="af-ZA"/>
        </w:rPr>
        <w:t xml:space="preserve">. </w:t>
      </w:r>
      <w:del w:id="222" w:author="Հերմինե Գևորգյան" w:date="2026-02-26T23:44:00Z" w16du:dateUtc="2026-02-26T19:44:00Z">
        <w:r w:rsidR="00096865" w:rsidRPr="00E6597C">
          <w:rPr>
            <w:rFonts w:ascii="GHEA Grapalat" w:hAnsi="GHEA Grapalat" w:cs="Sylfaen"/>
            <w:sz w:val="20"/>
          </w:rPr>
          <w:delText>Հայտի</w:delText>
        </w:r>
        <w:r w:rsidR="00096865" w:rsidRPr="00E6597C">
          <w:rPr>
            <w:rFonts w:ascii="GHEA Grapalat" w:hAnsi="GHEA Grapalat" w:cs="Times Armenian"/>
            <w:sz w:val="20"/>
            <w:lang w:val="af-ZA"/>
          </w:rPr>
          <w:delText xml:space="preserve"> </w:delText>
        </w:r>
        <w:r w:rsidR="00096865" w:rsidRPr="00E6597C">
          <w:rPr>
            <w:rFonts w:ascii="GHEA Grapalat" w:hAnsi="GHEA Grapalat" w:cs="Sylfaen"/>
            <w:sz w:val="20"/>
          </w:rPr>
          <w:delText>ապահովումը</w:delText>
        </w:r>
        <w:r w:rsidR="00340083" w:rsidRPr="00E6597C">
          <w:rPr>
            <w:rStyle w:val="af6"/>
            <w:rFonts w:ascii="GHEA Grapalat" w:hAnsi="GHEA Grapalat" w:cs="Sylfaen"/>
            <w:sz w:val="20"/>
          </w:rPr>
          <w:footnoteReference w:id="3"/>
        </w:r>
      </w:del>
      <w:ins w:id="232" w:author="Հերմինե Գևորգյան" w:date="2026-02-26T23:44:00Z" w16du:dateUtc="2026-02-26T19:44:00Z">
        <w:r w:rsidR="00340083" w:rsidRPr="00E6597C">
          <w:rPr>
            <w:rStyle w:val="af6"/>
            <w:rFonts w:ascii="GHEA Grapalat" w:hAnsi="GHEA Grapalat" w:cs="Sylfaen"/>
            <w:sz w:val="20"/>
          </w:rPr>
          <w:footnoteReference w:id="4"/>
        </w:r>
      </w:ins>
      <w:r w:rsidR="00096865" w:rsidRPr="00E6597C">
        <w:rPr>
          <w:rFonts w:ascii="GHEA Grapalat" w:hAnsi="GHEA Grapalat" w:cs="Times Armenian"/>
          <w:sz w:val="20"/>
          <w:lang w:val="af-ZA"/>
        </w:rPr>
        <w:tab/>
        <w:t xml:space="preserve"> </w:t>
      </w:r>
    </w:p>
    <w:p w14:paraId="33967CE5" w14:textId="77777777" w:rsidR="00096865" w:rsidRPr="00E6597C" w:rsidRDefault="00087A30" w:rsidP="00EF3662">
      <w:pPr>
        <w:ind w:firstLine="1134"/>
        <w:jc w:val="both"/>
        <w:rPr>
          <w:rFonts w:ascii="GHEA Grapalat" w:hAnsi="GHEA Grapalat" w:cs="Sylfaen"/>
          <w:sz w:val="20"/>
          <w:lang w:val="af-ZA"/>
        </w:rPr>
      </w:pPr>
      <w:r w:rsidRPr="00E6597C">
        <w:rPr>
          <w:rFonts w:ascii="GHEA Grapalat" w:hAnsi="GHEA Grapalat"/>
          <w:sz w:val="20"/>
          <w:lang w:val="af-ZA"/>
        </w:rPr>
        <w:t>8</w:t>
      </w:r>
      <w:r w:rsidR="00096865" w:rsidRPr="00E6597C">
        <w:rPr>
          <w:rFonts w:ascii="GHEA Grapalat" w:hAnsi="GHEA Grapalat"/>
          <w:sz w:val="20"/>
          <w:lang w:val="af-ZA"/>
        </w:rPr>
        <w:t xml:space="preserve">. </w:t>
      </w:r>
      <w:r w:rsidR="00AF7BE8" w:rsidRPr="00E6597C">
        <w:rPr>
          <w:rFonts w:ascii="GHEA Grapalat" w:hAnsi="GHEA Grapalat"/>
          <w:sz w:val="20"/>
          <w:lang w:val="af-ZA"/>
        </w:rPr>
        <w:t>Հ</w:t>
      </w:r>
      <w:proofErr w:type="spellStart"/>
      <w:r w:rsidR="00AF7BE8" w:rsidRPr="00E6597C">
        <w:rPr>
          <w:rFonts w:ascii="GHEA Grapalat" w:hAnsi="GHEA Grapalat" w:cs="Sylfaen"/>
          <w:sz w:val="20"/>
        </w:rPr>
        <w:t>այտերի</w:t>
      </w:r>
      <w:proofErr w:type="spellEnd"/>
      <w:r w:rsidR="00AF7BE8" w:rsidRPr="00E6597C">
        <w:rPr>
          <w:rFonts w:ascii="GHEA Grapalat" w:hAnsi="GHEA Grapalat" w:cs="Sylfaen"/>
          <w:sz w:val="20"/>
          <w:lang w:val="af-ZA"/>
        </w:rPr>
        <w:t xml:space="preserve"> </w:t>
      </w:r>
      <w:proofErr w:type="spellStart"/>
      <w:r w:rsidR="00AF7BE8" w:rsidRPr="00E6597C">
        <w:rPr>
          <w:rFonts w:ascii="GHEA Grapalat" w:hAnsi="GHEA Grapalat" w:cs="Sylfaen"/>
          <w:sz w:val="20"/>
        </w:rPr>
        <w:t>բացումը</w:t>
      </w:r>
      <w:proofErr w:type="spellEnd"/>
      <w:r w:rsidR="00AF7BE8" w:rsidRPr="00E6597C">
        <w:rPr>
          <w:rFonts w:ascii="GHEA Grapalat" w:hAnsi="GHEA Grapalat" w:cs="Sylfaen"/>
          <w:sz w:val="20"/>
          <w:lang w:val="af-ZA"/>
        </w:rPr>
        <w:t xml:space="preserve">, </w:t>
      </w:r>
      <w:proofErr w:type="spellStart"/>
      <w:r w:rsidR="00AF7BE8" w:rsidRPr="00E6597C">
        <w:rPr>
          <w:rFonts w:ascii="GHEA Grapalat" w:hAnsi="GHEA Grapalat" w:cs="Sylfaen"/>
          <w:sz w:val="20"/>
        </w:rPr>
        <w:t>գնահատումը</w:t>
      </w:r>
      <w:proofErr w:type="spellEnd"/>
      <w:r w:rsidR="00AF7BE8" w:rsidRPr="00E6597C">
        <w:rPr>
          <w:rFonts w:ascii="GHEA Grapalat" w:hAnsi="GHEA Grapalat" w:cs="Sylfaen"/>
          <w:sz w:val="20"/>
          <w:lang w:val="af-ZA"/>
        </w:rPr>
        <w:t xml:space="preserve">  </w:t>
      </w:r>
      <w:r w:rsidR="00AF7BE8" w:rsidRPr="00E6597C">
        <w:rPr>
          <w:rFonts w:ascii="GHEA Grapalat" w:hAnsi="GHEA Grapalat" w:cs="Sylfaen"/>
          <w:sz w:val="20"/>
        </w:rPr>
        <w:t>և</w:t>
      </w:r>
      <w:r w:rsidR="00AF7BE8" w:rsidRPr="00E6597C">
        <w:rPr>
          <w:rFonts w:ascii="GHEA Grapalat" w:hAnsi="GHEA Grapalat" w:cs="Sylfaen"/>
          <w:sz w:val="20"/>
          <w:lang w:val="af-ZA"/>
        </w:rPr>
        <w:t xml:space="preserve"> </w:t>
      </w:r>
      <w:proofErr w:type="spellStart"/>
      <w:r w:rsidR="00AF7BE8" w:rsidRPr="00E6597C">
        <w:rPr>
          <w:rFonts w:ascii="GHEA Grapalat" w:hAnsi="GHEA Grapalat" w:cs="Sylfaen"/>
          <w:sz w:val="20"/>
        </w:rPr>
        <w:t>արդյունքների</w:t>
      </w:r>
      <w:proofErr w:type="spellEnd"/>
      <w:r w:rsidR="00AF7BE8" w:rsidRPr="00E6597C">
        <w:rPr>
          <w:rFonts w:ascii="GHEA Grapalat" w:hAnsi="GHEA Grapalat" w:cs="Sylfaen"/>
          <w:sz w:val="20"/>
          <w:lang w:val="af-ZA"/>
        </w:rPr>
        <w:t xml:space="preserve"> </w:t>
      </w:r>
      <w:proofErr w:type="spellStart"/>
      <w:r w:rsidR="00AF7BE8" w:rsidRPr="00E6597C">
        <w:rPr>
          <w:rFonts w:ascii="GHEA Grapalat" w:hAnsi="GHEA Grapalat" w:cs="Sylfaen"/>
          <w:sz w:val="20"/>
        </w:rPr>
        <w:t>ամփոփումը</w:t>
      </w:r>
      <w:proofErr w:type="spellEnd"/>
      <w:r w:rsidR="00096865" w:rsidRPr="00E6597C">
        <w:rPr>
          <w:rFonts w:ascii="GHEA Grapalat" w:hAnsi="GHEA Grapalat" w:cs="Sylfaen"/>
          <w:sz w:val="20"/>
          <w:lang w:val="af-ZA"/>
        </w:rPr>
        <w:tab/>
      </w:r>
    </w:p>
    <w:p w14:paraId="2F4230E3"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9</w:t>
      </w:r>
      <w:r w:rsidR="00096865" w:rsidRPr="00E6597C">
        <w:rPr>
          <w:rFonts w:ascii="GHEA Grapalat" w:hAnsi="GHEA Grapalat"/>
          <w:sz w:val="20"/>
          <w:lang w:val="af-ZA"/>
        </w:rPr>
        <w:t xml:space="preserve">. </w:t>
      </w:r>
      <w:proofErr w:type="spellStart"/>
      <w:r w:rsidR="00096865" w:rsidRPr="00E6597C">
        <w:rPr>
          <w:rFonts w:ascii="GHEA Grapalat" w:hAnsi="GHEA Grapalat" w:cs="Sylfaen"/>
          <w:sz w:val="20"/>
        </w:rPr>
        <w:t>Պայմանա</w:t>
      </w:r>
      <w:r w:rsidR="00096865" w:rsidRPr="00E6597C">
        <w:rPr>
          <w:rFonts w:ascii="GHEA Grapalat" w:hAnsi="GHEA Grapalat" w:cs="Times Armenian"/>
          <w:sz w:val="20"/>
        </w:rPr>
        <w:t>գ</w:t>
      </w:r>
      <w:r w:rsidR="00096865" w:rsidRPr="00E6597C">
        <w:rPr>
          <w:rFonts w:ascii="GHEA Grapalat" w:hAnsi="GHEA Grapalat" w:cs="Sylfaen"/>
          <w:sz w:val="20"/>
        </w:rPr>
        <w:t>րի</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կնքումը</w:t>
      </w:r>
      <w:proofErr w:type="spellEnd"/>
      <w:r w:rsidR="00096865" w:rsidRPr="00E6597C">
        <w:rPr>
          <w:rFonts w:ascii="GHEA Grapalat" w:hAnsi="GHEA Grapalat" w:cs="Times Armenian"/>
          <w:sz w:val="20"/>
          <w:lang w:val="af-ZA"/>
        </w:rPr>
        <w:tab/>
      </w:r>
    </w:p>
    <w:p w14:paraId="195A4A2F"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10</w:t>
      </w:r>
      <w:r w:rsidR="00096865" w:rsidRPr="00E6597C">
        <w:rPr>
          <w:rFonts w:ascii="GHEA Grapalat" w:hAnsi="GHEA Grapalat"/>
          <w:sz w:val="20"/>
          <w:lang w:val="af-ZA"/>
        </w:rPr>
        <w:t xml:space="preserve">. </w:t>
      </w:r>
      <w:r w:rsidR="000206DA" w:rsidRPr="00E6597C">
        <w:rPr>
          <w:rFonts w:ascii="GHEA Grapalat" w:hAnsi="GHEA Grapalat"/>
          <w:sz w:val="20"/>
          <w:lang w:val="af-ZA"/>
        </w:rPr>
        <w:t xml:space="preserve">Որակավորման և </w:t>
      </w:r>
      <w:proofErr w:type="spellStart"/>
      <w:r w:rsidR="000206DA" w:rsidRPr="00E6597C">
        <w:rPr>
          <w:rFonts w:ascii="GHEA Grapalat" w:hAnsi="GHEA Grapalat" w:cs="Sylfaen"/>
          <w:sz w:val="20"/>
        </w:rPr>
        <w:t>պ</w:t>
      </w:r>
      <w:r w:rsidR="00096865" w:rsidRPr="00E6597C">
        <w:rPr>
          <w:rFonts w:ascii="GHEA Grapalat" w:hAnsi="GHEA Grapalat" w:cs="Sylfaen"/>
          <w:sz w:val="20"/>
        </w:rPr>
        <w:t>այմանա</w:t>
      </w:r>
      <w:r w:rsidR="00096865" w:rsidRPr="00E6597C">
        <w:rPr>
          <w:rFonts w:ascii="GHEA Grapalat" w:hAnsi="GHEA Grapalat" w:cs="Times Armenian"/>
          <w:sz w:val="20"/>
        </w:rPr>
        <w:t>գ</w:t>
      </w:r>
      <w:r w:rsidR="00096865" w:rsidRPr="00E6597C">
        <w:rPr>
          <w:rFonts w:ascii="GHEA Grapalat" w:hAnsi="GHEA Grapalat" w:cs="Sylfaen"/>
          <w:sz w:val="20"/>
        </w:rPr>
        <w:t>րի</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ապահովում</w:t>
      </w:r>
      <w:r w:rsidR="000206DA" w:rsidRPr="00E6597C">
        <w:rPr>
          <w:rFonts w:ascii="GHEA Grapalat" w:hAnsi="GHEA Grapalat" w:cs="Sylfaen"/>
          <w:sz w:val="20"/>
        </w:rPr>
        <w:t>ներ</w:t>
      </w:r>
      <w:r w:rsidR="00096865" w:rsidRPr="00E6597C">
        <w:rPr>
          <w:rFonts w:ascii="GHEA Grapalat" w:hAnsi="GHEA Grapalat" w:cs="Sylfaen"/>
          <w:sz w:val="20"/>
        </w:rPr>
        <w:t>ը</w:t>
      </w:r>
      <w:proofErr w:type="spellEnd"/>
      <w:r w:rsidR="00096865" w:rsidRPr="00E6597C">
        <w:rPr>
          <w:rFonts w:ascii="GHEA Grapalat" w:hAnsi="GHEA Grapalat" w:cs="Times Armenian"/>
          <w:sz w:val="20"/>
          <w:lang w:val="af-ZA"/>
        </w:rPr>
        <w:tab/>
        <w:t xml:space="preserve"> </w:t>
      </w:r>
    </w:p>
    <w:p w14:paraId="37DCBF1F"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00087A30" w:rsidRPr="00E6597C">
        <w:rPr>
          <w:rFonts w:ascii="GHEA Grapalat" w:hAnsi="GHEA Grapalat"/>
          <w:sz w:val="20"/>
          <w:lang w:val="af-ZA"/>
        </w:rPr>
        <w:t>1</w:t>
      </w:r>
      <w:r w:rsidRPr="00E6597C">
        <w:rPr>
          <w:rFonts w:ascii="GHEA Grapalat" w:hAnsi="GHEA Grapalat"/>
          <w:sz w:val="20"/>
          <w:lang w:val="af-ZA"/>
        </w:rPr>
        <w:t xml:space="preserve">. </w:t>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ը</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չկայացած</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հայտարարելը</w:t>
      </w:r>
      <w:proofErr w:type="spellEnd"/>
      <w:r w:rsidRPr="00E6597C">
        <w:rPr>
          <w:rFonts w:ascii="GHEA Grapalat" w:hAnsi="GHEA Grapalat" w:cs="Times Armenian"/>
          <w:sz w:val="20"/>
          <w:lang w:val="af-ZA"/>
        </w:rPr>
        <w:tab/>
        <w:t xml:space="preserve"> </w:t>
      </w:r>
    </w:p>
    <w:p w14:paraId="2A9CDE22"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00087A30" w:rsidRPr="00E6597C">
        <w:rPr>
          <w:rFonts w:ascii="GHEA Grapalat" w:hAnsi="GHEA Grapalat"/>
          <w:sz w:val="20"/>
          <w:lang w:val="af-ZA"/>
        </w:rPr>
        <w:t>2</w:t>
      </w:r>
      <w:r w:rsidRPr="00E6597C">
        <w:rPr>
          <w:rFonts w:ascii="GHEA Grapalat" w:hAnsi="GHEA Grapalat"/>
          <w:sz w:val="20"/>
          <w:lang w:val="af-ZA"/>
        </w:rPr>
        <w:t xml:space="preserve">. </w:t>
      </w:r>
      <w:proofErr w:type="spellStart"/>
      <w:r w:rsidRPr="00E6597C">
        <w:rPr>
          <w:rFonts w:ascii="GHEA Grapalat" w:hAnsi="GHEA Grapalat" w:cs="Sylfaen"/>
          <w:sz w:val="20"/>
        </w:rPr>
        <w:t>Գնման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ործընթացի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հետ</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կապված</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ործողությունները</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կամ</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ընդունված</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որոշումները</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բողոքարկելու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մասնակցի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իրավունքը</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proofErr w:type="spellEnd"/>
      <w:r w:rsidRPr="00E6597C">
        <w:rPr>
          <w:rFonts w:ascii="GHEA Grapalat" w:hAnsi="GHEA Grapalat" w:cs="Times Armenian"/>
          <w:sz w:val="20"/>
          <w:lang w:val="af-ZA"/>
        </w:rPr>
        <w:tab/>
      </w:r>
    </w:p>
    <w:p w14:paraId="5F0277F8" w14:textId="77777777" w:rsidR="00096865" w:rsidRPr="00E6597C" w:rsidRDefault="00096865" w:rsidP="00EF3662">
      <w:pPr>
        <w:ind w:firstLine="567"/>
        <w:jc w:val="both"/>
        <w:rPr>
          <w:rFonts w:ascii="GHEA Grapalat" w:hAnsi="GHEA Grapalat"/>
          <w:sz w:val="20"/>
          <w:lang w:val="af-ZA"/>
        </w:rPr>
      </w:pPr>
    </w:p>
    <w:p w14:paraId="7CC15914" w14:textId="77777777" w:rsidR="00096865" w:rsidRPr="00E6597C" w:rsidRDefault="00096865" w:rsidP="00EF3662">
      <w:pPr>
        <w:ind w:firstLine="567"/>
        <w:jc w:val="both"/>
        <w:rPr>
          <w:rFonts w:ascii="GHEA Grapalat" w:hAnsi="GHEA Grapalat"/>
          <w:sz w:val="20"/>
          <w:lang w:val="af-ZA"/>
        </w:rPr>
      </w:pPr>
    </w:p>
    <w:p w14:paraId="20835B5D" w14:textId="637BEF1D" w:rsidR="00096865" w:rsidRPr="00E6597C" w:rsidRDefault="00096865" w:rsidP="00EF3662">
      <w:pPr>
        <w:ind w:firstLine="567"/>
        <w:jc w:val="center"/>
        <w:rPr>
          <w:rFonts w:ascii="GHEA Grapalat" w:hAnsi="GHEA Grapalat"/>
          <w:b/>
          <w:sz w:val="20"/>
          <w:lang w:val="af-ZA"/>
        </w:rPr>
      </w:pPr>
      <w:proofErr w:type="gramStart"/>
      <w:r w:rsidRPr="00E6597C">
        <w:rPr>
          <w:rFonts w:ascii="GHEA Grapalat" w:hAnsi="GHEA Grapalat" w:cs="Sylfaen"/>
          <w:b/>
          <w:sz w:val="20"/>
        </w:rPr>
        <w:t>ՄԱՍ</w:t>
      </w:r>
      <w:r w:rsidRPr="00E6597C">
        <w:rPr>
          <w:rFonts w:ascii="GHEA Grapalat" w:hAnsi="GHEA Grapalat" w:cs="Times Armenian"/>
          <w:b/>
          <w:sz w:val="20"/>
          <w:lang w:val="af-ZA"/>
        </w:rPr>
        <w:t xml:space="preserve">  II.</w:t>
      </w:r>
      <w:proofErr w:type="gramEnd"/>
      <w:r w:rsidRPr="00E6597C">
        <w:rPr>
          <w:rFonts w:ascii="GHEA Grapalat" w:hAnsi="GHEA Grapalat" w:cs="Times Armenian"/>
          <w:b/>
          <w:sz w:val="20"/>
          <w:lang w:val="af-ZA"/>
        </w:rPr>
        <w:t xml:space="preserve">  </w:t>
      </w:r>
      <w:del w:id="242" w:author="Հերմինե Գևորգյան" w:date="2026-02-26T23:44:00Z" w16du:dateUtc="2026-02-26T19:44:00Z">
        <w:r w:rsidRPr="00E6597C">
          <w:rPr>
            <w:rFonts w:ascii="GHEA Grapalat" w:hAnsi="GHEA Grapalat" w:cs="Sylfaen"/>
            <w:b/>
            <w:sz w:val="20"/>
          </w:rPr>
          <w:delText>ԲԱՑ</w:delText>
        </w:r>
        <w:r w:rsidRPr="00E6597C">
          <w:rPr>
            <w:rFonts w:ascii="GHEA Grapalat" w:hAnsi="GHEA Grapalat" w:cs="Times Armenian"/>
            <w:b/>
            <w:sz w:val="20"/>
            <w:lang w:val="af-ZA"/>
          </w:rPr>
          <w:delText xml:space="preserve"> </w:delText>
        </w:r>
        <w:r w:rsidR="004E1503" w:rsidRPr="00E6597C">
          <w:rPr>
            <w:rFonts w:ascii="GHEA Grapalat" w:hAnsi="GHEA Grapalat" w:cs="Sylfaen"/>
            <w:b/>
            <w:sz w:val="20"/>
          </w:rPr>
          <w:delText>ՄՐՑՈՒՅԹ</w:delText>
        </w:r>
        <w:r w:rsidRPr="00E6597C">
          <w:rPr>
            <w:rFonts w:ascii="GHEA Grapalat" w:hAnsi="GHEA Grapalat" w:cs="Sylfaen"/>
            <w:b/>
            <w:sz w:val="20"/>
          </w:rPr>
          <w:delText>Ի</w:delText>
        </w:r>
      </w:del>
      <w:ins w:id="243" w:author="Հերմինե Գևորգյան" w:date="2026-02-26T23:44:00Z" w16du:dateUtc="2026-02-26T19:44:00Z">
        <w:r w:rsidR="00C07786">
          <w:rPr>
            <w:rFonts w:ascii="GHEA Grapalat" w:hAnsi="GHEA Grapalat" w:cs="Sylfaen"/>
            <w:b/>
            <w:sz w:val="20"/>
            <w:lang w:val="hy-AM"/>
          </w:rPr>
          <w:t>ԳՆԱՆՇՄԱՆ ՀԱՐՑՄԱՆ</w:t>
        </w:r>
      </w:ins>
      <w:r w:rsidRPr="00E6597C">
        <w:rPr>
          <w:rFonts w:ascii="GHEA Grapalat" w:hAnsi="GHEA Grapalat" w:cs="Times Armenian"/>
          <w:b/>
          <w:sz w:val="20"/>
          <w:lang w:val="af-ZA"/>
        </w:rPr>
        <w:t xml:space="preserve">  </w:t>
      </w:r>
      <w:r w:rsidRPr="00E6597C">
        <w:rPr>
          <w:rFonts w:ascii="GHEA Grapalat" w:hAnsi="GHEA Grapalat" w:cs="Sylfaen"/>
          <w:b/>
          <w:sz w:val="20"/>
        </w:rPr>
        <w:t>ՀԱՅՏԸ</w:t>
      </w:r>
      <w:r w:rsidRPr="00E6597C">
        <w:rPr>
          <w:rFonts w:ascii="GHEA Grapalat" w:hAnsi="GHEA Grapalat" w:cs="Times Armenian"/>
          <w:b/>
          <w:sz w:val="20"/>
          <w:lang w:val="af-ZA"/>
        </w:rPr>
        <w:t xml:space="preserve">  </w:t>
      </w:r>
      <w:r w:rsidRPr="00E6597C">
        <w:rPr>
          <w:rFonts w:ascii="GHEA Grapalat" w:hAnsi="GHEA Grapalat" w:cs="Sylfaen"/>
          <w:b/>
          <w:sz w:val="20"/>
        </w:rPr>
        <w:t>ՊԱՏՐԱՍՏԵԼՈՒ</w:t>
      </w:r>
      <w:r w:rsidRPr="00E6597C">
        <w:rPr>
          <w:rFonts w:ascii="GHEA Grapalat" w:hAnsi="GHEA Grapalat" w:cs="Times Armenian"/>
          <w:b/>
          <w:sz w:val="20"/>
          <w:lang w:val="af-ZA"/>
        </w:rPr>
        <w:t xml:space="preserve">  </w:t>
      </w:r>
      <w:r w:rsidRPr="00E6597C">
        <w:rPr>
          <w:rFonts w:ascii="GHEA Grapalat" w:hAnsi="GHEA Grapalat" w:cs="Sylfaen"/>
          <w:b/>
          <w:sz w:val="20"/>
        </w:rPr>
        <w:t>ՀՐԱՀԱՆԳ</w:t>
      </w:r>
    </w:p>
    <w:p w14:paraId="6A54C571" w14:textId="77777777" w:rsidR="00096865" w:rsidRPr="00E6597C" w:rsidRDefault="00096865" w:rsidP="00EF3662">
      <w:pPr>
        <w:ind w:firstLine="567"/>
        <w:jc w:val="both"/>
        <w:rPr>
          <w:rFonts w:ascii="GHEA Grapalat" w:hAnsi="GHEA Grapalat"/>
          <w:sz w:val="20"/>
          <w:lang w:val="af-ZA"/>
        </w:rPr>
      </w:pPr>
    </w:p>
    <w:p w14:paraId="512764E7"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Pr="00E6597C">
        <w:rPr>
          <w:rFonts w:ascii="GHEA Grapalat" w:hAnsi="GHEA Grapalat"/>
          <w:sz w:val="20"/>
          <w:lang w:val="af-ZA"/>
        </w:rPr>
        <w:tab/>
      </w:r>
      <w:proofErr w:type="spellStart"/>
      <w:proofErr w:type="gramStart"/>
      <w:r w:rsidRPr="00E6597C">
        <w:rPr>
          <w:rFonts w:ascii="GHEA Grapalat" w:hAnsi="GHEA Grapalat" w:cs="Sylfaen"/>
          <w:sz w:val="20"/>
        </w:rPr>
        <w:t>Ընդհանուր</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դրույթներ</w:t>
      </w:r>
      <w:proofErr w:type="spellEnd"/>
      <w:proofErr w:type="gramEnd"/>
      <w:r w:rsidRPr="00E6597C">
        <w:rPr>
          <w:rFonts w:ascii="GHEA Grapalat" w:hAnsi="GHEA Grapalat" w:cs="Times Armenian"/>
          <w:sz w:val="20"/>
          <w:lang w:val="af-ZA"/>
        </w:rPr>
        <w:tab/>
      </w:r>
    </w:p>
    <w:p w14:paraId="6F56DE7D"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2.</w:t>
      </w:r>
      <w:r w:rsidRPr="00E6597C">
        <w:rPr>
          <w:rFonts w:ascii="GHEA Grapalat" w:hAnsi="GHEA Grapalat"/>
          <w:sz w:val="20"/>
          <w:lang w:val="af-ZA"/>
        </w:rPr>
        <w:tab/>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հայտը</w:t>
      </w:r>
      <w:proofErr w:type="spellEnd"/>
      <w:r w:rsidRPr="00E6597C">
        <w:rPr>
          <w:rFonts w:ascii="GHEA Grapalat" w:hAnsi="GHEA Grapalat" w:cs="Times Armenian"/>
          <w:sz w:val="20"/>
          <w:lang w:val="af-ZA"/>
        </w:rPr>
        <w:tab/>
      </w:r>
    </w:p>
    <w:p w14:paraId="72A242D0" w14:textId="3B091274" w:rsidR="00037DDE" w:rsidRPr="00E6597C" w:rsidRDefault="006F0D3F" w:rsidP="00EF3662">
      <w:pPr>
        <w:ind w:firstLine="1134"/>
        <w:jc w:val="both"/>
        <w:rPr>
          <w:rFonts w:ascii="GHEA Grapalat" w:hAnsi="GHEA Grapalat" w:cs="Times Armenian"/>
          <w:sz w:val="20"/>
          <w:lang w:val="af-ZA"/>
        </w:rPr>
      </w:pPr>
      <w:r w:rsidRPr="00E6597C">
        <w:rPr>
          <w:rFonts w:ascii="GHEA Grapalat" w:hAnsi="GHEA Grapalat"/>
          <w:sz w:val="20"/>
          <w:lang w:val="af-ZA"/>
        </w:rPr>
        <w:t>3</w:t>
      </w:r>
      <w:r w:rsidR="00096865" w:rsidRPr="00E6597C">
        <w:rPr>
          <w:rFonts w:ascii="GHEA Grapalat" w:hAnsi="GHEA Grapalat"/>
          <w:sz w:val="20"/>
          <w:lang w:val="af-ZA"/>
        </w:rPr>
        <w:t>.</w:t>
      </w:r>
      <w:r w:rsidR="00096865" w:rsidRPr="00E6597C">
        <w:rPr>
          <w:rFonts w:ascii="GHEA Grapalat" w:hAnsi="GHEA Grapalat"/>
          <w:sz w:val="20"/>
          <w:lang w:val="af-ZA"/>
        </w:rPr>
        <w:tab/>
      </w:r>
      <w:proofErr w:type="spellStart"/>
      <w:r w:rsidR="00096865" w:rsidRPr="00E6597C">
        <w:rPr>
          <w:rFonts w:ascii="GHEA Grapalat" w:hAnsi="GHEA Grapalat" w:cs="Sylfaen"/>
          <w:sz w:val="20"/>
        </w:rPr>
        <w:t>Հավելվածներ</w:t>
      </w:r>
      <w:proofErr w:type="spellEnd"/>
      <w:r w:rsidR="00BE01AE" w:rsidRPr="00E6597C">
        <w:rPr>
          <w:rFonts w:ascii="GHEA Grapalat" w:hAnsi="GHEA Grapalat" w:cs="Times Armenian"/>
          <w:sz w:val="20"/>
          <w:lang w:val="af-ZA"/>
        </w:rPr>
        <w:t xml:space="preserve"> 1-</w:t>
      </w:r>
      <w:del w:id="244" w:author="Հերմինե Գևորգյան" w:date="2026-02-26T23:44:00Z" w16du:dateUtc="2026-02-26T19:44:00Z">
        <w:r w:rsidR="004D557A" w:rsidRPr="00E6597C">
          <w:rPr>
            <w:rFonts w:ascii="GHEA Grapalat" w:hAnsi="GHEA Grapalat" w:cs="Times Armenian"/>
            <w:sz w:val="20"/>
            <w:lang w:val="af-ZA"/>
          </w:rPr>
          <w:delText>7</w:delText>
        </w:r>
      </w:del>
      <w:r w:rsidR="0049471C">
        <w:rPr>
          <w:rFonts w:ascii="GHEA Grapalat" w:hAnsi="GHEA Grapalat" w:cs="Times Armenian"/>
          <w:sz w:val="20"/>
          <w:lang w:val="af-ZA"/>
        </w:rPr>
        <w:t>7</w:t>
      </w:r>
      <w:r w:rsidR="00096865" w:rsidRPr="00E6597C">
        <w:rPr>
          <w:rFonts w:ascii="GHEA Grapalat" w:hAnsi="GHEA Grapalat" w:cs="Times Armenian"/>
          <w:sz w:val="20"/>
          <w:lang w:val="af-ZA"/>
        </w:rPr>
        <w:tab/>
      </w:r>
    </w:p>
    <w:p w14:paraId="55EA2ADC" w14:textId="77777777" w:rsidR="00037DDE" w:rsidRPr="00E6597C" w:rsidRDefault="00037DDE" w:rsidP="00EF3662">
      <w:pPr>
        <w:ind w:firstLine="1134"/>
        <w:jc w:val="both"/>
        <w:rPr>
          <w:rFonts w:ascii="GHEA Grapalat" w:hAnsi="GHEA Grapalat" w:cs="Times Armenian"/>
          <w:sz w:val="20"/>
          <w:lang w:val="af-ZA"/>
        </w:rPr>
      </w:pPr>
    </w:p>
    <w:p w14:paraId="137B1929" w14:textId="77777777" w:rsidR="00037DDE" w:rsidRPr="00E6597C" w:rsidRDefault="00037DDE" w:rsidP="00EF3662">
      <w:pPr>
        <w:ind w:firstLine="1134"/>
        <w:jc w:val="both"/>
        <w:rPr>
          <w:rFonts w:ascii="GHEA Grapalat" w:hAnsi="GHEA Grapalat" w:cs="Times Armenian"/>
          <w:sz w:val="20"/>
          <w:lang w:val="af-ZA"/>
        </w:rPr>
      </w:pPr>
    </w:p>
    <w:p w14:paraId="7480E833" w14:textId="77777777" w:rsidR="00037DDE" w:rsidRPr="00E6597C" w:rsidRDefault="00037DDE" w:rsidP="00EF3662">
      <w:pPr>
        <w:ind w:firstLine="1134"/>
        <w:jc w:val="both"/>
        <w:rPr>
          <w:rFonts w:ascii="GHEA Grapalat" w:hAnsi="GHEA Grapalat" w:cs="Times Armenian"/>
          <w:sz w:val="20"/>
          <w:lang w:val="af-ZA"/>
        </w:rPr>
      </w:pPr>
    </w:p>
    <w:p w14:paraId="1058D01C" w14:textId="77777777" w:rsidR="00037DDE" w:rsidRPr="00E6597C" w:rsidRDefault="00037DDE" w:rsidP="00EF3662">
      <w:pPr>
        <w:ind w:firstLine="1134"/>
        <w:jc w:val="both"/>
        <w:rPr>
          <w:rFonts w:ascii="GHEA Grapalat" w:hAnsi="GHEA Grapalat" w:cs="Times Armenian"/>
          <w:sz w:val="20"/>
          <w:lang w:val="af-ZA"/>
        </w:rPr>
      </w:pPr>
    </w:p>
    <w:p w14:paraId="3A348515" w14:textId="77777777" w:rsidR="00A55E59" w:rsidRPr="00E6597C" w:rsidRDefault="00A55E59" w:rsidP="00EF3662">
      <w:pPr>
        <w:ind w:firstLine="1134"/>
        <w:jc w:val="both"/>
        <w:rPr>
          <w:rFonts w:ascii="GHEA Grapalat" w:hAnsi="GHEA Grapalat" w:cs="Times Armenian"/>
          <w:sz w:val="20"/>
          <w:lang w:val="af-ZA"/>
        </w:rPr>
      </w:pPr>
    </w:p>
    <w:p w14:paraId="0BE25857" w14:textId="77777777" w:rsidR="00096865" w:rsidRPr="00E6597C" w:rsidRDefault="007F3495" w:rsidP="00EF3662">
      <w:pPr>
        <w:ind w:firstLine="1134"/>
        <w:jc w:val="both"/>
        <w:rPr>
          <w:rFonts w:ascii="GHEA Grapalat" w:hAnsi="GHEA Grapalat" w:cs="Times Armenian"/>
          <w:sz w:val="20"/>
          <w:lang w:val="af-ZA"/>
        </w:rPr>
      </w:pPr>
      <w:r w:rsidRPr="00E6597C">
        <w:rPr>
          <w:rFonts w:ascii="GHEA Grapalat" w:hAnsi="GHEA Grapalat" w:cs="Times Armenian"/>
          <w:sz w:val="20"/>
          <w:lang w:val="af-ZA"/>
        </w:rPr>
        <w:t xml:space="preserve"> </w:t>
      </w:r>
      <w:r w:rsidR="00994A77" w:rsidRPr="00E6597C">
        <w:rPr>
          <w:rFonts w:ascii="GHEA Grapalat" w:hAnsi="GHEA Grapalat" w:cs="Times Armenian"/>
          <w:sz w:val="20"/>
          <w:lang w:val="af-ZA"/>
        </w:rPr>
        <w:br w:type="page"/>
      </w:r>
      <w:r w:rsidR="00096865" w:rsidRPr="00E6597C">
        <w:rPr>
          <w:rFonts w:ascii="GHEA Grapalat" w:hAnsi="GHEA Grapalat" w:cs="Times Armenian"/>
          <w:sz w:val="20"/>
          <w:lang w:val="af-ZA"/>
        </w:rPr>
        <w:lastRenderedPageBreak/>
        <w:tab/>
      </w:r>
    </w:p>
    <w:p w14:paraId="78757338" w14:textId="0F0585C7" w:rsidR="00E4490E" w:rsidRPr="00E4490E" w:rsidRDefault="00096865" w:rsidP="00EF3662">
      <w:pPr>
        <w:jc w:val="both"/>
        <w:rPr>
          <w:rFonts w:ascii="GHEA Grapalat" w:hAnsi="GHEA Grapalat" w:cs="Times Armenian"/>
          <w:sz w:val="20"/>
          <w:lang w:val="af-ZA"/>
        </w:rPr>
      </w:pPr>
      <w:r w:rsidRPr="00E6597C">
        <w:rPr>
          <w:rFonts w:ascii="GHEA Grapalat" w:hAnsi="GHEA Grapalat"/>
          <w:sz w:val="20"/>
          <w:lang w:val="af-ZA"/>
        </w:rPr>
        <w:t xml:space="preserve">          </w:t>
      </w:r>
      <w:proofErr w:type="spellStart"/>
      <w:r w:rsidRPr="00E6597C">
        <w:rPr>
          <w:rFonts w:ascii="GHEA Grapalat" w:hAnsi="GHEA Grapalat" w:cs="Sylfaen"/>
          <w:sz w:val="20"/>
        </w:rPr>
        <w:t>Սույն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հրավերը</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տրամադրվում</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Sylfaen"/>
          <w:sz w:val="20"/>
        </w:rPr>
        <w:t>ի</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լրումն</w:t>
      </w:r>
      <w:proofErr w:type="spellEnd"/>
      <w:r w:rsidRPr="00E6597C">
        <w:rPr>
          <w:rFonts w:ascii="GHEA Grapalat" w:hAnsi="GHEA Grapalat"/>
          <w:sz w:val="20"/>
          <w:lang w:val="af-ZA"/>
        </w:rPr>
        <w:t xml:space="preserve"> </w:t>
      </w:r>
      <w:del w:id="245" w:author="Հերմինե Գևորգյան" w:date="2026-02-26T23:44:00Z" w16du:dateUtc="2026-02-26T19:44:00Z">
        <w:r w:rsidRPr="00E6597C">
          <w:rPr>
            <w:rFonts w:ascii="GHEA Grapalat" w:hAnsi="GHEA Grapalat" w:cs="Times Armenian"/>
            <w:sz w:val="20"/>
            <w:lang w:val="af-ZA"/>
          </w:rPr>
          <w:delText>---</w:delText>
        </w:r>
        <w:r w:rsidR="001B1FC4" w:rsidRPr="00E6597C">
          <w:rPr>
            <w:rFonts w:ascii="GHEA Grapalat" w:hAnsi="GHEA Grapalat" w:cs="Sylfaen"/>
            <w:sz w:val="20"/>
          </w:rPr>
          <w:delText>Բ</w:delText>
        </w:r>
        <w:r w:rsidR="00955E87" w:rsidRPr="00E6597C">
          <w:rPr>
            <w:rFonts w:ascii="GHEA Grapalat" w:hAnsi="GHEA Grapalat" w:cs="Sylfaen"/>
            <w:sz w:val="20"/>
          </w:rPr>
          <w:delText>Մ</w:delText>
        </w:r>
        <w:r w:rsidR="001B1FC4" w:rsidRPr="00E6597C">
          <w:rPr>
            <w:rFonts w:ascii="GHEA Grapalat" w:hAnsi="GHEA Grapalat" w:cs="Sylfaen"/>
            <w:sz w:val="20"/>
          </w:rPr>
          <w:delText>Ա</w:delText>
        </w:r>
        <w:r w:rsidR="00AA18C8" w:rsidRPr="00E6597C">
          <w:rPr>
            <w:rFonts w:ascii="GHEA Grapalat" w:hAnsi="GHEA Grapalat" w:cs="Sylfaen"/>
            <w:sz w:val="20"/>
          </w:rPr>
          <w:delText>Շ</w:delText>
        </w:r>
        <w:r w:rsidRPr="00E6597C">
          <w:rPr>
            <w:rFonts w:ascii="GHEA Grapalat" w:hAnsi="GHEA Grapalat" w:cs="Sylfaen"/>
            <w:sz w:val="20"/>
          </w:rPr>
          <w:delText>ՁԲ</w:delText>
        </w:r>
        <w:r w:rsidRPr="00E6597C">
          <w:rPr>
            <w:rFonts w:ascii="GHEA Grapalat" w:hAnsi="GHEA Grapalat" w:cs="Sylfaen"/>
            <w:sz w:val="20"/>
            <w:lang w:val="af-ZA"/>
          </w:rPr>
          <w:delText>---</w:delText>
        </w:r>
        <w:r w:rsidRPr="00E6597C">
          <w:rPr>
            <w:rFonts w:ascii="GHEA Grapalat" w:hAnsi="GHEA Grapalat" w:cs="Times Armenian"/>
            <w:sz w:val="20"/>
            <w:lang w:val="af-ZA"/>
          </w:rPr>
          <w:delText>/---</w:delText>
        </w:r>
      </w:del>
      <w:ins w:id="246" w:author="Հերմինե Գևորգյան" w:date="2026-02-26T23:44:00Z" w16du:dateUtc="2026-02-26T19:44:00Z">
        <w:r w:rsidR="000053ED">
          <w:rPr>
            <w:rFonts w:ascii="GHEA Grapalat" w:hAnsi="GHEA Grapalat"/>
            <w:lang w:val="hy-AM"/>
          </w:rPr>
          <w:t>ՀՀ ԳՄՍ</w:t>
        </w:r>
        <w:r w:rsidR="0054207A">
          <w:rPr>
            <w:rFonts w:ascii="GHEA Grapalat" w:hAnsi="GHEA Grapalat"/>
            <w:lang w:val="hy-AM"/>
          </w:rPr>
          <w:t>Հ</w:t>
        </w:r>
        <w:r w:rsidR="000053ED">
          <w:rPr>
            <w:rFonts w:ascii="GHEA Grapalat" w:hAnsi="GHEA Grapalat"/>
            <w:lang w:val="hy-AM"/>
          </w:rPr>
          <w:t>Դ-</w:t>
        </w:r>
        <w:proofErr w:type="gramStart"/>
        <w:r w:rsidR="000053ED">
          <w:rPr>
            <w:rFonts w:ascii="GHEA Grapalat" w:hAnsi="GHEA Grapalat"/>
            <w:lang w:val="hy-AM"/>
          </w:rPr>
          <w:t>ԳՀ</w:t>
        </w:r>
        <w:r w:rsidR="000053ED">
          <w:rPr>
            <w:rFonts w:ascii="GHEA Grapalat" w:hAnsi="GHEA Grapalat"/>
            <w:lang w:val="af-ZA"/>
          </w:rPr>
          <w:t>Ա</w:t>
        </w:r>
        <w:r w:rsidR="000053ED">
          <w:rPr>
            <w:rFonts w:ascii="GHEA Grapalat" w:hAnsi="GHEA Grapalat"/>
            <w:lang w:val="hy-AM"/>
          </w:rPr>
          <w:t>Շ</w:t>
        </w:r>
        <w:r w:rsidR="000053ED">
          <w:rPr>
            <w:rFonts w:ascii="GHEA Grapalat" w:hAnsi="GHEA Grapalat"/>
            <w:lang w:val="af-ZA"/>
          </w:rPr>
          <w:t>ՁԲ</w:t>
        </w:r>
        <w:r w:rsidR="000053ED" w:rsidRPr="00E6597C">
          <w:rPr>
            <w:rFonts w:ascii="GHEA Grapalat" w:hAnsi="GHEA Grapalat"/>
            <w:u w:val="single"/>
            <w:lang w:val="af-ZA"/>
          </w:rPr>
          <w:t xml:space="preserve"> </w:t>
        </w:r>
        <w:r w:rsidR="000053ED">
          <w:rPr>
            <w:rFonts w:ascii="GHEA Grapalat" w:hAnsi="GHEA Grapalat"/>
            <w:u w:val="single"/>
            <w:lang w:val="hy-AM"/>
          </w:rPr>
          <w:t xml:space="preserve"> 2</w:t>
        </w:r>
        <w:r w:rsidR="004567B2">
          <w:rPr>
            <w:rFonts w:ascii="GHEA Grapalat" w:hAnsi="GHEA Grapalat"/>
            <w:u w:val="single"/>
            <w:lang w:val="hy-AM"/>
          </w:rPr>
          <w:t>6</w:t>
        </w:r>
        <w:proofErr w:type="gramEnd"/>
        <w:r w:rsidR="000053ED">
          <w:rPr>
            <w:rFonts w:ascii="GHEA Grapalat" w:hAnsi="GHEA Grapalat"/>
            <w:u w:val="single"/>
            <w:lang w:val="hy-AM"/>
          </w:rPr>
          <w:t>/0</w:t>
        </w:r>
        <w:r w:rsidR="004567B2">
          <w:rPr>
            <w:rFonts w:ascii="GHEA Grapalat" w:hAnsi="GHEA Grapalat"/>
            <w:i/>
            <w:u w:val="single"/>
            <w:lang w:val="hy-AM"/>
          </w:rPr>
          <w:t>1</w:t>
        </w:r>
      </w:ins>
      <w:r w:rsidR="005F1D3F" w:rsidRPr="005F1D3F">
        <w:rPr>
          <w:rFonts w:ascii="GHEA Grapalat" w:hAnsi="GHEA Grapalat"/>
          <w:i/>
          <w:u w:val="single"/>
          <w:lang w:val="af-ZA"/>
          <w:rPrChange w:id="247" w:author="Հերմինե Գևորգյան" w:date="2026-02-26T23:44:00Z" w16du:dateUtc="2026-02-26T19:44:00Z">
            <w:rPr>
              <w:rFonts w:ascii="GHEA Grapalat" w:hAnsi="GHEA Grapalat"/>
              <w:sz w:val="20"/>
              <w:lang w:val="af-ZA"/>
            </w:rPr>
          </w:rPrChange>
        </w:rPr>
        <w:t xml:space="preserve"> </w:t>
      </w:r>
      <w:proofErr w:type="spellStart"/>
      <w:r w:rsidRPr="00E6597C">
        <w:rPr>
          <w:rFonts w:ascii="GHEA Grapalat" w:hAnsi="GHEA Grapalat" w:cs="Sylfaen"/>
          <w:sz w:val="20"/>
        </w:rPr>
        <w:t>ծածկա</w:t>
      </w:r>
      <w:r w:rsidRPr="00E6597C">
        <w:rPr>
          <w:rFonts w:ascii="GHEA Grapalat" w:hAnsi="GHEA Grapalat" w:cs="Times Armenian"/>
          <w:sz w:val="20"/>
        </w:rPr>
        <w:t>գ</w:t>
      </w:r>
      <w:r w:rsidRPr="00E6597C">
        <w:rPr>
          <w:rFonts w:ascii="GHEA Grapalat" w:hAnsi="GHEA Grapalat" w:cs="Sylfaen"/>
          <w:sz w:val="20"/>
        </w:rPr>
        <w:t>րով</w:t>
      </w:r>
      <w:proofErr w:type="spellEnd"/>
      <w:r w:rsidRPr="00E6597C">
        <w:rPr>
          <w:rFonts w:ascii="GHEA Grapalat" w:hAnsi="GHEA Grapalat"/>
          <w:sz w:val="20"/>
          <w:lang w:val="af-ZA"/>
        </w:rPr>
        <w:t xml:space="preserve"> </w:t>
      </w:r>
      <w:proofErr w:type="spellStart"/>
      <w:r w:rsidRPr="00E6597C">
        <w:rPr>
          <w:rFonts w:ascii="GHEA Grapalat" w:hAnsi="GHEA Grapalat" w:cs="Sylfaen"/>
          <w:sz w:val="20"/>
        </w:rPr>
        <w:t>անցկացվող</w:t>
      </w:r>
      <w:proofErr w:type="spellEnd"/>
      <w:r w:rsidRPr="00E6597C">
        <w:rPr>
          <w:rFonts w:ascii="GHEA Grapalat" w:hAnsi="GHEA Grapalat" w:cs="Times Armenian"/>
          <w:sz w:val="20"/>
          <w:lang w:val="af-ZA"/>
        </w:rPr>
        <w:t xml:space="preserve"> </w:t>
      </w:r>
      <w:del w:id="248" w:author="Հերմինե Գևորգյան" w:date="2026-02-26T23:44:00Z" w16du:dateUtc="2026-02-26T19:44:00Z">
        <w:r w:rsidRPr="00E6597C">
          <w:rPr>
            <w:rFonts w:ascii="GHEA Grapalat" w:hAnsi="GHEA Grapalat" w:cs="Sylfaen"/>
            <w:sz w:val="20"/>
          </w:rPr>
          <w:delText>բաց</w:delText>
        </w:r>
        <w:r w:rsidRPr="00E6597C">
          <w:rPr>
            <w:rFonts w:ascii="GHEA Grapalat" w:hAnsi="GHEA Grapalat" w:cs="Times Armenian"/>
            <w:sz w:val="20"/>
            <w:lang w:val="af-ZA"/>
          </w:rPr>
          <w:delText xml:space="preserve"> </w:delText>
        </w:r>
        <w:r w:rsidR="00955E87" w:rsidRPr="00E6597C">
          <w:rPr>
            <w:rFonts w:ascii="GHEA Grapalat" w:hAnsi="GHEA Grapalat" w:cs="Times Armenian"/>
            <w:sz w:val="20"/>
          </w:rPr>
          <w:delText>մրցույթ</w:delText>
        </w:r>
        <w:r w:rsidRPr="00E6597C">
          <w:rPr>
            <w:rFonts w:ascii="GHEA Grapalat" w:hAnsi="GHEA Grapalat" w:cs="Sylfaen"/>
            <w:sz w:val="20"/>
          </w:rPr>
          <w:delText>ի</w:delText>
        </w:r>
      </w:del>
      <w:ins w:id="249" w:author="Հերմինե Գևորգյան" w:date="2026-02-26T23:44:00Z" w16du:dateUtc="2026-02-26T19:44:00Z">
        <w:r w:rsidR="009F4CEC">
          <w:rPr>
            <w:rFonts w:ascii="GHEA Grapalat" w:hAnsi="GHEA Grapalat" w:cs="Times Armenian"/>
            <w:sz w:val="20"/>
            <w:lang w:val="hy-AM"/>
          </w:rPr>
          <w:t>գնանշման հարցման</w:t>
        </w:r>
      </w:ins>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այսուհետև</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ընթացակար</w:t>
      </w:r>
      <w:r w:rsidRPr="00E6597C">
        <w:rPr>
          <w:rFonts w:ascii="GHEA Grapalat" w:hAnsi="GHEA Grapalat" w:cs="Times Armenian"/>
          <w:sz w:val="20"/>
        </w:rPr>
        <w:t>գ</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հայտարարության</w:t>
      </w:r>
      <w:proofErr w:type="spellEnd"/>
      <w:r w:rsidR="004D5671" w:rsidRPr="00E6597C">
        <w:rPr>
          <w:rFonts w:ascii="GHEA Grapalat" w:hAnsi="GHEA Grapalat" w:cs="Times Armenian"/>
          <w:sz w:val="20"/>
          <w:lang w:val="af-ZA"/>
        </w:rPr>
        <w:t>։</w:t>
      </w:r>
    </w:p>
    <w:p w14:paraId="5C57C19C" w14:textId="0F9E1979" w:rsidR="00096865" w:rsidRPr="00E6597C" w:rsidRDefault="00096865" w:rsidP="00EF3662">
      <w:pPr>
        <w:ind w:firstLine="567"/>
        <w:jc w:val="both"/>
        <w:rPr>
          <w:rFonts w:ascii="GHEA Grapalat" w:hAnsi="GHEA Grapalat"/>
          <w:sz w:val="20"/>
          <w:lang w:val="af-ZA"/>
        </w:rPr>
      </w:pPr>
      <w:proofErr w:type="spellStart"/>
      <w:r w:rsidRPr="00E6597C">
        <w:rPr>
          <w:rFonts w:ascii="GHEA Grapalat" w:hAnsi="GHEA Grapalat" w:cs="Sylfaen"/>
          <w:sz w:val="20"/>
        </w:rPr>
        <w:t>Սույն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հրավերը</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կազմվել</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նումների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մասին</w:t>
      </w:r>
      <w:proofErr w:type="spellEnd"/>
      <w:r w:rsidRPr="00E6597C">
        <w:rPr>
          <w:rFonts w:ascii="GHEA Grapalat" w:hAnsi="GHEA Grapalat" w:cs="Sylfaen"/>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օրենսդրության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այդ</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թվում</w:t>
      </w:r>
      <w:proofErr w:type="spellEnd"/>
      <w:r w:rsidRPr="00E6597C">
        <w:rPr>
          <w:rFonts w:ascii="GHEA Grapalat" w:hAnsi="GHEA Grapalat" w:cs="Times Armenian"/>
          <w:sz w:val="20"/>
          <w:lang w:val="af-ZA"/>
        </w:rPr>
        <w:t>`</w:t>
      </w:r>
      <w:r w:rsidRPr="00E6597C">
        <w:rPr>
          <w:rFonts w:ascii="GHEA Grapalat" w:hAnsi="GHEA Grapalat"/>
          <w:sz w:val="20"/>
          <w:lang w:val="af-ZA"/>
        </w:rPr>
        <w:t xml:space="preserve"> </w:t>
      </w:r>
      <w:r w:rsidR="00A76C15" w:rsidRPr="00E6597C">
        <w:rPr>
          <w:rFonts w:ascii="GHEA Grapalat" w:hAnsi="GHEA Grapalat"/>
          <w:sz w:val="20"/>
          <w:lang w:val="af-ZA"/>
        </w:rPr>
        <w:t>«</w:t>
      </w:r>
      <w:proofErr w:type="spellStart"/>
      <w:r w:rsidRPr="00E6597C">
        <w:rPr>
          <w:rFonts w:ascii="GHEA Grapalat" w:hAnsi="GHEA Grapalat" w:cs="Sylfaen"/>
          <w:sz w:val="20"/>
        </w:rPr>
        <w:t>Գնումների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մասին</w:t>
      </w:r>
      <w:proofErr w:type="spellEnd"/>
      <w:r w:rsidR="00A76C15" w:rsidRPr="00E6597C">
        <w:rPr>
          <w:rFonts w:ascii="GHEA Grapalat" w:hAnsi="GHEA Grapalat"/>
          <w:sz w:val="20"/>
          <w:lang w:val="af-ZA"/>
        </w:rPr>
        <w:t>»</w:t>
      </w:r>
      <w:r w:rsidRPr="00E6597C">
        <w:rPr>
          <w:rFonts w:ascii="GHEA Grapalat" w:hAnsi="GHEA Grapalat"/>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օրենքի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այսուհետ</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Օրենք</w:t>
      </w:r>
      <w:proofErr w:type="spellEnd"/>
      <w:r w:rsidRPr="00E6597C">
        <w:rPr>
          <w:rFonts w:ascii="GHEA Grapalat" w:hAnsi="GHEA Grapalat" w:cs="Times Armenian"/>
          <w:sz w:val="20"/>
          <w:lang w:val="af-ZA"/>
        </w:rPr>
        <w:t>)</w:t>
      </w:r>
      <w:r w:rsidR="00C43524" w:rsidRPr="00E6597C">
        <w:rPr>
          <w:rFonts w:ascii="GHEA Grapalat" w:hAnsi="GHEA Grapalat" w:cs="Times Armenian"/>
          <w:sz w:val="20"/>
          <w:lang w:val="af-ZA"/>
        </w:rPr>
        <w:t>,</w:t>
      </w:r>
      <w:r w:rsidRPr="00E6597C">
        <w:rPr>
          <w:rFonts w:ascii="GHEA Grapalat" w:hAnsi="GHEA Grapalat" w:cs="Times Armenian"/>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կառավարության</w:t>
      </w:r>
      <w:proofErr w:type="spellEnd"/>
      <w:r w:rsidRPr="00E6597C">
        <w:rPr>
          <w:rFonts w:ascii="GHEA Grapalat" w:hAnsi="GHEA Grapalat" w:cs="Times Armenian"/>
          <w:sz w:val="20"/>
          <w:lang w:val="af-ZA"/>
        </w:rPr>
        <w:t xml:space="preserve"> 201</w:t>
      </w:r>
      <w:r w:rsidR="00955E87" w:rsidRPr="00E6597C">
        <w:rPr>
          <w:rFonts w:ascii="GHEA Grapalat" w:hAnsi="GHEA Grapalat" w:cs="Times Armenian"/>
          <w:sz w:val="20"/>
          <w:lang w:val="af-ZA"/>
        </w:rPr>
        <w:t>7</w:t>
      </w:r>
      <w:r w:rsidRPr="00E6597C">
        <w:rPr>
          <w:rFonts w:ascii="GHEA Grapalat" w:hAnsi="GHEA Grapalat" w:cs="Sylfaen"/>
          <w:sz w:val="20"/>
        </w:rPr>
        <w:t>թ</w:t>
      </w:r>
      <w:r w:rsidRPr="00E6597C">
        <w:rPr>
          <w:rFonts w:ascii="GHEA Grapalat" w:hAnsi="GHEA Grapalat" w:cs="Times Armenian"/>
          <w:sz w:val="20"/>
          <w:lang w:val="af-ZA"/>
        </w:rPr>
        <w:t>.</w:t>
      </w:r>
      <w:r w:rsidR="009F18D0" w:rsidRPr="00E6597C">
        <w:rPr>
          <w:rFonts w:ascii="GHEA Grapalat" w:hAnsi="GHEA Grapalat" w:cs="Times Armenian"/>
          <w:sz w:val="20"/>
          <w:lang w:val="af-ZA"/>
        </w:rPr>
        <w:t xml:space="preserve"> մայիսի 4-ի </w:t>
      </w:r>
      <w:r w:rsidRPr="00E6597C">
        <w:rPr>
          <w:rFonts w:ascii="GHEA Grapalat" w:hAnsi="GHEA Grapalat" w:cs="Times Armenian"/>
          <w:sz w:val="20"/>
          <w:lang w:val="af-ZA"/>
        </w:rPr>
        <w:t xml:space="preserve">N </w:t>
      </w:r>
      <w:r w:rsidR="009F18D0" w:rsidRPr="00E6597C">
        <w:rPr>
          <w:rFonts w:ascii="GHEA Grapalat" w:hAnsi="GHEA Grapalat" w:cs="Times Armenian"/>
          <w:sz w:val="20"/>
          <w:lang w:val="af-ZA"/>
        </w:rPr>
        <w:t>526-</w:t>
      </w:r>
      <w:r w:rsidRPr="00E6597C">
        <w:rPr>
          <w:rFonts w:ascii="GHEA Grapalat" w:hAnsi="GHEA Grapalat" w:cs="Sylfaen"/>
          <w:sz w:val="20"/>
        </w:rPr>
        <w:t>Ն</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որոշմամբ</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հաստատված</w:t>
      </w:r>
      <w:proofErr w:type="spellEnd"/>
      <w:r w:rsidRPr="00E6597C">
        <w:rPr>
          <w:rFonts w:ascii="GHEA Grapalat" w:hAnsi="GHEA Grapalat" w:cs="Times Armenian"/>
          <w:sz w:val="20"/>
          <w:lang w:val="af-ZA"/>
        </w:rPr>
        <w:t xml:space="preserve"> </w:t>
      </w:r>
      <w:r w:rsidR="00A76C15" w:rsidRPr="00E6597C">
        <w:rPr>
          <w:rFonts w:ascii="GHEA Grapalat" w:hAnsi="GHEA Grapalat" w:cs="Times Armenian"/>
          <w:sz w:val="20"/>
          <w:lang w:val="af-ZA"/>
        </w:rPr>
        <w:t>«</w:t>
      </w:r>
      <w:proofErr w:type="spellStart"/>
      <w:r w:rsidRPr="00E6597C">
        <w:rPr>
          <w:rFonts w:ascii="GHEA Grapalat" w:hAnsi="GHEA Grapalat" w:cs="Sylfaen"/>
          <w:sz w:val="20"/>
        </w:rPr>
        <w:t>Գնումների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ործընթացի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կազմակերպման</w:t>
      </w:r>
      <w:proofErr w:type="spellEnd"/>
      <w:r w:rsidR="003C53D4" w:rsidRPr="00E6597C">
        <w:rPr>
          <w:rFonts w:ascii="GHEA Grapalat" w:hAnsi="GHEA Grapalat"/>
          <w:sz w:val="20"/>
          <w:lang w:val="af-ZA"/>
        </w:rPr>
        <w:t>»</w:t>
      </w:r>
      <w:r w:rsidRPr="00E6597C">
        <w:rPr>
          <w:rFonts w:ascii="GHEA Grapalat" w:hAnsi="GHEA Grapalat"/>
          <w:sz w:val="20"/>
          <w:lang w:val="af-ZA"/>
        </w:rPr>
        <w:t xml:space="preserve"> </w:t>
      </w:r>
      <w:proofErr w:type="spellStart"/>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այսուհետ</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Կար</w:t>
      </w:r>
      <w:r w:rsidRPr="00E6597C">
        <w:rPr>
          <w:rFonts w:ascii="GHEA Grapalat" w:hAnsi="GHEA Grapalat" w:cs="Times Armenian"/>
          <w:sz w:val="20"/>
        </w:rPr>
        <w:t>գ</w:t>
      </w:r>
      <w:proofErr w:type="spellEnd"/>
      <w:r w:rsidRPr="00E6597C">
        <w:rPr>
          <w:rFonts w:ascii="GHEA Grapalat" w:hAnsi="GHEA Grapalat" w:cs="Times Armenian"/>
          <w:sz w:val="20"/>
          <w:lang w:val="af-ZA"/>
        </w:rPr>
        <w:t>)</w:t>
      </w:r>
      <w:r w:rsidR="00B61894"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այլ</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իրավական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ակտերի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պահանջներին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համապատասխան</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նպատակ</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ունի</w:t>
      </w:r>
      <w:proofErr w:type="spellEnd"/>
      <w:r w:rsidRPr="00E6597C">
        <w:rPr>
          <w:rFonts w:ascii="GHEA Grapalat" w:hAnsi="GHEA Grapalat" w:cs="Times Armenian"/>
          <w:sz w:val="20"/>
          <w:lang w:val="af-ZA"/>
        </w:rPr>
        <w:t xml:space="preserve"> </w:t>
      </w:r>
      <w:r w:rsidR="0054207A" w:rsidRPr="00493FEC">
        <w:rPr>
          <w:rFonts w:ascii="GHEA Grapalat" w:hAnsi="GHEA Grapalat"/>
          <w:sz w:val="22"/>
          <w:lang w:val="hy-AM"/>
          <w:rPrChange w:id="250" w:author="Հերմինե Գևորգյան" w:date="2026-02-26T23:44:00Z" w16du:dateUtc="2026-02-26T19:44:00Z">
            <w:rPr>
              <w:rFonts w:ascii="GHEA Grapalat" w:hAnsi="GHEA Grapalat"/>
              <w:sz w:val="20"/>
              <w:lang w:val="af-ZA"/>
            </w:rPr>
          </w:rPrChange>
        </w:rPr>
        <w:t>«</w:t>
      </w:r>
      <w:del w:id="251" w:author="Հերմինե Գևորգյան" w:date="2026-02-26T23:44:00Z" w16du:dateUtc="2026-02-26T19:44:00Z">
        <w:r w:rsidR="00A00E74" w:rsidRPr="00E6597C">
          <w:rPr>
            <w:rFonts w:ascii="GHEA Grapalat" w:hAnsi="GHEA Grapalat" w:cs="Sylfaen"/>
            <w:sz w:val="20"/>
            <w:vertAlign w:val="subscript"/>
          </w:rPr>
          <w:delText>Պատվիրատուի</w:delText>
        </w:r>
        <w:r w:rsidR="00A00E74" w:rsidRPr="00E6597C">
          <w:rPr>
            <w:rFonts w:ascii="GHEA Grapalat" w:hAnsi="GHEA Grapalat" w:cs="Times Armenian"/>
            <w:sz w:val="20"/>
            <w:vertAlign w:val="subscript"/>
            <w:lang w:val="af-ZA"/>
          </w:rPr>
          <w:delText xml:space="preserve"> </w:delText>
        </w:r>
        <w:r w:rsidR="00A00E74" w:rsidRPr="00E6597C">
          <w:rPr>
            <w:rFonts w:ascii="GHEA Grapalat" w:hAnsi="GHEA Grapalat" w:cs="Sylfaen"/>
            <w:sz w:val="20"/>
            <w:vertAlign w:val="subscript"/>
          </w:rPr>
          <w:delText>անվանում</w:delText>
        </w:r>
      </w:del>
      <w:ins w:id="252" w:author="Հերմինե Գևորգյան" w:date="2026-02-26T23:44:00Z" w16du:dateUtc="2026-02-26T19:44:00Z">
        <w:r w:rsidR="0054207A">
          <w:rPr>
            <w:rFonts w:ascii="GHEA Grapalat" w:hAnsi="GHEA Grapalat"/>
            <w:sz w:val="22"/>
            <w:szCs w:val="22"/>
            <w:lang w:val="hy-AM"/>
          </w:rPr>
          <w:t>ՀՀ Գեղարքունիքի մարզի Սեմյոնովկայի հիմնական դպրոց</w:t>
        </w:r>
        <w:r w:rsidR="0054207A" w:rsidRPr="00493FEC">
          <w:rPr>
            <w:rFonts w:ascii="GHEA Grapalat" w:hAnsi="GHEA Grapalat"/>
            <w:sz w:val="22"/>
            <w:szCs w:val="22"/>
            <w:lang w:val="hy-AM"/>
          </w:rPr>
          <w:t>»</w:t>
        </w:r>
        <w:r w:rsidR="0054207A" w:rsidRPr="00493FEC">
          <w:rPr>
            <w:rFonts w:ascii="GHEA Grapalat" w:hAnsi="GHEA Grapalat"/>
            <w:sz w:val="22"/>
            <w:szCs w:val="22"/>
            <w:lang w:val="af-ZA"/>
          </w:rPr>
          <w:t xml:space="preserve"> </w:t>
        </w:r>
        <w:r w:rsidR="0054207A" w:rsidRPr="00493FEC">
          <w:rPr>
            <w:rFonts w:ascii="GHEA Grapalat" w:hAnsi="GHEA Grapalat"/>
            <w:sz w:val="22"/>
            <w:szCs w:val="22"/>
            <w:lang w:val="hy-AM"/>
          </w:rPr>
          <w:t>ՊՈԱԿ</w:t>
        </w:r>
        <w:r w:rsidR="0092496A" w:rsidRPr="00E6597C">
          <w:rPr>
            <w:rFonts w:ascii="GHEA Grapalat" w:hAnsi="GHEA Grapalat"/>
            <w:sz w:val="20"/>
            <w:lang w:val="af-ZA"/>
          </w:rPr>
          <w:t xml:space="preserve"> </w:t>
        </w:r>
      </w:ins>
      <w:r w:rsidR="00A00E74" w:rsidRPr="00E6597C">
        <w:rPr>
          <w:rFonts w:ascii="GHEA Grapalat" w:hAnsi="GHEA Grapalat"/>
          <w:sz w:val="20"/>
          <w:lang w:val="af-ZA"/>
        </w:rPr>
        <w:t>»-</w:t>
      </w:r>
      <w:r w:rsidR="00A00E74" w:rsidRPr="00E6597C">
        <w:rPr>
          <w:rFonts w:ascii="GHEA Grapalat" w:hAnsi="GHEA Grapalat"/>
          <w:sz w:val="20"/>
        </w:rPr>
        <w:t>ի</w:t>
      </w:r>
      <w:r w:rsidR="00A00E74" w:rsidRPr="00E6597C">
        <w:rPr>
          <w:rFonts w:ascii="GHEA Grapalat" w:hAnsi="GHEA Grapalat"/>
          <w:sz w:val="20"/>
          <w:lang w:val="af-ZA"/>
        </w:rPr>
        <w:t xml:space="preserve"> </w:t>
      </w:r>
      <w:r w:rsidR="00A00E74" w:rsidRPr="00E6597C">
        <w:rPr>
          <w:rFonts w:ascii="GHEA Grapalat" w:hAnsi="GHEA Grapalat" w:cs="Times Armenian"/>
          <w:sz w:val="20"/>
          <w:lang w:val="af-ZA"/>
        </w:rPr>
        <w:t>(</w:t>
      </w:r>
      <w:proofErr w:type="spellStart"/>
      <w:r w:rsidR="00A00E74" w:rsidRPr="00E6597C">
        <w:rPr>
          <w:rFonts w:ascii="GHEA Grapalat" w:hAnsi="GHEA Grapalat" w:cs="Sylfaen"/>
          <w:sz w:val="20"/>
        </w:rPr>
        <w:t>այսուհետ</w:t>
      </w:r>
      <w:proofErr w:type="spellEnd"/>
      <w:r w:rsidR="00A00E74" w:rsidRPr="00E6597C">
        <w:rPr>
          <w:rFonts w:ascii="GHEA Grapalat" w:hAnsi="GHEA Grapalat" w:cs="Times Armenian"/>
          <w:sz w:val="20"/>
          <w:lang w:val="af-ZA"/>
        </w:rPr>
        <w:t xml:space="preserve">` </w:t>
      </w:r>
      <w:proofErr w:type="spellStart"/>
      <w:r w:rsidR="00A00E74" w:rsidRPr="00E6597C">
        <w:rPr>
          <w:rFonts w:ascii="GHEA Grapalat" w:hAnsi="GHEA Grapalat" w:cs="Sylfaen"/>
          <w:sz w:val="20"/>
        </w:rPr>
        <w:t>պատվիրատու</w:t>
      </w:r>
      <w:proofErr w:type="spellEnd"/>
      <w:r w:rsidR="00A00E74" w:rsidRPr="00E6597C">
        <w:rPr>
          <w:rFonts w:ascii="GHEA Grapalat" w:hAnsi="GHEA Grapalat" w:cs="Times Armenian"/>
          <w:sz w:val="20"/>
          <w:lang w:val="af-ZA"/>
        </w:rPr>
        <w:t>)</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կողմից</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հայտարարված</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ին</w:t>
      </w:r>
      <w:proofErr w:type="spellEnd"/>
      <w:r w:rsidR="000604CF" w:rsidRPr="00E6597C">
        <w:rPr>
          <w:rFonts w:ascii="GHEA Grapalat" w:hAnsi="GHEA Grapalat" w:cs="Sylfaen"/>
          <w:sz w:val="20"/>
          <w:lang w:val="af-ZA"/>
        </w:rPr>
        <w:t xml:space="preserve"> </w:t>
      </w:r>
      <w:proofErr w:type="spellStart"/>
      <w:r w:rsidRPr="00E6597C">
        <w:rPr>
          <w:rFonts w:ascii="GHEA Grapalat" w:hAnsi="GHEA Grapalat" w:cs="Sylfaen"/>
          <w:sz w:val="20"/>
        </w:rPr>
        <w:t>մասնակցելու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մտադրություն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ունեցող</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անձանց</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այսուհետ</w:t>
      </w:r>
      <w:proofErr w:type="spellEnd"/>
      <w:r w:rsidRPr="00E6597C">
        <w:rPr>
          <w:rFonts w:ascii="GHEA Grapalat" w:hAnsi="GHEA Grapalat" w:cs="Times Armenian"/>
          <w:sz w:val="20"/>
          <w:lang w:val="af-ZA"/>
        </w:rPr>
        <w:t xml:space="preserve">`  </w:t>
      </w:r>
      <w:proofErr w:type="spellStart"/>
      <w:r w:rsidR="003D0075" w:rsidRPr="00E6597C">
        <w:rPr>
          <w:rFonts w:ascii="GHEA Grapalat" w:hAnsi="GHEA Grapalat" w:cs="Sylfaen"/>
          <w:sz w:val="20"/>
        </w:rPr>
        <w:t>մ</w:t>
      </w:r>
      <w:r w:rsidRPr="00E6597C">
        <w:rPr>
          <w:rFonts w:ascii="GHEA Grapalat" w:hAnsi="GHEA Grapalat" w:cs="Sylfaen"/>
          <w:sz w:val="20"/>
        </w:rPr>
        <w:t>ասնակից</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տեղեկացնելու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պայմանների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նման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առարկայի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անցկացման</w:t>
      </w:r>
      <w:proofErr w:type="spellEnd"/>
      <w:r w:rsidRPr="00E6597C">
        <w:rPr>
          <w:rFonts w:ascii="GHEA Grapalat" w:hAnsi="GHEA Grapalat" w:cs="Times Armenian"/>
          <w:sz w:val="20"/>
          <w:lang w:val="af-ZA"/>
        </w:rPr>
        <w:t xml:space="preserve">, </w:t>
      </w:r>
      <w:r w:rsidR="002E7EE1" w:rsidRPr="00E6597C">
        <w:rPr>
          <w:rFonts w:ascii="GHEA Grapalat" w:hAnsi="GHEA Grapalat" w:cs="Sylfaen"/>
          <w:sz w:val="20"/>
          <w:lang w:val="hy-AM"/>
        </w:rPr>
        <w:t>ընտրված մասնակցին</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որոշելու</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նրա</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հետ</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պայմանա</w:t>
      </w:r>
      <w:r w:rsidRPr="00E6597C">
        <w:rPr>
          <w:rFonts w:ascii="GHEA Grapalat" w:hAnsi="GHEA Grapalat" w:cs="Times Armenian"/>
          <w:sz w:val="20"/>
        </w:rPr>
        <w:t>գ</w:t>
      </w:r>
      <w:r w:rsidRPr="00E6597C">
        <w:rPr>
          <w:rFonts w:ascii="GHEA Grapalat" w:hAnsi="GHEA Grapalat" w:cs="Sylfaen"/>
          <w:sz w:val="20"/>
        </w:rPr>
        <w:t>իր</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կնքելու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մասին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ինչպես</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նաև</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օժանդակելու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հայտը</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պատրաստելիս</w:t>
      </w:r>
      <w:proofErr w:type="spellEnd"/>
      <w:r w:rsidR="004D5671" w:rsidRPr="00E6597C">
        <w:rPr>
          <w:rFonts w:ascii="GHEA Grapalat" w:hAnsi="GHEA Grapalat" w:cs="Times Armenian"/>
          <w:sz w:val="20"/>
          <w:lang w:val="af-ZA"/>
        </w:rPr>
        <w:t>։</w:t>
      </w:r>
    </w:p>
    <w:p w14:paraId="2DAB733C" w14:textId="77777777" w:rsidR="00096865" w:rsidRPr="00E6597C" w:rsidRDefault="00096865" w:rsidP="00EF3662">
      <w:pPr>
        <w:ind w:firstLine="567"/>
        <w:jc w:val="both"/>
        <w:rPr>
          <w:rFonts w:ascii="GHEA Grapalat" w:hAnsi="GHEA Grapalat"/>
          <w:sz w:val="20"/>
          <w:lang w:val="af-ZA"/>
        </w:rPr>
      </w:pPr>
      <w:proofErr w:type="spellStart"/>
      <w:r w:rsidRPr="00E6597C">
        <w:rPr>
          <w:rFonts w:ascii="GHEA Grapalat" w:hAnsi="GHEA Grapalat" w:cs="Sylfaen"/>
          <w:sz w:val="20"/>
        </w:rPr>
        <w:t>Հայտեր</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կարող</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են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ներկայացնել</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բոլոր</w:t>
      </w:r>
      <w:proofErr w:type="spellEnd"/>
      <w:r w:rsidR="00B2681D" w:rsidRPr="00E6597C">
        <w:rPr>
          <w:rFonts w:ascii="GHEA Grapalat" w:hAnsi="GHEA Grapalat" w:cs="Sylfaen"/>
          <w:sz w:val="20"/>
          <w:lang w:val="af-ZA"/>
        </w:rPr>
        <w:t xml:space="preserve"> </w:t>
      </w:r>
      <w:proofErr w:type="spellStart"/>
      <w:r w:rsidRPr="00E6597C">
        <w:rPr>
          <w:rFonts w:ascii="GHEA Grapalat" w:hAnsi="GHEA Grapalat" w:cs="Sylfaen"/>
          <w:sz w:val="20"/>
        </w:rPr>
        <w:t>անձիք</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անկախ</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նրանց</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օտարերկրյա</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ֆիզիկական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անձ</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կազմակերպություն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քաղաքացիություն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չունեցող</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անձ</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լինելու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հան</w:t>
      </w:r>
      <w:r w:rsidRPr="00E6597C">
        <w:rPr>
          <w:rFonts w:ascii="GHEA Grapalat" w:hAnsi="GHEA Grapalat" w:cs="Times Armenian"/>
          <w:sz w:val="20"/>
        </w:rPr>
        <w:t>գ</w:t>
      </w:r>
      <w:r w:rsidRPr="00E6597C">
        <w:rPr>
          <w:rFonts w:ascii="GHEA Grapalat" w:hAnsi="GHEA Grapalat" w:cs="Sylfaen"/>
          <w:sz w:val="20"/>
        </w:rPr>
        <w:t>ամանքից</w:t>
      </w:r>
      <w:proofErr w:type="spellEnd"/>
      <w:r w:rsidR="004D5671" w:rsidRPr="00E6597C">
        <w:rPr>
          <w:rFonts w:ascii="GHEA Grapalat" w:hAnsi="GHEA Grapalat" w:cs="Times Armenian"/>
          <w:sz w:val="20"/>
          <w:lang w:val="af-ZA"/>
        </w:rPr>
        <w:t>։</w:t>
      </w:r>
    </w:p>
    <w:p w14:paraId="25709E6A" w14:textId="77777777" w:rsidR="00096865" w:rsidRPr="00E6597C" w:rsidRDefault="00096865" w:rsidP="00EF3662">
      <w:pPr>
        <w:ind w:firstLine="567"/>
        <w:jc w:val="both"/>
        <w:rPr>
          <w:rFonts w:ascii="GHEA Grapalat" w:hAnsi="GHEA Grapalat" w:cs="Times Armenian"/>
          <w:sz w:val="20"/>
          <w:lang w:val="af-ZA"/>
        </w:rPr>
      </w:pPr>
      <w:proofErr w:type="spellStart"/>
      <w:r w:rsidRPr="00E6597C">
        <w:rPr>
          <w:rFonts w:ascii="GHEA Grapalat" w:hAnsi="GHEA Grapalat" w:cs="Sylfaen"/>
          <w:sz w:val="20"/>
        </w:rPr>
        <w:t>Սույն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հետ</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կապված</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հարաբերությունների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նկատմամբ</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կիրառվում</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Հայաստանի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Հանրապետության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իրավունքը</w:t>
      </w:r>
      <w:proofErr w:type="spellEnd"/>
      <w:r w:rsidR="004D5671" w:rsidRPr="00E6597C">
        <w:rPr>
          <w:rFonts w:ascii="GHEA Grapalat" w:hAnsi="GHEA Grapalat" w:cs="Times Armenian"/>
          <w:sz w:val="20"/>
          <w:lang w:val="af-ZA"/>
        </w:rPr>
        <w:t>։</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Սույն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հետ</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կապված</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վեճերը</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ենթակա</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են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քննության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Հայաստանի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Հանրապետության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դատարաններում</w:t>
      </w:r>
      <w:proofErr w:type="spellEnd"/>
      <w:r w:rsidR="004D5671" w:rsidRPr="00E6597C">
        <w:rPr>
          <w:rFonts w:ascii="GHEA Grapalat" w:hAnsi="GHEA Grapalat" w:cs="Times Armenian"/>
          <w:sz w:val="20"/>
          <w:lang w:val="af-ZA"/>
        </w:rPr>
        <w:t>։</w:t>
      </w:r>
      <w:r w:rsidR="00F5653D" w:rsidRPr="00E6597C">
        <w:rPr>
          <w:rFonts w:ascii="GHEA Grapalat" w:hAnsi="GHEA Grapalat" w:cs="Times Armenian"/>
          <w:sz w:val="20"/>
          <w:lang w:val="af-ZA"/>
        </w:rPr>
        <w:t xml:space="preserve"> </w:t>
      </w:r>
    </w:p>
    <w:p w14:paraId="6C7A0546" w14:textId="6CDFA7A7" w:rsidR="003E1421" w:rsidRPr="00E6597C" w:rsidRDefault="00A81DD5" w:rsidP="00EF3662">
      <w:pPr>
        <w:pStyle w:val="23"/>
        <w:spacing w:line="240" w:lineRule="auto"/>
        <w:ind w:firstLine="567"/>
        <w:rPr>
          <w:rFonts w:ascii="GHEA Grapalat" w:hAnsi="GHEA Grapalat"/>
        </w:rPr>
      </w:pPr>
      <w:r w:rsidRPr="00E6597C">
        <w:rPr>
          <w:rFonts w:ascii="GHEA Grapalat" w:hAnsi="GHEA Grapalat"/>
        </w:rPr>
        <w:t xml:space="preserve">Գնահատող հանձնաժողովի քարտուղարի </w:t>
      </w:r>
      <w:r w:rsidR="003E1421" w:rsidRPr="00E6597C">
        <w:rPr>
          <w:rFonts w:ascii="GHEA Grapalat" w:hAnsi="GHEA Grapalat"/>
        </w:rPr>
        <w:t xml:space="preserve">էլեկտրոնային փոստի հասցեն է` </w:t>
      </w:r>
      <w:r w:rsidR="00B2681D" w:rsidRPr="00E6597C">
        <w:rPr>
          <w:rFonts w:ascii="GHEA Grapalat" w:hAnsi="GHEA Grapalat"/>
          <w:sz w:val="24"/>
          <w:szCs w:val="24"/>
        </w:rPr>
        <w:t>«</w:t>
      </w:r>
      <w:r w:rsidR="003E1421" w:rsidRPr="00E6597C">
        <w:rPr>
          <w:rFonts w:ascii="GHEA Grapalat" w:hAnsi="GHEA Grapalat"/>
          <w:vertAlign w:val="subscript"/>
        </w:rPr>
        <w:t xml:space="preserve"> </w:t>
      </w:r>
      <w:del w:id="253" w:author="Հերմինե Գևորգյան" w:date="2026-02-26T23:44:00Z" w16du:dateUtc="2026-02-26T19:44:00Z">
        <w:r w:rsidR="003E1421" w:rsidRPr="00E6597C">
          <w:rPr>
            <w:rFonts w:ascii="GHEA Grapalat" w:hAnsi="GHEA Grapalat"/>
            <w:vertAlign w:val="subscript"/>
          </w:rPr>
          <w:delText>էլեկտրոնային փոստի հասցեն</w:delText>
        </w:r>
      </w:del>
      <w:ins w:id="254" w:author="Հերմինե Գևորգյան" w:date="2026-02-26T23:44:00Z" w16du:dateUtc="2026-02-26T19:44:00Z">
        <w:r w:rsidR="0057795D">
          <w:rPr>
            <w:rFonts w:ascii="GHEA Grapalat" w:hAnsi="GHEA Grapalat"/>
            <w:vertAlign w:val="subscript"/>
          </w:rPr>
          <w:t>herminegevorgyan@mail.ru</w:t>
        </w:r>
      </w:ins>
      <w:r w:rsidR="00B2681D" w:rsidRPr="00E6597C">
        <w:rPr>
          <w:rFonts w:ascii="GHEA Grapalat" w:hAnsi="GHEA Grapalat"/>
          <w:sz w:val="24"/>
          <w:szCs w:val="24"/>
        </w:rPr>
        <w:t>»</w:t>
      </w:r>
    </w:p>
    <w:p w14:paraId="2029342F" w14:textId="77777777" w:rsidR="00096865" w:rsidRPr="00E6597C" w:rsidRDefault="00F5653D" w:rsidP="00EF3662">
      <w:pPr>
        <w:jc w:val="center"/>
        <w:rPr>
          <w:rFonts w:ascii="GHEA Grapalat" w:hAnsi="GHEA Grapalat"/>
          <w:szCs w:val="22"/>
          <w:lang w:val="af-ZA"/>
        </w:rPr>
      </w:pPr>
      <w:r w:rsidRPr="00E6597C">
        <w:rPr>
          <w:rFonts w:ascii="GHEA Grapalat" w:hAnsi="GHEA Grapalat"/>
          <w:sz w:val="16"/>
          <w:szCs w:val="16"/>
          <w:lang w:val="af-ZA"/>
        </w:rPr>
        <w:br w:type="page"/>
      </w:r>
      <w:proofErr w:type="gramStart"/>
      <w:r w:rsidR="00096865" w:rsidRPr="00E6597C">
        <w:rPr>
          <w:rFonts w:ascii="GHEA Grapalat" w:hAnsi="GHEA Grapalat" w:cs="Sylfaen"/>
          <w:szCs w:val="22"/>
        </w:rPr>
        <w:lastRenderedPageBreak/>
        <w:t>ՄԱՍ</w:t>
      </w:r>
      <w:r w:rsidR="00096865" w:rsidRPr="00E6597C">
        <w:rPr>
          <w:rFonts w:ascii="GHEA Grapalat" w:hAnsi="GHEA Grapalat" w:cs="Times Armenian"/>
          <w:szCs w:val="22"/>
          <w:lang w:val="af-ZA"/>
        </w:rPr>
        <w:t xml:space="preserve">  I</w:t>
      </w:r>
      <w:proofErr w:type="gramEnd"/>
    </w:p>
    <w:p w14:paraId="67C3BC53" w14:textId="77777777" w:rsidR="00096865" w:rsidRPr="00E6597C" w:rsidRDefault="00096865" w:rsidP="00EF3662">
      <w:pPr>
        <w:pStyle w:val="3"/>
        <w:spacing w:line="240" w:lineRule="auto"/>
        <w:ind w:firstLine="567"/>
        <w:rPr>
          <w:rFonts w:ascii="GHEA Grapalat" w:hAnsi="GHEA Grapalat"/>
          <w:sz w:val="24"/>
          <w:szCs w:val="22"/>
          <w:lang w:val="af-ZA"/>
        </w:rPr>
      </w:pPr>
    </w:p>
    <w:p w14:paraId="5B1CA068" w14:textId="77777777" w:rsidR="00096865" w:rsidRPr="00E6597C" w:rsidRDefault="002B32D6" w:rsidP="00EF3662">
      <w:pPr>
        <w:numPr>
          <w:ilvl w:val="0"/>
          <w:numId w:val="3"/>
        </w:numPr>
        <w:jc w:val="center"/>
        <w:rPr>
          <w:rFonts w:ascii="GHEA Grapalat" w:hAnsi="GHEA Grapalat" w:cs="Sylfaen"/>
          <w:b/>
          <w:sz w:val="20"/>
        </w:rPr>
      </w:pPr>
      <w:r w:rsidRPr="00E6597C">
        <w:rPr>
          <w:rFonts w:ascii="GHEA Grapalat" w:hAnsi="GHEA Grapalat" w:cs="Sylfaen"/>
          <w:b/>
          <w:sz w:val="20"/>
        </w:rPr>
        <w:t>ԳՆՄԱՆ  ԱՌԱՐԿԱՅԻ  ԲՆՈՒԹԱԳԻՐԸ</w:t>
      </w:r>
    </w:p>
    <w:p w14:paraId="744290F7" w14:textId="77777777" w:rsidR="002B32D6" w:rsidRPr="00E6597C" w:rsidRDefault="002B32D6" w:rsidP="00EF3662">
      <w:pPr>
        <w:ind w:left="360"/>
        <w:jc w:val="center"/>
        <w:rPr>
          <w:rFonts w:ascii="GHEA Grapalat" w:hAnsi="GHEA Grapalat" w:cs="Sylfaen"/>
          <w:b/>
          <w:sz w:val="20"/>
        </w:rPr>
      </w:pPr>
    </w:p>
    <w:p w14:paraId="38C0561B" w14:textId="4D4FB3E1" w:rsidR="00096865" w:rsidRPr="00E6597C" w:rsidRDefault="00845AA5" w:rsidP="00EF3662">
      <w:pPr>
        <w:pStyle w:val="3"/>
        <w:spacing w:line="240" w:lineRule="auto"/>
        <w:ind w:firstLine="567"/>
        <w:jc w:val="both"/>
        <w:rPr>
          <w:rFonts w:ascii="GHEA Grapalat" w:hAnsi="GHEA Grapalat"/>
          <w:i w:val="0"/>
          <w:lang w:val="af-ZA"/>
        </w:rPr>
      </w:pPr>
      <w:r w:rsidRPr="00E6597C">
        <w:rPr>
          <w:rFonts w:ascii="GHEA Grapalat" w:hAnsi="GHEA Grapalat" w:cs="Sylfaen"/>
          <w:i w:val="0"/>
        </w:rPr>
        <w:t xml:space="preserve">1.1 </w:t>
      </w:r>
      <w:proofErr w:type="spellStart"/>
      <w:r w:rsidR="00096865" w:rsidRPr="00E6597C">
        <w:rPr>
          <w:rFonts w:ascii="GHEA Grapalat" w:hAnsi="GHEA Grapalat" w:cs="Sylfaen"/>
          <w:i w:val="0"/>
        </w:rPr>
        <w:t>Գնման</w:t>
      </w:r>
      <w:proofErr w:type="spellEnd"/>
      <w:r w:rsidR="00096865" w:rsidRPr="00E6597C">
        <w:rPr>
          <w:rFonts w:ascii="GHEA Grapalat" w:hAnsi="GHEA Grapalat" w:cs="Sylfaen"/>
          <w:i w:val="0"/>
          <w:lang w:val="af-ZA"/>
        </w:rPr>
        <w:t xml:space="preserve"> </w:t>
      </w:r>
      <w:proofErr w:type="spellStart"/>
      <w:r w:rsidR="00096865" w:rsidRPr="00E6597C">
        <w:rPr>
          <w:rFonts w:ascii="GHEA Grapalat" w:hAnsi="GHEA Grapalat" w:cs="Sylfaen"/>
          <w:i w:val="0"/>
        </w:rPr>
        <w:t>առարկա</w:t>
      </w:r>
      <w:proofErr w:type="spellEnd"/>
      <w:r w:rsidR="00096865" w:rsidRPr="00E6597C">
        <w:rPr>
          <w:rFonts w:ascii="GHEA Grapalat" w:hAnsi="GHEA Grapalat" w:cs="Sylfaen"/>
          <w:i w:val="0"/>
          <w:lang w:val="af-ZA"/>
        </w:rPr>
        <w:t xml:space="preserve"> </w:t>
      </w:r>
      <w:r w:rsidR="00096865" w:rsidRPr="00E6597C">
        <w:rPr>
          <w:rFonts w:ascii="GHEA Grapalat" w:hAnsi="GHEA Grapalat" w:cs="Sylfaen"/>
          <w:i w:val="0"/>
        </w:rPr>
        <w:t>է</w:t>
      </w:r>
      <w:r w:rsidR="00096865" w:rsidRPr="00E6597C">
        <w:rPr>
          <w:rFonts w:ascii="GHEA Grapalat" w:hAnsi="GHEA Grapalat" w:cs="Sylfaen"/>
          <w:i w:val="0"/>
          <w:lang w:val="af-ZA"/>
        </w:rPr>
        <w:t xml:space="preserve"> </w:t>
      </w:r>
      <w:proofErr w:type="spellStart"/>
      <w:r w:rsidR="00096865" w:rsidRPr="00E6597C">
        <w:rPr>
          <w:rFonts w:ascii="GHEA Grapalat" w:hAnsi="GHEA Grapalat" w:cs="Sylfaen"/>
          <w:i w:val="0"/>
        </w:rPr>
        <w:t>հանդիսանում</w:t>
      </w:r>
      <w:proofErr w:type="spellEnd"/>
      <w:r w:rsidR="00096865" w:rsidRPr="00E6597C">
        <w:rPr>
          <w:rFonts w:ascii="GHEA Grapalat" w:hAnsi="GHEA Grapalat" w:cs="Sylfaen"/>
          <w:i w:val="0"/>
          <w:lang w:val="af-ZA"/>
        </w:rPr>
        <w:t xml:space="preserve">  </w:t>
      </w:r>
      <w:r w:rsidR="00787FCF" w:rsidRPr="00493FEC">
        <w:rPr>
          <w:rFonts w:ascii="GHEA Grapalat" w:hAnsi="GHEA Grapalat"/>
          <w:sz w:val="22"/>
          <w:lang w:val="hy-AM"/>
          <w:rPrChange w:id="255" w:author="Հերմինե Գևորգյան" w:date="2026-02-26T23:44:00Z" w16du:dateUtc="2026-02-26T19:44:00Z">
            <w:rPr>
              <w:rFonts w:ascii="GHEA Grapalat" w:hAnsi="GHEA Grapalat"/>
              <w:i w:val="0"/>
              <w:lang w:val="af-ZA"/>
            </w:rPr>
          </w:rPrChange>
        </w:rPr>
        <w:t>«</w:t>
      </w:r>
      <w:del w:id="256" w:author="Հերմինե Գևորգյան" w:date="2026-02-26T23:44:00Z" w16du:dateUtc="2026-02-26T19:44:00Z">
        <w:r w:rsidR="00096865" w:rsidRPr="00E6597C">
          <w:rPr>
            <w:rFonts w:ascii="GHEA Grapalat" w:hAnsi="GHEA Grapalat" w:cs="Sylfaen"/>
            <w:i w:val="0"/>
            <w:vertAlign w:val="subscript"/>
          </w:rPr>
          <w:delText>Պատվիրոտուի</w:delText>
        </w:r>
        <w:r w:rsidR="00096865" w:rsidRPr="00E6597C">
          <w:rPr>
            <w:rFonts w:ascii="GHEA Grapalat" w:hAnsi="GHEA Grapalat"/>
            <w:i w:val="0"/>
            <w:vertAlign w:val="subscript"/>
            <w:lang w:val="af-ZA"/>
          </w:rPr>
          <w:delText xml:space="preserve"> </w:delText>
        </w:r>
        <w:r w:rsidR="00096865" w:rsidRPr="00E6597C">
          <w:rPr>
            <w:rFonts w:ascii="GHEA Grapalat" w:hAnsi="GHEA Grapalat"/>
            <w:i w:val="0"/>
            <w:vertAlign w:val="subscript"/>
          </w:rPr>
          <w:delText>անվանումը</w:delText>
        </w:r>
        <w:r w:rsidR="00A76C15" w:rsidRPr="00E6597C">
          <w:rPr>
            <w:rFonts w:ascii="GHEA Grapalat" w:hAnsi="GHEA Grapalat"/>
            <w:i w:val="0"/>
            <w:lang w:val="af-ZA"/>
          </w:rPr>
          <w:delText>»</w:delText>
        </w:r>
      </w:del>
      <w:ins w:id="257" w:author="Հերմինե Գևորգյան" w:date="2026-02-26T23:44:00Z" w16du:dateUtc="2026-02-26T19:44:00Z">
        <w:r w:rsidR="00787FCF">
          <w:rPr>
            <w:rFonts w:ascii="GHEA Grapalat" w:hAnsi="GHEA Grapalat"/>
            <w:sz w:val="22"/>
            <w:szCs w:val="22"/>
            <w:lang w:val="hy-AM"/>
          </w:rPr>
          <w:t>ՀՀ Գեղարքունիքի մարզի Սեմյոնովկայի հիմնական դպրոց</w:t>
        </w:r>
        <w:r w:rsidR="00787FCF" w:rsidRPr="00493FEC">
          <w:rPr>
            <w:rFonts w:ascii="GHEA Grapalat" w:hAnsi="GHEA Grapalat"/>
            <w:sz w:val="22"/>
            <w:szCs w:val="22"/>
            <w:lang w:val="hy-AM"/>
          </w:rPr>
          <w:t>»</w:t>
        </w:r>
        <w:r w:rsidR="00787FCF" w:rsidRPr="00493FEC">
          <w:rPr>
            <w:rFonts w:ascii="GHEA Grapalat" w:hAnsi="GHEA Grapalat"/>
            <w:sz w:val="22"/>
            <w:szCs w:val="22"/>
            <w:lang w:val="af-ZA"/>
          </w:rPr>
          <w:t xml:space="preserve"> </w:t>
        </w:r>
        <w:r w:rsidR="00787FCF" w:rsidRPr="00493FEC">
          <w:rPr>
            <w:rFonts w:ascii="GHEA Grapalat" w:hAnsi="GHEA Grapalat"/>
            <w:sz w:val="22"/>
            <w:szCs w:val="22"/>
            <w:lang w:val="hy-AM"/>
          </w:rPr>
          <w:t>ՊՈԱԿ</w:t>
        </w:r>
        <w:r w:rsidR="00787FCF">
          <w:rPr>
            <w:rFonts w:ascii="GHEA Grapalat" w:hAnsi="GHEA Grapalat"/>
            <w:i w:val="0"/>
            <w:lang w:val="af-ZA"/>
          </w:rPr>
          <w:t xml:space="preserve"> </w:t>
        </w:r>
        <w:r w:rsidR="00402079">
          <w:rPr>
            <w:rFonts w:ascii="GHEA Grapalat" w:hAnsi="GHEA Grapalat"/>
            <w:i w:val="0"/>
            <w:lang w:val="af-ZA"/>
          </w:rPr>
          <w:t>-</w:t>
        </w:r>
        <w:r w:rsidR="00402079">
          <w:rPr>
            <w:rFonts w:ascii="GHEA Grapalat" w:hAnsi="GHEA Grapalat"/>
            <w:i w:val="0"/>
            <w:lang w:val="hy-AM"/>
          </w:rPr>
          <w:t>ի</w:t>
        </w:r>
      </w:ins>
      <w:r w:rsidR="00096865" w:rsidRPr="00E6597C">
        <w:rPr>
          <w:rFonts w:ascii="GHEA Grapalat" w:hAnsi="GHEA Grapalat"/>
          <w:i w:val="0"/>
          <w:lang w:val="af-ZA"/>
        </w:rPr>
        <w:t xml:space="preserve"> </w:t>
      </w:r>
      <w:proofErr w:type="spellStart"/>
      <w:r w:rsidR="00096865" w:rsidRPr="00E6597C">
        <w:rPr>
          <w:rFonts w:ascii="GHEA Grapalat" w:hAnsi="GHEA Grapalat" w:cs="Sylfaen"/>
          <w:i w:val="0"/>
        </w:rPr>
        <w:t>կարիքների</w:t>
      </w:r>
      <w:proofErr w:type="spellEnd"/>
      <w:r w:rsidR="00096865" w:rsidRPr="00E6597C">
        <w:rPr>
          <w:rFonts w:ascii="GHEA Grapalat" w:hAnsi="GHEA Grapalat" w:cs="Times Armenian"/>
          <w:i w:val="0"/>
          <w:lang w:val="af-ZA"/>
        </w:rPr>
        <w:t xml:space="preserve"> </w:t>
      </w:r>
      <w:proofErr w:type="spellStart"/>
      <w:r w:rsidR="00096865" w:rsidRPr="00E6597C">
        <w:rPr>
          <w:rFonts w:ascii="GHEA Grapalat" w:hAnsi="GHEA Grapalat" w:cs="Sylfaen"/>
          <w:i w:val="0"/>
        </w:rPr>
        <w:t>համար</w:t>
      </w:r>
      <w:proofErr w:type="spellEnd"/>
      <w:r w:rsidR="00096865" w:rsidRPr="00E6597C">
        <w:rPr>
          <w:rFonts w:ascii="GHEA Grapalat" w:hAnsi="GHEA Grapalat" w:cs="Times Armenian"/>
          <w:i w:val="0"/>
          <w:lang w:val="af-ZA"/>
        </w:rPr>
        <w:t xml:space="preserve">` </w:t>
      </w:r>
      <w:r w:rsidR="00A76C15" w:rsidRPr="00E6597C">
        <w:rPr>
          <w:rFonts w:ascii="GHEA Grapalat" w:hAnsi="GHEA Grapalat"/>
          <w:i w:val="0"/>
          <w:lang w:val="af-ZA"/>
        </w:rPr>
        <w:t>«</w:t>
      </w:r>
      <w:del w:id="258" w:author="Հերմինե Գևորգյան" w:date="2026-02-26T23:44:00Z" w16du:dateUtc="2026-02-26T19:44:00Z">
        <w:r w:rsidR="00096865" w:rsidRPr="00E6597C">
          <w:rPr>
            <w:rFonts w:ascii="GHEA Grapalat" w:hAnsi="GHEA Grapalat" w:cs="Sylfaen"/>
            <w:i w:val="0"/>
            <w:vertAlign w:val="subscript"/>
          </w:rPr>
          <w:delText>Գնման</w:delText>
        </w:r>
        <w:r w:rsidR="00096865" w:rsidRPr="00E6597C">
          <w:rPr>
            <w:rFonts w:ascii="GHEA Grapalat" w:hAnsi="GHEA Grapalat" w:cs="Times Armenian"/>
            <w:i w:val="0"/>
            <w:vertAlign w:val="subscript"/>
            <w:lang w:val="af-ZA"/>
          </w:rPr>
          <w:delText xml:space="preserve"> </w:delText>
        </w:r>
        <w:r w:rsidR="00096865" w:rsidRPr="00E6597C">
          <w:rPr>
            <w:rFonts w:ascii="GHEA Grapalat" w:hAnsi="GHEA Grapalat" w:cs="Sylfaen"/>
            <w:i w:val="0"/>
            <w:vertAlign w:val="subscript"/>
          </w:rPr>
          <w:delText>առարկայի</w:delText>
        </w:r>
        <w:r w:rsidR="00096865" w:rsidRPr="00E6597C">
          <w:rPr>
            <w:rFonts w:ascii="GHEA Grapalat" w:hAnsi="GHEA Grapalat" w:cs="Times Armenian"/>
            <w:i w:val="0"/>
            <w:vertAlign w:val="subscript"/>
            <w:lang w:val="af-ZA"/>
          </w:rPr>
          <w:delText xml:space="preserve"> </w:delText>
        </w:r>
        <w:r w:rsidR="00096865" w:rsidRPr="00E6597C">
          <w:rPr>
            <w:rFonts w:ascii="GHEA Grapalat" w:hAnsi="GHEA Grapalat" w:cs="Sylfaen"/>
            <w:i w:val="0"/>
            <w:vertAlign w:val="subscript"/>
          </w:rPr>
          <w:delText>անվանումը</w:delText>
        </w:r>
      </w:del>
      <w:ins w:id="259" w:author="Հերմինե Գևորգյան" w:date="2026-02-26T23:44:00Z" w16du:dateUtc="2026-02-26T19:44:00Z">
        <w:r w:rsidR="009C3DE5" w:rsidRPr="009C3DE5">
          <w:rPr>
            <w:rFonts w:ascii="GHEA Grapalat" w:hAnsi="GHEA Grapalat"/>
            <w:b/>
            <w:color w:val="000000"/>
            <w:lang w:val="en-US"/>
          </w:rPr>
          <w:t xml:space="preserve"> </w:t>
        </w:r>
        <w:proofErr w:type="spellStart"/>
        <w:r w:rsidR="009C3DE5">
          <w:rPr>
            <w:rFonts w:ascii="GHEA Grapalat" w:hAnsi="GHEA Grapalat"/>
            <w:b/>
            <w:color w:val="000000"/>
            <w:lang w:val="en-US"/>
          </w:rPr>
          <w:t>Լաբորատոր</w:t>
        </w:r>
        <w:proofErr w:type="spellEnd"/>
        <w:r w:rsidR="009C3DE5" w:rsidRPr="003B672B">
          <w:rPr>
            <w:rFonts w:ascii="GHEA Grapalat" w:hAnsi="GHEA Grapalat"/>
            <w:b/>
            <w:color w:val="000000"/>
            <w:lang w:val="af-ZA"/>
          </w:rPr>
          <w:t xml:space="preserve"> </w:t>
        </w:r>
        <w:proofErr w:type="spellStart"/>
        <w:r w:rsidR="009C3DE5">
          <w:rPr>
            <w:rFonts w:ascii="GHEA Grapalat" w:hAnsi="GHEA Grapalat"/>
            <w:b/>
            <w:color w:val="000000"/>
            <w:lang w:val="en-US"/>
          </w:rPr>
          <w:t>դասասենյակների</w:t>
        </w:r>
        <w:proofErr w:type="spellEnd"/>
        <w:r w:rsidR="009C3DE5" w:rsidRPr="003B672B">
          <w:rPr>
            <w:rFonts w:ascii="GHEA Grapalat" w:hAnsi="GHEA Grapalat"/>
            <w:b/>
            <w:color w:val="000000"/>
            <w:lang w:val="af-ZA"/>
          </w:rPr>
          <w:t xml:space="preserve"> </w:t>
        </w:r>
        <w:proofErr w:type="spellStart"/>
        <w:r w:rsidR="009C3DE5">
          <w:rPr>
            <w:rFonts w:ascii="GHEA Grapalat" w:hAnsi="GHEA Grapalat"/>
            <w:b/>
            <w:color w:val="000000"/>
            <w:lang w:val="en-US"/>
          </w:rPr>
          <w:t>վերանորոգման</w:t>
        </w:r>
        <w:proofErr w:type="spellEnd"/>
        <w:r w:rsidR="009C3DE5" w:rsidRPr="003B672B">
          <w:rPr>
            <w:rFonts w:ascii="GHEA Grapalat" w:hAnsi="GHEA Grapalat"/>
            <w:b/>
            <w:color w:val="000000"/>
            <w:lang w:val="af-ZA"/>
          </w:rPr>
          <w:t xml:space="preserve"> </w:t>
        </w:r>
        <w:proofErr w:type="spellStart"/>
        <w:r w:rsidR="009C3DE5">
          <w:rPr>
            <w:rFonts w:ascii="GHEA Grapalat" w:hAnsi="GHEA Grapalat"/>
            <w:b/>
            <w:color w:val="000000"/>
            <w:lang w:val="en-US"/>
          </w:rPr>
          <w:t>աշխատանքներ</w:t>
        </w:r>
        <w:proofErr w:type="spellEnd"/>
        <w:r w:rsidR="009C3DE5">
          <w:rPr>
            <w:rFonts w:ascii="GHEA Grapalat" w:hAnsi="GHEA Grapalat"/>
            <w:b/>
            <w:color w:val="000000"/>
            <w:lang w:val="hy-AM"/>
          </w:rPr>
          <w:t>ի</w:t>
        </w:r>
        <w:r w:rsidR="009C3DE5" w:rsidRPr="00E6597C">
          <w:rPr>
            <w:rFonts w:ascii="GHEA Grapalat" w:hAnsi="GHEA Grapalat"/>
            <w:i w:val="0"/>
            <w:lang w:val="af-ZA"/>
          </w:rPr>
          <w:t xml:space="preserve"> </w:t>
        </w:r>
      </w:ins>
      <w:r w:rsidR="00A76C15" w:rsidRPr="00E6597C">
        <w:rPr>
          <w:rFonts w:ascii="GHEA Grapalat" w:hAnsi="GHEA Grapalat"/>
          <w:i w:val="0"/>
          <w:lang w:val="af-ZA"/>
        </w:rPr>
        <w:t>»</w:t>
      </w:r>
      <w:r w:rsidR="00096865" w:rsidRPr="00E6597C">
        <w:rPr>
          <w:rFonts w:ascii="GHEA Grapalat" w:hAnsi="GHEA Grapalat"/>
          <w:i w:val="0"/>
          <w:lang w:val="af-ZA"/>
        </w:rPr>
        <w:t xml:space="preserve"> </w:t>
      </w:r>
      <w:proofErr w:type="spellStart"/>
      <w:r w:rsidR="00096865" w:rsidRPr="00E6597C">
        <w:rPr>
          <w:rFonts w:ascii="GHEA Grapalat" w:hAnsi="GHEA Grapalat"/>
          <w:i w:val="0"/>
        </w:rPr>
        <w:t>ձեռքբերումը</w:t>
      </w:r>
      <w:proofErr w:type="spellEnd"/>
      <w:r w:rsidR="00816505" w:rsidRPr="00E6597C">
        <w:rPr>
          <w:rFonts w:ascii="GHEA Grapalat" w:hAnsi="GHEA Grapalat"/>
          <w:i w:val="0"/>
        </w:rPr>
        <w:t xml:space="preserve"> (</w:t>
      </w:r>
      <w:proofErr w:type="spellStart"/>
      <w:r w:rsidR="00816505" w:rsidRPr="00E6597C">
        <w:rPr>
          <w:rFonts w:ascii="GHEA Grapalat" w:hAnsi="GHEA Grapalat"/>
          <w:i w:val="0"/>
        </w:rPr>
        <w:t>այսուհետ</w:t>
      </w:r>
      <w:proofErr w:type="spellEnd"/>
      <w:r w:rsidR="00816505" w:rsidRPr="00E6597C">
        <w:rPr>
          <w:rFonts w:ascii="GHEA Grapalat" w:hAnsi="GHEA Grapalat"/>
          <w:i w:val="0"/>
        </w:rPr>
        <w:t xml:space="preserve">` </w:t>
      </w:r>
      <w:proofErr w:type="spellStart"/>
      <w:r w:rsidR="00816505" w:rsidRPr="00E6597C">
        <w:rPr>
          <w:rFonts w:ascii="GHEA Grapalat" w:hAnsi="GHEA Grapalat"/>
          <w:i w:val="0"/>
        </w:rPr>
        <w:t>նաև</w:t>
      </w:r>
      <w:proofErr w:type="spellEnd"/>
      <w:r w:rsidR="00816505" w:rsidRPr="00E6597C">
        <w:rPr>
          <w:rFonts w:ascii="GHEA Grapalat" w:hAnsi="GHEA Grapalat"/>
          <w:i w:val="0"/>
        </w:rPr>
        <w:t xml:space="preserve"> </w:t>
      </w:r>
      <w:proofErr w:type="spellStart"/>
      <w:r w:rsidR="00816505" w:rsidRPr="00E6597C">
        <w:rPr>
          <w:rFonts w:ascii="GHEA Grapalat" w:hAnsi="GHEA Grapalat"/>
          <w:i w:val="0"/>
        </w:rPr>
        <w:t>ա</w:t>
      </w:r>
      <w:r w:rsidR="00F538FE" w:rsidRPr="00E6597C">
        <w:rPr>
          <w:rFonts w:ascii="GHEA Grapalat" w:hAnsi="GHEA Grapalat"/>
          <w:i w:val="0"/>
        </w:rPr>
        <w:t>շխատանք</w:t>
      </w:r>
      <w:proofErr w:type="spellEnd"/>
      <w:r w:rsidR="00816505" w:rsidRPr="00E6597C">
        <w:rPr>
          <w:rFonts w:ascii="GHEA Grapalat" w:hAnsi="GHEA Grapalat"/>
          <w:i w:val="0"/>
        </w:rPr>
        <w:t>)</w:t>
      </w:r>
      <w:r w:rsidR="00C43524" w:rsidRPr="00E6597C">
        <w:rPr>
          <w:rFonts w:ascii="GHEA Grapalat" w:hAnsi="GHEA Grapalat"/>
          <w:i w:val="0"/>
          <w:lang w:val="af-ZA"/>
        </w:rPr>
        <w:t>,</w:t>
      </w:r>
      <w:r w:rsidR="00096865" w:rsidRPr="00E6597C">
        <w:rPr>
          <w:rFonts w:ascii="GHEA Grapalat" w:hAnsi="GHEA Grapalat"/>
          <w:i w:val="0"/>
          <w:lang w:val="af-ZA"/>
        </w:rPr>
        <w:t xml:space="preserve"> </w:t>
      </w:r>
      <w:proofErr w:type="spellStart"/>
      <w:r w:rsidR="00096865" w:rsidRPr="00E6597C">
        <w:rPr>
          <w:rFonts w:ascii="GHEA Grapalat" w:hAnsi="GHEA Grapalat"/>
          <w:i w:val="0"/>
        </w:rPr>
        <w:t>որոնք</w:t>
      </w:r>
      <w:proofErr w:type="spellEnd"/>
      <w:r w:rsidR="00096865" w:rsidRPr="00E6597C">
        <w:rPr>
          <w:rFonts w:ascii="GHEA Grapalat" w:hAnsi="GHEA Grapalat"/>
          <w:i w:val="0"/>
          <w:lang w:val="af-ZA"/>
        </w:rPr>
        <w:t xml:space="preserve"> </w:t>
      </w:r>
      <w:proofErr w:type="spellStart"/>
      <w:r w:rsidR="00096865" w:rsidRPr="00E6597C">
        <w:rPr>
          <w:rFonts w:ascii="GHEA Grapalat" w:hAnsi="GHEA Grapalat"/>
          <w:i w:val="0"/>
        </w:rPr>
        <w:t>խմբավորված</w:t>
      </w:r>
      <w:proofErr w:type="spellEnd"/>
      <w:r w:rsidR="00096865" w:rsidRPr="00E6597C">
        <w:rPr>
          <w:rFonts w:ascii="GHEA Grapalat" w:hAnsi="GHEA Grapalat"/>
          <w:i w:val="0"/>
          <w:lang w:val="af-ZA"/>
        </w:rPr>
        <w:t xml:space="preserve">  </w:t>
      </w:r>
      <w:proofErr w:type="spellStart"/>
      <w:r w:rsidR="00096865" w:rsidRPr="00E6597C">
        <w:rPr>
          <w:rFonts w:ascii="GHEA Grapalat" w:hAnsi="GHEA Grapalat"/>
          <w:i w:val="0"/>
        </w:rPr>
        <w:t>են</w:t>
      </w:r>
      <w:proofErr w:type="spellEnd"/>
      <w:r w:rsidR="00096865" w:rsidRPr="00E6597C">
        <w:rPr>
          <w:rFonts w:ascii="GHEA Grapalat" w:hAnsi="GHEA Grapalat"/>
          <w:i w:val="0"/>
          <w:lang w:val="af-ZA"/>
        </w:rPr>
        <w:t xml:space="preserve"> </w:t>
      </w:r>
      <w:r w:rsidR="00A76C15" w:rsidRPr="00402079">
        <w:rPr>
          <w:rFonts w:ascii="GHEA Grapalat" w:hAnsi="GHEA Grapalat"/>
          <w:i w:val="0"/>
          <w:lang w:val="af-ZA"/>
        </w:rPr>
        <w:t>«</w:t>
      </w:r>
      <w:del w:id="260" w:author="Հերմինե Գևորգյան" w:date="2026-02-26T23:44:00Z" w16du:dateUtc="2026-02-26T19:44:00Z">
        <w:r w:rsidR="00096865" w:rsidRPr="00E6597C">
          <w:rPr>
            <w:rFonts w:ascii="GHEA Grapalat" w:hAnsi="GHEA Grapalat"/>
            <w:i w:val="0"/>
            <w:vertAlign w:val="subscript"/>
          </w:rPr>
          <w:delText>Չափաբաժինների</w:delText>
        </w:r>
        <w:r w:rsidR="00096865" w:rsidRPr="00E6597C">
          <w:rPr>
            <w:rFonts w:ascii="GHEA Grapalat" w:hAnsi="GHEA Grapalat"/>
            <w:i w:val="0"/>
            <w:vertAlign w:val="subscript"/>
            <w:lang w:val="af-ZA"/>
          </w:rPr>
          <w:delText xml:space="preserve"> </w:delText>
        </w:r>
        <w:r w:rsidR="00096865" w:rsidRPr="00E6597C">
          <w:rPr>
            <w:rFonts w:ascii="GHEA Grapalat" w:hAnsi="GHEA Grapalat"/>
            <w:i w:val="0"/>
            <w:vertAlign w:val="subscript"/>
          </w:rPr>
          <w:delText>քանակը</w:delText>
        </w:r>
        <w:r w:rsidR="00A76C15" w:rsidRPr="00E6597C">
          <w:rPr>
            <w:rFonts w:ascii="GHEA Grapalat" w:hAnsi="GHEA Grapalat"/>
            <w:i w:val="0"/>
            <w:lang w:val="af-ZA"/>
          </w:rPr>
          <w:delText>»</w:delText>
        </w:r>
        <w:r w:rsidR="00096865" w:rsidRPr="00E6597C">
          <w:rPr>
            <w:rFonts w:ascii="GHEA Grapalat" w:hAnsi="GHEA Grapalat"/>
            <w:i w:val="0"/>
            <w:lang w:val="af-ZA"/>
          </w:rPr>
          <w:delText xml:space="preserve"> </w:delText>
        </w:r>
        <w:r w:rsidR="00096865" w:rsidRPr="00E6597C">
          <w:rPr>
            <w:rFonts w:ascii="GHEA Grapalat" w:hAnsi="GHEA Grapalat" w:cs="Sylfaen"/>
            <w:i w:val="0"/>
          </w:rPr>
          <w:delText>չափաբաժիներ</w:delText>
        </w:r>
        <w:r w:rsidR="00753E6E" w:rsidRPr="00E6597C">
          <w:rPr>
            <w:rFonts w:ascii="GHEA Grapalat" w:hAnsi="GHEA Grapalat" w:cs="Sylfaen"/>
            <w:i w:val="0"/>
          </w:rPr>
          <w:delText>ում</w:delText>
        </w:r>
      </w:del>
      <w:ins w:id="261" w:author="Հերմինե Գևորգյան" w:date="2026-02-26T23:44:00Z" w16du:dateUtc="2026-02-26T19:44:00Z">
        <w:r w:rsidR="00402079" w:rsidRPr="00402079">
          <w:rPr>
            <w:rFonts w:ascii="GHEA Grapalat" w:hAnsi="GHEA Grapalat"/>
            <w:i w:val="0"/>
            <w:lang w:val="hy-AM"/>
          </w:rPr>
          <w:t>1</w:t>
        </w:r>
        <w:r w:rsidR="00A76C15" w:rsidRPr="00402079">
          <w:rPr>
            <w:rFonts w:ascii="GHEA Grapalat" w:hAnsi="GHEA Grapalat"/>
            <w:i w:val="0"/>
            <w:lang w:val="af-ZA"/>
          </w:rPr>
          <w:t>»</w:t>
        </w:r>
        <w:r w:rsidR="00096865" w:rsidRPr="00E6597C">
          <w:rPr>
            <w:rFonts w:ascii="GHEA Grapalat" w:hAnsi="GHEA Grapalat"/>
            <w:i w:val="0"/>
            <w:lang w:val="af-ZA"/>
          </w:rPr>
          <w:t xml:space="preserve"> </w:t>
        </w:r>
        <w:proofErr w:type="spellStart"/>
        <w:r w:rsidR="00096865" w:rsidRPr="00E6597C">
          <w:rPr>
            <w:rFonts w:ascii="GHEA Grapalat" w:hAnsi="GHEA Grapalat" w:cs="Sylfaen"/>
            <w:i w:val="0"/>
          </w:rPr>
          <w:t>չափաբաժ</w:t>
        </w:r>
        <w:proofErr w:type="spellEnd"/>
        <w:r w:rsidR="00CB077A">
          <w:rPr>
            <w:rFonts w:ascii="GHEA Grapalat" w:hAnsi="GHEA Grapalat" w:cs="Sylfaen"/>
            <w:i w:val="0"/>
            <w:lang w:val="hy-AM"/>
          </w:rPr>
          <w:t>ն</w:t>
        </w:r>
        <w:proofErr w:type="spellStart"/>
        <w:r w:rsidR="00753E6E" w:rsidRPr="00E6597C">
          <w:rPr>
            <w:rFonts w:ascii="GHEA Grapalat" w:hAnsi="GHEA Grapalat" w:cs="Sylfaen"/>
            <w:i w:val="0"/>
          </w:rPr>
          <w:t>ում</w:t>
        </w:r>
      </w:ins>
      <w:proofErr w:type="spellEnd"/>
      <w:r w:rsidR="00096865" w:rsidRPr="00E6597C">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262" w:author="Հերմինե Գևորգյան" w:date="2026-02-26T23:44:00Z" w16du:dateUtc="2026-02-26T19:44:00Z">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1824"/>
        <w:gridCol w:w="1684"/>
        <w:gridCol w:w="6730"/>
        <w:gridCol w:w="112"/>
        <w:tblGridChange w:id="263">
          <w:tblGrid>
            <w:gridCol w:w="1824"/>
            <w:gridCol w:w="19"/>
            <w:gridCol w:w="1665"/>
            <w:gridCol w:w="36"/>
            <w:gridCol w:w="6694"/>
            <w:gridCol w:w="112"/>
          </w:tblGrid>
        </w:tblGridChange>
      </w:tblGrid>
      <w:tr w:rsidR="001E412B" w:rsidRPr="00E6597C" w14:paraId="7523AD25" w14:textId="77777777" w:rsidTr="00015CC3">
        <w:trPr>
          <w:gridAfter w:val="1"/>
          <w:wAfter w:w="113" w:type="dxa"/>
          <w:trHeight w:val="600"/>
          <w:trPrChange w:id="264" w:author="Հերմինե Գևորգյան" w:date="2026-02-26T23:44:00Z" w16du:dateUtc="2026-02-26T19:44:00Z">
            <w:trPr>
              <w:trHeight w:val="600"/>
            </w:trPr>
          </w:trPrChange>
        </w:trPr>
        <w:tc>
          <w:tcPr>
            <w:tcW w:w="3544" w:type="dxa"/>
            <w:gridSpan w:val="2"/>
            <w:vAlign w:val="center"/>
            <w:tcPrChange w:id="265" w:author="Հերմինե Գևորգյան" w:date="2026-02-26T23:44:00Z" w16du:dateUtc="2026-02-26T19:44:00Z">
              <w:tcPr>
                <w:tcW w:w="3544" w:type="dxa"/>
                <w:gridSpan w:val="4"/>
                <w:vAlign w:val="center"/>
              </w:tcPr>
            </w:tcPrChange>
          </w:tcPr>
          <w:p w14:paraId="45B425BF" w14:textId="77777777" w:rsidR="001E412B" w:rsidRPr="00E6597C" w:rsidRDefault="001E412B" w:rsidP="00DD1CC5">
            <w:pPr>
              <w:pStyle w:val="23"/>
              <w:spacing w:line="240" w:lineRule="auto"/>
              <w:ind w:firstLine="0"/>
              <w:jc w:val="center"/>
              <w:rPr>
                <w:rFonts w:ascii="GHEA Grapalat" w:hAnsi="GHEA Grapalat"/>
                <w:b/>
                <w:bCs/>
                <w:i/>
                <w:iCs/>
                <w:sz w:val="14"/>
                <w:szCs w:val="14"/>
              </w:rPr>
            </w:pPr>
            <w:r w:rsidRPr="00E6597C">
              <w:rPr>
                <w:rFonts w:ascii="GHEA Grapalat" w:hAnsi="GHEA Grapalat"/>
                <w:b/>
                <w:bCs/>
                <w:i/>
                <w:iCs/>
                <w:sz w:val="14"/>
                <w:szCs w:val="14"/>
              </w:rPr>
              <w:t xml:space="preserve">Չափաբաժինների </w:t>
            </w:r>
          </w:p>
        </w:tc>
        <w:tc>
          <w:tcPr>
            <w:tcW w:w="6806" w:type="dxa"/>
            <w:vMerge w:val="restart"/>
            <w:vAlign w:val="center"/>
            <w:tcPrChange w:id="266" w:author="Հերմինե Գևորգյան" w:date="2026-02-26T23:44:00Z" w16du:dateUtc="2026-02-26T19:44:00Z">
              <w:tcPr>
                <w:tcW w:w="6806" w:type="dxa"/>
                <w:gridSpan w:val="2"/>
                <w:vMerge w:val="restart"/>
                <w:vAlign w:val="center"/>
              </w:tcPr>
            </w:tcPrChange>
          </w:tcPr>
          <w:p w14:paraId="2B18E55B" w14:textId="77777777" w:rsidR="001E412B" w:rsidRPr="00E6597C" w:rsidRDefault="001E412B" w:rsidP="00EF3662">
            <w:pPr>
              <w:pStyle w:val="23"/>
              <w:spacing w:line="240" w:lineRule="auto"/>
              <w:ind w:firstLine="0"/>
              <w:jc w:val="center"/>
              <w:rPr>
                <w:rFonts w:ascii="GHEA Grapalat" w:hAnsi="GHEA Grapalat"/>
                <w:b/>
                <w:bCs/>
                <w:i/>
                <w:iCs/>
              </w:rPr>
            </w:pPr>
            <w:r w:rsidRPr="00E6597C">
              <w:rPr>
                <w:rFonts w:ascii="GHEA Grapalat" w:hAnsi="GHEA Grapalat"/>
                <w:b/>
                <w:bCs/>
                <w:i/>
                <w:iCs/>
              </w:rPr>
              <w:t>Չափաբաժնի անվանումը</w:t>
            </w:r>
          </w:p>
        </w:tc>
      </w:tr>
      <w:tr w:rsidR="001E412B" w:rsidRPr="00E6597C" w14:paraId="1AE747A8" w14:textId="77777777" w:rsidTr="00015CC3">
        <w:trPr>
          <w:gridAfter w:val="1"/>
          <w:wAfter w:w="113" w:type="dxa"/>
          <w:trHeight w:val="306"/>
          <w:trPrChange w:id="267" w:author="Հերմինե Գևորգյան" w:date="2026-02-26T23:44:00Z" w16du:dateUtc="2026-02-26T19:44:00Z">
            <w:trPr>
              <w:trHeight w:val="306"/>
            </w:trPr>
          </w:trPrChange>
        </w:trPr>
        <w:tc>
          <w:tcPr>
            <w:tcW w:w="1843" w:type="dxa"/>
            <w:vAlign w:val="center"/>
            <w:tcPrChange w:id="268" w:author="Հերմինե Գևորգյան" w:date="2026-02-26T23:44:00Z" w16du:dateUtc="2026-02-26T19:44:00Z">
              <w:tcPr>
                <w:tcW w:w="1843" w:type="dxa"/>
                <w:gridSpan w:val="2"/>
                <w:vAlign w:val="center"/>
              </w:tcPr>
            </w:tcPrChange>
          </w:tcPr>
          <w:p w14:paraId="74B66384" w14:textId="77777777" w:rsidR="001E412B" w:rsidRPr="00E6597C" w:rsidRDefault="00DD1CC5" w:rsidP="00EF3662">
            <w:pPr>
              <w:pStyle w:val="23"/>
              <w:spacing w:line="240" w:lineRule="auto"/>
              <w:jc w:val="center"/>
              <w:rPr>
                <w:rFonts w:ascii="GHEA Grapalat" w:hAnsi="GHEA Grapalat"/>
                <w:b/>
                <w:bCs/>
                <w:i/>
                <w:iCs/>
                <w:sz w:val="14"/>
                <w:szCs w:val="14"/>
              </w:rPr>
            </w:pPr>
            <w:r w:rsidRPr="00E6597C">
              <w:rPr>
                <w:rFonts w:ascii="GHEA Grapalat" w:hAnsi="GHEA Grapalat"/>
                <w:b/>
                <w:bCs/>
                <w:i/>
                <w:iCs/>
                <w:sz w:val="14"/>
                <w:szCs w:val="14"/>
              </w:rPr>
              <w:t>համարները</w:t>
            </w:r>
          </w:p>
        </w:tc>
        <w:tc>
          <w:tcPr>
            <w:tcW w:w="1701" w:type="dxa"/>
            <w:vAlign w:val="center"/>
            <w:tcPrChange w:id="269" w:author="Հերմինե Գևորգյան" w:date="2026-02-26T23:44:00Z" w16du:dateUtc="2026-02-26T19:44:00Z">
              <w:tcPr>
                <w:tcW w:w="1701" w:type="dxa"/>
                <w:gridSpan w:val="2"/>
                <w:vAlign w:val="center"/>
              </w:tcPr>
            </w:tcPrChange>
          </w:tcPr>
          <w:p w14:paraId="1414C18E" w14:textId="77777777" w:rsidR="001E412B" w:rsidRPr="00E6597C" w:rsidRDefault="00DD1CC5" w:rsidP="00EF3662">
            <w:pPr>
              <w:pStyle w:val="23"/>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6806" w:type="dxa"/>
            <w:vMerge/>
            <w:vAlign w:val="center"/>
            <w:tcPrChange w:id="270" w:author="Հերմինե Գևորգյան" w:date="2026-02-26T23:44:00Z" w16du:dateUtc="2026-02-26T19:44:00Z">
              <w:tcPr>
                <w:tcW w:w="6806" w:type="dxa"/>
                <w:gridSpan w:val="2"/>
                <w:vMerge/>
                <w:vAlign w:val="center"/>
              </w:tcPr>
            </w:tcPrChange>
          </w:tcPr>
          <w:p w14:paraId="7B522F23" w14:textId="77777777" w:rsidR="001E412B" w:rsidRPr="00E6597C" w:rsidRDefault="001E412B" w:rsidP="00EF3662">
            <w:pPr>
              <w:pStyle w:val="23"/>
              <w:spacing w:line="240" w:lineRule="auto"/>
              <w:ind w:firstLine="0"/>
              <w:jc w:val="center"/>
              <w:rPr>
                <w:rFonts w:ascii="GHEA Grapalat" w:hAnsi="GHEA Grapalat"/>
                <w:b/>
                <w:bCs/>
                <w:i/>
                <w:iCs/>
              </w:rPr>
            </w:pPr>
          </w:p>
        </w:tc>
      </w:tr>
      <w:tr w:rsidR="001E412B" w:rsidRPr="00076211" w14:paraId="5E891B7B" w14:textId="77777777" w:rsidTr="00015CC3">
        <w:trPr>
          <w:gridAfter w:val="1"/>
          <w:wAfter w:w="113" w:type="dxa"/>
        </w:trPr>
        <w:tc>
          <w:tcPr>
            <w:tcW w:w="1843" w:type="dxa"/>
            <w:vAlign w:val="center"/>
          </w:tcPr>
          <w:p w14:paraId="35B4A7E9" w14:textId="77777777" w:rsidR="001E412B" w:rsidRPr="00E6597C" w:rsidRDefault="001E412B" w:rsidP="00EF3662">
            <w:pPr>
              <w:pStyle w:val="23"/>
              <w:spacing w:line="240" w:lineRule="auto"/>
              <w:ind w:firstLine="0"/>
              <w:jc w:val="center"/>
              <w:rPr>
                <w:rFonts w:ascii="GHEA Grapalat" w:hAnsi="GHEA Grapalat"/>
                <w:sz w:val="16"/>
              </w:rPr>
            </w:pPr>
            <w:r w:rsidRPr="00E6597C">
              <w:rPr>
                <w:rFonts w:ascii="GHEA Grapalat" w:hAnsi="GHEA Grapalat"/>
                <w:sz w:val="16"/>
              </w:rPr>
              <w:t>1</w:t>
            </w:r>
          </w:p>
        </w:tc>
        <w:tc>
          <w:tcPr>
            <w:tcW w:w="1701" w:type="dxa"/>
            <w:vAlign w:val="center"/>
          </w:tcPr>
          <w:p w14:paraId="6E9A721B" w14:textId="0EC2F368" w:rsidR="001E412B" w:rsidRPr="004567B2" w:rsidRDefault="004567B2" w:rsidP="001E412B">
            <w:pPr>
              <w:pStyle w:val="23"/>
              <w:spacing w:line="240" w:lineRule="auto"/>
              <w:ind w:firstLine="0"/>
              <w:jc w:val="center"/>
              <w:rPr>
                <w:rFonts w:ascii="GHEA Grapalat" w:hAnsi="GHEA Grapalat"/>
                <w:sz w:val="24"/>
                <w:rPrChange w:id="271" w:author="Հերմինե Գևորգյան" w:date="2026-02-26T23:44:00Z" w16du:dateUtc="2026-02-26T19:44:00Z">
                  <w:rPr>
                    <w:rFonts w:ascii="GHEA Grapalat" w:hAnsi="GHEA Grapalat"/>
                    <w:sz w:val="16"/>
                  </w:rPr>
                </w:rPrChange>
              </w:rPr>
            </w:pPr>
            <w:ins w:id="272" w:author="Հերմինե Գևորգյան" w:date="2026-02-26T23:44:00Z" w16du:dateUtc="2026-02-26T19:44:00Z">
              <w:r w:rsidRPr="004567B2">
                <w:rPr>
                  <w:rFonts w:ascii="Calibri" w:hAnsi="Calibri" w:cs="Calibri"/>
                  <w:b/>
                  <w:bCs/>
                  <w:color w:val="000000"/>
                  <w:sz w:val="24"/>
                  <w:szCs w:val="24"/>
                  <w:lang w:val="en-US"/>
                </w:rPr>
                <w:t>2061600</w:t>
              </w:r>
            </w:ins>
          </w:p>
        </w:tc>
        <w:tc>
          <w:tcPr>
            <w:tcW w:w="6806" w:type="dxa"/>
            <w:vAlign w:val="center"/>
          </w:tcPr>
          <w:p w14:paraId="36185531" w14:textId="334A8EC5" w:rsidR="001E412B" w:rsidRPr="00E6597C" w:rsidRDefault="001E412B" w:rsidP="00EF3662">
            <w:pPr>
              <w:pStyle w:val="23"/>
              <w:spacing w:line="240" w:lineRule="auto"/>
              <w:ind w:firstLine="0"/>
              <w:rPr>
                <w:rFonts w:ascii="GHEA Grapalat" w:hAnsi="GHEA Grapalat"/>
                <w:u w:val="single"/>
                <w:vertAlign w:val="subscript"/>
              </w:rPr>
            </w:pPr>
            <w:del w:id="273" w:author="Հերմինե Գևորգյան" w:date="2026-02-26T23:44:00Z" w16du:dateUtc="2026-02-26T19:44:00Z">
              <w:r w:rsidRPr="00E6597C">
                <w:rPr>
                  <w:rFonts w:ascii="GHEA Grapalat" w:hAnsi="GHEA Grapalat"/>
                  <w:u w:val="single"/>
                </w:rPr>
                <w:delText>«</w:delText>
              </w:r>
              <w:r w:rsidRPr="00E6597C">
                <w:rPr>
                  <w:rFonts w:ascii="GHEA Grapalat" w:hAnsi="GHEA Grapalat"/>
                  <w:u w:val="single"/>
                  <w:vertAlign w:val="subscript"/>
                </w:rPr>
                <w:delText>Գնման առարկայի չափաբաժնի անվանում N1</w:delText>
              </w:r>
              <w:r w:rsidRPr="00E6597C">
                <w:rPr>
                  <w:rFonts w:ascii="GHEA Grapalat" w:hAnsi="GHEA Grapalat"/>
                  <w:u w:val="single"/>
                </w:rPr>
                <w:delText>»</w:delText>
              </w:r>
            </w:del>
            <w:proofErr w:type="spellStart"/>
            <w:ins w:id="274" w:author="Հերմինե Գևորգյան" w:date="2026-02-26T23:44:00Z" w16du:dateUtc="2026-02-26T19:44:00Z">
              <w:r w:rsidR="003B672B">
                <w:rPr>
                  <w:rFonts w:ascii="GHEA Grapalat" w:hAnsi="GHEA Grapalat"/>
                  <w:b/>
                  <w:color w:val="000000"/>
                  <w:lang w:val="en-US"/>
                </w:rPr>
                <w:t>Լաբորատոր</w:t>
              </w:r>
              <w:proofErr w:type="spellEnd"/>
              <w:r w:rsidR="003B672B">
                <w:rPr>
                  <w:rFonts w:ascii="GHEA Grapalat" w:hAnsi="GHEA Grapalat"/>
                  <w:b/>
                  <w:color w:val="000000"/>
                  <w:lang w:val="en-US"/>
                </w:rPr>
                <w:t xml:space="preserve"> </w:t>
              </w:r>
              <w:proofErr w:type="spellStart"/>
              <w:r w:rsidR="003B672B">
                <w:rPr>
                  <w:rFonts w:ascii="GHEA Grapalat" w:hAnsi="GHEA Grapalat"/>
                  <w:b/>
                  <w:color w:val="000000"/>
                  <w:lang w:val="en-US"/>
                </w:rPr>
                <w:t>դասասենյակների</w:t>
              </w:r>
              <w:proofErr w:type="spellEnd"/>
              <w:r w:rsidR="003B672B">
                <w:rPr>
                  <w:rFonts w:ascii="GHEA Grapalat" w:hAnsi="GHEA Grapalat"/>
                  <w:b/>
                  <w:color w:val="000000"/>
                  <w:lang w:val="en-US"/>
                </w:rPr>
                <w:t xml:space="preserve"> </w:t>
              </w:r>
              <w:proofErr w:type="spellStart"/>
              <w:r w:rsidR="003B672B">
                <w:rPr>
                  <w:rFonts w:ascii="GHEA Grapalat" w:hAnsi="GHEA Grapalat"/>
                  <w:b/>
                  <w:color w:val="000000"/>
                  <w:lang w:val="en-US"/>
                </w:rPr>
                <w:t>վերանորոգման</w:t>
              </w:r>
              <w:proofErr w:type="spellEnd"/>
              <w:r w:rsidR="003B672B">
                <w:rPr>
                  <w:rFonts w:ascii="GHEA Grapalat" w:hAnsi="GHEA Grapalat"/>
                  <w:b/>
                  <w:color w:val="000000"/>
                  <w:lang w:val="en-US"/>
                </w:rPr>
                <w:t xml:space="preserve"> </w:t>
              </w:r>
              <w:proofErr w:type="spellStart"/>
              <w:r w:rsidR="003B672B">
                <w:rPr>
                  <w:rFonts w:ascii="GHEA Grapalat" w:hAnsi="GHEA Grapalat"/>
                  <w:b/>
                  <w:color w:val="000000"/>
                  <w:lang w:val="en-US"/>
                </w:rPr>
                <w:t>աշխատանքներ</w:t>
              </w:r>
            </w:ins>
            <w:proofErr w:type="spellEnd"/>
          </w:p>
        </w:tc>
      </w:tr>
      <w:tr w:rsidR="001E412B" w:rsidRPr="00FB40E3" w14:paraId="010662B7" w14:textId="77777777" w:rsidTr="00015CC3">
        <w:trPr>
          <w:del w:id="275" w:author="Հերմինե Գևորգյան" w:date="2026-02-26T23:44:00Z"/>
        </w:trPr>
        <w:tc>
          <w:tcPr>
            <w:tcW w:w="1843" w:type="dxa"/>
            <w:vAlign w:val="center"/>
          </w:tcPr>
          <w:p w14:paraId="50057A5A" w14:textId="77777777" w:rsidR="001E412B" w:rsidRPr="00E6597C" w:rsidRDefault="001E412B" w:rsidP="00EF3662">
            <w:pPr>
              <w:pStyle w:val="23"/>
              <w:spacing w:line="240" w:lineRule="auto"/>
              <w:ind w:firstLine="0"/>
              <w:jc w:val="center"/>
              <w:rPr>
                <w:del w:id="276" w:author="Հերմինե Գևորգյան" w:date="2026-02-26T23:44:00Z" w16du:dateUtc="2026-02-26T19:44:00Z"/>
                <w:rFonts w:ascii="GHEA Grapalat" w:hAnsi="GHEA Grapalat"/>
                <w:sz w:val="16"/>
              </w:rPr>
            </w:pPr>
            <w:del w:id="277" w:author="Հերմինե Գևորգյան" w:date="2026-02-26T23:44:00Z" w16du:dateUtc="2026-02-26T19:44:00Z">
              <w:r w:rsidRPr="00E6597C">
                <w:rPr>
                  <w:rFonts w:ascii="GHEA Grapalat" w:hAnsi="GHEA Grapalat"/>
                  <w:sz w:val="16"/>
                </w:rPr>
                <w:delText>2</w:delText>
              </w:r>
            </w:del>
          </w:p>
        </w:tc>
        <w:tc>
          <w:tcPr>
            <w:tcW w:w="1701" w:type="dxa"/>
            <w:vAlign w:val="center"/>
          </w:tcPr>
          <w:p w14:paraId="7D339F8A" w14:textId="77777777" w:rsidR="001E412B" w:rsidRPr="00E6597C" w:rsidRDefault="001E412B" w:rsidP="001E412B">
            <w:pPr>
              <w:pStyle w:val="23"/>
              <w:spacing w:line="240" w:lineRule="auto"/>
              <w:ind w:firstLine="0"/>
              <w:jc w:val="center"/>
              <w:rPr>
                <w:del w:id="278" w:author="Հերմինե Գևորգյան" w:date="2026-02-26T23:44:00Z" w16du:dateUtc="2026-02-26T19:44:00Z"/>
                <w:rFonts w:ascii="GHEA Grapalat" w:hAnsi="GHEA Grapalat"/>
                <w:sz w:val="16"/>
              </w:rPr>
            </w:pPr>
          </w:p>
        </w:tc>
        <w:tc>
          <w:tcPr>
            <w:tcW w:w="6806" w:type="dxa"/>
            <w:gridSpan w:val="2"/>
            <w:vAlign w:val="center"/>
          </w:tcPr>
          <w:p w14:paraId="407C70F6" w14:textId="77777777" w:rsidR="001E412B" w:rsidRPr="00E6597C" w:rsidRDefault="001E412B" w:rsidP="00EF3662">
            <w:pPr>
              <w:pStyle w:val="23"/>
              <w:spacing w:line="240" w:lineRule="auto"/>
              <w:ind w:firstLine="0"/>
              <w:rPr>
                <w:del w:id="279" w:author="Հերմինե Գևորգյան" w:date="2026-02-26T23:44:00Z" w16du:dateUtc="2026-02-26T19:44:00Z"/>
                <w:rFonts w:ascii="GHEA Grapalat" w:hAnsi="GHEA Grapalat"/>
              </w:rPr>
            </w:pPr>
            <w:del w:id="280" w:author="Հերմինե Գևորգյան" w:date="2026-02-26T23:44:00Z" w16du:dateUtc="2026-02-26T19:44:00Z">
              <w:r w:rsidRPr="00E6597C">
                <w:rPr>
                  <w:rFonts w:ascii="GHEA Grapalat" w:hAnsi="GHEA Grapalat"/>
                  <w:u w:val="single"/>
                  <w:vertAlign w:val="subscript"/>
                </w:rPr>
                <w:delText>«Գնման առարկայի չափաբաժնի անվանում N2</w:delText>
              </w:r>
              <w:r w:rsidRPr="00E6597C">
                <w:rPr>
                  <w:rFonts w:ascii="GHEA Grapalat" w:hAnsi="GHEA Grapalat"/>
                  <w:u w:val="single"/>
                </w:rPr>
                <w:delText>»</w:delText>
              </w:r>
            </w:del>
          </w:p>
        </w:tc>
      </w:tr>
      <w:tr w:rsidR="001E412B" w:rsidRPr="00E6597C" w14:paraId="773FF5C7" w14:textId="77777777" w:rsidTr="00015CC3">
        <w:trPr>
          <w:del w:id="281" w:author="Հերմինե Գևորգյան" w:date="2026-02-26T23:44:00Z"/>
        </w:trPr>
        <w:tc>
          <w:tcPr>
            <w:tcW w:w="1843" w:type="dxa"/>
            <w:vAlign w:val="center"/>
          </w:tcPr>
          <w:p w14:paraId="6D05B5AF" w14:textId="77777777" w:rsidR="001E412B" w:rsidRPr="00E6597C" w:rsidRDefault="001E412B" w:rsidP="00EF3662">
            <w:pPr>
              <w:pStyle w:val="23"/>
              <w:spacing w:line="240" w:lineRule="auto"/>
              <w:ind w:firstLine="0"/>
              <w:jc w:val="center"/>
              <w:rPr>
                <w:del w:id="282" w:author="Հերմինե Գևորգյան" w:date="2026-02-26T23:44:00Z" w16du:dateUtc="2026-02-26T19:44:00Z"/>
                <w:rFonts w:ascii="GHEA Grapalat" w:hAnsi="GHEA Grapalat"/>
              </w:rPr>
            </w:pPr>
            <w:del w:id="283" w:author="Հերմինե Գևորգյան" w:date="2026-02-26T23:44:00Z" w16du:dateUtc="2026-02-26T19:44:00Z">
              <w:r w:rsidRPr="00E6597C">
                <w:rPr>
                  <w:rFonts w:ascii="GHEA Grapalat" w:hAnsi="GHEA Grapalat"/>
                </w:rPr>
                <w:delText>...</w:delText>
              </w:r>
            </w:del>
          </w:p>
        </w:tc>
        <w:tc>
          <w:tcPr>
            <w:tcW w:w="1701" w:type="dxa"/>
            <w:vAlign w:val="center"/>
          </w:tcPr>
          <w:p w14:paraId="0F17E50D" w14:textId="77777777" w:rsidR="001E412B" w:rsidRPr="00E6597C" w:rsidRDefault="001E412B" w:rsidP="001E412B">
            <w:pPr>
              <w:pStyle w:val="23"/>
              <w:spacing w:line="240" w:lineRule="auto"/>
              <w:ind w:firstLine="0"/>
              <w:jc w:val="center"/>
              <w:rPr>
                <w:del w:id="284" w:author="Հերմինե Գևորգյան" w:date="2026-02-26T23:44:00Z" w16du:dateUtc="2026-02-26T19:44:00Z"/>
                <w:rFonts w:ascii="GHEA Grapalat" w:hAnsi="GHEA Grapalat"/>
              </w:rPr>
            </w:pPr>
          </w:p>
        </w:tc>
        <w:tc>
          <w:tcPr>
            <w:tcW w:w="6806" w:type="dxa"/>
            <w:gridSpan w:val="2"/>
            <w:vAlign w:val="center"/>
          </w:tcPr>
          <w:p w14:paraId="22BAE716" w14:textId="77777777" w:rsidR="001E412B" w:rsidRPr="00E6597C" w:rsidRDefault="001E412B" w:rsidP="00EF3662">
            <w:pPr>
              <w:pStyle w:val="23"/>
              <w:spacing w:line="240" w:lineRule="auto"/>
              <w:ind w:firstLine="0"/>
              <w:rPr>
                <w:del w:id="285" w:author="Հերմինե Գևորգյան" w:date="2026-02-26T23:44:00Z" w16du:dateUtc="2026-02-26T19:44:00Z"/>
                <w:rFonts w:ascii="GHEA Grapalat" w:hAnsi="GHEA Grapalat"/>
              </w:rPr>
            </w:pPr>
            <w:del w:id="286" w:author="Հերմինե Գևորգյան" w:date="2026-02-26T23:44:00Z" w16du:dateUtc="2026-02-26T19:44:00Z">
              <w:r w:rsidRPr="00E6597C">
                <w:rPr>
                  <w:rFonts w:ascii="GHEA Grapalat" w:hAnsi="GHEA Grapalat"/>
                </w:rPr>
                <w:delText>...</w:delText>
              </w:r>
            </w:del>
          </w:p>
        </w:tc>
      </w:tr>
    </w:tbl>
    <w:p w14:paraId="3919B9F3" w14:textId="0186D019" w:rsidR="00FF61AF" w:rsidRDefault="00816505" w:rsidP="00894E64">
      <w:pPr>
        <w:pStyle w:val="23"/>
        <w:spacing w:line="240" w:lineRule="auto"/>
        <w:ind w:firstLine="567"/>
        <w:rPr>
          <w:rFonts w:ascii="GHEA Grapalat" w:hAnsi="GHEA Grapalat"/>
          <w:lang w:val="hy-AM"/>
          <w:rPrChange w:id="287" w:author="Հերմինե Գևորգյան" w:date="2026-02-26T23:44:00Z" w16du:dateUtc="2026-02-26T19:44:00Z">
            <w:rPr>
              <w:rFonts w:ascii="GHEA Grapalat" w:hAnsi="GHEA Grapalat"/>
            </w:rPr>
          </w:rPrChange>
        </w:rPr>
      </w:pPr>
      <w:r w:rsidRPr="00E6597C">
        <w:rPr>
          <w:rFonts w:ascii="GHEA Grapalat" w:hAnsi="GHEA Grapalat"/>
        </w:rPr>
        <w:t>Ա</w:t>
      </w:r>
      <w:r w:rsidR="00AA18C8" w:rsidRPr="00E6597C">
        <w:rPr>
          <w:rFonts w:ascii="GHEA Grapalat" w:hAnsi="GHEA Grapalat"/>
        </w:rPr>
        <w:t xml:space="preserve">շխատանքի </w:t>
      </w:r>
      <w:r w:rsidR="00096865" w:rsidRPr="00E6597C">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6597C">
        <w:rPr>
          <w:rFonts w:ascii="GHEA Grapalat" w:hAnsi="GHEA Grapalat"/>
        </w:rPr>
        <w:t xml:space="preserve">կնքվելիք </w:t>
      </w:r>
      <w:r w:rsidR="00096865" w:rsidRPr="00E6597C">
        <w:rPr>
          <w:rFonts w:ascii="GHEA Grapalat" w:hAnsi="GHEA Grapalat"/>
        </w:rPr>
        <w:t xml:space="preserve">պայմանագրի </w:t>
      </w:r>
      <w:r w:rsidR="00FF61AF">
        <w:rPr>
          <w:rFonts w:ascii="GHEA Grapalat" w:hAnsi="GHEA Grapalat" w:cs="Sylfaen"/>
        </w:rPr>
        <w:t>անբաժանելի</w:t>
      </w:r>
      <w:r w:rsidR="00FF61AF">
        <w:rPr>
          <w:rFonts w:ascii="GHEA Grapalat" w:hAnsi="GHEA Grapalat"/>
        </w:rPr>
        <w:t xml:space="preserve"> </w:t>
      </w:r>
      <w:r w:rsidR="00FF61AF">
        <w:rPr>
          <w:rFonts w:ascii="GHEA Grapalat" w:hAnsi="GHEA Grapalat" w:cs="Sylfaen"/>
        </w:rPr>
        <w:t>մասը</w:t>
      </w:r>
      <w:r w:rsidR="00FF61AF">
        <w:rPr>
          <w:rFonts w:ascii="GHEA Grapalat" w:hAnsi="GHEA Grapalat"/>
        </w:rPr>
        <w:t xml:space="preserve">, </w:t>
      </w:r>
      <w:r w:rsidR="00FF61AF">
        <w:rPr>
          <w:rFonts w:ascii="GHEA Grapalat" w:hAnsi="GHEA Grapalat" w:cs="Sylfaen"/>
        </w:rPr>
        <w:t>որի</w:t>
      </w:r>
      <w:r w:rsidR="00FF61AF">
        <w:rPr>
          <w:rFonts w:ascii="GHEA Grapalat" w:hAnsi="GHEA Grapalat"/>
        </w:rPr>
        <w:t xml:space="preserve"> </w:t>
      </w:r>
      <w:r w:rsidR="00FF61AF">
        <w:rPr>
          <w:rFonts w:ascii="GHEA Grapalat" w:hAnsi="GHEA Grapalat" w:cs="Sylfaen"/>
        </w:rPr>
        <w:t>նախագիծը</w:t>
      </w:r>
      <w:r w:rsidR="00FF61AF">
        <w:rPr>
          <w:rFonts w:ascii="GHEA Grapalat" w:hAnsi="GHEA Grapalat"/>
        </w:rPr>
        <w:t xml:space="preserve"> </w:t>
      </w:r>
      <w:r w:rsidR="00FF61AF">
        <w:rPr>
          <w:rFonts w:ascii="GHEA Grapalat" w:hAnsi="GHEA Grapalat" w:cs="Sylfaen"/>
        </w:rPr>
        <w:t>ներկայացված</w:t>
      </w:r>
      <w:r w:rsidR="00FF61AF">
        <w:rPr>
          <w:rFonts w:ascii="GHEA Grapalat" w:hAnsi="GHEA Grapalat"/>
        </w:rPr>
        <w:t xml:space="preserve"> </w:t>
      </w:r>
      <w:r w:rsidR="00FF61AF">
        <w:rPr>
          <w:rFonts w:ascii="GHEA Grapalat" w:hAnsi="GHEA Grapalat" w:cs="Sylfaen"/>
        </w:rPr>
        <w:t>է</w:t>
      </w:r>
      <w:r w:rsidR="00FF61AF">
        <w:rPr>
          <w:rFonts w:ascii="GHEA Grapalat" w:hAnsi="GHEA Grapalat"/>
        </w:rPr>
        <w:t xml:space="preserve"> </w:t>
      </w:r>
      <w:r w:rsidR="00FF61AF">
        <w:rPr>
          <w:rFonts w:ascii="GHEA Grapalat" w:hAnsi="GHEA Grapalat" w:cs="Sylfaen"/>
        </w:rPr>
        <w:t>սույն</w:t>
      </w:r>
      <w:r w:rsidR="00FF61AF">
        <w:rPr>
          <w:rFonts w:ascii="GHEA Grapalat" w:hAnsi="GHEA Grapalat"/>
        </w:rPr>
        <w:t xml:space="preserve"> </w:t>
      </w:r>
      <w:r w:rsidR="00FF61AF">
        <w:rPr>
          <w:rFonts w:ascii="GHEA Grapalat" w:hAnsi="GHEA Grapalat" w:cs="Sylfaen"/>
        </w:rPr>
        <w:t>հրավերի</w:t>
      </w:r>
      <w:r w:rsidR="00FF61AF">
        <w:rPr>
          <w:rFonts w:ascii="GHEA Grapalat" w:hAnsi="GHEA Grapalat"/>
        </w:rPr>
        <w:t xml:space="preserve"> N 6 </w:t>
      </w:r>
      <w:r w:rsidR="00FF61AF">
        <w:rPr>
          <w:rFonts w:ascii="GHEA Grapalat" w:hAnsi="GHEA Grapalat" w:cs="Sylfaen"/>
        </w:rPr>
        <w:t>հավելվածում</w:t>
      </w:r>
      <w:r w:rsidR="00FF61AF">
        <w:rPr>
          <w:rFonts w:ascii="GHEA Grapalat" w:hAnsi="GHEA Grapalat"/>
          <w:lang w:val="hy-AM"/>
          <w:rPrChange w:id="288" w:author="Հերմինե Գևորգյան" w:date="2026-02-26T23:44:00Z" w16du:dateUtc="2026-02-26T19:44:00Z">
            <w:rPr>
              <w:rFonts w:ascii="GHEA Grapalat" w:hAnsi="GHEA Grapalat"/>
            </w:rPr>
          </w:rPrChange>
        </w:rPr>
        <w:t>։</w:t>
      </w:r>
    </w:p>
    <w:p w14:paraId="1E98A2D4" w14:textId="77777777" w:rsidR="0085236E" w:rsidRPr="00E6597C" w:rsidRDefault="00845AA5" w:rsidP="00EF3662">
      <w:pPr>
        <w:pStyle w:val="23"/>
        <w:spacing w:line="240" w:lineRule="auto"/>
        <w:ind w:firstLine="567"/>
        <w:rPr>
          <w:del w:id="289" w:author="Հերմինե Գևորգյան" w:date="2026-02-26T23:44:00Z" w16du:dateUtc="2026-02-26T19:44:00Z"/>
          <w:rFonts w:ascii="GHEA Grapalat" w:hAnsi="GHEA Grapalat"/>
        </w:rPr>
      </w:pPr>
      <w:del w:id="290" w:author="Հերմինե Գևորգյան" w:date="2026-02-26T23:44:00Z" w16du:dateUtc="2026-02-26T19:44:00Z">
        <w:r w:rsidRPr="00D70570">
          <w:rPr>
            <w:rFonts w:ascii="GHEA Grapalat" w:hAnsi="GHEA Grapalat"/>
          </w:rPr>
          <w:delText>1.2 Սույն ընթացակարգի շրջանակում</w:delText>
        </w:r>
        <w:r w:rsidR="0085236E" w:rsidRPr="00D70570">
          <w:rPr>
            <w:rFonts w:ascii="GHEA Grapalat" w:hAnsi="GHEA Grapalat"/>
          </w:rPr>
          <w:delText>,</w:delText>
        </w:r>
        <w:r w:rsidRPr="00D70570">
          <w:rPr>
            <w:rFonts w:ascii="GHEA Grapalat" w:hAnsi="GHEA Grapalat"/>
          </w:rPr>
          <w:delText xml:space="preserve"> </w:delText>
        </w:r>
        <w:r w:rsidR="0085236E" w:rsidRPr="00D70570">
          <w:rPr>
            <w:rFonts w:ascii="GHEA Grapalat" w:hAnsi="GHEA Grapalat"/>
          </w:rPr>
          <w:delText>ընտրված մասնակցի առաջարկության</w:delText>
        </w:r>
        <w:r w:rsidR="0085236E" w:rsidRPr="00E6597C">
          <w:rPr>
            <w:rFonts w:ascii="GHEA Grapalat" w:hAnsi="GHEA Grapalat"/>
          </w:rPr>
          <w:delText xml:space="preserve"> հիման վրա, կհատկացվի կանխավճար` ներքոհիշյալ չափով և ժամկետներում`</w:delText>
        </w:r>
      </w:del>
    </w:p>
    <w:p w14:paraId="60AB6C7D" w14:textId="77777777" w:rsidR="006C08B6" w:rsidRPr="00E6597C" w:rsidRDefault="006C08B6" w:rsidP="00EF3662">
      <w:pPr>
        <w:pStyle w:val="23"/>
        <w:spacing w:line="240" w:lineRule="auto"/>
        <w:ind w:firstLine="567"/>
        <w:rPr>
          <w:del w:id="291" w:author="Հերմինե Գևորգյան" w:date="2026-02-26T23:44:00Z" w16du:dateUtc="2026-02-26T19:44:00Z"/>
          <w:rFonts w:ascii="GHEA Grapalat" w:hAnsi="GHEA Grapala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3776"/>
      </w:tblGrid>
      <w:tr w:rsidR="0085236E" w:rsidRPr="00E6597C" w14:paraId="33B2DFDD" w14:textId="77777777" w:rsidTr="006D1826">
        <w:trPr>
          <w:jc w:val="center"/>
          <w:del w:id="292" w:author="Հերմինե Գևորգյան" w:date="2026-02-26T23:44:00Z"/>
        </w:trPr>
        <w:tc>
          <w:tcPr>
            <w:tcW w:w="6356" w:type="dxa"/>
            <w:gridSpan w:val="2"/>
          </w:tcPr>
          <w:p w14:paraId="2B6DF092" w14:textId="77777777" w:rsidR="0085236E" w:rsidRPr="00E6597C" w:rsidRDefault="0085236E" w:rsidP="00EF3662">
            <w:pPr>
              <w:pStyle w:val="23"/>
              <w:spacing w:line="240" w:lineRule="auto"/>
              <w:ind w:firstLine="0"/>
              <w:jc w:val="center"/>
              <w:rPr>
                <w:del w:id="293" w:author="Հերմինե Գևորգյան" w:date="2026-02-26T23:44:00Z" w16du:dateUtc="2026-02-26T19:44:00Z"/>
                <w:rFonts w:ascii="GHEA Grapalat" w:hAnsi="GHEA Grapalat" w:cs="Sylfaen"/>
                <w:b/>
                <w:i/>
                <w:sz w:val="16"/>
                <w:szCs w:val="16"/>
                <w:lang w:val="es-ES"/>
              </w:rPr>
            </w:pPr>
            <w:del w:id="294" w:author="Հերմինե Գևորգյան" w:date="2026-02-26T23:44:00Z" w16du:dateUtc="2026-02-26T19:44:00Z">
              <w:r w:rsidRPr="00E6597C">
                <w:rPr>
                  <w:rFonts w:ascii="GHEA Grapalat" w:hAnsi="GHEA Grapalat" w:cs="Sylfaen"/>
                  <w:b/>
                  <w:i/>
                  <w:sz w:val="16"/>
                  <w:szCs w:val="16"/>
                  <w:lang w:val="es-ES"/>
                </w:rPr>
                <w:delText>Կանխավճարի հատկացման</w:delText>
              </w:r>
            </w:del>
          </w:p>
        </w:tc>
      </w:tr>
      <w:tr w:rsidR="0085236E" w:rsidRPr="00E6597C" w14:paraId="5ECC8C56" w14:textId="77777777" w:rsidTr="006D1826">
        <w:trPr>
          <w:jc w:val="center"/>
          <w:del w:id="295" w:author="Հերմինե Գևորգյան" w:date="2026-02-26T23:44:00Z"/>
        </w:trPr>
        <w:tc>
          <w:tcPr>
            <w:tcW w:w="2580" w:type="dxa"/>
            <w:vAlign w:val="center"/>
          </w:tcPr>
          <w:p w14:paraId="7042FE6B" w14:textId="77777777" w:rsidR="0085236E" w:rsidRPr="00E6597C" w:rsidRDefault="0085236E" w:rsidP="00EF3662">
            <w:pPr>
              <w:pStyle w:val="23"/>
              <w:spacing w:line="240" w:lineRule="auto"/>
              <w:ind w:firstLine="0"/>
              <w:jc w:val="center"/>
              <w:rPr>
                <w:del w:id="296" w:author="Հերմինե Գևորգյան" w:date="2026-02-26T23:44:00Z" w16du:dateUtc="2026-02-26T19:44:00Z"/>
                <w:rFonts w:ascii="GHEA Grapalat" w:hAnsi="GHEA Grapalat" w:cs="Sylfaen"/>
                <w:b/>
                <w:i/>
                <w:sz w:val="16"/>
                <w:szCs w:val="16"/>
                <w:lang w:val="es-ES"/>
              </w:rPr>
            </w:pPr>
            <w:del w:id="297" w:author="Հերմինե Գևորգյան" w:date="2026-02-26T23:44:00Z" w16du:dateUtc="2026-02-26T19:44:00Z">
              <w:r w:rsidRPr="00E6597C">
                <w:rPr>
                  <w:rFonts w:ascii="GHEA Grapalat" w:hAnsi="GHEA Grapalat" w:cs="Sylfaen"/>
                  <w:b/>
                  <w:i/>
                  <w:sz w:val="16"/>
                  <w:szCs w:val="16"/>
                  <w:lang w:val="es-ES"/>
                </w:rPr>
                <w:delText xml:space="preserve">առավելագույն չափը </w:delText>
              </w:r>
              <w:r w:rsidR="00816505" w:rsidRPr="00E6597C">
                <w:rPr>
                  <w:rFonts w:ascii="GHEA Grapalat" w:hAnsi="GHEA Grapalat" w:cs="Sylfaen"/>
                  <w:b/>
                  <w:i/>
                  <w:sz w:val="16"/>
                  <w:szCs w:val="16"/>
                  <w:lang w:val="es-ES"/>
                </w:rPr>
                <w:delText>(</w:delText>
              </w:r>
              <w:r w:rsidRPr="00E6597C">
                <w:rPr>
                  <w:rFonts w:ascii="GHEA Grapalat" w:hAnsi="GHEA Grapalat" w:cs="Sylfaen"/>
                  <w:b/>
                  <w:i/>
                  <w:sz w:val="16"/>
                  <w:szCs w:val="16"/>
                  <w:lang w:val="es-ES"/>
                </w:rPr>
                <w:delText>ՀՀ դրամ</w:delText>
              </w:r>
              <w:r w:rsidR="00816505" w:rsidRPr="00E6597C">
                <w:rPr>
                  <w:rFonts w:ascii="GHEA Grapalat" w:hAnsi="GHEA Grapalat" w:cs="Sylfaen"/>
                  <w:b/>
                  <w:i/>
                  <w:sz w:val="16"/>
                  <w:szCs w:val="16"/>
                  <w:lang w:val="es-ES"/>
                </w:rPr>
                <w:delText>)</w:delText>
              </w:r>
            </w:del>
          </w:p>
        </w:tc>
        <w:tc>
          <w:tcPr>
            <w:tcW w:w="3776" w:type="dxa"/>
            <w:vAlign w:val="center"/>
          </w:tcPr>
          <w:p w14:paraId="5527469B" w14:textId="77777777" w:rsidR="0085236E" w:rsidRPr="00E6597C" w:rsidRDefault="0085236E" w:rsidP="00EF3662">
            <w:pPr>
              <w:pStyle w:val="23"/>
              <w:spacing w:line="240" w:lineRule="auto"/>
              <w:ind w:firstLine="0"/>
              <w:jc w:val="center"/>
              <w:rPr>
                <w:del w:id="298" w:author="Հերմինե Գևորգյան" w:date="2026-02-26T23:44:00Z" w16du:dateUtc="2026-02-26T19:44:00Z"/>
                <w:rFonts w:ascii="GHEA Grapalat" w:hAnsi="GHEA Grapalat" w:cs="Sylfaen"/>
                <w:b/>
                <w:i/>
                <w:sz w:val="16"/>
                <w:szCs w:val="16"/>
                <w:lang w:val="es-ES"/>
              </w:rPr>
            </w:pPr>
            <w:del w:id="299" w:author="Հերմինե Գևորգյան" w:date="2026-02-26T23:44:00Z" w16du:dateUtc="2026-02-26T19:44:00Z">
              <w:r w:rsidRPr="00E6597C">
                <w:rPr>
                  <w:rFonts w:ascii="GHEA Grapalat" w:hAnsi="GHEA Grapalat" w:cs="Sylfaen"/>
                  <w:b/>
                  <w:i/>
                  <w:sz w:val="16"/>
                  <w:szCs w:val="16"/>
                  <w:lang w:val="es-ES"/>
                </w:rPr>
                <w:delText>ժամկետը (</w:delText>
              </w:r>
              <w:r w:rsidR="00816505" w:rsidRPr="00E6597C">
                <w:rPr>
                  <w:rFonts w:ascii="GHEA Grapalat" w:hAnsi="GHEA Grapalat" w:cs="Sylfaen"/>
                  <w:b/>
                  <w:i/>
                  <w:sz w:val="16"/>
                  <w:szCs w:val="16"/>
                  <w:lang w:val="es-ES"/>
                </w:rPr>
                <w:delText xml:space="preserve">ամիսը, </w:delText>
              </w:r>
              <w:r w:rsidRPr="00E6597C">
                <w:rPr>
                  <w:rFonts w:ascii="GHEA Grapalat" w:hAnsi="GHEA Grapalat" w:cs="Sylfaen"/>
                  <w:b/>
                  <w:i/>
                  <w:sz w:val="16"/>
                  <w:szCs w:val="16"/>
                  <w:lang w:val="es-ES"/>
                </w:rPr>
                <w:delText>տարեթիվը)</w:delText>
              </w:r>
            </w:del>
          </w:p>
        </w:tc>
      </w:tr>
      <w:tr w:rsidR="0085236E" w:rsidRPr="00E6597C" w14:paraId="43B611EB" w14:textId="77777777" w:rsidTr="006D1826">
        <w:trPr>
          <w:jc w:val="center"/>
          <w:del w:id="300" w:author="Հերմինե Գևորգյան" w:date="2026-02-26T23:44:00Z"/>
        </w:trPr>
        <w:tc>
          <w:tcPr>
            <w:tcW w:w="2580" w:type="dxa"/>
          </w:tcPr>
          <w:p w14:paraId="6830ABE3" w14:textId="77777777" w:rsidR="0085236E" w:rsidRPr="00E6597C" w:rsidRDefault="0085236E" w:rsidP="00EF3662">
            <w:pPr>
              <w:jc w:val="center"/>
              <w:rPr>
                <w:del w:id="301" w:author="Հերմինե Գևորգյան" w:date="2026-02-26T23:44:00Z" w16du:dateUtc="2026-02-26T19:44:00Z"/>
                <w:rFonts w:ascii="GHEA Grapalat" w:hAnsi="GHEA Grapalat"/>
                <w:sz w:val="20"/>
                <w:szCs w:val="20"/>
              </w:rPr>
            </w:pPr>
          </w:p>
        </w:tc>
        <w:tc>
          <w:tcPr>
            <w:tcW w:w="3776" w:type="dxa"/>
          </w:tcPr>
          <w:p w14:paraId="2E3F0BD7" w14:textId="77777777" w:rsidR="0085236E" w:rsidRPr="00E6597C" w:rsidRDefault="0085236E" w:rsidP="00EF3662">
            <w:pPr>
              <w:jc w:val="center"/>
              <w:rPr>
                <w:del w:id="302" w:author="Հերմինե Գևորգյան" w:date="2026-02-26T23:44:00Z" w16du:dateUtc="2026-02-26T19:44:00Z"/>
                <w:rFonts w:ascii="GHEA Grapalat" w:hAnsi="GHEA Grapalat"/>
                <w:sz w:val="20"/>
                <w:szCs w:val="20"/>
              </w:rPr>
            </w:pPr>
          </w:p>
        </w:tc>
      </w:tr>
      <w:tr w:rsidR="0085236E" w:rsidRPr="00E6597C" w14:paraId="604EB2F6" w14:textId="77777777" w:rsidTr="006D1826">
        <w:trPr>
          <w:jc w:val="center"/>
          <w:del w:id="303" w:author="Հերմինե Գևորգյան" w:date="2026-02-26T23:44:00Z"/>
        </w:trPr>
        <w:tc>
          <w:tcPr>
            <w:tcW w:w="2580" w:type="dxa"/>
          </w:tcPr>
          <w:p w14:paraId="3ADA43E8" w14:textId="77777777" w:rsidR="0085236E" w:rsidRPr="00E6597C" w:rsidRDefault="0085236E" w:rsidP="00EF3662">
            <w:pPr>
              <w:jc w:val="center"/>
              <w:rPr>
                <w:del w:id="304" w:author="Հերմինե Գևորգյան" w:date="2026-02-26T23:44:00Z" w16du:dateUtc="2026-02-26T19:44:00Z"/>
                <w:rFonts w:ascii="GHEA Grapalat" w:hAnsi="GHEA Grapalat"/>
                <w:sz w:val="20"/>
                <w:szCs w:val="20"/>
              </w:rPr>
            </w:pPr>
          </w:p>
        </w:tc>
        <w:tc>
          <w:tcPr>
            <w:tcW w:w="3776" w:type="dxa"/>
          </w:tcPr>
          <w:p w14:paraId="626BE575" w14:textId="77777777" w:rsidR="0085236E" w:rsidRPr="00E6597C" w:rsidRDefault="0085236E" w:rsidP="00EF3662">
            <w:pPr>
              <w:jc w:val="center"/>
              <w:rPr>
                <w:del w:id="305" w:author="Հերմինե Գևորգյան" w:date="2026-02-26T23:44:00Z" w16du:dateUtc="2026-02-26T19:44:00Z"/>
                <w:rFonts w:ascii="GHEA Grapalat" w:hAnsi="GHEA Grapalat"/>
                <w:sz w:val="20"/>
                <w:szCs w:val="20"/>
              </w:rPr>
            </w:pPr>
          </w:p>
        </w:tc>
      </w:tr>
    </w:tbl>
    <w:p w14:paraId="46347211" w14:textId="77777777" w:rsidR="0085236E" w:rsidRPr="00E6597C" w:rsidRDefault="0085236E" w:rsidP="00EF3662">
      <w:pPr>
        <w:ind w:firstLine="375"/>
        <w:jc w:val="both"/>
        <w:rPr>
          <w:del w:id="306" w:author="Հերմինե Գևորգյան" w:date="2026-02-26T23:44:00Z" w16du:dateUtc="2026-02-26T19:44:00Z"/>
          <w:rFonts w:ascii="GHEA Grapalat" w:hAnsi="GHEA Grapalat"/>
        </w:rPr>
      </w:pPr>
    </w:p>
    <w:p w14:paraId="6508C2D3" w14:textId="77777777" w:rsidR="0085236E" w:rsidRPr="00E6597C" w:rsidRDefault="0085236E" w:rsidP="00EF3662">
      <w:pPr>
        <w:pStyle w:val="23"/>
        <w:spacing w:line="240" w:lineRule="auto"/>
        <w:ind w:firstLine="567"/>
        <w:rPr>
          <w:del w:id="307" w:author="Հերմինե Գևորգյան" w:date="2026-02-26T23:44:00Z" w16du:dateUtc="2026-02-26T19:44:00Z"/>
          <w:rFonts w:ascii="GHEA Grapalat" w:hAnsi="GHEA Grapalat"/>
        </w:rPr>
      </w:pPr>
      <w:del w:id="308" w:author="Հերմինե Գևորգյան" w:date="2026-02-26T23:44:00Z" w16du:dateUtc="2026-02-26T19:44:00Z">
        <w:r w:rsidRPr="00E6597C">
          <w:rPr>
            <w:rFonts w:ascii="GHEA Grapalat" w:hAnsi="GHEA Grapalat"/>
          </w:rPr>
          <w:delText xml:space="preserve">Ընդ որում կանխավճարի հատկացումը </w:delText>
        </w:r>
        <w:r w:rsidR="00816505" w:rsidRPr="00E6597C">
          <w:rPr>
            <w:rFonts w:ascii="GHEA Grapalat" w:hAnsi="GHEA Grapalat"/>
          </w:rPr>
          <w:delText xml:space="preserve">ընտրված մասնակցին </w:delText>
        </w:r>
        <w:r w:rsidRPr="00E6597C">
          <w:rPr>
            <w:rFonts w:ascii="GHEA Grapalat" w:hAnsi="GHEA Grapalat"/>
          </w:rPr>
          <w:delText>կ</w:delText>
        </w:r>
        <w:r w:rsidR="00816505" w:rsidRPr="00E6597C">
          <w:rPr>
            <w:rFonts w:ascii="GHEA Grapalat" w:hAnsi="GHEA Grapalat"/>
          </w:rPr>
          <w:delText xml:space="preserve">տրամադրվի </w:delText>
        </w:r>
        <w:r w:rsidRPr="00E6597C">
          <w:rPr>
            <w:rFonts w:ascii="GHEA Grapalat" w:hAnsi="GHEA Grapalat"/>
          </w:rPr>
          <w:delText xml:space="preserve">սույն հրավերի 1-ին մասի </w:delText>
        </w:r>
        <w:r w:rsidR="00EC2345" w:rsidRPr="00E6597C">
          <w:rPr>
            <w:rFonts w:ascii="GHEA Grapalat" w:hAnsi="GHEA Grapalat"/>
          </w:rPr>
          <w:delText>10</w:delText>
        </w:r>
        <w:r w:rsidR="00F61D7A" w:rsidRPr="00E6597C">
          <w:rPr>
            <w:rFonts w:ascii="GHEA Grapalat" w:hAnsi="GHEA Grapalat"/>
          </w:rPr>
          <w:delText>.</w:delText>
        </w:r>
        <w:r w:rsidR="00177245" w:rsidRPr="00E6597C">
          <w:rPr>
            <w:rFonts w:ascii="GHEA Grapalat" w:hAnsi="GHEA Grapalat"/>
          </w:rPr>
          <w:delText>5</w:delText>
        </w:r>
        <w:r w:rsidRPr="00E6597C">
          <w:rPr>
            <w:rFonts w:ascii="GHEA Grapalat" w:hAnsi="GHEA Grapalat"/>
          </w:rPr>
          <w:delText xml:space="preserve"> կետով սահմանված պայմաններով</w:delText>
        </w:r>
        <w:r w:rsidR="00816505" w:rsidRPr="00E6597C">
          <w:rPr>
            <w:rFonts w:ascii="GHEA Grapalat" w:hAnsi="GHEA Grapalat"/>
          </w:rPr>
          <w:delText>, իսկ կանխավճարի մարումը կիրականացվի կնքվելիք պայմանագրով սահմանված կարգով</w:delText>
        </w:r>
        <w:r w:rsidRPr="00E6597C">
          <w:rPr>
            <w:rFonts w:ascii="GHEA Grapalat" w:hAnsi="GHEA Grapalat"/>
          </w:rPr>
          <w:delText xml:space="preserve">:  </w:delText>
        </w:r>
      </w:del>
    </w:p>
    <w:p w14:paraId="1C2711E4" w14:textId="77777777" w:rsidR="00096865" w:rsidRPr="00E6597C" w:rsidRDefault="00096865" w:rsidP="00EF3662">
      <w:pPr>
        <w:ind w:firstLine="567"/>
        <w:rPr>
          <w:del w:id="309" w:author="Հերմինե Գևորգյան" w:date="2026-02-26T23:44:00Z" w16du:dateUtc="2026-02-26T19:44:00Z"/>
          <w:rFonts w:ascii="GHEA Grapalat" w:hAnsi="GHEA Grapalat" w:cs="Sylfaen"/>
          <w:i/>
          <w:sz w:val="20"/>
          <w:lang w:val="es-ES"/>
        </w:rPr>
      </w:pPr>
    </w:p>
    <w:p w14:paraId="21E60743" w14:textId="77777777" w:rsidR="00845AA5" w:rsidRPr="00E6597C" w:rsidRDefault="00845AA5" w:rsidP="00EF3662">
      <w:pPr>
        <w:ind w:firstLine="567"/>
        <w:rPr>
          <w:del w:id="310" w:author="Հերմինե Գևորգյան" w:date="2026-02-26T23:44:00Z" w16du:dateUtc="2026-02-26T19:44:00Z"/>
          <w:rFonts w:ascii="GHEA Grapalat" w:hAnsi="GHEA Grapalat" w:cs="Sylfaen"/>
          <w:i/>
          <w:sz w:val="20"/>
          <w:lang w:val="es-ES"/>
        </w:rPr>
      </w:pPr>
    </w:p>
    <w:p w14:paraId="2BE9F6F2" w14:textId="77777777" w:rsidR="00FF61AF" w:rsidRDefault="00FF61AF" w:rsidP="00894E64">
      <w:pPr>
        <w:pStyle w:val="23"/>
        <w:spacing w:line="240" w:lineRule="auto"/>
        <w:ind w:firstLine="567"/>
        <w:rPr>
          <w:ins w:id="311" w:author="Հերմինե Գևորգյան" w:date="2026-02-26T23:44:00Z" w16du:dateUtc="2026-02-26T19:44:00Z"/>
          <w:rFonts w:ascii="GHEA Grapalat" w:hAnsi="GHEA Grapalat"/>
        </w:rPr>
      </w:pPr>
    </w:p>
    <w:p w14:paraId="2ABD3CFA" w14:textId="77777777" w:rsidR="00FF61AF" w:rsidRDefault="00FF61AF" w:rsidP="00FF61AF">
      <w:pPr>
        <w:pStyle w:val="23"/>
        <w:spacing w:line="240" w:lineRule="auto"/>
        <w:ind w:firstLine="567"/>
        <w:jc w:val="center"/>
        <w:rPr>
          <w:ins w:id="312" w:author="Հերմինե Գևորգյան" w:date="2026-02-26T23:44:00Z" w16du:dateUtc="2026-02-26T19:44:00Z"/>
          <w:rFonts w:ascii="GHEA Grapalat" w:hAnsi="GHEA Grapalat"/>
          <w:b/>
          <w:color w:val="2F5496" w:themeColor="accent1" w:themeShade="BF"/>
        </w:rPr>
      </w:pPr>
      <w:ins w:id="313" w:author="Հերմինե Գևորգյան" w:date="2026-02-26T23:44:00Z" w16du:dateUtc="2026-02-26T19:44:00Z">
        <w:r>
          <w:rPr>
            <w:rFonts w:ascii="GHEA Grapalat" w:hAnsi="GHEA Grapalat"/>
            <w:b/>
            <w:color w:val="2F5496" w:themeColor="accent1" w:themeShade="BF"/>
            <w:lang w:val="hy-AM"/>
          </w:rPr>
          <w:t xml:space="preserve">Լիցենզիան պահանջվելու է պայմանագրի </w:t>
        </w:r>
        <w:r>
          <w:rPr>
            <w:rFonts w:ascii="GHEA Grapalat" w:hAnsi="GHEA Grapalat"/>
            <w:b/>
            <w:color w:val="2F5496" w:themeColor="accent1" w:themeShade="BF"/>
          </w:rPr>
          <w:t>կնքման</w:t>
        </w:r>
        <w:r>
          <w:rPr>
            <w:rFonts w:ascii="GHEA Grapalat" w:hAnsi="GHEA Grapalat"/>
            <w:b/>
            <w:color w:val="2F5496" w:themeColor="accent1" w:themeShade="BF"/>
            <w:lang w:val="hy-AM"/>
          </w:rPr>
          <w:t xml:space="preserve"> </w:t>
        </w:r>
        <w:r>
          <w:rPr>
            <w:rFonts w:ascii="GHEA Grapalat" w:hAnsi="GHEA Grapalat"/>
            <w:b/>
            <w:color w:val="2F5496" w:themeColor="accent1" w:themeShade="BF"/>
          </w:rPr>
          <w:t xml:space="preserve"> փուլում</w:t>
        </w:r>
        <w:r>
          <w:rPr>
            <w:rFonts w:ascii="GHEA Grapalat" w:hAnsi="GHEA Grapalat"/>
            <w:b/>
            <w:color w:val="2F5496" w:themeColor="accent1" w:themeShade="BF"/>
            <w:lang w:val="hy-AM"/>
          </w:rPr>
          <w:t>:</w:t>
        </w:r>
      </w:ins>
    </w:p>
    <w:p w14:paraId="38D905F5" w14:textId="77777777" w:rsidR="00FF61AF" w:rsidRDefault="00FF61AF" w:rsidP="00FF61AF">
      <w:pPr>
        <w:jc w:val="center"/>
        <w:rPr>
          <w:ins w:id="314" w:author="Հերմինե Գևորգյան" w:date="2026-02-26T23:44:00Z" w16du:dateUtc="2026-02-26T19:44:00Z"/>
          <w:rFonts w:ascii="GHEA Grapalat" w:hAnsi="GHEA Grapalat" w:cs="Sylfaen"/>
          <w:color w:val="44546A" w:themeColor="text2"/>
          <w:sz w:val="20"/>
          <w:szCs w:val="20"/>
          <w:lang w:val="hy-AM"/>
        </w:rPr>
      </w:pPr>
      <w:ins w:id="315" w:author="Հերմինե Գևորգյան" w:date="2026-02-26T23:44:00Z" w16du:dateUtc="2026-02-26T19:44:00Z">
        <w:r>
          <w:rPr>
            <w:rFonts w:ascii="GHEA Grapalat" w:hAnsi="GHEA Grapalat" w:cs="Sylfaen"/>
            <w:b/>
            <w:color w:val="44546A" w:themeColor="text2"/>
            <w:sz w:val="20"/>
            <w:szCs w:val="20"/>
            <w:lang w:val="af-ZA"/>
          </w:rPr>
          <w:t>«</w:t>
        </w:r>
        <w:r>
          <w:rPr>
            <w:rFonts w:ascii="GHEA Grapalat" w:hAnsi="GHEA Grapalat" w:cs="Sylfaen"/>
            <w:b/>
            <w:color w:val="44546A" w:themeColor="text2"/>
            <w:sz w:val="20"/>
            <w:szCs w:val="20"/>
            <w:lang w:val="hy-AM"/>
          </w:rPr>
          <w:t>Լիցենզիայի առկայության մասին</w:t>
        </w:r>
        <w:r>
          <w:rPr>
            <w:rFonts w:ascii="GHEA Grapalat" w:hAnsi="GHEA Grapalat" w:cs="Sylfaen"/>
            <w:b/>
            <w:color w:val="44546A" w:themeColor="text2"/>
            <w:sz w:val="20"/>
            <w:szCs w:val="20"/>
            <w:lang w:val="af-ZA"/>
          </w:rPr>
          <w:t>»</w:t>
        </w:r>
        <w:r>
          <w:rPr>
            <w:rFonts w:ascii="GHEA Grapalat" w:hAnsi="GHEA Grapalat" w:cs="Sylfaen"/>
            <w:b/>
            <w:i/>
            <w:color w:val="44546A" w:themeColor="text2"/>
            <w:lang w:val="af-ZA"/>
          </w:rPr>
          <w:t xml:space="preserve"> </w:t>
        </w:r>
        <w:r>
          <w:rPr>
            <w:rFonts w:ascii="GHEA Grapalat" w:hAnsi="GHEA Grapalat" w:cs="Sylfaen"/>
            <w:color w:val="44546A" w:themeColor="text2"/>
            <w:sz w:val="20"/>
            <w:szCs w:val="20"/>
            <w:lang w:val="hy-AM"/>
          </w:rPr>
          <w:t>Քաղաքաշինության բնագավառում շինարարության իրականացում (բացառությամբ շինարարության թույլտվություն չպահանջվող աշխատանքների) ըստ հետևյալ ոլորտի`</w:t>
        </w:r>
      </w:ins>
    </w:p>
    <w:p w14:paraId="22EDC711" w14:textId="7908C2DE" w:rsidR="00FF61AF" w:rsidRDefault="00FF61AF" w:rsidP="00FF61AF">
      <w:pPr>
        <w:pStyle w:val="23"/>
        <w:spacing w:line="240" w:lineRule="auto"/>
        <w:ind w:firstLine="567"/>
        <w:rPr>
          <w:ins w:id="316" w:author="Հերմինե Գևորգյան" w:date="2026-02-26T23:44:00Z" w16du:dateUtc="2026-02-26T19:44:00Z"/>
          <w:rFonts w:ascii="GHEA Grapalat" w:hAnsi="GHEA Grapalat" w:cs="Sylfaen"/>
          <w:color w:val="44546A" w:themeColor="text2"/>
          <w:lang w:val="hy-AM"/>
        </w:rPr>
      </w:pPr>
      <w:ins w:id="317" w:author="Հերմինե Գևորգյան" w:date="2026-02-26T23:44:00Z" w16du:dateUtc="2026-02-26T19:44:00Z">
        <w:r>
          <w:rPr>
            <w:rFonts w:ascii="GHEA Grapalat" w:hAnsi="GHEA Grapalat" w:cs="Sylfaen"/>
            <w:color w:val="44546A" w:themeColor="text2"/>
            <w:lang w:val="hy-AM"/>
          </w:rPr>
          <w:t>բնակելի, հասարակական, արտադրական։</w:t>
        </w:r>
      </w:ins>
    </w:p>
    <w:p w14:paraId="6028A6DF" w14:textId="77777777" w:rsidR="00FF61AF" w:rsidRPr="00E6597C" w:rsidRDefault="00FF61AF">
      <w:pPr>
        <w:pStyle w:val="23"/>
        <w:spacing w:line="240" w:lineRule="auto"/>
        <w:ind w:firstLine="567"/>
        <w:rPr>
          <w:rFonts w:ascii="GHEA Grapalat" w:hAnsi="GHEA Grapalat"/>
          <w:rPrChange w:id="318" w:author="Հերմինե Գևորգյան" w:date="2026-02-26T23:44:00Z" w16du:dateUtc="2026-02-26T19:44:00Z">
            <w:rPr>
              <w:rFonts w:ascii="GHEA Grapalat" w:hAnsi="GHEA Grapalat"/>
              <w:b/>
              <w:sz w:val="20"/>
            </w:rPr>
          </w:rPrChange>
        </w:rPr>
        <w:pPrChange w:id="319" w:author="Հերմինե Գևորգյան" w:date="2026-02-26T23:44:00Z" w16du:dateUtc="2026-02-26T19:44:00Z">
          <w:pPr/>
        </w:pPrChange>
      </w:pPr>
    </w:p>
    <w:p w14:paraId="32303143" w14:textId="77777777" w:rsidR="009C3567" w:rsidRPr="008419F9" w:rsidRDefault="009C3567" w:rsidP="009C3567">
      <w:pPr>
        <w:pStyle w:val="aff3"/>
        <w:numPr>
          <w:ilvl w:val="0"/>
          <w:numId w:val="3"/>
        </w:numPr>
        <w:jc w:val="center"/>
        <w:rPr>
          <w:rFonts w:ascii="GHEA Grapalat" w:hAnsi="GHEA Grapalat"/>
          <w:b/>
          <w:sz w:val="20"/>
          <w:lang w:val="es-ES"/>
        </w:rPr>
      </w:pPr>
      <w:r w:rsidRPr="008419F9">
        <w:rPr>
          <w:rFonts w:ascii="GHEA Grapalat" w:hAnsi="GHEA Grapalat" w:cs="Sylfaen"/>
          <w:b/>
          <w:sz w:val="20"/>
        </w:rPr>
        <w:t>ՄԱՍՆԱԿՑԻ</w:t>
      </w:r>
      <w:r w:rsidRPr="008419F9">
        <w:rPr>
          <w:rFonts w:ascii="GHEA Grapalat" w:hAnsi="GHEA Grapalat"/>
          <w:b/>
          <w:sz w:val="20"/>
          <w:lang w:val="es-ES"/>
        </w:rPr>
        <w:t xml:space="preserve"> </w:t>
      </w:r>
      <w:r w:rsidRPr="008419F9">
        <w:rPr>
          <w:rFonts w:ascii="GHEA Grapalat" w:hAnsi="GHEA Grapalat" w:cs="Sylfaen"/>
          <w:b/>
          <w:sz w:val="20"/>
        </w:rPr>
        <w:t>ՄԱՍՆԱԿՑՈՒԹՅԱՆ</w:t>
      </w:r>
      <w:r w:rsidRPr="008419F9">
        <w:rPr>
          <w:rFonts w:ascii="GHEA Grapalat" w:hAnsi="GHEA Grapalat"/>
          <w:b/>
          <w:sz w:val="20"/>
          <w:lang w:val="es-ES"/>
        </w:rPr>
        <w:t xml:space="preserve"> </w:t>
      </w:r>
      <w:r w:rsidRPr="008419F9">
        <w:rPr>
          <w:rFonts w:ascii="GHEA Grapalat" w:hAnsi="GHEA Grapalat" w:cs="Sylfaen"/>
          <w:b/>
          <w:sz w:val="20"/>
        </w:rPr>
        <w:t>ԻՐԱՎՈՒՆՔԻ</w:t>
      </w:r>
      <w:r w:rsidRPr="008419F9">
        <w:rPr>
          <w:rFonts w:ascii="GHEA Grapalat" w:hAnsi="GHEA Grapalat"/>
          <w:b/>
          <w:sz w:val="20"/>
          <w:lang w:val="es-ES"/>
        </w:rPr>
        <w:t xml:space="preserve"> </w:t>
      </w:r>
      <w:r w:rsidRPr="008419F9">
        <w:rPr>
          <w:rFonts w:ascii="GHEA Grapalat" w:hAnsi="GHEA Grapalat" w:cs="Sylfaen"/>
          <w:b/>
          <w:sz w:val="20"/>
        </w:rPr>
        <w:t>ՊԱՀԱՆՋՆԵՐԸ</w:t>
      </w:r>
      <w:r w:rsidRPr="008419F9">
        <w:rPr>
          <w:rFonts w:ascii="GHEA Grapalat" w:hAnsi="GHEA Grapalat"/>
          <w:b/>
          <w:sz w:val="20"/>
          <w:lang w:val="es-ES"/>
        </w:rPr>
        <w:t xml:space="preserve">, </w:t>
      </w:r>
      <w:r w:rsidRPr="008419F9">
        <w:rPr>
          <w:rFonts w:ascii="GHEA Grapalat" w:hAnsi="GHEA Grapalat" w:cs="Sylfaen"/>
          <w:b/>
          <w:sz w:val="20"/>
        </w:rPr>
        <w:t>ԴՐԱՆՑ ԳՆԱՀԱՏՄԱՆ ԿԱՐԳԸ, ԸՆՏՐՎԱԾ ՄԱՍՆԱԿԻՑ ՃԱՆԱՉՎԵԼՈՒ ԴԵՊՔՈՒՄ ՈՐԱԿԱՎՈՐՄԱՆ ԱՊԱՀՈՎՈՒՄ ՆԵՐԿԱՅԱՑՆԵԼՈՒ ՊԱՅՄԱՆՆԵՐԸ</w:t>
      </w:r>
    </w:p>
    <w:p w14:paraId="7C23AD04" w14:textId="77777777" w:rsidR="00096865" w:rsidRPr="00E6597C" w:rsidRDefault="00096865" w:rsidP="009C3567">
      <w:pPr>
        <w:jc w:val="center"/>
        <w:rPr>
          <w:rFonts w:ascii="GHEA Grapalat" w:hAnsi="GHEA Grapalat"/>
          <w:szCs w:val="22"/>
          <w:lang w:val="es-ES"/>
        </w:rPr>
      </w:pPr>
    </w:p>
    <w:p w14:paraId="7FB1792C" w14:textId="77777777" w:rsidR="00753E6E" w:rsidRPr="00E6597C" w:rsidRDefault="00096865" w:rsidP="00EF3662">
      <w:pPr>
        <w:ind w:firstLine="567"/>
        <w:jc w:val="both"/>
        <w:rPr>
          <w:rFonts w:ascii="GHEA Grapalat" w:hAnsi="GHEA Grapalat" w:cs="Arial Armenian"/>
          <w:sz w:val="20"/>
          <w:lang w:val="es-ES"/>
        </w:rPr>
      </w:pPr>
      <w:r w:rsidRPr="00E6597C">
        <w:rPr>
          <w:rFonts w:ascii="GHEA Grapalat" w:hAnsi="GHEA Grapalat" w:cs="Arial Armenian"/>
          <w:sz w:val="20"/>
          <w:lang w:val="es-ES"/>
        </w:rPr>
        <w:t xml:space="preserve">2.1 </w:t>
      </w:r>
      <w:proofErr w:type="spellStart"/>
      <w:r w:rsidR="00753E6E" w:rsidRPr="00E6597C">
        <w:rPr>
          <w:rFonts w:ascii="GHEA Grapalat" w:hAnsi="GHEA Grapalat" w:cs="Sylfaen"/>
          <w:sz w:val="20"/>
          <w:lang w:val="ru-RU"/>
        </w:rPr>
        <w:t>Սույն</w:t>
      </w:r>
      <w:proofErr w:type="spellEnd"/>
      <w:r w:rsidR="00753E6E" w:rsidRPr="00E6597C">
        <w:rPr>
          <w:rFonts w:ascii="GHEA Grapalat" w:hAnsi="GHEA Grapalat" w:cs="Arial Armenian"/>
          <w:sz w:val="20"/>
          <w:lang w:val="es-ES"/>
        </w:rPr>
        <w:t xml:space="preserve"> </w:t>
      </w:r>
      <w:r w:rsidR="00EB487B" w:rsidRPr="00E6597C">
        <w:rPr>
          <w:rFonts w:ascii="GHEA Grapalat" w:hAnsi="GHEA Grapalat" w:cs="Arial Armenian"/>
          <w:sz w:val="20"/>
          <w:lang w:val="es-ES"/>
        </w:rPr>
        <w:t xml:space="preserve"> </w:t>
      </w:r>
      <w:proofErr w:type="spellStart"/>
      <w:r w:rsidR="006F49AA" w:rsidRPr="00E6597C">
        <w:rPr>
          <w:rFonts w:ascii="GHEA Grapalat" w:hAnsi="GHEA Grapalat" w:cs="Arial Armenian"/>
          <w:sz w:val="20"/>
          <w:lang w:val="es-ES"/>
        </w:rPr>
        <w:t>ընթացակարգին</w:t>
      </w:r>
      <w:proofErr w:type="spellEnd"/>
      <w:r w:rsidR="006F49AA" w:rsidRPr="00E6597C">
        <w:rPr>
          <w:rFonts w:ascii="GHEA Grapalat" w:hAnsi="GHEA Grapalat" w:cs="Arial Armenian"/>
          <w:sz w:val="20"/>
          <w:lang w:val="es-ES"/>
        </w:rPr>
        <w:t xml:space="preserve"> </w:t>
      </w:r>
      <w:proofErr w:type="spellStart"/>
      <w:r w:rsidR="00753E6E" w:rsidRPr="00E6597C">
        <w:rPr>
          <w:rFonts w:ascii="GHEA Grapalat" w:hAnsi="GHEA Grapalat" w:cs="Sylfaen"/>
          <w:sz w:val="20"/>
          <w:lang w:val="ru-RU"/>
        </w:rPr>
        <w:t>մասնակցելու</w:t>
      </w:r>
      <w:proofErr w:type="spellEnd"/>
      <w:r w:rsidR="00753E6E" w:rsidRPr="00E6597C">
        <w:rPr>
          <w:rFonts w:ascii="GHEA Grapalat" w:hAnsi="GHEA Grapalat" w:cs="Arial Armenian"/>
          <w:sz w:val="20"/>
          <w:lang w:val="es-ES"/>
        </w:rPr>
        <w:t xml:space="preserve"> </w:t>
      </w:r>
      <w:proofErr w:type="spellStart"/>
      <w:r w:rsidR="00753E6E" w:rsidRPr="00E6597C">
        <w:rPr>
          <w:rFonts w:ascii="GHEA Grapalat" w:hAnsi="GHEA Grapalat" w:cs="Sylfaen"/>
          <w:sz w:val="20"/>
          <w:lang w:val="ru-RU"/>
        </w:rPr>
        <w:t>իրավունք</w:t>
      </w:r>
      <w:proofErr w:type="spellEnd"/>
      <w:r w:rsidR="00753E6E" w:rsidRPr="00E6597C">
        <w:rPr>
          <w:rFonts w:ascii="GHEA Grapalat" w:hAnsi="GHEA Grapalat" w:cs="Arial Armenian"/>
          <w:sz w:val="20"/>
          <w:lang w:val="es-ES"/>
        </w:rPr>
        <w:t xml:space="preserve"> </w:t>
      </w:r>
      <w:proofErr w:type="spellStart"/>
      <w:r w:rsidR="00753E6E" w:rsidRPr="00E6597C">
        <w:rPr>
          <w:rFonts w:ascii="GHEA Grapalat" w:hAnsi="GHEA Grapalat" w:cs="Sylfaen"/>
          <w:sz w:val="20"/>
          <w:lang w:val="ru-RU"/>
        </w:rPr>
        <w:t>չունեն</w:t>
      </w:r>
      <w:proofErr w:type="spellEnd"/>
      <w:r w:rsidR="00753E6E" w:rsidRPr="00E6597C">
        <w:rPr>
          <w:rFonts w:ascii="GHEA Grapalat" w:hAnsi="GHEA Grapalat" w:cs="Arial Armenian"/>
          <w:sz w:val="20"/>
          <w:lang w:val="es-ES"/>
        </w:rPr>
        <w:t xml:space="preserve"> </w:t>
      </w:r>
      <w:proofErr w:type="spellStart"/>
      <w:r w:rsidR="00753E6E" w:rsidRPr="00E6597C">
        <w:rPr>
          <w:rFonts w:ascii="GHEA Grapalat" w:hAnsi="GHEA Grapalat" w:cs="Sylfaen"/>
          <w:sz w:val="20"/>
          <w:lang w:val="ru-RU"/>
        </w:rPr>
        <w:t>անձինք</w:t>
      </w:r>
      <w:proofErr w:type="spellEnd"/>
      <w:r w:rsidR="00753E6E" w:rsidRPr="00E6597C">
        <w:rPr>
          <w:rFonts w:ascii="GHEA Grapalat" w:hAnsi="GHEA Grapalat" w:cs="Sylfaen"/>
          <w:sz w:val="20"/>
          <w:lang w:val="es-ES"/>
        </w:rPr>
        <w:t>.</w:t>
      </w:r>
    </w:p>
    <w:p w14:paraId="56827D9A" w14:textId="77777777"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sz w:val="20"/>
          <w:szCs w:val="20"/>
          <w:lang w:val="es-ES"/>
        </w:rPr>
        <w:t xml:space="preserve">1) </w:t>
      </w:r>
      <w:proofErr w:type="spellStart"/>
      <w:r w:rsidRPr="00E6597C">
        <w:rPr>
          <w:rFonts w:ascii="GHEA Grapalat" w:hAnsi="GHEA Grapalat" w:cs="Sylfaen"/>
          <w:sz w:val="20"/>
          <w:szCs w:val="20"/>
        </w:rPr>
        <w:t>որոնք</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հայտը</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ներկայացնելու</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օրվա</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դրությամբ</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դատական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կարգով</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ճանաչվել</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սնանկ</w:t>
      </w:r>
      <w:proofErr w:type="spellEnd"/>
      <w:r w:rsidRPr="00E6597C">
        <w:rPr>
          <w:rFonts w:ascii="GHEA Grapalat" w:hAnsi="GHEA Grapalat"/>
          <w:sz w:val="20"/>
          <w:szCs w:val="20"/>
          <w:lang w:val="es-ES"/>
        </w:rPr>
        <w:t xml:space="preserve">. </w:t>
      </w:r>
    </w:p>
    <w:p w14:paraId="67195715" w14:textId="302CE233"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sz w:val="20"/>
          <w:szCs w:val="20"/>
          <w:lang w:val="es-ES"/>
        </w:rPr>
        <w:t xml:space="preserve">3) </w:t>
      </w:r>
      <w:proofErr w:type="spellStart"/>
      <w:r w:rsidRPr="00E6597C">
        <w:rPr>
          <w:rFonts w:ascii="GHEA Grapalat" w:hAnsi="GHEA Grapalat"/>
          <w:sz w:val="20"/>
          <w:szCs w:val="20"/>
        </w:rPr>
        <w:t>որոնք</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կամ</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որոնց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գործադիր</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մարմնի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ներկայացուցիչը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հայտը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ներկայացնելու</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օրվան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նախորդող</w:t>
      </w:r>
      <w:proofErr w:type="spellEnd"/>
      <w:r w:rsidRPr="00E6597C">
        <w:rPr>
          <w:rFonts w:ascii="GHEA Grapalat" w:hAnsi="GHEA Grapalat"/>
          <w:sz w:val="20"/>
          <w:szCs w:val="20"/>
          <w:lang w:val="es-ES"/>
        </w:rPr>
        <w:t xml:space="preserve"> </w:t>
      </w:r>
      <w:r w:rsidR="006F3F15">
        <w:rPr>
          <w:rFonts w:ascii="GHEA Grapalat" w:hAnsi="GHEA Grapalat"/>
          <w:sz w:val="20"/>
          <w:szCs w:val="20"/>
          <w:lang w:val="hy-AM"/>
        </w:rPr>
        <w:t>հինգ</w:t>
      </w:r>
      <w:proofErr w:type="spellStart"/>
      <w:r w:rsidRPr="00E6597C">
        <w:rPr>
          <w:rFonts w:ascii="GHEA Grapalat" w:hAnsi="GHEA Grapalat" w:cs="Sylfaen"/>
          <w:sz w:val="20"/>
          <w:szCs w:val="20"/>
        </w:rPr>
        <w:t>տարիների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ընթացքում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դատապարտված</w:t>
      </w:r>
      <w:proofErr w:type="spellEnd"/>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եղել</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ահաբեկչության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ֆինանսավորման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երեխայի</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շահագործման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կամ</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մարդկային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թրաֆիքինգ</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ներառող</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հանցագործության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հանցավոր</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համագործակցություն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ստեղծելու</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կամ</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դրան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մասնակցելու</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կաշառք</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ստանալու</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կաշառք</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տալու</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կամ</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կաշառքի</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միջնորդության</w:t>
      </w:r>
      <w:proofErr w:type="spellEnd"/>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proofErr w:type="spellStart"/>
      <w:r w:rsidRPr="00E6597C">
        <w:rPr>
          <w:rFonts w:ascii="GHEA Grapalat" w:hAnsi="GHEA Grapalat"/>
          <w:sz w:val="20"/>
          <w:szCs w:val="20"/>
        </w:rPr>
        <w:t>օրենքով</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նախատեսված</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տնտեսական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գործունեության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դեմ</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ուղղված</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հանցագործությունների</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համար</w:t>
      </w:r>
      <w:proofErr w:type="spellEnd"/>
      <w:r w:rsidRPr="00E6597C">
        <w:rPr>
          <w:rFonts w:ascii="GHEA Grapalat" w:hAnsi="GHEA Grapalat"/>
          <w:sz w:val="20"/>
          <w:szCs w:val="20"/>
          <w:lang w:val="es-ES"/>
        </w:rPr>
        <w:t>,</w:t>
      </w:r>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բացառությամբ</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այն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դեպքերի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երբ</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դատվածությունը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օրենքով</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սահմանված</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կարգով</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մարված</w:t>
      </w:r>
      <w:proofErr w:type="spellEnd"/>
      <w:r w:rsidRPr="00E6597C">
        <w:rPr>
          <w:rFonts w:ascii="GHEA Grapalat" w:hAnsi="GHEA Grapalat"/>
          <w:sz w:val="20"/>
          <w:szCs w:val="20"/>
          <w:lang w:val="es-ES"/>
        </w:rPr>
        <w:t xml:space="preserve"> </w:t>
      </w:r>
      <w:r w:rsidR="007367D4">
        <w:rPr>
          <w:rFonts w:ascii="GHEA Grapalat" w:hAnsi="GHEA Grapalat"/>
          <w:sz w:val="20"/>
          <w:szCs w:val="20"/>
          <w:lang w:val="hy-AM"/>
        </w:rPr>
        <w:t xml:space="preserve">կամ վերացված </w:t>
      </w:r>
      <w:r w:rsidRPr="00E6597C">
        <w:rPr>
          <w:rFonts w:ascii="GHEA Grapalat" w:hAnsi="GHEA Grapalat" w:cs="Sylfaen"/>
          <w:sz w:val="20"/>
          <w:szCs w:val="20"/>
        </w:rPr>
        <w:t>է</w:t>
      </w:r>
      <w:r w:rsidRPr="00E6597C">
        <w:rPr>
          <w:rFonts w:ascii="GHEA Grapalat" w:hAnsi="GHEA Grapalat"/>
          <w:sz w:val="20"/>
          <w:szCs w:val="20"/>
          <w:lang w:val="es-ES"/>
        </w:rPr>
        <w:t xml:space="preserve">.  </w:t>
      </w:r>
    </w:p>
    <w:p w14:paraId="65824E61" w14:textId="77777777" w:rsidR="004E649B" w:rsidRDefault="00753E6E" w:rsidP="00EF3662">
      <w:pPr>
        <w:ind w:firstLine="720"/>
        <w:jc w:val="both"/>
        <w:rPr>
          <w:rFonts w:ascii="GHEA Grapalat" w:hAnsi="GHEA Grapalat"/>
          <w:sz w:val="20"/>
          <w:szCs w:val="20"/>
          <w:lang w:val="es-ES"/>
        </w:rPr>
      </w:pPr>
      <w:r w:rsidRPr="00E6597C">
        <w:rPr>
          <w:rFonts w:ascii="GHEA Grapalat" w:hAnsi="GHEA Grapalat" w:cs="Sylfaen"/>
          <w:sz w:val="20"/>
          <w:szCs w:val="20"/>
          <w:lang w:val="es-ES"/>
        </w:rPr>
        <w:t>4)</w:t>
      </w:r>
      <w:r w:rsidR="006F3F15" w:rsidRPr="00015CC3">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որոնց</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վերաբերյալ</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գնումների</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ոլորտում</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հակամրցակցային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համաձայնության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գերիշխող</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դիրքի</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չարաշահման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կամ</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անբարեխիղճ</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մրցակցության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համար</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պատասխանատվություն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սահմանող</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վարչական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ակտը</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հայտը</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ներկայացվելու</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օրվան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նախորդող</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երեք</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տարվա</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ընթացքում</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դարձել</w:t>
      </w:r>
      <w:proofErr w:type="spellEnd"/>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է</w:t>
      </w:r>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անբողոքարկելի</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իսկ</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բողոքարկված</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լինելու</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դեպքում</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թողնվել</w:t>
      </w:r>
      <w:proofErr w:type="spellEnd"/>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է</w:t>
      </w:r>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անփոփոխ</w:t>
      </w:r>
      <w:proofErr w:type="spellEnd"/>
      <w:r w:rsidR="006F3F15" w:rsidRPr="00BA41C0">
        <w:rPr>
          <w:rFonts w:ascii="Cambria Math" w:hAnsi="Cambria Math" w:cs="Cambria Math"/>
          <w:sz w:val="20"/>
          <w:szCs w:val="20"/>
          <w:lang w:val="es-ES"/>
        </w:rPr>
        <w:t>․</w:t>
      </w:r>
      <w:r w:rsidR="006F3F15" w:rsidRPr="005E1F72">
        <w:rPr>
          <w:rFonts w:ascii="GHEA Grapalat" w:hAnsi="GHEA Grapalat"/>
          <w:sz w:val="20"/>
          <w:szCs w:val="20"/>
          <w:lang w:val="es-ES"/>
        </w:rPr>
        <w:t xml:space="preserve"> </w:t>
      </w:r>
      <w:r w:rsidRPr="00E6597C">
        <w:rPr>
          <w:rFonts w:ascii="GHEA Grapalat" w:hAnsi="GHEA Grapalat"/>
          <w:sz w:val="20"/>
          <w:szCs w:val="20"/>
          <w:lang w:val="es-ES"/>
        </w:rPr>
        <w:t xml:space="preserve"> </w:t>
      </w:r>
    </w:p>
    <w:p w14:paraId="522EAE2C" w14:textId="517DE335"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cs="Sylfaen"/>
          <w:sz w:val="20"/>
          <w:szCs w:val="20"/>
          <w:lang w:val="es-ES"/>
        </w:rPr>
        <w:t xml:space="preserve">5) </w:t>
      </w:r>
      <w:proofErr w:type="spellStart"/>
      <w:r w:rsidRPr="00E6597C">
        <w:rPr>
          <w:rFonts w:ascii="GHEA Grapalat" w:hAnsi="GHEA Grapalat" w:cs="Sylfaen"/>
          <w:sz w:val="20"/>
          <w:szCs w:val="20"/>
        </w:rPr>
        <w:t>որոնք</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հայտը</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ներկայացնելու</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օրվա</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դրությամբ</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ներառված</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Եվրասիական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տնտեսական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միությանն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անդամակցող</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երկրների</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գնումների</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մասին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օրենսդրության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համաձայն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հրապարակված</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գնումների</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գործընթացին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մասնակցելու</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իրավունք</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չունեցող</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մասնակիցների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ցուցակում</w:t>
      </w:r>
      <w:proofErr w:type="spellEnd"/>
      <w:r w:rsidRPr="00E6597C">
        <w:rPr>
          <w:rFonts w:ascii="GHEA Grapalat" w:hAnsi="GHEA Grapalat" w:cs="Sylfaen"/>
          <w:sz w:val="20"/>
          <w:szCs w:val="20"/>
          <w:lang w:val="es-ES"/>
        </w:rPr>
        <w:t xml:space="preserve">. </w:t>
      </w:r>
    </w:p>
    <w:p w14:paraId="535A6521" w14:textId="77777777" w:rsidR="007C16C6" w:rsidRDefault="00753E6E" w:rsidP="00EF3662">
      <w:pPr>
        <w:ind w:firstLine="567"/>
        <w:jc w:val="both"/>
        <w:rPr>
          <w:rFonts w:ascii="GHEA Grapalat" w:hAnsi="GHEA Grapalat"/>
          <w:sz w:val="20"/>
          <w:szCs w:val="20"/>
          <w:lang w:val="es-ES"/>
        </w:rPr>
      </w:pPr>
      <w:r w:rsidRPr="00E6597C">
        <w:rPr>
          <w:rFonts w:ascii="GHEA Grapalat" w:hAnsi="GHEA Grapalat"/>
          <w:sz w:val="20"/>
          <w:szCs w:val="20"/>
          <w:lang w:val="es-ES"/>
        </w:rPr>
        <w:t xml:space="preserve">   6) </w:t>
      </w:r>
      <w:proofErr w:type="spellStart"/>
      <w:r w:rsidRPr="00E6597C">
        <w:rPr>
          <w:rFonts w:ascii="GHEA Grapalat" w:hAnsi="GHEA Grapalat"/>
          <w:sz w:val="20"/>
          <w:szCs w:val="20"/>
        </w:rPr>
        <w:t>որոնք</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հայտը</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ներկայացնելու</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օրվա</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դրությամբ</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ներառված</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գնումների</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գործընթացին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մասնակցելու</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իրավունք</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չունեցող</w:t>
      </w:r>
      <w:proofErr w:type="spellEnd"/>
      <w:r w:rsidRPr="00E6597C">
        <w:rPr>
          <w:rFonts w:ascii="GHEA Grapalat" w:hAnsi="GHEA Grapalat"/>
          <w:sz w:val="20"/>
          <w:szCs w:val="20"/>
          <w:lang w:val="es-ES"/>
        </w:rPr>
        <w:t xml:space="preserve"> </w:t>
      </w:r>
      <w:proofErr w:type="spellStart"/>
      <w:r w:rsidRPr="00015CC3">
        <w:rPr>
          <w:rFonts w:ascii="GHEA Grapalat" w:hAnsi="GHEA Grapalat" w:cs="Sylfaen"/>
          <w:sz w:val="20"/>
          <w:szCs w:val="20"/>
        </w:rPr>
        <w:t>մասնակիցների</w:t>
      </w:r>
      <w:proofErr w:type="spellEnd"/>
      <w:r w:rsidRPr="00015CC3">
        <w:rPr>
          <w:rFonts w:ascii="GHEA Grapalat" w:hAnsi="GHEA Grapalat"/>
          <w:sz w:val="20"/>
          <w:szCs w:val="20"/>
          <w:lang w:val="es-ES"/>
        </w:rPr>
        <w:t xml:space="preserve"> </w:t>
      </w:r>
      <w:proofErr w:type="spellStart"/>
      <w:r w:rsidRPr="00015CC3">
        <w:rPr>
          <w:rFonts w:ascii="GHEA Grapalat" w:hAnsi="GHEA Grapalat" w:cs="Sylfaen"/>
          <w:sz w:val="20"/>
          <w:szCs w:val="20"/>
        </w:rPr>
        <w:t>ցուցակում</w:t>
      </w:r>
      <w:proofErr w:type="spellEnd"/>
      <w:r w:rsidR="007C16C6">
        <w:rPr>
          <w:rFonts w:ascii="GHEA Grapalat" w:hAnsi="GHEA Grapalat"/>
          <w:sz w:val="20"/>
          <w:szCs w:val="20"/>
          <w:lang w:val="es-ES"/>
        </w:rPr>
        <w:t>.</w:t>
      </w:r>
    </w:p>
    <w:p w14:paraId="4DE683A5" w14:textId="77777777" w:rsidR="007C16C6" w:rsidRPr="003F79B5" w:rsidRDefault="007C16C6" w:rsidP="007C16C6">
      <w:pPr>
        <w:ind w:firstLine="567"/>
        <w:jc w:val="both"/>
        <w:rPr>
          <w:rFonts w:ascii="GHEA Grapalat" w:hAnsi="GHEA Grapalat"/>
          <w:sz w:val="20"/>
          <w:szCs w:val="20"/>
          <w:lang w:val="es-ES"/>
        </w:rPr>
      </w:pPr>
      <w:bookmarkStart w:id="320" w:name="_Hlk201928925"/>
      <w:r>
        <w:rPr>
          <w:rFonts w:ascii="GHEA Grapalat" w:hAnsi="GHEA Grapalat"/>
          <w:sz w:val="20"/>
          <w:szCs w:val="20"/>
          <w:lang w:val="es-ES"/>
        </w:rPr>
        <w:t>7</w:t>
      </w:r>
      <w:r w:rsidRPr="00D908D4">
        <w:rPr>
          <w:rFonts w:ascii="GHEA Grapalat" w:hAnsi="GHEA Grapalat"/>
          <w:sz w:val="20"/>
          <w:szCs w:val="20"/>
          <w:lang w:val="es-ES"/>
        </w:rPr>
        <w:t>)</w:t>
      </w:r>
      <w:r>
        <w:rPr>
          <w:rFonts w:ascii="GHEA Grapalat" w:hAnsi="GHEA Grapalat"/>
          <w:sz w:val="20"/>
          <w:szCs w:val="20"/>
          <w:lang w:val="es-ES"/>
        </w:rPr>
        <w:t xml:space="preserve"> </w:t>
      </w:r>
      <w:proofErr w:type="spellStart"/>
      <w:r>
        <w:rPr>
          <w:rFonts w:ascii="GHEA Grapalat" w:hAnsi="GHEA Grapalat"/>
          <w:sz w:val="20"/>
          <w:szCs w:val="20"/>
          <w:lang w:val="es-ES"/>
        </w:rPr>
        <w:t>որոնք</w:t>
      </w:r>
      <w:proofErr w:type="spellEnd"/>
      <w:r>
        <w:rPr>
          <w:rFonts w:ascii="GHEA Grapalat" w:hAnsi="GHEA Grapalat"/>
          <w:sz w:val="20"/>
          <w:szCs w:val="20"/>
          <w:lang w:val="es-ES"/>
        </w:rPr>
        <w:t xml:space="preserve"> </w:t>
      </w:r>
      <w:r w:rsidRPr="00564A7B">
        <w:rPr>
          <w:rFonts w:ascii="GHEA Grapalat" w:hAnsi="GHEA Grapalat" w:cs="Calibri"/>
          <w:color w:val="000000"/>
          <w:lang w:val="hy-AM"/>
        </w:rPr>
        <w:t xml:space="preserve">ՀՀ </w:t>
      </w:r>
      <w:proofErr w:type="spellStart"/>
      <w:r w:rsidRPr="00044E83">
        <w:rPr>
          <w:rFonts w:ascii="GHEA Grapalat" w:hAnsi="GHEA Grapalat" w:cs="Sylfaen"/>
          <w:sz w:val="20"/>
          <w:szCs w:val="20"/>
        </w:rPr>
        <w:t>կառավարության</w:t>
      </w:r>
      <w:proofErr w:type="spellEnd"/>
      <w:r w:rsidRPr="00044E83">
        <w:rPr>
          <w:rFonts w:ascii="GHEA Grapalat" w:hAnsi="GHEA Grapalat" w:cs="Sylfaen"/>
          <w:sz w:val="20"/>
          <w:szCs w:val="20"/>
          <w:lang w:val="es-ES"/>
        </w:rPr>
        <w:t xml:space="preserve"> 20.06.2025</w:t>
      </w:r>
      <w:r w:rsidRPr="00044E83">
        <w:rPr>
          <w:rFonts w:ascii="GHEA Grapalat" w:hAnsi="GHEA Grapalat" w:cs="Sylfaen"/>
          <w:sz w:val="20"/>
          <w:szCs w:val="20"/>
        </w:rPr>
        <w:t>թ</w:t>
      </w:r>
      <w:r w:rsidRPr="00044E83">
        <w:rPr>
          <w:rFonts w:ascii="GHEA Grapalat" w:hAnsi="GHEA Grapalat" w:cs="Sylfaen"/>
          <w:sz w:val="20"/>
          <w:szCs w:val="20"/>
          <w:lang w:val="es-ES"/>
        </w:rPr>
        <w:t>. N 817-</w:t>
      </w:r>
      <w:r w:rsidRPr="00044E83">
        <w:rPr>
          <w:rFonts w:ascii="GHEA Grapalat" w:hAnsi="GHEA Grapalat" w:cs="Sylfaen"/>
          <w:sz w:val="20"/>
          <w:szCs w:val="20"/>
        </w:rPr>
        <w:t>Ա</w:t>
      </w:r>
      <w:r w:rsidRPr="00044E83">
        <w:rPr>
          <w:rFonts w:ascii="GHEA Grapalat" w:hAnsi="GHEA Grapalat" w:cs="Sylfaen"/>
          <w:sz w:val="20"/>
          <w:szCs w:val="20"/>
          <w:lang w:val="es-ES"/>
        </w:rPr>
        <w:t xml:space="preserve"> </w:t>
      </w:r>
      <w:proofErr w:type="spellStart"/>
      <w:r w:rsidRPr="00044E83">
        <w:rPr>
          <w:rFonts w:ascii="GHEA Grapalat" w:hAnsi="GHEA Grapalat" w:cs="Sylfaen"/>
          <w:sz w:val="20"/>
          <w:szCs w:val="20"/>
        </w:rPr>
        <w:t>որոշման</w:t>
      </w:r>
      <w:proofErr w:type="spellEnd"/>
      <w:r w:rsidRPr="00044E83">
        <w:rPr>
          <w:rFonts w:ascii="GHEA Grapalat" w:hAnsi="GHEA Grapalat" w:cs="Sylfaen"/>
          <w:sz w:val="20"/>
          <w:szCs w:val="20"/>
          <w:lang w:val="es-ES"/>
        </w:rPr>
        <w:t xml:space="preserve"> 1-</w:t>
      </w:r>
      <w:proofErr w:type="spellStart"/>
      <w:r w:rsidRPr="00044E83">
        <w:rPr>
          <w:rFonts w:ascii="GHEA Grapalat" w:hAnsi="GHEA Grapalat" w:cs="Sylfaen"/>
          <w:sz w:val="20"/>
          <w:szCs w:val="20"/>
        </w:rPr>
        <w:t>ին</w:t>
      </w:r>
      <w:proofErr w:type="spellEnd"/>
      <w:r w:rsidRPr="00044E83">
        <w:rPr>
          <w:rFonts w:ascii="GHEA Grapalat" w:hAnsi="GHEA Grapalat" w:cs="Sylfaen"/>
          <w:sz w:val="20"/>
          <w:szCs w:val="20"/>
          <w:lang w:val="es-ES"/>
        </w:rPr>
        <w:t xml:space="preserve"> </w:t>
      </w:r>
      <w:proofErr w:type="spellStart"/>
      <w:r w:rsidRPr="00044E83">
        <w:rPr>
          <w:rFonts w:ascii="GHEA Grapalat" w:hAnsi="GHEA Grapalat" w:cs="Sylfaen"/>
          <w:sz w:val="20"/>
          <w:szCs w:val="20"/>
        </w:rPr>
        <w:t>կետի</w:t>
      </w:r>
      <w:proofErr w:type="spellEnd"/>
      <w:r w:rsidRPr="00044E83">
        <w:rPr>
          <w:rFonts w:ascii="GHEA Grapalat" w:hAnsi="GHEA Grapalat" w:cs="Sylfaen"/>
          <w:sz w:val="20"/>
          <w:szCs w:val="20"/>
          <w:lang w:val="es-ES"/>
        </w:rPr>
        <w:t xml:space="preserve"> 2-</w:t>
      </w:r>
      <w:proofErr w:type="spellStart"/>
      <w:r w:rsidRPr="00044E83">
        <w:rPr>
          <w:rFonts w:ascii="GHEA Grapalat" w:hAnsi="GHEA Grapalat" w:cs="Sylfaen"/>
          <w:sz w:val="20"/>
          <w:szCs w:val="20"/>
        </w:rPr>
        <w:t>րդ</w:t>
      </w:r>
      <w:proofErr w:type="spellEnd"/>
      <w:r w:rsidRPr="00044E83">
        <w:rPr>
          <w:rFonts w:ascii="GHEA Grapalat" w:hAnsi="GHEA Grapalat" w:cs="Sylfaen"/>
          <w:sz w:val="20"/>
          <w:szCs w:val="20"/>
          <w:lang w:val="es-ES"/>
        </w:rPr>
        <w:t xml:space="preserve"> </w:t>
      </w:r>
      <w:proofErr w:type="spellStart"/>
      <w:r w:rsidRPr="00044E83">
        <w:rPr>
          <w:rFonts w:ascii="GHEA Grapalat" w:hAnsi="GHEA Grapalat" w:cs="Sylfaen"/>
          <w:sz w:val="20"/>
          <w:szCs w:val="20"/>
        </w:rPr>
        <w:t>ենթակետի</w:t>
      </w:r>
      <w:proofErr w:type="spellEnd"/>
      <w:r w:rsidRPr="00044E83">
        <w:rPr>
          <w:rFonts w:ascii="GHEA Grapalat" w:hAnsi="GHEA Grapalat" w:cs="Sylfaen"/>
          <w:sz w:val="20"/>
          <w:szCs w:val="20"/>
          <w:lang w:val="es-ES"/>
        </w:rPr>
        <w:t xml:space="preserve"> </w:t>
      </w:r>
      <w:r w:rsidRPr="00427247">
        <w:rPr>
          <w:rFonts w:ascii="GHEA Grapalat" w:hAnsi="GHEA Grapalat"/>
          <w:u w:val="single"/>
          <w:lang w:val="es-ES"/>
        </w:rPr>
        <w:t>«</w:t>
      </w:r>
      <w:r w:rsidRPr="00044E83">
        <w:rPr>
          <w:rFonts w:ascii="GHEA Grapalat" w:hAnsi="GHEA Grapalat" w:cs="Sylfaen"/>
          <w:sz w:val="20"/>
          <w:szCs w:val="20"/>
        </w:rPr>
        <w:t>զ</w:t>
      </w:r>
      <w:r w:rsidRPr="00D908D4">
        <w:rPr>
          <w:rFonts w:ascii="GHEA Grapalat" w:hAnsi="GHEA Grapalat"/>
          <w:lang w:val="af-ZA"/>
        </w:rPr>
        <w:t>»</w:t>
      </w:r>
      <w:r w:rsidRPr="00044E83">
        <w:rPr>
          <w:rFonts w:ascii="GHEA Grapalat" w:hAnsi="GHEA Grapalat" w:cs="Sylfaen"/>
          <w:sz w:val="20"/>
          <w:szCs w:val="20"/>
          <w:lang w:val="es-ES"/>
        </w:rPr>
        <w:t xml:space="preserve"> </w:t>
      </w:r>
      <w:proofErr w:type="spellStart"/>
      <w:r w:rsidRPr="00044E83">
        <w:rPr>
          <w:rFonts w:ascii="GHEA Grapalat" w:hAnsi="GHEA Grapalat" w:cs="Sylfaen"/>
          <w:sz w:val="20"/>
          <w:szCs w:val="20"/>
        </w:rPr>
        <w:t>պարբերության</w:t>
      </w:r>
      <w:proofErr w:type="spellEnd"/>
      <w:r w:rsidRPr="00427247">
        <w:rPr>
          <w:rFonts w:ascii="GHEA Grapalat" w:hAnsi="GHEA Grapalat" w:cs="Sylfaen"/>
          <w:sz w:val="20"/>
          <w:szCs w:val="20"/>
          <w:lang w:val="es-ES"/>
        </w:rPr>
        <w:t xml:space="preserve"> </w:t>
      </w:r>
      <w:proofErr w:type="spellStart"/>
      <w:r>
        <w:rPr>
          <w:rFonts w:ascii="GHEA Grapalat" w:hAnsi="GHEA Grapalat" w:cs="Sylfaen"/>
          <w:sz w:val="20"/>
          <w:szCs w:val="20"/>
          <w:lang w:val="es-ES"/>
        </w:rPr>
        <w:t>հիման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վրա</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գնման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գործընթացներին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չմասնակցելու</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պարտավորագրերի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հիմքով</w:t>
      </w:r>
      <w:proofErr w:type="spellEnd"/>
      <w:r>
        <w:rPr>
          <w:rFonts w:ascii="GHEA Grapalat" w:hAnsi="GHEA Grapalat" w:cs="Sylfaen"/>
          <w:sz w:val="20"/>
          <w:szCs w:val="20"/>
          <w:lang w:val="es-ES"/>
        </w:rPr>
        <w:t>,</w:t>
      </w:r>
      <w:r>
        <w:rPr>
          <w:rFonts w:ascii="GHEA Grapalat" w:hAnsi="GHEA Grapalat"/>
          <w:sz w:val="20"/>
          <w:szCs w:val="20"/>
          <w:lang w:val="es-ES"/>
        </w:rPr>
        <w:t xml:space="preserve"> </w:t>
      </w:r>
      <w:proofErr w:type="spellStart"/>
      <w:r>
        <w:rPr>
          <w:rFonts w:ascii="GHEA Grapalat" w:hAnsi="GHEA Grapalat"/>
          <w:sz w:val="20"/>
          <w:szCs w:val="20"/>
          <w:lang w:val="es-ES"/>
        </w:rPr>
        <w:t>հայտը</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ներկայացնելու</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օրվա</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դրությամբ</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ներառված</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են</w:t>
      </w:r>
      <w:proofErr w:type="spellEnd"/>
      <w:r>
        <w:rPr>
          <w:rFonts w:ascii="GHEA Grapalat" w:hAnsi="GHEA Grapalat"/>
          <w:sz w:val="20"/>
          <w:szCs w:val="20"/>
          <w:lang w:val="es-ES"/>
        </w:rPr>
        <w:t xml:space="preserve"> </w:t>
      </w:r>
      <w:proofErr w:type="spellStart"/>
      <w:r w:rsidRPr="009E4A21">
        <w:rPr>
          <w:rFonts w:ascii="GHEA Grapalat" w:hAnsi="GHEA Grapalat"/>
          <w:sz w:val="20"/>
          <w:szCs w:val="20"/>
          <w:lang w:val="es-ES"/>
        </w:rPr>
        <w:t>նույն</w:t>
      </w:r>
      <w:proofErr w:type="spellEnd"/>
      <w:r w:rsidRPr="009E4A21">
        <w:rPr>
          <w:rFonts w:ascii="GHEA Grapalat" w:hAnsi="GHEA Grapalat"/>
          <w:sz w:val="20"/>
          <w:szCs w:val="20"/>
          <w:lang w:val="es-ES"/>
        </w:rPr>
        <w:t xml:space="preserve"> </w:t>
      </w:r>
      <w:proofErr w:type="spellStart"/>
      <w:r w:rsidRPr="009E4A21">
        <w:rPr>
          <w:rFonts w:ascii="GHEA Grapalat" w:hAnsi="GHEA Grapalat"/>
          <w:sz w:val="20"/>
          <w:szCs w:val="20"/>
          <w:lang w:val="es-ES"/>
        </w:rPr>
        <w:t>որոշման</w:t>
      </w:r>
      <w:proofErr w:type="spellEnd"/>
      <w:r w:rsidRPr="009E4A21">
        <w:rPr>
          <w:rFonts w:ascii="GHEA Grapalat" w:hAnsi="GHEA Grapalat"/>
          <w:sz w:val="20"/>
          <w:szCs w:val="20"/>
          <w:lang w:val="es-ES"/>
        </w:rPr>
        <w:t xml:space="preserve"> 2-րդ </w:t>
      </w:r>
      <w:proofErr w:type="spellStart"/>
      <w:r w:rsidRPr="009E4A21">
        <w:rPr>
          <w:rFonts w:ascii="GHEA Grapalat" w:hAnsi="GHEA Grapalat"/>
          <w:sz w:val="20"/>
          <w:szCs w:val="20"/>
          <w:lang w:val="es-ES"/>
        </w:rPr>
        <w:t>կետի</w:t>
      </w:r>
      <w:proofErr w:type="spellEnd"/>
      <w:r w:rsidRPr="009E4A21">
        <w:rPr>
          <w:rFonts w:ascii="GHEA Grapalat" w:hAnsi="GHEA Grapalat"/>
          <w:sz w:val="20"/>
          <w:szCs w:val="20"/>
          <w:lang w:val="es-ES"/>
        </w:rPr>
        <w:t xml:space="preserve"> 2-ր</w:t>
      </w:r>
      <w:r w:rsidRPr="00045533">
        <w:rPr>
          <w:rFonts w:ascii="GHEA Grapalat" w:hAnsi="GHEA Grapalat"/>
          <w:sz w:val="20"/>
          <w:szCs w:val="20"/>
          <w:lang w:val="es-ES"/>
        </w:rPr>
        <w:t xml:space="preserve">դ </w:t>
      </w:r>
      <w:proofErr w:type="spellStart"/>
      <w:r w:rsidRPr="00045533">
        <w:rPr>
          <w:rFonts w:ascii="GHEA Grapalat" w:hAnsi="GHEA Grapalat"/>
          <w:sz w:val="20"/>
          <w:szCs w:val="20"/>
          <w:lang w:val="es-ES"/>
        </w:rPr>
        <w:t>ենթակետով</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ցուցակում</w:t>
      </w:r>
      <w:proofErr w:type="spellEnd"/>
      <w:r w:rsidRPr="00427247">
        <w:rPr>
          <w:rFonts w:ascii="GHEA Grapalat" w:hAnsi="GHEA Grapalat" w:cs="Sylfaen"/>
          <w:sz w:val="20"/>
          <w:szCs w:val="20"/>
          <w:lang w:val="es-ES"/>
        </w:rPr>
        <w:t>:</w:t>
      </w:r>
      <w:r>
        <w:rPr>
          <w:rFonts w:ascii="GHEA Grapalat" w:hAnsi="GHEA Grapalat"/>
          <w:sz w:val="20"/>
          <w:szCs w:val="20"/>
          <w:lang w:val="es-ES"/>
        </w:rPr>
        <w:t xml:space="preserve"> </w:t>
      </w:r>
    </w:p>
    <w:bookmarkEnd w:id="320"/>
    <w:p w14:paraId="63DCBD40" w14:textId="252F2C65" w:rsidR="00753E6E" w:rsidRPr="00015CC3" w:rsidRDefault="00753E6E" w:rsidP="00EF3662">
      <w:pPr>
        <w:ind w:firstLine="567"/>
        <w:jc w:val="both"/>
        <w:rPr>
          <w:rFonts w:ascii="GHEA Grapalat" w:hAnsi="GHEA Grapalat"/>
          <w:sz w:val="20"/>
          <w:szCs w:val="20"/>
          <w:lang w:val="es-ES"/>
        </w:rPr>
      </w:pPr>
    </w:p>
    <w:p w14:paraId="26553657" w14:textId="77777777" w:rsidR="00990561" w:rsidRPr="00015CC3" w:rsidRDefault="00990561" w:rsidP="00EF3662">
      <w:pPr>
        <w:ind w:firstLine="567"/>
        <w:jc w:val="both"/>
        <w:rPr>
          <w:rFonts w:ascii="GHEA Grapalat" w:hAnsi="GHEA Grapalat" w:cs="Sylfaen"/>
          <w:sz w:val="20"/>
          <w:lang w:val="es-ES"/>
        </w:rPr>
      </w:pPr>
      <w:proofErr w:type="spellStart"/>
      <w:r w:rsidRPr="00015CC3">
        <w:rPr>
          <w:rFonts w:ascii="GHEA Grapalat" w:hAnsi="GHEA Grapalat" w:cs="Sylfaen"/>
          <w:sz w:val="20"/>
          <w:lang w:val="es-ES"/>
        </w:rPr>
        <w:t>Ընդ</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որում</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եթե</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մասնակիցը</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սույն</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կետի</w:t>
      </w:r>
      <w:proofErr w:type="spellEnd"/>
      <w:r w:rsidRPr="00015CC3">
        <w:rPr>
          <w:rFonts w:ascii="GHEA Grapalat" w:hAnsi="GHEA Grapalat" w:cs="Sylfaen"/>
          <w:sz w:val="20"/>
          <w:lang w:val="es-ES"/>
        </w:rPr>
        <w:t xml:space="preserve"> 5-րդ և 6-րդ </w:t>
      </w:r>
      <w:proofErr w:type="spellStart"/>
      <w:r w:rsidRPr="00015CC3">
        <w:rPr>
          <w:rFonts w:ascii="GHEA Grapalat" w:hAnsi="GHEA Grapalat" w:cs="Sylfaen"/>
          <w:sz w:val="20"/>
          <w:lang w:val="es-ES"/>
        </w:rPr>
        <w:t>ենթակետերով</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նախատեսված</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ցուցակներում</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ներառվել</w:t>
      </w:r>
      <w:proofErr w:type="spellEnd"/>
      <w:r w:rsidRPr="00015CC3">
        <w:rPr>
          <w:rFonts w:ascii="GHEA Grapalat" w:hAnsi="GHEA Grapalat" w:cs="Sylfaen"/>
          <w:sz w:val="20"/>
          <w:lang w:val="es-ES"/>
        </w:rPr>
        <w:t xml:space="preserve"> է </w:t>
      </w:r>
      <w:proofErr w:type="spellStart"/>
      <w:r w:rsidRPr="00015CC3">
        <w:rPr>
          <w:rFonts w:ascii="GHEA Grapalat" w:hAnsi="GHEA Grapalat" w:cs="Sylfaen"/>
          <w:sz w:val="20"/>
          <w:lang w:val="es-ES"/>
        </w:rPr>
        <w:t>հայտը</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ներկայացնելու</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օրվանից</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հետո</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ապա</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նրա</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տվյալ</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հայտը</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ենթակա</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չէ</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մերժման</w:t>
      </w:r>
      <w:proofErr w:type="spellEnd"/>
      <w:r w:rsidRPr="00015CC3">
        <w:rPr>
          <w:rFonts w:ascii="GHEA Grapalat" w:hAnsi="GHEA Grapalat" w:cs="Sylfaen"/>
          <w:sz w:val="20"/>
          <w:lang w:val="es-ES"/>
        </w:rPr>
        <w:t>:</w:t>
      </w:r>
    </w:p>
    <w:p w14:paraId="2E126546" w14:textId="77777777" w:rsidR="00C8399F" w:rsidRPr="00015CC3" w:rsidRDefault="00C8399F" w:rsidP="00C8399F">
      <w:pPr>
        <w:shd w:val="clear" w:color="auto" w:fill="FFFFFF"/>
        <w:ind w:firstLine="375"/>
        <w:jc w:val="both"/>
        <w:rPr>
          <w:rFonts w:ascii="GHEA Grapalat" w:hAnsi="GHEA Grapalat" w:cs="Arial"/>
          <w:sz w:val="20"/>
          <w:lang w:val="es-ES"/>
        </w:rPr>
      </w:pPr>
      <w:proofErr w:type="spellStart"/>
      <w:r w:rsidRPr="00015CC3">
        <w:rPr>
          <w:rFonts w:ascii="GHEA Grapalat" w:hAnsi="GHEA Grapalat" w:cs="Arial"/>
          <w:sz w:val="20"/>
          <w:lang w:val="es-ES"/>
        </w:rPr>
        <w:t>Մասնակիցն</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ընդգրկվում</w:t>
      </w:r>
      <w:proofErr w:type="spellEnd"/>
      <w:r w:rsidRPr="00015CC3">
        <w:rPr>
          <w:rFonts w:ascii="GHEA Grapalat" w:hAnsi="GHEA Grapalat" w:cs="Arial"/>
          <w:sz w:val="20"/>
          <w:lang w:val="es-ES"/>
        </w:rPr>
        <w:t xml:space="preserve"> է </w:t>
      </w:r>
      <w:proofErr w:type="spellStart"/>
      <w:r w:rsidRPr="00015CC3">
        <w:rPr>
          <w:rFonts w:ascii="GHEA Grapalat" w:hAnsi="GHEA Grapalat" w:cs="Arial"/>
          <w:sz w:val="20"/>
          <w:lang w:val="es-ES"/>
        </w:rPr>
        <w:t>գնումների</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գործընթացին</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մասնակցելու</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իրավունք</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չունեցող</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մասնակիցների</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ցուցակում</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այսուհետ</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նաև</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ցուցակ</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եթե</w:t>
      </w:r>
      <w:proofErr w:type="spellEnd"/>
      <w:r w:rsidRPr="00015CC3">
        <w:rPr>
          <w:rFonts w:ascii="GHEA Grapalat" w:hAnsi="GHEA Grapalat" w:cs="Arial"/>
          <w:sz w:val="20"/>
          <w:lang w:val="es-ES"/>
        </w:rPr>
        <w:t>`</w:t>
      </w:r>
    </w:p>
    <w:p w14:paraId="12C3F4B7" w14:textId="77777777" w:rsidR="00C8399F" w:rsidRPr="00015CC3" w:rsidRDefault="00C8399F" w:rsidP="00C8399F">
      <w:pPr>
        <w:pStyle w:val="aff3"/>
        <w:numPr>
          <w:ilvl w:val="0"/>
          <w:numId w:val="31"/>
        </w:numPr>
        <w:shd w:val="clear" w:color="auto" w:fill="FFFFFF"/>
        <w:ind w:left="0" w:firstLine="720"/>
        <w:jc w:val="both"/>
        <w:rPr>
          <w:rFonts w:ascii="GHEA Grapalat" w:hAnsi="GHEA Grapalat" w:cs="Arial"/>
          <w:sz w:val="20"/>
          <w:lang w:val="es-ES" w:eastAsia="en-US"/>
        </w:rPr>
      </w:pPr>
      <w:proofErr w:type="spellStart"/>
      <w:r w:rsidRPr="00015CC3">
        <w:rPr>
          <w:rFonts w:ascii="GHEA Grapalat" w:hAnsi="GHEA Grapalat" w:cs="Arial"/>
          <w:sz w:val="20"/>
          <w:lang w:val="es-ES" w:eastAsia="en-US"/>
        </w:rPr>
        <w:t>խախտել</w:t>
      </w:r>
      <w:proofErr w:type="spellEnd"/>
      <w:r w:rsidRPr="00015CC3">
        <w:rPr>
          <w:rFonts w:ascii="GHEA Grapalat" w:hAnsi="GHEA Grapalat" w:cs="Arial"/>
          <w:sz w:val="20"/>
          <w:lang w:val="es-ES" w:eastAsia="en-US"/>
        </w:rPr>
        <w:t xml:space="preserve"> է </w:t>
      </w:r>
      <w:proofErr w:type="spellStart"/>
      <w:r w:rsidRPr="00015CC3">
        <w:rPr>
          <w:rFonts w:ascii="GHEA Grapalat" w:hAnsi="GHEA Grapalat" w:cs="Arial"/>
          <w:sz w:val="20"/>
          <w:lang w:val="es-ES" w:eastAsia="en-US"/>
        </w:rPr>
        <w:t>պայմանագրով</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նախատեսված</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կամ</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գնման</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գործընթացի</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շրջանակում</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ստանձնած</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պարտավորությունը</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որը</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հանգեցրել</w:t>
      </w:r>
      <w:proofErr w:type="spellEnd"/>
      <w:r w:rsidRPr="00015CC3">
        <w:rPr>
          <w:rFonts w:ascii="GHEA Grapalat" w:hAnsi="GHEA Grapalat" w:cs="Arial"/>
          <w:sz w:val="20"/>
          <w:lang w:val="es-ES" w:eastAsia="en-US"/>
        </w:rPr>
        <w:t xml:space="preserve"> է </w:t>
      </w:r>
      <w:proofErr w:type="spellStart"/>
      <w:r w:rsidRPr="00015CC3">
        <w:rPr>
          <w:rFonts w:ascii="GHEA Grapalat" w:hAnsi="GHEA Grapalat" w:cs="Arial"/>
          <w:sz w:val="20"/>
          <w:lang w:val="es-ES" w:eastAsia="en-US"/>
        </w:rPr>
        <w:t>պատվիրատուի</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կողմից</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պայմանագրի</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միակողմանի</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լուծմանը</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կամ</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գնման</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գործընթացին</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տվյալ</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մասնակցի</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հետագա</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մասնակցության</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դադարեցմանը</w:t>
      </w:r>
      <w:proofErr w:type="spellEnd"/>
      <w:r w:rsidRPr="00015CC3">
        <w:rPr>
          <w:rFonts w:ascii="GHEA Grapalat" w:hAnsi="GHEA Grapalat" w:cs="Arial"/>
          <w:sz w:val="20"/>
          <w:lang w:val="es-ES" w:eastAsia="en-US"/>
        </w:rPr>
        <w:t xml:space="preserve"> և </w:t>
      </w:r>
      <w:proofErr w:type="spellStart"/>
      <w:r w:rsidRPr="00015CC3">
        <w:rPr>
          <w:rFonts w:ascii="GHEA Grapalat" w:hAnsi="GHEA Grapalat" w:cs="Arial"/>
          <w:sz w:val="20"/>
          <w:lang w:val="es-ES" w:eastAsia="en-US"/>
        </w:rPr>
        <w:t>մասնակիցը</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հրավերով</w:t>
      </w:r>
      <w:proofErr w:type="spellEnd"/>
      <w:r w:rsidRPr="00015CC3">
        <w:rPr>
          <w:rFonts w:ascii="GHEA Grapalat" w:hAnsi="GHEA Grapalat" w:cs="Arial"/>
          <w:sz w:val="20"/>
          <w:lang w:val="es-ES" w:eastAsia="en-US"/>
        </w:rPr>
        <w:t xml:space="preserve"> և (</w:t>
      </w:r>
      <w:proofErr w:type="spellStart"/>
      <w:r w:rsidRPr="00015CC3">
        <w:rPr>
          <w:rFonts w:ascii="GHEA Grapalat" w:hAnsi="GHEA Grapalat" w:cs="Arial"/>
          <w:sz w:val="20"/>
          <w:lang w:val="es-ES" w:eastAsia="en-US"/>
        </w:rPr>
        <w:t>կամ</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lastRenderedPageBreak/>
        <w:t>պայմանագրով</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սահմանված</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ժամկետում</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չի</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վճարել</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հայտի</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պայմանագրի</w:t>
      </w:r>
      <w:proofErr w:type="spellEnd"/>
      <w:r w:rsidRPr="00015CC3">
        <w:rPr>
          <w:rFonts w:ascii="GHEA Grapalat" w:hAnsi="GHEA Grapalat" w:cs="Arial"/>
          <w:sz w:val="20"/>
          <w:lang w:val="es-ES" w:eastAsia="en-US"/>
        </w:rPr>
        <w:t xml:space="preserve"> և (</w:t>
      </w:r>
      <w:proofErr w:type="spellStart"/>
      <w:r w:rsidRPr="00015CC3">
        <w:rPr>
          <w:rFonts w:ascii="GHEA Grapalat" w:hAnsi="GHEA Grapalat" w:cs="Arial"/>
          <w:sz w:val="20"/>
          <w:lang w:val="es-ES" w:eastAsia="en-US"/>
        </w:rPr>
        <w:t>կամ</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որակավորան</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ապահովման</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գումարը</w:t>
      </w:r>
      <w:proofErr w:type="spellEnd"/>
      <w:r w:rsidRPr="00015CC3">
        <w:rPr>
          <w:rFonts w:ascii="GHEA Grapalat" w:hAnsi="GHEA Grapalat" w:cs="Arial"/>
          <w:sz w:val="20"/>
          <w:lang w:val="es-ES" w:eastAsia="en-US"/>
        </w:rPr>
        <w:t>.</w:t>
      </w:r>
    </w:p>
    <w:p w14:paraId="028FD27F" w14:textId="77777777" w:rsidR="00C8399F" w:rsidRPr="00015CC3" w:rsidRDefault="00C8399F" w:rsidP="00C8399F">
      <w:pPr>
        <w:pStyle w:val="aff3"/>
        <w:numPr>
          <w:ilvl w:val="0"/>
          <w:numId w:val="31"/>
        </w:numPr>
        <w:shd w:val="clear" w:color="auto" w:fill="FFFFFF"/>
        <w:ind w:left="0" w:firstLine="720"/>
        <w:jc w:val="both"/>
        <w:rPr>
          <w:rFonts w:ascii="GHEA Grapalat" w:hAnsi="GHEA Grapalat" w:cs="Arial"/>
          <w:sz w:val="20"/>
          <w:lang w:val="es-ES"/>
        </w:rPr>
      </w:pPr>
      <w:proofErr w:type="spellStart"/>
      <w:r w:rsidRPr="00015CC3">
        <w:rPr>
          <w:rFonts w:ascii="GHEA Grapalat" w:hAnsi="GHEA Grapalat" w:cs="Arial"/>
          <w:sz w:val="20"/>
          <w:lang w:val="es-ES" w:eastAsia="en-US"/>
        </w:rPr>
        <w:t>որպես</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ընտրված</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մասնակից</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հրաժարվել</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կամ</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զրկվել</w:t>
      </w:r>
      <w:proofErr w:type="spellEnd"/>
      <w:r w:rsidRPr="00015CC3">
        <w:rPr>
          <w:rFonts w:ascii="GHEA Grapalat" w:hAnsi="GHEA Grapalat" w:cs="Arial"/>
          <w:sz w:val="20"/>
          <w:lang w:val="es-ES" w:eastAsia="en-US"/>
        </w:rPr>
        <w:t xml:space="preserve"> է </w:t>
      </w:r>
      <w:proofErr w:type="spellStart"/>
      <w:r w:rsidRPr="00015CC3">
        <w:rPr>
          <w:rFonts w:ascii="GHEA Grapalat" w:hAnsi="GHEA Grapalat" w:cs="Arial"/>
          <w:sz w:val="20"/>
          <w:lang w:val="es-ES" w:eastAsia="en-US"/>
        </w:rPr>
        <w:t>պայմանագիր</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կնքելու</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իրավունքից</w:t>
      </w:r>
      <w:proofErr w:type="spellEnd"/>
      <w:r w:rsidRPr="00015CC3">
        <w:rPr>
          <w:rFonts w:ascii="GHEA Grapalat" w:hAnsi="GHEA Grapalat" w:cs="Arial"/>
          <w:sz w:val="20"/>
          <w:lang w:val="es-ES" w:eastAsia="en-US"/>
        </w:rPr>
        <w:t>:</w:t>
      </w:r>
    </w:p>
    <w:p w14:paraId="628B0696" w14:textId="77777777" w:rsidR="00753E6E" w:rsidRPr="00E6597C" w:rsidRDefault="00753E6E" w:rsidP="00EF3662">
      <w:pPr>
        <w:ind w:firstLine="567"/>
        <w:jc w:val="both"/>
        <w:rPr>
          <w:rFonts w:ascii="GHEA Grapalat" w:hAnsi="GHEA Grapalat" w:cs="Sylfaen"/>
          <w:sz w:val="20"/>
          <w:lang w:val="es-ES"/>
        </w:rPr>
      </w:pPr>
      <w:r w:rsidRPr="00015CC3">
        <w:rPr>
          <w:rFonts w:ascii="GHEA Grapalat" w:hAnsi="GHEA Grapalat" w:cs="Sylfaen"/>
          <w:sz w:val="20"/>
          <w:lang w:val="es-ES"/>
        </w:rPr>
        <w:t xml:space="preserve">2.2 </w:t>
      </w:r>
      <w:proofErr w:type="spellStart"/>
      <w:r w:rsidRPr="00015CC3">
        <w:rPr>
          <w:rFonts w:ascii="GHEA Grapalat" w:hAnsi="GHEA Grapalat" w:cs="Sylfaen"/>
          <w:sz w:val="20"/>
          <w:lang w:val="es-ES"/>
        </w:rPr>
        <w:t>Մասնակցության</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իրավունքի</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գնահատման</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համա</w:t>
      </w:r>
      <w:r w:rsidRPr="00E6597C">
        <w:rPr>
          <w:rFonts w:ascii="GHEA Grapalat" w:hAnsi="GHEA Grapalat" w:cs="Sylfaen"/>
          <w:sz w:val="20"/>
          <w:lang w:val="es-ES"/>
        </w:rPr>
        <w:t>ր</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lang w:val="es-ES"/>
        </w:rPr>
        <w:t>մասնակիցը</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lang w:val="es-ES"/>
        </w:rPr>
        <w:t>հայտով</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lang w:val="es-ES"/>
        </w:rPr>
        <w:t>պետք</w:t>
      </w:r>
      <w:proofErr w:type="spellEnd"/>
      <w:r w:rsidRPr="00E6597C">
        <w:rPr>
          <w:rFonts w:ascii="GHEA Grapalat" w:hAnsi="GHEA Grapalat" w:cs="Sylfaen"/>
          <w:sz w:val="20"/>
          <w:lang w:val="es-ES"/>
        </w:rPr>
        <w:t xml:space="preserve"> է </w:t>
      </w:r>
      <w:proofErr w:type="spellStart"/>
      <w:r w:rsidRPr="00E6597C">
        <w:rPr>
          <w:rFonts w:ascii="GHEA Grapalat" w:hAnsi="GHEA Grapalat" w:cs="Sylfaen"/>
          <w:sz w:val="20"/>
          <w:lang w:val="es-ES"/>
        </w:rPr>
        <w:t>ներկայացնի</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lang w:val="es-ES"/>
        </w:rPr>
        <w:t>իր</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lang w:val="es-ES"/>
        </w:rPr>
        <w:t>կողմից</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lang w:val="es-ES"/>
        </w:rPr>
        <w:t>հաստատված</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lang w:val="es-ES"/>
        </w:rPr>
        <w:t>սույն</w:t>
      </w:r>
      <w:proofErr w:type="spellEnd"/>
      <w:r w:rsidRPr="00E6597C">
        <w:rPr>
          <w:rFonts w:ascii="GHEA Grapalat" w:hAnsi="GHEA Grapalat" w:cs="Arial"/>
          <w:sz w:val="20"/>
          <w:lang w:val="es-ES"/>
        </w:rPr>
        <w:t xml:space="preserve"> </w:t>
      </w:r>
      <w:proofErr w:type="spellStart"/>
      <w:r w:rsidRPr="00E6597C">
        <w:rPr>
          <w:rFonts w:ascii="GHEA Grapalat" w:hAnsi="GHEA Grapalat" w:cs="Sylfaen"/>
          <w:sz w:val="20"/>
          <w:lang w:val="es-ES"/>
        </w:rPr>
        <w:t>հրավերի</w:t>
      </w:r>
      <w:proofErr w:type="spellEnd"/>
      <w:r w:rsidRPr="00E6597C">
        <w:rPr>
          <w:rFonts w:ascii="GHEA Grapalat" w:hAnsi="GHEA Grapalat" w:cs="Arial"/>
          <w:sz w:val="20"/>
          <w:lang w:val="es-ES"/>
        </w:rPr>
        <w:t xml:space="preserve"> 2-րդ </w:t>
      </w:r>
      <w:proofErr w:type="spellStart"/>
      <w:r w:rsidRPr="00E6597C">
        <w:rPr>
          <w:rFonts w:ascii="GHEA Grapalat" w:hAnsi="GHEA Grapalat" w:cs="Sylfaen"/>
          <w:sz w:val="20"/>
          <w:lang w:val="es-ES"/>
        </w:rPr>
        <w:t>մասի</w:t>
      </w:r>
      <w:proofErr w:type="spellEnd"/>
      <w:r w:rsidRPr="00E6597C">
        <w:rPr>
          <w:rFonts w:ascii="GHEA Grapalat" w:hAnsi="GHEA Grapalat" w:cs="Arial"/>
          <w:sz w:val="20"/>
          <w:lang w:val="es-ES"/>
        </w:rPr>
        <w:t xml:space="preserve"> 2.</w:t>
      </w:r>
      <w:r w:rsidR="005D30FC">
        <w:rPr>
          <w:rFonts w:ascii="GHEA Grapalat" w:hAnsi="GHEA Grapalat" w:cs="Arial"/>
          <w:sz w:val="20"/>
          <w:lang w:val="hy-AM"/>
        </w:rPr>
        <w:t>1</w:t>
      </w:r>
      <w:r w:rsidRPr="00E6597C">
        <w:rPr>
          <w:rFonts w:ascii="GHEA Grapalat" w:hAnsi="GHEA Grapalat" w:cs="Arial"/>
          <w:sz w:val="20"/>
          <w:lang w:val="es-ES"/>
        </w:rPr>
        <w:t xml:space="preserve"> </w:t>
      </w:r>
      <w:proofErr w:type="spellStart"/>
      <w:r w:rsidRPr="00E6597C">
        <w:rPr>
          <w:rFonts w:ascii="GHEA Grapalat" w:hAnsi="GHEA Grapalat" w:cs="Sylfaen"/>
          <w:sz w:val="20"/>
          <w:lang w:val="es-ES"/>
        </w:rPr>
        <w:t>կետով</w:t>
      </w:r>
      <w:proofErr w:type="spellEnd"/>
      <w:r w:rsidRPr="00E6597C">
        <w:rPr>
          <w:rFonts w:ascii="GHEA Grapalat" w:hAnsi="GHEA Grapalat" w:cs="Arial"/>
          <w:sz w:val="20"/>
          <w:lang w:val="es-ES"/>
        </w:rPr>
        <w:t xml:space="preserve"> </w:t>
      </w:r>
      <w:proofErr w:type="spellStart"/>
      <w:r w:rsidRPr="00E6597C">
        <w:rPr>
          <w:rFonts w:ascii="GHEA Grapalat" w:hAnsi="GHEA Grapalat" w:cs="Sylfaen"/>
          <w:sz w:val="20"/>
          <w:lang w:val="es-ES"/>
        </w:rPr>
        <w:t>նախատեսված</w:t>
      </w:r>
      <w:proofErr w:type="spellEnd"/>
      <w:r w:rsidRPr="00E6597C">
        <w:rPr>
          <w:rFonts w:ascii="GHEA Grapalat" w:hAnsi="GHEA Grapalat" w:cs="Arial"/>
          <w:sz w:val="20"/>
          <w:lang w:val="es-ES"/>
        </w:rPr>
        <w:t xml:space="preserve"> </w:t>
      </w:r>
      <w:proofErr w:type="spellStart"/>
      <w:r w:rsidRPr="00E6597C">
        <w:rPr>
          <w:rFonts w:ascii="GHEA Grapalat" w:hAnsi="GHEA Grapalat" w:cs="Sylfaen"/>
          <w:sz w:val="20"/>
          <w:lang w:val="es-ES"/>
        </w:rPr>
        <w:t>գրավոր</w:t>
      </w:r>
      <w:proofErr w:type="spellEnd"/>
      <w:r w:rsidRPr="00E6597C">
        <w:rPr>
          <w:rFonts w:ascii="GHEA Grapalat" w:hAnsi="GHEA Grapalat" w:cs="Arial"/>
          <w:sz w:val="20"/>
          <w:lang w:val="es-ES"/>
        </w:rPr>
        <w:t xml:space="preserve"> </w:t>
      </w:r>
      <w:proofErr w:type="spellStart"/>
      <w:r w:rsidRPr="00E6597C">
        <w:rPr>
          <w:rFonts w:ascii="GHEA Grapalat" w:hAnsi="GHEA Grapalat" w:cs="Sylfaen"/>
          <w:sz w:val="20"/>
          <w:lang w:val="es-ES"/>
        </w:rPr>
        <w:t>հայտարարություն</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Բացի</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սույն</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կետով</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նախատեսված</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հայտարարությունից</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մասնակցության</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իրավունքի</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գնահատման</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համար</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մասնակցից</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այդ</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թվում</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ընտրված</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մասնակցից</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այլ</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փաստաթղթեր</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կամ</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հիմնավորումներ</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չեն</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կարող</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պահանջվել</w:t>
      </w:r>
      <w:proofErr w:type="spellEnd"/>
      <w:r w:rsidR="00EB487B" w:rsidRPr="00E6597C">
        <w:rPr>
          <w:rFonts w:ascii="GHEA Grapalat" w:hAnsi="GHEA Grapalat" w:cs="Sylfaen"/>
          <w:sz w:val="20"/>
          <w:lang w:val="es-ES"/>
        </w:rPr>
        <w:t>:</w:t>
      </w:r>
      <w:r w:rsidRPr="00E6597C">
        <w:rPr>
          <w:rFonts w:ascii="GHEA Grapalat" w:hAnsi="GHEA Grapalat" w:cs="Tahoma"/>
          <w:sz w:val="20"/>
          <w:lang w:val="hy-AM"/>
        </w:rPr>
        <w:t xml:space="preserve"> </w:t>
      </w:r>
      <w:proofErr w:type="spellStart"/>
      <w:r w:rsidR="007A4BB9" w:rsidRPr="00E6597C">
        <w:rPr>
          <w:rFonts w:ascii="GHEA Grapalat" w:hAnsi="GHEA Grapalat" w:cs="Tahoma"/>
          <w:sz w:val="20"/>
        </w:rPr>
        <w:t>Մասնակցի</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հայտարարության</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իսկությունը</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գնահատող</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հանձնաժողովը</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այսուհետ</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հանձնաժողով</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գնահատում</w:t>
      </w:r>
      <w:proofErr w:type="spellEnd"/>
      <w:r w:rsidR="007A4BB9" w:rsidRPr="00E6597C">
        <w:rPr>
          <w:rFonts w:ascii="GHEA Grapalat" w:hAnsi="GHEA Grapalat" w:cs="Tahoma"/>
          <w:sz w:val="20"/>
          <w:lang w:val="es-ES"/>
        </w:rPr>
        <w:t xml:space="preserve"> </w:t>
      </w:r>
      <w:r w:rsidR="007A4BB9" w:rsidRPr="00E6597C">
        <w:rPr>
          <w:rFonts w:ascii="GHEA Grapalat" w:hAnsi="GHEA Grapalat" w:cs="Tahoma"/>
          <w:sz w:val="20"/>
        </w:rPr>
        <w:t>է</w:t>
      </w:r>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սույն</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հրավերով</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սահմանված</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պայմաններով</w:t>
      </w:r>
      <w:proofErr w:type="spellEnd"/>
      <w:r w:rsidR="007A4BB9" w:rsidRPr="00E6597C">
        <w:rPr>
          <w:rFonts w:ascii="GHEA Grapalat" w:hAnsi="GHEA Grapalat" w:cs="Tahoma"/>
          <w:sz w:val="20"/>
          <w:lang w:val="es-ES"/>
        </w:rPr>
        <w:t>:</w:t>
      </w:r>
    </w:p>
    <w:p w14:paraId="7CB96C6C" w14:textId="77777777" w:rsidR="00C9491B" w:rsidRDefault="00BA3554" w:rsidP="00EF3662">
      <w:pPr>
        <w:ind w:firstLine="720"/>
        <w:jc w:val="both"/>
        <w:rPr>
          <w:rFonts w:ascii="GHEA Grapalat" w:hAnsi="GHEA Grapalat"/>
          <w:color w:val="000000"/>
          <w:lang w:val="es-ES"/>
        </w:rPr>
      </w:pPr>
      <w:r w:rsidRPr="00E6597C">
        <w:rPr>
          <w:rFonts w:ascii="GHEA Grapalat" w:hAnsi="GHEA Grapalat" w:cs="Tahoma"/>
          <w:sz w:val="20"/>
          <w:szCs w:val="20"/>
          <w:lang w:val="es-ES"/>
        </w:rPr>
        <w:t>2.</w:t>
      </w:r>
      <w:r w:rsidR="007968A3" w:rsidRPr="00E6597C">
        <w:rPr>
          <w:rFonts w:ascii="GHEA Grapalat" w:hAnsi="GHEA Grapalat" w:cs="Tahoma"/>
          <w:sz w:val="20"/>
          <w:szCs w:val="20"/>
          <w:lang w:val="es-ES"/>
        </w:rPr>
        <w:t>3</w:t>
      </w:r>
      <w:r w:rsidR="00EB487B" w:rsidRPr="00E6597C">
        <w:rPr>
          <w:rFonts w:ascii="GHEA Grapalat" w:hAnsi="GHEA Grapalat" w:cs="Tahoma"/>
          <w:sz w:val="20"/>
          <w:szCs w:val="20"/>
          <w:lang w:val="es-ES"/>
        </w:rPr>
        <w:t xml:space="preserve"> </w:t>
      </w:r>
      <w:bookmarkStart w:id="321" w:name="_Hlk201942661"/>
      <w:proofErr w:type="spellStart"/>
      <w:r w:rsidR="007C16C6" w:rsidRPr="00BA48A4">
        <w:rPr>
          <w:rFonts w:ascii="GHEA Grapalat" w:hAnsi="GHEA Grapalat" w:cs="Sylfaen"/>
          <w:sz w:val="20"/>
          <w:szCs w:val="20"/>
        </w:rPr>
        <w:t>Մասնակիցի</w:t>
      </w:r>
      <w:proofErr w:type="spellEnd"/>
      <w:r w:rsidR="007C16C6" w:rsidRPr="00BA48A4">
        <w:rPr>
          <w:rFonts w:ascii="GHEA Grapalat" w:hAnsi="GHEA Grapalat" w:cs="Sylfaen"/>
          <w:sz w:val="20"/>
          <w:szCs w:val="20"/>
        </w:rPr>
        <w:t>՝</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lang w:val="hy-AM"/>
        </w:rPr>
        <w:t>Օ</w:t>
      </w:r>
      <w:proofErr w:type="spellStart"/>
      <w:r w:rsidR="007C16C6" w:rsidRPr="00BA48A4">
        <w:rPr>
          <w:rFonts w:ascii="GHEA Grapalat" w:hAnsi="GHEA Grapalat" w:cs="Sylfaen"/>
          <w:sz w:val="20"/>
          <w:szCs w:val="20"/>
        </w:rPr>
        <w:t>րենքի</w:t>
      </w:r>
      <w:proofErr w:type="spellEnd"/>
      <w:r w:rsidR="007C16C6" w:rsidRPr="00BA48A4">
        <w:rPr>
          <w:rFonts w:ascii="GHEA Grapalat" w:hAnsi="GHEA Grapalat" w:cs="Sylfaen"/>
          <w:sz w:val="20"/>
          <w:szCs w:val="20"/>
          <w:lang w:val="es-ES"/>
        </w:rPr>
        <w:t xml:space="preserve"> 6-</w:t>
      </w:r>
      <w:proofErr w:type="spellStart"/>
      <w:r w:rsidR="007C16C6" w:rsidRPr="00BA48A4">
        <w:rPr>
          <w:rFonts w:ascii="GHEA Grapalat" w:hAnsi="GHEA Grapalat" w:cs="Sylfaen"/>
          <w:sz w:val="20"/>
          <w:szCs w:val="20"/>
        </w:rPr>
        <w:t>րդ</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հոդվածի</w:t>
      </w:r>
      <w:proofErr w:type="spellEnd"/>
      <w:r w:rsidR="007C16C6" w:rsidRPr="00BA48A4">
        <w:rPr>
          <w:rFonts w:ascii="GHEA Grapalat" w:hAnsi="GHEA Grapalat" w:cs="Sylfaen"/>
          <w:sz w:val="20"/>
          <w:szCs w:val="20"/>
          <w:lang w:val="es-ES"/>
        </w:rPr>
        <w:t xml:space="preserve"> 1-</w:t>
      </w:r>
      <w:proofErr w:type="spellStart"/>
      <w:r w:rsidR="007C16C6" w:rsidRPr="00BA48A4">
        <w:rPr>
          <w:rFonts w:ascii="GHEA Grapalat" w:hAnsi="GHEA Grapalat" w:cs="Sylfaen"/>
          <w:sz w:val="20"/>
          <w:szCs w:val="20"/>
        </w:rPr>
        <w:t>ին</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մասի</w:t>
      </w:r>
      <w:proofErr w:type="spellEnd"/>
      <w:r w:rsidR="007C16C6" w:rsidRPr="00BA48A4">
        <w:rPr>
          <w:rFonts w:ascii="GHEA Grapalat" w:hAnsi="GHEA Grapalat" w:cs="Sylfaen"/>
          <w:sz w:val="20"/>
          <w:szCs w:val="20"/>
          <w:lang w:val="es-ES"/>
        </w:rPr>
        <w:t xml:space="preserve"> 6-</w:t>
      </w:r>
      <w:proofErr w:type="spellStart"/>
      <w:r w:rsidR="007C16C6" w:rsidRPr="00BA48A4">
        <w:rPr>
          <w:rFonts w:ascii="GHEA Grapalat" w:hAnsi="GHEA Grapalat" w:cs="Sylfaen"/>
          <w:sz w:val="20"/>
          <w:szCs w:val="20"/>
        </w:rPr>
        <w:t>րդ</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կետով</w:t>
      </w:r>
      <w:proofErr w:type="spellEnd"/>
      <w:r w:rsidR="007C16C6" w:rsidRPr="00BA48A4">
        <w:rPr>
          <w:rFonts w:ascii="GHEA Grapalat" w:hAnsi="GHEA Grapalat" w:cs="Sylfaen"/>
          <w:sz w:val="20"/>
          <w:szCs w:val="20"/>
          <w:lang w:val="es-ES"/>
        </w:rPr>
        <w:t xml:space="preserve"> </w:t>
      </w:r>
      <w:bookmarkStart w:id="322" w:name="_Hlk201928997"/>
      <w:proofErr w:type="spellStart"/>
      <w:r w:rsidR="007C16C6">
        <w:rPr>
          <w:rFonts w:ascii="GHEA Grapalat" w:hAnsi="GHEA Grapalat" w:cs="Sylfaen"/>
          <w:sz w:val="20"/>
          <w:szCs w:val="20"/>
          <w:lang w:val="es-ES"/>
        </w:rPr>
        <w:t>ինչպես</w:t>
      </w:r>
      <w:proofErr w:type="spellEnd"/>
      <w:r w:rsidR="007C16C6">
        <w:rPr>
          <w:rFonts w:ascii="GHEA Grapalat" w:hAnsi="GHEA Grapalat" w:cs="Sylfaen"/>
          <w:sz w:val="20"/>
          <w:szCs w:val="20"/>
          <w:lang w:val="es-ES"/>
        </w:rPr>
        <w:t xml:space="preserve"> </w:t>
      </w:r>
      <w:proofErr w:type="spellStart"/>
      <w:r w:rsidR="007C16C6">
        <w:rPr>
          <w:rFonts w:ascii="GHEA Grapalat" w:hAnsi="GHEA Grapalat" w:cs="Sylfaen"/>
          <w:sz w:val="20"/>
          <w:szCs w:val="20"/>
          <w:lang w:val="es-ES"/>
        </w:rPr>
        <w:t>նաև</w:t>
      </w:r>
      <w:proofErr w:type="spellEnd"/>
      <w:r w:rsidR="007C16C6">
        <w:rPr>
          <w:rFonts w:ascii="GHEA Grapalat" w:hAnsi="GHEA Grapalat" w:cs="Sylfaen"/>
          <w:sz w:val="20"/>
          <w:szCs w:val="20"/>
          <w:lang w:val="es-ES"/>
        </w:rPr>
        <w:t xml:space="preserve"> </w:t>
      </w:r>
      <w:r w:rsidR="007C16C6" w:rsidRPr="00564A7B">
        <w:rPr>
          <w:rFonts w:ascii="GHEA Grapalat" w:hAnsi="GHEA Grapalat" w:cs="Calibri"/>
          <w:color w:val="000000"/>
          <w:lang w:val="hy-AM"/>
        </w:rPr>
        <w:t xml:space="preserve">ՀՀ </w:t>
      </w:r>
      <w:proofErr w:type="spellStart"/>
      <w:r w:rsidR="007C16C6" w:rsidRPr="00880AC0">
        <w:rPr>
          <w:rFonts w:ascii="GHEA Grapalat" w:hAnsi="GHEA Grapalat" w:cs="Sylfaen"/>
          <w:sz w:val="20"/>
          <w:szCs w:val="20"/>
        </w:rPr>
        <w:t>կառավարության</w:t>
      </w:r>
      <w:proofErr w:type="spellEnd"/>
      <w:r w:rsidR="007C16C6" w:rsidRPr="00427247">
        <w:rPr>
          <w:rFonts w:ascii="GHEA Grapalat" w:hAnsi="GHEA Grapalat" w:cs="Sylfaen"/>
          <w:sz w:val="20"/>
          <w:szCs w:val="20"/>
          <w:lang w:val="es-ES"/>
        </w:rPr>
        <w:t xml:space="preserve"> 20.06.2025</w:t>
      </w:r>
      <w:r w:rsidR="007C16C6" w:rsidRPr="00880AC0">
        <w:rPr>
          <w:rFonts w:ascii="GHEA Grapalat" w:hAnsi="GHEA Grapalat" w:cs="Sylfaen"/>
          <w:sz w:val="20"/>
          <w:szCs w:val="20"/>
        </w:rPr>
        <w:t>թ</w:t>
      </w:r>
      <w:r w:rsidR="007C16C6" w:rsidRPr="00427247">
        <w:rPr>
          <w:rFonts w:ascii="GHEA Grapalat" w:hAnsi="GHEA Grapalat" w:cs="Sylfaen"/>
          <w:sz w:val="20"/>
          <w:szCs w:val="20"/>
          <w:lang w:val="es-ES"/>
        </w:rPr>
        <w:t>. N 817-</w:t>
      </w:r>
      <w:r w:rsidR="007C16C6" w:rsidRPr="00880AC0">
        <w:rPr>
          <w:rFonts w:ascii="GHEA Grapalat" w:hAnsi="GHEA Grapalat" w:cs="Sylfaen"/>
          <w:sz w:val="20"/>
          <w:szCs w:val="20"/>
        </w:rPr>
        <w:t>Ա</w:t>
      </w:r>
      <w:r w:rsidR="007C16C6" w:rsidRPr="00427247">
        <w:rPr>
          <w:rFonts w:ascii="GHEA Grapalat" w:hAnsi="GHEA Grapalat" w:cs="Sylfaen"/>
          <w:sz w:val="20"/>
          <w:szCs w:val="20"/>
          <w:lang w:val="es-ES"/>
        </w:rPr>
        <w:t xml:space="preserve"> </w:t>
      </w:r>
      <w:proofErr w:type="spellStart"/>
      <w:r w:rsidR="007C16C6" w:rsidRPr="00880AC0">
        <w:rPr>
          <w:rFonts w:ascii="GHEA Grapalat" w:hAnsi="GHEA Grapalat" w:cs="Sylfaen"/>
          <w:sz w:val="20"/>
          <w:szCs w:val="20"/>
        </w:rPr>
        <w:t>որոշման</w:t>
      </w:r>
      <w:proofErr w:type="spellEnd"/>
      <w:r w:rsidR="007C16C6" w:rsidRPr="00427247">
        <w:rPr>
          <w:rFonts w:ascii="GHEA Grapalat" w:hAnsi="GHEA Grapalat" w:cs="Sylfaen"/>
          <w:sz w:val="20"/>
          <w:szCs w:val="20"/>
          <w:lang w:val="es-ES"/>
        </w:rPr>
        <w:t xml:space="preserve"> </w:t>
      </w:r>
      <w:r w:rsidR="007C16C6">
        <w:rPr>
          <w:rFonts w:ascii="GHEA Grapalat" w:hAnsi="GHEA Grapalat" w:cs="Sylfaen"/>
          <w:sz w:val="20"/>
          <w:szCs w:val="20"/>
          <w:lang w:val="es-ES"/>
        </w:rPr>
        <w:t xml:space="preserve">2-րդ </w:t>
      </w:r>
      <w:proofErr w:type="spellStart"/>
      <w:r w:rsidR="007C16C6">
        <w:rPr>
          <w:rFonts w:ascii="GHEA Grapalat" w:hAnsi="GHEA Grapalat" w:cs="Sylfaen"/>
          <w:sz w:val="20"/>
          <w:szCs w:val="20"/>
          <w:lang w:val="es-ES"/>
        </w:rPr>
        <w:t>կետի</w:t>
      </w:r>
      <w:proofErr w:type="spellEnd"/>
      <w:r w:rsidR="007C16C6">
        <w:rPr>
          <w:rFonts w:ascii="GHEA Grapalat" w:hAnsi="GHEA Grapalat" w:cs="Sylfaen"/>
          <w:sz w:val="20"/>
          <w:szCs w:val="20"/>
          <w:lang w:val="es-ES"/>
        </w:rPr>
        <w:t xml:space="preserve"> 2-րդ </w:t>
      </w:r>
      <w:proofErr w:type="spellStart"/>
      <w:r w:rsidR="007C16C6">
        <w:rPr>
          <w:rFonts w:ascii="GHEA Grapalat" w:hAnsi="GHEA Grapalat" w:cs="Sylfaen"/>
          <w:sz w:val="20"/>
          <w:szCs w:val="20"/>
          <w:lang w:val="es-ES"/>
        </w:rPr>
        <w:t>ենթակետով</w:t>
      </w:r>
      <w:proofErr w:type="spellEnd"/>
      <w:r w:rsidR="007C16C6">
        <w:rPr>
          <w:rFonts w:ascii="GHEA Grapalat" w:hAnsi="GHEA Grapalat" w:cs="Sylfaen"/>
          <w:sz w:val="20"/>
          <w:szCs w:val="20"/>
          <w:lang w:val="es-ES"/>
        </w:rPr>
        <w:t xml:space="preserve"> </w:t>
      </w:r>
      <w:proofErr w:type="spellStart"/>
      <w:r w:rsidR="007C16C6">
        <w:rPr>
          <w:rFonts w:ascii="GHEA Grapalat" w:hAnsi="GHEA Grapalat" w:cs="Sylfaen"/>
          <w:sz w:val="20"/>
          <w:szCs w:val="20"/>
          <w:lang w:val="es-ES"/>
        </w:rPr>
        <w:t>նախատեսված</w:t>
      </w:r>
      <w:proofErr w:type="spellEnd"/>
      <w:r w:rsidR="007C16C6">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ցուցակ</w:t>
      </w:r>
      <w:r w:rsidR="007C16C6">
        <w:rPr>
          <w:rFonts w:ascii="GHEA Grapalat" w:hAnsi="GHEA Grapalat" w:cs="Sylfaen"/>
          <w:sz w:val="20"/>
          <w:szCs w:val="20"/>
        </w:rPr>
        <w:t>ներ</w:t>
      </w:r>
      <w:r w:rsidR="007C16C6" w:rsidRPr="00BA48A4">
        <w:rPr>
          <w:rFonts w:ascii="GHEA Grapalat" w:hAnsi="GHEA Grapalat" w:cs="Sylfaen"/>
          <w:sz w:val="20"/>
          <w:szCs w:val="20"/>
        </w:rPr>
        <w:t>ում</w:t>
      </w:r>
      <w:proofErr w:type="spellEnd"/>
      <w:r w:rsidR="007C16C6">
        <w:rPr>
          <w:rFonts w:ascii="GHEA Grapalat" w:hAnsi="GHEA Grapalat" w:cs="Sylfaen"/>
          <w:sz w:val="20"/>
          <w:szCs w:val="20"/>
          <w:lang w:val="es-ES"/>
        </w:rPr>
        <w:t xml:space="preserve"> </w:t>
      </w:r>
      <w:bookmarkEnd w:id="322"/>
      <w:proofErr w:type="spellStart"/>
      <w:proofErr w:type="gramStart"/>
      <w:r w:rsidR="007C16C6" w:rsidRPr="00BA48A4">
        <w:rPr>
          <w:rFonts w:ascii="GHEA Grapalat" w:hAnsi="GHEA Grapalat" w:cs="Sylfaen"/>
          <w:sz w:val="20"/>
          <w:szCs w:val="20"/>
        </w:rPr>
        <w:t>ներառվելը</w:t>
      </w:r>
      <w:proofErr w:type="spellEnd"/>
      <w:r w:rsidR="007C16C6" w:rsidRPr="00DF6825">
        <w:rPr>
          <w:rFonts w:ascii="GHEA Grapalat" w:hAnsi="GHEA Grapalat" w:cs="Sylfaen"/>
          <w:sz w:val="20"/>
          <w:szCs w:val="20"/>
          <w:lang w:val="es-ES"/>
        </w:rPr>
        <w:t xml:space="preserve"> </w:t>
      </w:r>
      <w:r w:rsidR="007C16C6" w:rsidRPr="00BA48A4">
        <w:rPr>
          <w:rFonts w:ascii="GHEA Grapalat" w:hAnsi="GHEA Grapalat" w:cs="Sylfaen"/>
          <w:sz w:val="20"/>
          <w:szCs w:val="20"/>
          <w:lang w:val="es-ES"/>
        </w:rPr>
        <w:t>,</w:t>
      </w:r>
      <w:proofErr w:type="gram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դրան</w:t>
      </w:r>
      <w:r w:rsidR="007C16C6">
        <w:rPr>
          <w:rFonts w:ascii="GHEA Grapalat" w:hAnsi="GHEA Grapalat" w:cs="Sylfaen"/>
          <w:sz w:val="20"/>
          <w:szCs w:val="20"/>
        </w:rPr>
        <w:t>ց</w:t>
      </w:r>
      <w:r w:rsidR="007C16C6" w:rsidRPr="00BA48A4">
        <w:rPr>
          <w:rFonts w:ascii="GHEA Grapalat" w:hAnsi="GHEA Grapalat" w:cs="Sylfaen"/>
          <w:sz w:val="20"/>
          <w:szCs w:val="20"/>
        </w:rPr>
        <w:t>ում</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գտնվելու</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ժամանակահատվածում</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ինքնաբերաբար</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հանգեցնում</w:t>
      </w:r>
      <w:proofErr w:type="spellEnd"/>
      <w:r w:rsidR="007C16C6" w:rsidRPr="00BA48A4">
        <w:rPr>
          <w:rFonts w:ascii="GHEA Grapalat" w:hAnsi="GHEA Grapalat" w:cs="Sylfaen"/>
          <w:sz w:val="20"/>
          <w:szCs w:val="20"/>
          <w:lang w:val="es-ES"/>
        </w:rPr>
        <w:t xml:space="preserve"> </w:t>
      </w:r>
      <w:proofErr w:type="spellStart"/>
      <w:r w:rsidR="007C16C6">
        <w:rPr>
          <w:rFonts w:ascii="GHEA Grapalat" w:hAnsi="GHEA Grapalat" w:cs="Sylfaen"/>
          <w:sz w:val="20"/>
          <w:szCs w:val="20"/>
        </w:rPr>
        <w:t>են</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վերջինիս</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հետ</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փոխկապակցված</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անձանց</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գնումների</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գործընթացին</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մասնակցության</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իրավունքի</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սահմանափակման</w:t>
      </w:r>
      <w:proofErr w:type="spellEnd"/>
      <w:r w:rsidR="007C16C6" w:rsidRPr="00BA48A4">
        <w:rPr>
          <w:rFonts w:ascii="GHEA Grapalat" w:hAnsi="GHEA Grapalat" w:cs="Sylfaen"/>
          <w:sz w:val="20"/>
          <w:szCs w:val="20"/>
          <w:lang w:val="es-ES"/>
        </w:rPr>
        <w:t>:</w:t>
      </w:r>
      <w:r w:rsidR="007C16C6" w:rsidRPr="00BA48A4">
        <w:rPr>
          <w:rFonts w:ascii="GHEA Grapalat" w:hAnsi="GHEA Grapalat"/>
          <w:color w:val="000000"/>
          <w:lang w:val="es-ES"/>
        </w:rPr>
        <w:t xml:space="preserve"> </w:t>
      </w:r>
      <w:bookmarkEnd w:id="321"/>
    </w:p>
    <w:p w14:paraId="0A888808" w14:textId="5903AAB9" w:rsidR="00BA3554" w:rsidRPr="00E6597C" w:rsidRDefault="00BA3554" w:rsidP="00EF3662">
      <w:pPr>
        <w:ind w:firstLine="720"/>
        <w:jc w:val="both"/>
        <w:rPr>
          <w:rFonts w:ascii="GHEA Grapalat" w:hAnsi="GHEA Grapalat"/>
          <w:sz w:val="20"/>
          <w:szCs w:val="20"/>
          <w:lang w:val="es-ES"/>
        </w:rPr>
      </w:pPr>
      <w:proofErr w:type="spellStart"/>
      <w:r w:rsidRPr="00E6597C">
        <w:rPr>
          <w:rFonts w:ascii="GHEA Grapalat" w:hAnsi="GHEA Grapalat" w:cs="Sylfaen"/>
          <w:sz w:val="20"/>
          <w:szCs w:val="20"/>
        </w:rPr>
        <w:t>Արգելվում</w:t>
      </w:r>
      <w:proofErr w:type="spellEnd"/>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proofErr w:type="spellStart"/>
      <w:r w:rsidRPr="00E6597C">
        <w:rPr>
          <w:rFonts w:ascii="GHEA Grapalat" w:hAnsi="GHEA Grapalat"/>
          <w:sz w:val="20"/>
          <w:szCs w:val="20"/>
        </w:rPr>
        <w:t>սույն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կետով</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սահմանված</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փոխկապակցված</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անձանց</w:t>
      </w:r>
      <w:proofErr w:type="spellEnd"/>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proofErr w:type="spellStart"/>
      <w:r w:rsidRPr="00E6597C">
        <w:rPr>
          <w:rFonts w:ascii="GHEA Grapalat" w:hAnsi="GHEA Grapalat"/>
          <w:sz w:val="20"/>
          <w:szCs w:val="20"/>
        </w:rPr>
        <w:t>կամ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միևնույն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անձի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անձանց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կողմից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հիմնադրված</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կամ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ավելի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քան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հիսուն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տոկոս</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միևնույն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անձի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անձանց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պատկանող</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բաժնեմաս</w:t>
      </w:r>
      <w:proofErr w:type="spellEnd"/>
      <w:r w:rsidRPr="00E6597C">
        <w:rPr>
          <w:rFonts w:ascii="GHEA Grapalat" w:hAnsi="GHEA Grapalat"/>
          <w:sz w:val="20"/>
          <w:szCs w:val="20"/>
          <w:lang w:val="es-ES"/>
        </w:rPr>
        <w:t xml:space="preserve"> </w:t>
      </w:r>
      <w:r w:rsidR="001B0D9A" w:rsidRPr="00E6597C">
        <w:rPr>
          <w:rFonts w:ascii="GHEA Grapalat" w:hAnsi="GHEA Grapalat"/>
          <w:sz w:val="20"/>
          <w:szCs w:val="20"/>
          <w:lang w:val="es-ES"/>
        </w:rPr>
        <w:t>(</w:t>
      </w:r>
      <w:proofErr w:type="spellStart"/>
      <w:r w:rsidR="001B0D9A" w:rsidRPr="00E6597C">
        <w:rPr>
          <w:rFonts w:ascii="GHEA Grapalat" w:hAnsi="GHEA Grapalat"/>
          <w:sz w:val="20"/>
          <w:szCs w:val="20"/>
        </w:rPr>
        <w:t>փայաբաժին</w:t>
      </w:r>
      <w:proofErr w:type="spellEnd"/>
      <w:r w:rsidR="001B0D9A"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ունեցող</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կազմակերպությունների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միաժամանակյա</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մասնակցությունը</w:t>
      </w:r>
      <w:proofErr w:type="spellEnd"/>
      <w:r w:rsidRPr="00E6597C">
        <w:rPr>
          <w:rFonts w:ascii="GHEA Grapalat" w:hAnsi="GHEA Grapalat"/>
          <w:sz w:val="20"/>
          <w:szCs w:val="20"/>
          <w:lang w:val="es-ES"/>
        </w:rPr>
        <w:t xml:space="preserve"> </w:t>
      </w:r>
      <w:proofErr w:type="spellStart"/>
      <w:r w:rsidR="00EB487B" w:rsidRPr="00E6597C">
        <w:rPr>
          <w:rFonts w:ascii="GHEA Grapalat" w:hAnsi="GHEA Grapalat"/>
          <w:sz w:val="20"/>
          <w:szCs w:val="20"/>
        </w:rPr>
        <w:t>սույն</w:t>
      </w:r>
      <w:proofErr w:type="spellEnd"/>
      <w:r w:rsidR="00EB487B" w:rsidRPr="00E6597C">
        <w:rPr>
          <w:rFonts w:ascii="GHEA Grapalat" w:hAnsi="GHEA Grapalat"/>
          <w:sz w:val="20"/>
          <w:szCs w:val="20"/>
          <w:lang w:val="es-ES"/>
        </w:rPr>
        <w:t xml:space="preserve"> </w:t>
      </w:r>
      <w:proofErr w:type="spellStart"/>
      <w:r w:rsidR="0028726A" w:rsidRPr="00E6597C">
        <w:rPr>
          <w:rFonts w:ascii="GHEA Grapalat" w:hAnsi="GHEA Grapalat"/>
          <w:sz w:val="20"/>
          <w:szCs w:val="20"/>
        </w:rPr>
        <w:t>ընթացակարգին</w:t>
      </w:r>
      <w:proofErr w:type="spellEnd"/>
      <w:r w:rsidR="008628EC" w:rsidRPr="00E6597C">
        <w:rPr>
          <w:rFonts w:ascii="GHEA Grapalat" w:hAnsi="GHEA Grapalat"/>
          <w:sz w:val="20"/>
          <w:szCs w:val="20"/>
          <w:lang w:val="hy-AM"/>
        </w:rPr>
        <w:t xml:space="preserve"> </w:t>
      </w:r>
      <w:r w:rsidR="008628EC" w:rsidRPr="00E6597C">
        <w:rPr>
          <w:rFonts w:ascii="GHEA Grapalat" w:hAnsi="GHEA Grapalat" w:cs="Sylfaen"/>
          <w:sz w:val="20"/>
          <w:szCs w:val="20"/>
          <w:lang w:val="es-ES"/>
        </w:rPr>
        <w:t>(</w:t>
      </w:r>
      <w:proofErr w:type="spellStart"/>
      <w:r w:rsidR="008628EC" w:rsidRPr="00E6597C">
        <w:rPr>
          <w:rFonts w:ascii="GHEA Grapalat" w:hAnsi="GHEA Grapalat" w:cs="Sylfaen"/>
          <w:sz w:val="20"/>
          <w:szCs w:val="20"/>
        </w:rPr>
        <w:t>միևնույն</w:t>
      </w:r>
      <w:proofErr w:type="spellEnd"/>
      <w:r w:rsidR="008628EC" w:rsidRPr="00E6597C">
        <w:rPr>
          <w:rFonts w:ascii="GHEA Grapalat" w:hAnsi="GHEA Grapalat" w:cs="Sylfaen"/>
          <w:sz w:val="20"/>
          <w:szCs w:val="20"/>
          <w:lang w:val="es-ES"/>
        </w:rPr>
        <w:t xml:space="preserve"> </w:t>
      </w:r>
      <w:proofErr w:type="spellStart"/>
      <w:r w:rsidR="008628EC" w:rsidRPr="00E6597C">
        <w:rPr>
          <w:rFonts w:ascii="GHEA Grapalat" w:hAnsi="GHEA Grapalat" w:cs="Sylfaen"/>
          <w:sz w:val="20"/>
          <w:szCs w:val="20"/>
        </w:rPr>
        <w:t>չափաբաժնին</w:t>
      </w:r>
      <w:proofErr w:type="spellEnd"/>
      <w:r w:rsidR="008628EC" w:rsidRPr="00E6597C">
        <w:rPr>
          <w:rFonts w:ascii="GHEA Grapalat" w:hAnsi="GHEA Grapalat" w:cs="Sylfaen"/>
          <w:sz w:val="20"/>
          <w:szCs w:val="20"/>
          <w:lang w:val="es-ES"/>
        </w:rPr>
        <w:t>),</w:t>
      </w:r>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բացառությամբ</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պետության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կամ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համայնքների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կողմից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հիմնադրված</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կազմակերպությունների</w:t>
      </w:r>
      <w:proofErr w:type="spellEnd"/>
      <w:r w:rsidRPr="00E6597C">
        <w:rPr>
          <w:rFonts w:ascii="GHEA Grapalat" w:hAnsi="GHEA Grapalat" w:cs="Sylfaen"/>
          <w:sz w:val="20"/>
          <w:szCs w:val="20"/>
          <w:lang w:val="es-ES"/>
        </w:rPr>
        <w:t xml:space="preserve"> </w:t>
      </w:r>
      <w:r w:rsidRPr="00E6597C">
        <w:rPr>
          <w:rFonts w:ascii="GHEA Grapalat" w:hAnsi="GHEA Grapalat" w:cs="Sylfaen"/>
          <w:sz w:val="20"/>
          <w:szCs w:val="20"/>
        </w:rPr>
        <w:t>և</w:t>
      </w:r>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կամ</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rPr>
        <w:t>համատեղ</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ործունեության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ով</w:t>
      </w:r>
      <w:proofErr w:type="spellEnd"/>
      <w:r w:rsidRPr="00E6597C">
        <w:rPr>
          <w:rFonts w:ascii="GHEA Grapalat" w:hAnsi="GHEA Grapalat" w:cs="Sylfaen"/>
          <w:sz w:val="20"/>
          <w:lang w:val="af-ZA"/>
        </w:rPr>
        <w:t xml:space="preserve"> </w:t>
      </w:r>
      <w:r w:rsidRPr="00E6597C">
        <w:rPr>
          <w:rFonts w:ascii="GHEA Grapalat" w:hAnsi="GHEA Grapalat" w:cs="Times Armenian"/>
          <w:sz w:val="20"/>
          <w:lang w:val="af-ZA"/>
        </w:rPr>
        <w:t>(</w:t>
      </w:r>
      <w:proofErr w:type="spellStart"/>
      <w:r w:rsidRPr="00E6597C">
        <w:rPr>
          <w:rFonts w:ascii="GHEA Grapalat" w:hAnsi="GHEA Grapalat" w:cs="Sylfaen"/>
          <w:sz w:val="20"/>
        </w:rPr>
        <w:t>կոնսորցիումով</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նումների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ործընթացին</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szCs w:val="20"/>
        </w:rPr>
        <w:t>մասնակցության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դեպքերի</w:t>
      </w:r>
      <w:proofErr w:type="spellEnd"/>
      <w:r w:rsidRPr="00E6597C">
        <w:rPr>
          <w:rFonts w:ascii="GHEA Grapalat" w:hAnsi="GHEA Grapalat" w:cs="Sylfaen"/>
          <w:sz w:val="20"/>
          <w:szCs w:val="20"/>
          <w:lang w:val="es-ES"/>
        </w:rPr>
        <w:t>:</w:t>
      </w:r>
    </w:p>
    <w:p w14:paraId="32D755BA" w14:textId="77777777" w:rsidR="00D5674E" w:rsidRPr="00E6597C" w:rsidRDefault="009F18D0" w:rsidP="00EF3662">
      <w:pPr>
        <w:pStyle w:val="af4"/>
        <w:spacing w:before="0" w:beforeAutospacing="0" w:after="0" w:afterAutospacing="0"/>
        <w:ind w:firstLine="708"/>
        <w:jc w:val="both"/>
        <w:rPr>
          <w:rFonts w:ascii="GHEA Grapalat" w:hAnsi="GHEA Grapalat"/>
          <w:sz w:val="20"/>
          <w:szCs w:val="20"/>
          <w:lang w:val="hy-AM"/>
        </w:rPr>
      </w:pPr>
      <w:proofErr w:type="spellStart"/>
      <w:r w:rsidRPr="00E6597C">
        <w:rPr>
          <w:rFonts w:ascii="GHEA Grapalat" w:hAnsi="GHEA Grapalat"/>
          <w:sz w:val="20"/>
          <w:szCs w:val="20"/>
        </w:rPr>
        <w:t>Կարգի</w:t>
      </w:r>
      <w:proofErr w:type="spellEnd"/>
      <w:r w:rsidRPr="00E6597C">
        <w:rPr>
          <w:rFonts w:ascii="GHEA Grapalat" w:hAnsi="GHEA Grapalat"/>
          <w:sz w:val="20"/>
          <w:szCs w:val="20"/>
          <w:lang w:val="es-ES"/>
        </w:rPr>
        <w:t xml:space="preserve"> 119-</w:t>
      </w:r>
      <w:proofErr w:type="spellStart"/>
      <w:r w:rsidRPr="00E6597C">
        <w:rPr>
          <w:rFonts w:ascii="GHEA Grapalat" w:hAnsi="GHEA Grapalat"/>
          <w:sz w:val="20"/>
          <w:szCs w:val="20"/>
        </w:rPr>
        <w:t>րդ</w:t>
      </w:r>
      <w:proofErr w:type="spellEnd"/>
      <w:r w:rsidRPr="00E6597C">
        <w:rPr>
          <w:rFonts w:ascii="GHEA Grapalat" w:hAnsi="GHEA Grapalat"/>
          <w:sz w:val="20"/>
          <w:szCs w:val="20"/>
          <w:lang w:val="es-ES"/>
        </w:rPr>
        <w:t xml:space="preserve"> </w:t>
      </w:r>
      <w:proofErr w:type="spellStart"/>
      <w:r w:rsidR="00EB487B" w:rsidRPr="00E6597C">
        <w:rPr>
          <w:rFonts w:ascii="GHEA Grapalat" w:hAnsi="GHEA Grapalat"/>
          <w:sz w:val="20"/>
          <w:szCs w:val="20"/>
        </w:rPr>
        <w:t>կետի</w:t>
      </w:r>
      <w:proofErr w:type="spellEnd"/>
      <w:r w:rsidR="00EB487B" w:rsidRPr="00E6597C">
        <w:rPr>
          <w:rFonts w:ascii="GHEA Grapalat" w:hAnsi="GHEA Grapalat"/>
          <w:sz w:val="20"/>
          <w:szCs w:val="20"/>
          <w:lang w:val="es-ES"/>
        </w:rPr>
        <w:t xml:space="preserve"> </w:t>
      </w:r>
      <w:r w:rsidR="00D5674E" w:rsidRPr="00E6597C">
        <w:rPr>
          <w:rFonts w:ascii="GHEA Grapalat" w:hAnsi="GHEA Grapalat"/>
          <w:sz w:val="20"/>
          <w:szCs w:val="20"/>
          <w:lang w:val="hy-AM"/>
        </w:rPr>
        <w:t>իմաստով`</w:t>
      </w:r>
    </w:p>
    <w:p w14:paraId="0A008A9A"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1</w:t>
      </w:r>
      <w:r w:rsidRPr="00E6597C">
        <w:rPr>
          <w:rFonts w:ascii="GHEA Grapalat" w:hAnsi="GHEA Grapalat"/>
          <w:color w:val="000000"/>
          <w:sz w:val="20"/>
          <w:szCs w:val="20"/>
          <w:lang w:val="hy-AM"/>
        </w:rPr>
        <w:t xml:space="preserve">) </w:t>
      </w:r>
      <w:r w:rsidRPr="00E6597C">
        <w:rPr>
          <w:rFonts w:ascii="GHEA Grapalat" w:hAnsi="GHEA Grapalat"/>
          <w:sz w:val="20"/>
          <w:szCs w:val="20"/>
          <w:lang w:val="hy-AM"/>
        </w:rPr>
        <w:t xml:space="preserve">ֆիզիկական </w:t>
      </w:r>
      <w:r w:rsidRPr="00E6597C">
        <w:rPr>
          <w:rFonts w:ascii="GHEA Grapalat" w:hAnsi="GHEA Grapalat" w:cs="GHEA Grapalat"/>
          <w:color w:val="000000"/>
          <w:sz w:val="20"/>
          <w:szCs w:val="20"/>
          <w:lang w:val="hy-AM"/>
        </w:rPr>
        <w:t xml:space="preserve">անձինք համարվում են փոխկապակցված, </w:t>
      </w:r>
      <w:r w:rsidRPr="00E6597C">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51D1FB1A"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7F9B0762"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79772CDD"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C011AA3"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167BEE7"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041355C0"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 xml:space="preserve">3) ֆիզիկական անձի կարգավիճակ չունեցող մասնակիցները </w:t>
      </w:r>
      <w:r w:rsidRPr="00E6597C">
        <w:rPr>
          <w:rFonts w:ascii="GHEA Grapalat" w:hAnsi="GHEA Grapalat"/>
          <w:color w:val="000000"/>
          <w:sz w:val="20"/>
          <w:szCs w:val="20"/>
          <w:lang w:val="hy-AM"/>
        </w:rPr>
        <w:t xml:space="preserve">համարվում են փոխկապակցված, եթե` </w:t>
      </w:r>
    </w:p>
    <w:p w14:paraId="74CD5235" w14:textId="77777777" w:rsidR="00D5674E" w:rsidRPr="00E6597C"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03D7AE15" w14:textId="77777777" w:rsidR="00D5674E" w:rsidRPr="00E6597C"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43E025F" w14:textId="77777777" w:rsidR="00D5674E" w:rsidRPr="00E6597C" w:rsidRDefault="00D5674E" w:rsidP="00EF3662">
      <w:pPr>
        <w:pStyle w:val="af4"/>
        <w:spacing w:before="0" w:beforeAutospacing="0" w:after="0" w:afterAutospacing="0"/>
        <w:ind w:firstLine="708"/>
        <w:jc w:val="both"/>
        <w:rPr>
          <w:rFonts w:ascii="Sylfaen" w:hAnsi="Sylfaen"/>
          <w:sz w:val="20"/>
          <w:szCs w:val="20"/>
          <w:lang w:val="hy-AM"/>
        </w:rPr>
      </w:pPr>
      <w:r w:rsidRPr="00E6597C">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9EDA677"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0D1806AA" w14:textId="07087D82" w:rsidR="00D5674E" w:rsidRPr="00E6597C" w:rsidRDefault="00D5674E" w:rsidP="00EF3662">
      <w:pPr>
        <w:ind w:firstLine="284"/>
        <w:jc w:val="both"/>
        <w:rPr>
          <w:rFonts w:ascii="GHEA Grapalat" w:hAnsi="GHEA Grapalat"/>
          <w:color w:val="000000"/>
          <w:sz w:val="20"/>
          <w:szCs w:val="20"/>
          <w:lang w:val="hy-AM"/>
        </w:rPr>
      </w:pPr>
      <w:r w:rsidRPr="00E6597C">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367D4">
        <w:rPr>
          <w:rFonts w:ascii="GHEA Grapalat" w:hAnsi="GHEA Grapalat"/>
          <w:color w:val="000000"/>
          <w:sz w:val="20"/>
          <w:szCs w:val="20"/>
          <w:lang w:val="hy-AM"/>
        </w:rPr>
        <w:t>թոռները,</w:t>
      </w:r>
      <w:r w:rsidRPr="00E6597C">
        <w:rPr>
          <w:rFonts w:ascii="GHEA Grapalat" w:hAnsi="GHEA Grapalat"/>
          <w:color w:val="000000"/>
          <w:sz w:val="20"/>
          <w:szCs w:val="20"/>
          <w:lang w:val="hy-AM"/>
        </w:rPr>
        <w:t xml:space="preserve"> քրոջ կամ եղբոր ամուսինն ու երեխաները:</w:t>
      </w:r>
    </w:p>
    <w:p w14:paraId="6DC45CA8" w14:textId="00138903" w:rsidR="003E093F" w:rsidRPr="00E24934" w:rsidRDefault="00096865" w:rsidP="003E093F">
      <w:pPr>
        <w:ind w:firstLine="567"/>
        <w:jc w:val="both"/>
        <w:rPr>
          <w:rFonts w:ascii="GHEA Grapalat" w:hAnsi="GHEA Grapalat" w:cs="Arial"/>
          <w:sz w:val="20"/>
          <w:lang w:val="hy-AM"/>
        </w:rPr>
      </w:pPr>
      <w:r w:rsidRPr="00E6597C">
        <w:rPr>
          <w:rFonts w:ascii="GHEA Grapalat" w:hAnsi="GHEA Grapalat" w:cs="Arial Armenian"/>
          <w:sz w:val="20"/>
          <w:lang w:val="hy-AM"/>
        </w:rPr>
        <w:t>2.</w:t>
      </w:r>
      <w:r w:rsidR="007968A3" w:rsidRPr="00E6597C">
        <w:rPr>
          <w:rFonts w:ascii="GHEA Grapalat" w:hAnsi="GHEA Grapalat" w:cs="Arial Armenian"/>
          <w:sz w:val="20"/>
          <w:lang w:val="hy-AM"/>
        </w:rPr>
        <w:t>4</w:t>
      </w:r>
      <w:r w:rsidR="00773485" w:rsidRPr="00E6597C">
        <w:rPr>
          <w:rFonts w:ascii="GHEA Grapalat" w:hAnsi="GHEA Grapalat" w:cs="Arial Armenian"/>
          <w:sz w:val="20"/>
          <w:lang w:val="hy-AM"/>
        </w:rPr>
        <w:t xml:space="preserve"> </w:t>
      </w:r>
      <w:r w:rsidRPr="00E6597C">
        <w:rPr>
          <w:rFonts w:ascii="GHEA Grapalat" w:hAnsi="GHEA Grapalat" w:cs="Sylfaen"/>
          <w:sz w:val="20"/>
          <w:lang w:val="hy-AM"/>
        </w:rPr>
        <w:t>Մասնակիցը</w:t>
      </w:r>
      <w:r w:rsidRPr="00E6597C">
        <w:rPr>
          <w:rFonts w:ascii="GHEA Grapalat" w:hAnsi="GHEA Grapalat" w:cs="Arial"/>
          <w:sz w:val="20"/>
          <w:lang w:val="hy-AM"/>
        </w:rPr>
        <w:t xml:space="preserve"> </w:t>
      </w:r>
      <w:r w:rsidR="003A7A32" w:rsidRPr="00E6597C">
        <w:rPr>
          <w:rFonts w:ascii="GHEA Grapalat" w:hAnsi="GHEA Grapalat" w:cs="Arial"/>
          <w:sz w:val="20"/>
          <w:lang w:val="hy-AM"/>
        </w:rPr>
        <w:t>ընտրված մասնակից ճանաչվելու դեպքում</w:t>
      </w:r>
      <w:r w:rsidR="00217530" w:rsidRPr="00217530">
        <w:rPr>
          <w:rFonts w:ascii="GHEA Grapalat" w:hAnsi="GHEA Grapalat"/>
          <w:color w:val="000000"/>
          <w:sz w:val="20"/>
          <w:szCs w:val="20"/>
          <w:lang w:val="hy-AM"/>
        </w:rPr>
        <w:t xml:space="preserve"> </w:t>
      </w:r>
      <w:r w:rsidR="00217530">
        <w:rPr>
          <w:rFonts w:ascii="GHEA Grapalat" w:hAnsi="GHEA Grapalat"/>
          <w:color w:val="000000"/>
          <w:sz w:val="20"/>
          <w:szCs w:val="20"/>
          <w:lang w:val="hy-AM"/>
        </w:rPr>
        <w:t>ներկայացնում է որակավորման ապահովում՝ սույն հրավերով սահմանված կարգով և չափով:</w:t>
      </w:r>
      <w:ins w:id="323" w:author="Հերմինե Գևորգյան" w:date="2026-02-26T23:44:00Z" w16du:dateUtc="2026-02-26T19:44:00Z">
        <w:r w:rsidR="00E24934">
          <w:rPr>
            <w:rFonts w:ascii="GHEA Grapalat" w:hAnsi="GHEA Grapalat"/>
            <w:color w:val="000000"/>
            <w:sz w:val="20"/>
            <w:szCs w:val="20"/>
            <w:lang w:val="hy-AM"/>
          </w:rPr>
          <w:t xml:space="preserve">հայտի </w:t>
        </w:r>
      </w:ins>
    </w:p>
    <w:p w14:paraId="21237C04" w14:textId="77777777" w:rsidR="000A6B75" w:rsidRPr="00E6597C" w:rsidRDefault="000A6B75" w:rsidP="00EF3662">
      <w:pPr>
        <w:pStyle w:val="norm"/>
        <w:spacing w:line="240" w:lineRule="auto"/>
        <w:ind w:firstLine="540"/>
        <w:rPr>
          <w:rFonts w:ascii="GHEA Grapalat" w:hAnsi="GHEA Grapalat" w:cs="Sylfaen"/>
          <w:sz w:val="20"/>
          <w:szCs w:val="24"/>
          <w:lang w:val="af-ZA" w:eastAsia="en-US"/>
        </w:rPr>
      </w:pPr>
      <w:r w:rsidRPr="004605D7">
        <w:rPr>
          <w:rFonts w:ascii="GHEA Grapalat" w:hAnsi="GHEA Grapalat" w:cs="Sylfaen"/>
          <w:sz w:val="20"/>
          <w:szCs w:val="24"/>
          <w:lang w:val="hy-AM" w:eastAsia="en-US"/>
        </w:rPr>
        <w:t>2.</w:t>
      </w:r>
      <w:r w:rsidR="00E6597C" w:rsidRPr="004605D7">
        <w:rPr>
          <w:rFonts w:ascii="GHEA Grapalat" w:hAnsi="GHEA Grapalat" w:cs="Sylfaen"/>
          <w:sz w:val="20"/>
          <w:szCs w:val="24"/>
          <w:lang w:val="hy-AM" w:eastAsia="en-US"/>
        </w:rPr>
        <w:t xml:space="preserve">5 </w:t>
      </w:r>
      <w:r w:rsidRPr="004605D7">
        <w:rPr>
          <w:rFonts w:ascii="GHEA Grapalat" w:hAnsi="GHEA Grapalat" w:cs="Sylfaen"/>
          <w:sz w:val="20"/>
          <w:szCs w:val="24"/>
          <w:lang w:val="hy-AM" w:eastAsia="en-US"/>
        </w:rPr>
        <w:t>Սույն ընթացակարգի շրջանակում կնքվելիք պայմանագիրը</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կարող</w:t>
      </w:r>
      <w:r w:rsidRPr="00E6597C">
        <w:rPr>
          <w:rFonts w:ascii="GHEA Grapalat" w:hAnsi="GHEA Grapalat" w:cs="Sylfaen"/>
          <w:sz w:val="20"/>
          <w:szCs w:val="24"/>
          <w:lang w:val="af-ZA" w:eastAsia="en-US"/>
        </w:rPr>
        <w:t xml:space="preserve"> է </w:t>
      </w:r>
      <w:r w:rsidRPr="004605D7">
        <w:rPr>
          <w:rFonts w:ascii="GHEA Grapalat" w:hAnsi="GHEA Grapalat" w:cs="Sylfaen"/>
          <w:sz w:val="20"/>
          <w:szCs w:val="24"/>
          <w:lang w:val="hy-AM" w:eastAsia="en-US"/>
        </w:rPr>
        <w:t>իրականացվել</w:t>
      </w:r>
      <w:r w:rsidRPr="00E6597C">
        <w:rPr>
          <w:rFonts w:ascii="GHEA Grapalat" w:hAnsi="GHEA Grapalat" w:cs="Sylfaen"/>
          <w:sz w:val="20"/>
          <w:szCs w:val="24"/>
          <w:lang w:val="af-ZA" w:eastAsia="en-US"/>
        </w:rPr>
        <w:t xml:space="preserve"> </w:t>
      </w:r>
      <w:r w:rsidR="00C96127" w:rsidRPr="00E6597C">
        <w:rPr>
          <w:rFonts w:ascii="GHEA Grapalat" w:hAnsi="GHEA Grapalat" w:cs="Sylfaen"/>
          <w:sz w:val="20"/>
          <w:szCs w:val="24"/>
          <w:lang w:val="af-ZA" w:eastAsia="en-US"/>
        </w:rPr>
        <w:t xml:space="preserve">ենթակապալի </w:t>
      </w:r>
      <w:r w:rsidRPr="004605D7">
        <w:rPr>
          <w:rFonts w:ascii="GHEA Grapalat" w:hAnsi="GHEA Grapalat" w:cs="Sylfaen"/>
          <w:sz w:val="20"/>
          <w:szCs w:val="24"/>
          <w:lang w:val="hy-AM" w:eastAsia="en-US"/>
        </w:rPr>
        <w:t>պայմանագիր</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կնքելու</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միջոցով։</w:t>
      </w:r>
      <w:r w:rsidRPr="00E6597C">
        <w:rPr>
          <w:rFonts w:ascii="GHEA Grapalat" w:hAnsi="GHEA Grapalat" w:cs="Sylfaen"/>
          <w:sz w:val="20"/>
          <w:szCs w:val="24"/>
          <w:lang w:val="af-ZA" w:eastAsia="en-US"/>
        </w:rPr>
        <w:t xml:space="preserve"> </w:t>
      </w:r>
      <w:r w:rsidR="00C96127" w:rsidRPr="00E6597C">
        <w:rPr>
          <w:rFonts w:ascii="GHEA Grapalat" w:hAnsi="GHEA Grapalat" w:cs="Sylfaen"/>
          <w:sz w:val="20"/>
          <w:szCs w:val="24"/>
          <w:lang w:val="af-ZA" w:eastAsia="en-US"/>
        </w:rPr>
        <w:t xml:space="preserve">Ենթակապալի </w:t>
      </w:r>
      <w:proofErr w:type="spellStart"/>
      <w:r w:rsidRPr="00E6597C">
        <w:rPr>
          <w:rFonts w:ascii="GHEA Grapalat" w:hAnsi="GHEA Grapalat" w:cs="Sylfaen"/>
          <w:sz w:val="20"/>
          <w:szCs w:val="24"/>
          <w:lang w:eastAsia="en-US"/>
        </w:rPr>
        <w:t>պայմանագրի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կողմ</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չի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կարող</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հանդիսանալ</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սույն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ընթացակարգին</w:t>
      </w:r>
      <w:proofErr w:type="spellEnd"/>
      <w:r w:rsidRPr="00E6597C">
        <w:rPr>
          <w:rFonts w:ascii="GHEA Grapalat" w:hAnsi="GHEA Grapalat" w:cs="Sylfaen"/>
          <w:sz w:val="20"/>
          <w:szCs w:val="24"/>
          <w:lang w:val="af-ZA" w:eastAsia="en-US"/>
        </w:rPr>
        <w:t xml:space="preserve"> </w:t>
      </w:r>
      <w:r w:rsidR="003A7A32" w:rsidRPr="00E6597C">
        <w:rPr>
          <w:rFonts w:ascii="GHEA Grapalat" w:hAnsi="GHEA Grapalat" w:cs="Sylfaen"/>
          <w:sz w:val="20"/>
          <w:lang w:val="af-ZA"/>
        </w:rPr>
        <w:t>(</w:t>
      </w:r>
      <w:proofErr w:type="spellStart"/>
      <w:r w:rsidR="003A7A32" w:rsidRPr="00E6597C">
        <w:rPr>
          <w:rFonts w:ascii="GHEA Grapalat" w:hAnsi="GHEA Grapalat" w:cs="Sylfaen"/>
          <w:sz w:val="20"/>
        </w:rPr>
        <w:t>միևնույն</w:t>
      </w:r>
      <w:proofErr w:type="spellEnd"/>
      <w:r w:rsidR="003A7A32" w:rsidRPr="00E6597C">
        <w:rPr>
          <w:rFonts w:ascii="GHEA Grapalat" w:hAnsi="GHEA Grapalat" w:cs="Sylfaen"/>
          <w:sz w:val="20"/>
          <w:lang w:val="af-ZA"/>
        </w:rPr>
        <w:t xml:space="preserve"> </w:t>
      </w:r>
      <w:proofErr w:type="spellStart"/>
      <w:r w:rsidR="003A7A32" w:rsidRPr="00E6597C">
        <w:rPr>
          <w:rFonts w:ascii="GHEA Grapalat" w:hAnsi="GHEA Grapalat" w:cs="Sylfaen"/>
          <w:sz w:val="20"/>
        </w:rPr>
        <w:t>չափաբաժնին</w:t>
      </w:r>
      <w:proofErr w:type="spellEnd"/>
      <w:r w:rsidR="003A7A32" w:rsidRPr="00E6597C">
        <w:rPr>
          <w:rFonts w:ascii="GHEA Grapalat" w:hAnsi="GHEA Grapalat" w:cs="Sylfaen"/>
          <w:sz w:val="20"/>
          <w:lang w:val="af-ZA"/>
        </w:rPr>
        <w:t xml:space="preserve">) </w:t>
      </w:r>
      <w:proofErr w:type="spellStart"/>
      <w:r w:rsidRPr="00E6597C">
        <w:rPr>
          <w:rFonts w:ascii="GHEA Grapalat" w:hAnsi="GHEA Grapalat" w:cs="Sylfaen"/>
          <w:sz w:val="20"/>
          <w:szCs w:val="24"/>
          <w:lang w:eastAsia="en-US"/>
        </w:rPr>
        <w:t>մասնակցելու</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նպատակով</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հայտ</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ներկայացրած</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մասնակիցը</w:t>
      </w:r>
      <w:proofErr w:type="spellEnd"/>
      <w:r w:rsidRPr="00E6597C">
        <w:rPr>
          <w:rFonts w:ascii="GHEA Grapalat" w:hAnsi="GHEA Grapalat" w:cs="Sylfaen"/>
          <w:sz w:val="20"/>
          <w:szCs w:val="24"/>
          <w:lang w:val="af-ZA" w:eastAsia="en-US"/>
        </w:rPr>
        <w:t xml:space="preserve">: </w:t>
      </w:r>
    </w:p>
    <w:p w14:paraId="695956FB" w14:textId="77777777" w:rsidR="000A6B75" w:rsidRPr="00E6597C" w:rsidRDefault="000A6B75" w:rsidP="00EF3662">
      <w:pPr>
        <w:pStyle w:val="23"/>
        <w:spacing w:line="240" w:lineRule="auto"/>
        <w:rPr>
          <w:rFonts w:ascii="GHEA Grapalat" w:hAnsi="GHEA Grapalat" w:cs="Sylfaen"/>
          <w:szCs w:val="24"/>
        </w:rPr>
      </w:pPr>
      <w:r w:rsidRPr="00E6597C">
        <w:rPr>
          <w:rFonts w:ascii="GHEA Grapalat" w:hAnsi="GHEA Grapalat" w:cs="Sylfaen"/>
          <w:szCs w:val="24"/>
        </w:rPr>
        <w:lastRenderedPageBreak/>
        <w:t xml:space="preserve"> 2</w:t>
      </w:r>
      <w:r w:rsidRPr="00E6597C">
        <w:rPr>
          <w:rFonts w:ascii="GHEA Grapalat" w:hAnsi="GHEA Grapalat" w:cs="Sylfaen"/>
          <w:szCs w:val="24"/>
          <w:lang w:val="hy-AM"/>
        </w:rPr>
        <w:t>.</w:t>
      </w:r>
      <w:r w:rsidR="00E6597C" w:rsidRPr="004605D7">
        <w:rPr>
          <w:rFonts w:ascii="GHEA Grapalat" w:hAnsi="GHEA Grapalat" w:cs="Sylfaen"/>
          <w:szCs w:val="24"/>
        </w:rPr>
        <w:t xml:space="preserve">6 </w:t>
      </w:r>
      <w:proofErr w:type="spellStart"/>
      <w:r w:rsidRPr="00E6597C">
        <w:rPr>
          <w:rFonts w:ascii="GHEA Grapalat" w:hAnsi="GHEA Grapalat" w:cs="Sylfaen"/>
          <w:szCs w:val="24"/>
          <w:lang w:val="ru-RU"/>
        </w:rPr>
        <w:t>Մասնակիցները</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կարող</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են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սույն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ընթացակարգին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մասնակցել</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համատեղ</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գործունեության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կարգով</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կոնսորցիումով</w:t>
      </w:r>
      <w:proofErr w:type="spellEnd"/>
      <w:r w:rsidRPr="00E6597C">
        <w:rPr>
          <w:rFonts w:ascii="GHEA Grapalat" w:hAnsi="GHEA Grapalat" w:cs="Sylfaen"/>
          <w:szCs w:val="24"/>
        </w:rPr>
        <w:t>)</w:t>
      </w:r>
      <w:r w:rsidRPr="00E6597C">
        <w:rPr>
          <w:rFonts w:ascii="GHEA Grapalat" w:hAnsi="GHEA Grapalat" w:cs="Sylfaen"/>
          <w:szCs w:val="24"/>
          <w:lang w:val="ru-RU"/>
        </w:rPr>
        <w:t>։</w:t>
      </w:r>
      <w:r w:rsidRPr="00E6597C">
        <w:rPr>
          <w:rFonts w:ascii="GHEA Grapalat" w:hAnsi="GHEA Grapalat" w:cs="Sylfaen"/>
          <w:szCs w:val="24"/>
        </w:rPr>
        <w:t xml:space="preserve"> </w:t>
      </w:r>
      <w:proofErr w:type="spellStart"/>
      <w:r w:rsidRPr="00E6597C">
        <w:rPr>
          <w:rFonts w:ascii="GHEA Grapalat" w:hAnsi="GHEA Grapalat" w:cs="Sylfaen"/>
          <w:szCs w:val="24"/>
          <w:lang w:val="ru-RU"/>
        </w:rPr>
        <w:t>Նման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դեպքում</w:t>
      </w:r>
      <w:proofErr w:type="spellEnd"/>
      <w:r w:rsidRPr="00E6597C">
        <w:rPr>
          <w:rFonts w:ascii="GHEA Grapalat" w:hAnsi="GHEA Grapalat" w:cs="Sylfaen"/>
          <w:szCs w:val="24"/>
        </w:rPr>
        <w:t>`</w:t>
      </w:r>
    </w:p>
    <w:p w14:paraId="236AB77F" w14:textId="77777777" w:rsidR="000A6B75" w:rsidRPr="00E6597C" w:rsidRDefault="00E6597C" w:rsidP="00EF3662">
      <w:pPr>
        <w:pStyle w:val="23"/>
        <w:spacing w:line="240" w:lineRule="auto"/>
        <w:rPr>
          <w:rFonts w:ascii="GHEA Grapalat" w:hAnsi="GHEA Grapalat" w:cs="Sylfaen"/>
          <w:szCs w:val="24"/>
        </w:rPr>
      </w:pPr>
      <w:r>
        <w:rPr>
          <w:rFonts w:ascii="GHEA Grapalat" w:hAnsi="GHEA Grapalat" w:cs="Sylfaen"/>
          <w:szCs w:val="24"/>
        </w:rPr>
        <w:t>1</w:t>
      </w:r>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համատեղ</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գործունեության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պայմանագրի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կողմերից</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որևէ</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մեկը</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չի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կարող</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նույն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ընթացակարգին</w:t>
      </w:r>
      <w:proofErr w:type="spellEnd"/>
      <w:r w:rsidR="000A6B75" w:rsidRPr="00E6597C">
        <w:rPr>
          <w:rFonts w:ascii="GHEA Grapalat" w:hAnsi="GHEA Grapalat" w:cs="Sylfaen"/>
          <w:szCs w:val="24"/>
        </w:rPr>
        <w:t xml:space="preserve"> </w:t>
      </w:r>
      <w:r w:rsidR="003A7A32" w:rsidRPr="00E6597C">
        <w:rPr>
          <w:rFonts w:ascii="GHEA Grapalat" w:hAnsi="GHEA Grapalat" w:cs="Sylfaen"/>
        </w:rPr>
        <w:t>(</w:t>
      </w:r>
      <w:proofErr w:type="spellStart"/>
      <w:r w:rsidR="003A7A32" w:rsidRPr="00E6597C">
        <w:rPr>
          <w:rFonts w:ascii="GHEA Grapalat" w:hAnsi="GHEA Grapalat" w:cs="Sylfaen"/>
          <w:lang w:val="en-US"/>
        </w:rPr>
        <w:t>միևնույն</w:t>
      </w:r>
      <w:proofErr w:type="spellEnd"/>
      <w:r w:rsidR="003A7A32" w:rsidRPr="00E6597C">
        <w:rPr>
          <w:rFonts w:ascii="GHEA Grapalat" w:hAnsi="GHEA Grapalat" w:cs="Sylfaen"/>
        </w:rPr>
        <w:t xml:space="preserve"> </w:t>
      </w:r>
      <w:proofErr w:type="spellStart"/>
      <w:r w:rsidR="003A7A32" w:rsidRPr="00E6597C">
        <w:rPr>
          <w:rFonts w:ascii="GHEA Grapalat" w:hAnsi="GHEA Grapalat" w:cs="Sylfaen"/>
          <w:lang w:val="en-US"/>
        </w:rPr>
        <w:t>չափաբաժնին</w:t>
      </w:r>
      <w:proofErr w:type="spellEnd"/>
      <w:r w:rsidR="003A7A32" w:rsidRPr="00E6597C">
        <w:rPr>
          <w:rFonts w:ascii="GHEA Grapalat" w:hAnsi="GHEA Grapalat" w:cs="Sylfaen"/>
        </w:rPr>
        <w:t xml:space="preserve">) </w:t>
      </w:r>
      <w:proofErr w:type="spellStart"/>
      <w:r w:rsidR="000A6B75" w:rsidRPr="00E6597C">
        <w:rPr>
          <w:rFonts w:ascii="GHEA Grapalat" w:hAnsi="GHEA Grapalat" w:cs="Sylfaen"/>
          <w:szCs w:val="24"/>
          <w:lang w:val="ru-RU"/>
        </w:rPr>
        <w:t>ներկայացնել</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առանձին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հայտ</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Սույն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պարբերության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պահանջի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չպահպանման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դեպքում</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հայտերի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բացման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նիստում</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մերժվում</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են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ինչպես</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համատեղ</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գործունեության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կարգով</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այնպես</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էլ</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առանձին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ներկայացված</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հայտերը</w:t>
      </w:r>
      <w:proofErr w:type="spellEnd"/>
      <w:r w:rsidR="000A6B75" w:rsidRPr="00E6597C">
        <w:rPr>
          <w:rFonts w:ascii="GHEA Grapalat" w:hAnsi="GHEA Grapalat" w:cs="Sylfaen"/>
          <w:szCs w:val="24"/>
        </w:rPr>
        <w:t>.</w:t>
      </w:r>
    </w:p>
    <w:p w14:paraId="500E5495" w14:textId="77777777" w:rsidR="000A6B75" w:rsidRPr="00E6597C" w:rsidRDefault="00E6597C" w:rsidP="00EF3662">
      <w:pPr>
        <w:pStyle w:val="23"/>
        <w:spacing w:line="240" w:lineRule="auto"/>
        <w:ind w:firstLine="567"/>
        <w:rPr>
          <w:rFonts w:ascii="GHEA Grapalat" w:hAnsi="GHEA Grapalat" w:cs="Sylfaen"/>
          <w:szCs w:val="24"/>
          <w:lang w:val="hy-AM"/>
        </w:rPr>
      </w:pPr>
      <w:r>
        <w:rPr>
          <w:rFonts w:ascii="GHEA Grapalat" w:hAnsi="GHEA Grapalat" w:cs="Sylfaen"/>
          <w:szCs w:val="24"/>
        </w:rPr>
        <w:t>2</w:t>
      </w:r>
      <w:r w:rsidR="000A6B75" w:rsidRPr="00E6597C">
        <w:rPr>
          <w:rFonts w:ascii="GHEA Grapalat" w:hAnsi="GHEA Grapalat" w:cs="Sylfaen"/>
          <w:szCs w:val="24"/>
        </w:rPr>
        <w:t>) Մ</w:t>
      </w:r>
      <w:proofErr w:type="spellStart"/>
      <w:r w:rsidR="000A6B75" w:rsidRPr="00E6597C">
        <w:rPr>
          <w:rFonts w:ascii="GHEA Grapalat" w:hAnsi="GHEA Grapalat" w:cs="Sylfaen"/>
          <w:szCs w:val="24"/>
          <w:lang w:val="ru-RU"/>
        </w:rPr>
        <w:t>ասնակիցները</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կրում</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են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համատեղ</w:t>
      </w:r>
      <w:proofErr w:type="spellEnd"/>
      <w:r w:rsidR="000A6B75" w:rsidRPr="00E6597C">
        <w:rPr>
          <w:rFonts w:ascii="GHEA Grapalat" w:hAnsi="GHEA Grapalat" w:cs="Sylfaen"/>
          <w:szCs w:val="24"/>
        </w:rPr>
        <w:t xml:space="preserve"> </w:t>
      </w:r>
      <w:r w:rsidR="000A6B75" w:rsidRPr="00E6597C">
        <w:rPr>
          <w:rFonts w:ascii="GHEA Grapalat" w:hAnsi="GHEA Grapalat" w:cs="Sylfaen"/>
          <w:szCs w:val="24"/>
          <w:lang w:val="ru-RU"/>
        </w:rPr>
        <w:t>և</w:t>
      </w:r>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համապարտ</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պատասխանատվություն</w:t>
      </w:r>
      <w:proofErr w:type="spellEnd"/>
      <w:r w:rsidR="000A6B75" w:rsidRPr="00E6597C">
        <w:rPr>
          <w:rFonts w:ascii="GHEA Grapalat" w:hAnsi="GHEA Grapalat" w:cs="Sylfaen"/>
          <w:szCs w:val="24"/>
        </w:rPr>
        <w:t>:</w:t>
      </w:r>
      <w:r w:rsidR="000A6B75" w:rsidRPr="00E6597C">
        <w:rPr>
          <w:rFonts w:ascii="GHEA Grapalat" w:hAnsi="GHEA Grapalat" w:cs="Sylfaen"/>
          <w:szCs w:val="24"/>
          <w:lang w:val="hy-AM"/>
        </w:rPr>
        <w:t xml:space="preserve"> </w:t>
      </w:r>
      <w:r w:rsidR="000A6B75" w:rsidRPr="00E6597C">
        <w:rPr>
          <w:rFonts w:ascii="GHEA Grapalat" w:hAnsi="GHEA Grapalat" w:cs="Sylfaen"/>
          <w:szCs w:val="24"/>
        </w:rPr>
        <w:t>Ընդ որում,</w:t>
      </w:r>
      <w:r w:rsidR="000A6B75" w:rsidRPr="00E6597C">
        <w:rPr>
          <w:rFonts w:ascii="GHEA Grapalat" w:hAnsi="GHEA Grapalat" w:cs="Sylfaen"/>
          <w:szCs w:val="24"/>
          <w:lang w:val="hy-AM"/>
        </w:rPr>
        <w:t xml:space="preserve"> </w:t>
      </w:r>
      <w:proofErr w:type="spellStart"/>
      <w:r w:rsidR="000A6B75" w:rsidRPr="00E6597C">
        <w:rPr>
          <w:rFonts w:ascii="GHEA Grapalat" w:hAnsi="GHEA Grapalat" w:cs="Sylfaen"/>
          <w:szCs w:val="24"/>
          <w:lang w:val="ru-RU"/>
        </w:rPr>
        <w:t>կոնսորցիումի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անդամի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կոնսորցիումից</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դուրս</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գալու</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դեպքում</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կոնսորցիումի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հետ</w:t>
      </w:r>
      <w:proofErr w:type="spellEnd"/>
      <w:r w:rsidR="000A6B75" w:rsidRPr="00E6597C">
        <w:rPr>
          <w:rFonts w:ascii="GHEA Grapalat" w:hAnsi="GHEA Grapalat" w:cs="Sylfaen"/>
          <w:szCs w:val="24"/>
        </w:rPr>
        <w:t xml:space="preserve"> </w:t>
      </w:r>
      <w:r w:rsidR="00AE4008" w:rsidRPr="00E6597C">
        <w:rPr>
          <w:rFonts w:ascii="GHEA Grapalat" w:hAnsi="GHEA Grapalat" w:cs="Sylfaen"/>
          <w:szCs w:val="24"/>
          <w:lang w:val="en-US"/>
        </w:rPr>
        <w:t>պ</w:t>
      </w:r>
      <w:proofErr w:type="spellStart"/>
      <w:r w:rsidR="000A6B75" w:rsidRPr="00E6597C">
        <w:rPr>
          <w:rFonts w:ascii="GHEA Grapalat" w:hAnsi="GHEA Grapalat" w:cs="Sylfaen"/>
          <w:szCs w:val="24"/>
          <w:lang w:val="ru-RU"/>
        </w:rPr>
        <w:t>ատվիրատուի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կնքած</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պայմանագիրը</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միակողմանիորեն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լուծվում</w:t>
      </w:r>
      <w:proofErr w:type="spellEnd"/>
      <w:r w:rsidR="000A6B75" w:rsidRPr="00E6597C">
        <w:rPr>
          <w:rFonts w:ascii="GHEA Grapalat" w:hAnsi="GHEA Grapalat" w:cs="Sylfaen"/>
          <w:szCs w:val="24"/>
        </w:rPr>
        <w:t xml:space="preserve"> </w:t>
      </w:r>
      <w:r w:rsidR="000A6B75" w:rsidRPr="00E6597C">
        <w:rPr>
          <w:rFonts w:ascii="GHEA Grapalat" w:hAnsi="GHEA Grapalat" w:cs="Sylfaen"/>
          <w:szCs w:val="24"/>
          <w:lang w:val="ru-RU"/>
        </w:rPr>
        <w:t>է</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և</w:t>
      </w:r>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կոնսորցիումի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անդամների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նկատմամբ</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կիրառվում</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են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պայմանագրով</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նախատեսված</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պատասխանատվության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միջոցները</w:t>
      </w:r>
      <w:proofErr w:type="spellEnd"/>
      <w:r w:rsidR="000A6B75" w:rsidRPr="00E6597C">
        <w:rPr>
          <w:rFonts w:ascii="GHEA Grapalat" w:hAnsi="GHEA Grapalat" w:cs="Sylfaen"/>
          <w:szCs w:val="24"/>
          <w:lang w:val="hy-AM"/>
        </w:rPr>
        <w:t>:</w:t>
      </w:r>
    </w:p>
    <w:p w14:paraId="50CFC2FA" w14:textId="77777777" w:rsidR="00096865" w:rsidRPr="00E6597C" w:rsidRDefault="00096865" w:rsidP="00EF3662">
      <w:pPr>
        <w:ind w:firstLine="567"/>
        <w:jc w:val="both"/>
        <w:rPr>
          <w:del w:id="324" w:author="Հերմինե Գևորգյան" w:date="2026-02-26T23:44:00Z" w16du:dateUtc="2026-02-26T19:44:00Z"/>
          <w:rFonts w:ascii="GHEA Grapalat" w:hAnsi="GHEA Grapalat"/>
          <w:b/>
          <w:sz w:val="20"/>
          <w:lang w:val="af-ZA"/>
        </w:rPr>
      </w:pPr>
    </w:p>
    <w:p w14:paraId="4D77CB68" w14:textId="77777777" w:rsidR="00B051BE" w:rsidRPr="00E6597C" w:rsidRDefault="00B051BE" w:rsidP="00EF3662">
      <w:pPr>
        <w:ind w:firstLine="567"/>
        <w:jc w:val="both"/>
        <w:rPr>
          <w:del w:id="325" w:author="Հերմինե Գևորգյան" w:date="2026-02-26T23:44:00Z" w16du:dateUtc="2026-02-26T19:44:00Z"/>
          <w:rFonts w:ascii="GHEA Grapalat" w:hAnsi="GHEA Grapalat"/>
          <w:b/>
          <w:sz w:val="20"/>
          <w:lang w:val="af-ZA"/>
        </w:rPr>
      </w:pPr>
    </w:p>
    <w:p w14:paraId="07C345C7" w14:textId="77777777" w:rsidR="00581DC3" w:rsidRPr="00E6597C" w:rsidRDefault="00581DC3" w:rsidP="00EF3662">
      <w:pPr>
        <w:ind w:firstLine="567"/>
        <w:jc w:val="both"/>
        <w:rPr>
          <w:del w:id="326" w:author="Հերմինե Գևորգյան" w:date="2026-02-26T23:44:00Z" w16du:dateUtc="2026-02-26T19:44:00Z"/>
          <w:rFonts w:ascii="GHEA Grapalat" w:hAnsi="GHEA Grapalat"/>
          <w:b/>
          <w:sz w:val="20"/>
          <w:lang w:val="af-ZA"/>
        </w:rPr>
      </w:pPr>
    </w:p>
    <w:p w14:paraId="69589378" w14:textId="77777777" w:rsidR="00581DC3" w:rsidRPr="00E6597C" w:rsidRDefault="00581DC3" w:rsidP="00EF3662">
      <w:pPr>
        <w:ind w:firstLine="567"/>
        <w:jc w:val="both"/>
        <w:rPr>
          <w:del w:id="327" w:author="Հերմինե Գևորգյան" w:date="2026-02-26T23:44:00Z" w16du:dateUtc="2026-02-26T19:44:00Z"/>
          <w:rFonts w:ascii="GHEA Grapalat" w:hAnsi="GHEA Grapalat"/>
          <w:b/>
          <w:sz w:val="20"/>
          <w:lang w:val="af-ZA"/>
        </w:rPr>
      </w:pPr>
    </w:p>
    <w:p w14:paraId="061E5AEF" w14:textId="77777777" w:rsidR="00581DC3" w:rsidRPr="00E6597C" w:rsidRDefault="00581DC3" w:rsidP="00EF3662">
      <w:pPr>
        <w:ind w:firstLine="567"/>
        <w:jc w:val="both"/>
        <w:rPr>
          <w:del w:id="328" w:author="Հերմինե Գևորգյան" w:date="2026-02-26T23:44:00Z" w16du:dateUtc="2026-02-26T19:44:00Z"/>
          <w:rFonts w:ascii="GHEA Grapalat" w:hAnsi="GHEA Grapalat"/>
          <w:b/>
          <w:sz w:val="20"/>
          <w:lang w:val="af-ZA"/>
        </w:rPr>
      </w:pPr>
    </w:p>
    <w:p w14:paraId="55932B5C" w14:textId="77777777" w:rsidR="00096865" w:rsidRPr="00E6597C" w:rsidRDefault="002B32D6" w:rsidP="00EF3662">
      <w:pPr>
        <w:jc w:val="center"/>
        <w:rPr>
          <w:rFonts w:ascii="GHEA Grapalat" w:hAnsi="GHEA Grapalat" w:cs="Arial"/>
          <w:b/>
          <w:sz w:val="20"/>
          <w:lang w:val="af-ZA"/>
        </w:rPr>
      </w:pPr>
      <w:r w:rsidRPr="00E6597C">
        <w:rPr>
          <w:rFonts w:ascii="GHEA Grapalat" w:hAnsi="GHEA Grapalat"/>
          <w:b/>
          <w:sz w:val="20"/>
          <w:lang w:val="af-ZA"/>
        </w:rPr>
        <w:t xml:space="preserve">3.  </w:t>
      </w:r>
      <w:r w:rsidRPr="00A95ACF">
        <w:rPr>
          <w:rFonts w:ascii="GHEA Grapalat" w:hAnsi="GHEA Grapalat"/>
          <w:b/>
          <w:sz w:val="20"/>
          <w:lang w:val="hy-AM"/>
          <w:rPrChange w:id="329" w:author="Հերմինե Գևորգյան" w:date="2026-02-26T23:44:00Z" w16du:dateUtc="2026-02-26T19:44:00Z">
            <w:rPr>
              <w:rFonts w:ascii="GHEA Grapalat" w:hAnsi="GHEA Grapalat"/>
              <w:b/>
              <w:sz w:val="20"/>
            </w:rPr>
          </w:rPrChange>
        </w:rPr>
        <w:t>ՀՐԱՎԵՐԻ</w:t>
      </w:r>
      <w:r w:rsidRPr="00E6597C">
        <w:rPr>
          <w:rFonts w:ascii="GHEA Grapalat" w:hAnsi="GHEA Grapalat" w:cs="Arial"/>
          <w:b/>
          <w:sz w:val="20"/>
          <w:lang w:val="af-ZA"/>
        </w:rPr>
        <w:t xml:space="preserve">  </w:t>
      </w:r>
      <w:r w:rsidRPr="00A95ACF">
        <w:rPr>
          <w:rFonts w:ascii="GHEA Grapalat" w:hAnsi="GHEA Grapalat"/>
          <w:b/>
          <w:sz w:val="20"/>
          <w:lang w:val="hy-AM"/>
          <w:rPrChange w:id="330" w:author="Հերմինե Գևորգյան" w:date="2026-02-26T23:44:00Z" w16du:dateUtc="2026-02-26T19:44:00Z">
            <w:rPr>
              <w:rFonts w:ascii="GHEA Grapalat" w:hAnsi="GHEA Grapalat"/>
              <w:b/>
              <w:sz w:val="20"/>
            </w:rPr>
          </w:rPrChange>
        </w:rPr>
        <w:t>ՊԱՐԶԱԲԱՆՈՒՄԸ</w:t>
      </w:r>
      <w:r w:rsidRPr="00E6597C">
        <w:rPr>
          <w:rFonts w:ascii="GHEA Grapalat" w:hAnsi="GHEA Grapalat" w:cs="Arial"/>
          <w:b/>
          <w:sz w:val="20"/>
          <w:lang w:val="af-ZA"/>
        </w:rPr>
        <w:t xml:space="preserve">  </w:t>
      </w:r>
      <w:r w:rsidRPr="00A95ACF">
        <w:rPr>
          <w:rFonts w:ascii="GHEA Grapalat" w:hAnsi="GHEA Grapalat"/>
          <w:b/>
          <w:sz w:val="20"/>
          <w:lang w:val="hy-AM"/>
          <w:rPrChange w:id="331" w:author="Հերմինե Գևորգյան" w:date="2026-02-26T23:44:00Z" w16du:dateUtc="2026-02-26T19:44:00Z">
            <w:rPr>
              <w:rFonts w:ascii="GHEA Grapalat" w:hAnsi="GHEA Grapalat"/>
              <w:b/>
              <w:sz w:val="20"/>
            </w:rPr>
          </w:rPrChange>
        </w:rPr>
        <w:t>ԵՎ</w:t>
      </w:r>
      <w:r w:rsidRPr="00E6597C">
        <w:rPr>
          <w:rFonts w:ascii="GHEA Grapalat" w:hAnsi="GHEA Grapalat" w:cs="Arial"/>
          <w:b/>
          <w:sz w:val="20"/>
          <w:lang w:val="af-ZA"/>
        </w:rPr>
        <w:t xml:space="preserve"> </w:t>
      </w:r>
      <w:r w:rsidRPr="00A95ACF">
        <w:rPr>
          <w:rFonts w:ascii="GHEA Grapalat" w:hAnsi="GHEA Grapalat"/>
          <w:b/>
          <w:sz w:val="20"/>
          <w:lang w:val="hy-AM"/>
          <w:rPrChange w:id="332" w:author="Հերմինե Գևորգյան" w:date="2026-02-26T23:44:00Z" w16du:dateUtc="2026-02-26T19:44:00Z">
            <w:rPr>
              <w:rFonts w:ascii="GHEA Grapalat" w:hAnsi="GHEA Grapalat"/>
              <w:b/>
              <w:sz w:val="20"/>
            </w:rPr>
          </w:rPrChange>
        </w:rPr>
        <w:t>ՀՐԱՎԵՐՈՒՄ</w:t>
      </w:r>
      <w:r w:rsidRPr="00E6597C">
        <w:rPr>
          <w:rFonts w:ascii="GHEA Grapalat" w:hAnsi="GHEA Grapalat" w:cs="Arial"/>
          <w:b/>
          <w:sz w:val="20"/>
          <w:lang w:val="af-ZA"/>
        </w:rPr>
        <w:t xml:space="preserve"> </w:t>
      </w:r>
      <w:r w:rsidRPr="00A95ACF">
        <w:rPr>
          <w:rFonts w:ascii="GHEA Grapalat" w:hAnsi="GHEA Grapalat"/>
          <w:b/>
          <w:sz w:val="20"/>
          <w:lang w:val="hy-AM"/>
          <w:rPrChange w:id="333" w:author="Հերմինե Գևորգյան" w:date="2026-02-26T23:44:00Z" w16du:dateUtc="2026-02-26T19:44:00Z">
            <w:rPr>
              <w:rFonts w:ascii="GHEA Grapalat" w:hAnsi="GHEA Grapalat"/>
              <w:b/>
              <w:sz w:val="20"/>
            </w:rPr>
          </w:rPrChange>
        </w:rPr>
        <w:t>ՓՈՓՈԽՈՒԹՅՈՒՆ</w:t>
      </w:r>
      <w:r w:rsidRPr="00E6597C">
        <w:rPr>
          <w:rFonts w:ascii="GHEA Grapalat" w:hAnsi="GHEA Grapalat" w:cs="Arial"/>
          <w:b/>
          <w:sz w:val="20"/>
          <w:lang w:val="af-ZA"/>
        </w:rPr>
        <w:t xml:space="preserve"> </w:t>
      </w:r>
      <w:r w:rsidRPr="00A95ACF">
        <w:rPr>
          <w:rFonts w:ascii="GHEA Grapalat" w:hAnsi="GHEA Grapalat"/>
          <w:b/>
          <w:sz w:val="20"/>
          <w:lang w:val="hy-AM"/>
          <w:rPrChange w:id="334" w:author="Հերմինե Գևորգյան" w:date="2026-02-26T23:44:00Z" w16du:dateUtc="2026-02-26T19:44:00Z">
            <w:rPr>
              <w:rFonts w:ascii="GHEA Grapalat" w:hAnsi="GHEA Grapalat"/>
              <w:b/>
              <w:sz w:val="20"/>
            </w:rPr>
          </w:rPrChange>
        </w:rPr>
        <w:t>ԿԱՏԱՐԵԼՈՒ</w:t>
      </w:r>
      <w:r w:rsidRPr="00E6597C">
        <w:rPr>
          <w:rFonts w:ascii="GHEA Grapalat" w:hAnsi="GHEA Grapalat" w:cs="Arial"/>
          <w:b/>
          <w:sz w:val="20"/>
          <w:lang w:val="af-ZA"/>
        </w:rPr>
        <w:t xml:space="preserve"> </w:t>
      </w:r>
      <w:r w:rsidRPr="00A95ACF">
        <w:rPr>
          <w:rFonts w:ascii="GHEA Grapalat" w:hAnsi="GHEA Grapalat"/>
          <w:b/>
          <w:sz w:val="20"/>
          <w:lang w:val="hy-AM"/>
          <w:rPrChange w:id="335" w:author="Հերմինե Գևորգյան" w:date="2026-02-26T23:44:00Z" w16du:dateUtc="2026-02-26T19:44:00Z">
            <w:rPr>
              <w:rFonts w:ascii="GHEA Grapalat" w:hAnsi="GHEA Grapalat"/>
              <w:b/>
              <w:sz w:val="20"/>
            </w:rPr>
          </w:rPrChange>
        </w:rPr>
        <w:t>ԿԱՐԳԸ</w:t>
      </w:r>
      <w:r w:rsidRPr="00E6597C">
        <w:rPr>
          <w:rFonts w:ascii="GHEA Grapalat" w:hAnsi="GHEA Grapalat" w:cs="Arial"/>
          <w:b/>
          <w:sz w:val="20"/>
          <w:lang w:val="af-ZA"/>
        </w:rPr>
        <w:t xml:space="preserve"> </w:t>
      </w:r>
    </w:p>
    <w:p w14:paraId="09F34C88" w14:textId="77777777" w:rsidR="00096865" w:rsidRPr="00E6597C" w:rsidRDefault="00096865" w:rsidP="00EF3662">
      <w:pPr>
        <w:jc w:val="center"/>
        <w:rPr>
          <w:rFonts w:ascii="GHEA Grapalat" w:hAnsi="GHEA Grapalat"/>
          <w:b/>
          <w:sz w:val="20"/>
          <w:lang w:val="af-ZA"/>
        </w:rPr>
      </w:pPr>
    </w:p>
    <w:p w14:paraId="55CBA44B" w14:textId="77777777" w:rsidR="00096865" w:rsidRPr="00E6597C" w:rsidRDefault="00096865" w:rsidP="00EF3662">
      <w:pPr>
        <w:ind w:firstLine="567"/>
        <w:jc w:val="both"/>
        <w:rPr>
          <w:rFonts w:ascii="GHEA Grapalat" w:hAnsi="GHEA Grapalat"/>
          <w:sz w:val="20"/>
          <w:lang w:val="af-ZA"/>
        </w:rPr>
      </w:pPr>
      <w:r w:rsidRPr="00E6597C">
        <w:rPr>
          <w:rFonts w:ascii="GHEA Grapalat" w:hAnsi="GHEA Grapalat"/>
          <w:sz w:val="20"/>
          <w:lang w:val="af-ZA"/>
        </w:rPr>
        <w:t xml:space="preserve">3.1 </w:t>
      </w:r>
      <w:proofErr w:type="spellStart"/>
      <w:r w:rsidRPr="00E6597C">
        <w:rPr>
          <w:rFonts w:ascii="GHEA Grapalat" w:hAnsi="GHEA Grapalat" w:cs="Sylfaen"/>
          <w:sz w:val="20"/>
        </w:rPr>
        <w:t>Օրենքի</w:t>
      </w:r>
      <w:proofErr w:type="spellEnd"/>
      <w:r w:rsidRPr="00E6597C">
        <w:rPr>
          <w:rFonts w:ascii="GHEA Grapalat" w:hAnsi="GHEA Grapalat" w:cs="Arial"/>
          <w:sz w:val="20"/>
          <w:lang w:val="af-ZA"/>
        </w:rPr>
        <w:t xml:space="preserve"> 2</w:t>
      </w:r>
      <w:r w:rsidR="00525BD2" w:rsidRPr="00E6597C">
        <w:rPr>
          <w:rFonts w:ascii="GHEA Grapalat" w:hAnsi="GHEA Grapalat" w:cs="Arial"/>
          <w:sz w:val="20"/>
          <w:lang w:val="af-ZA"/>
        </w:rPr>
        <w:t>9</w:t>
      </w:r>
      <w:r w:rsidRPr="00E6597C">
        <w:rPr>
          <w:rFonts w:ascii="GHEA Grapalat" w:hAnsi="GHEA Grapalat" w:cs="Arial"/>
          <w:sz w:val="20"/>
          <w:lang w:val="af-ZA"/>
        </w:rPr>
        <w:t>-</w:t>
      </w:r>
      <w:proofErr w:type="spellStart"/>
      <w:r w:rsidRPr="00E6597C">
        <w:rPr>
          <w:rFonts w:ascii="GHEA Grapalat" w:hAnsi="GHEA Grapalat" w:cs="Sylfaen"/>
          <w:sz w:val="20"/>
        </w:rPr>
        <w:t>րդ</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հոդվածի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համաձայն</w:t>
      </w:r>
      <w:proofErr w:type="spellEnd"/>
      <w:r w:rsidRPr="00E6597C">
        <w:rPr>
          <w:rFonts w:ascii="GHEA Grapalat" w:hAnsi="GHEA Grapalat" w:cs="Arial"/>
          <w:sz w:val="20"/>
          <w:lang w:val="af-ZA"/>
        </w:rPr>
        <w:t xml:space="preserve">` </w:t>
      </w:r>
      <w:proofErr w:type="spellStart"/>
      <w:r w:rsidR="00051B7F" w:rsidRPr="00E6597C">
        <w:rPr>
          <w:rFonts w:ascii="GHEA Grapalat" w:hAnsi="GHEA Grapalat" w:cs="Arial"/>
          <w:sz w:val="20"/>
        </w:rPr>
        <w:t>մ</w:t>
      </w:r>
      <w:r w:rsidRPr="00E6597C">
        <w:rPr>
          <w:rFonts w:ascii="GHEA Grapalat" w:hAnsi="GHEA Grapalat" w:cs="Sylfaen"/>
          <w:sz w:val="20"/>
        </w:rPr>
        <w:t>ասնակիցն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իրավունք</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ունի</w:t>
      </w:r>
      <w:proofErr w:type="spellEnd"/>
      <w:r w:rsidRPr="00E6597C">
        <w:rPr>
          <w:rFonts w:ascii="GHEA Grapalat" w:hAnsi="GHEA Grapalat" w:cs="Arial"/>
          <w:sz w:val="20"/>
          <w:lang w:val="af-ZA"/>
        </w:rPr>
        <w:t xml:space="preserve"> </w:t>
      </w:r>
      <w:proofErr w:type="spellStart"/>
      <w:r w:rsidR="00AE4008" w:rsidRPr="00E6597C">
        <w:rPr>
          <w:rFonts w:ascii="GHEA Grapalat" w:hAnsi="GHEA Grapalat" w:cs="Sylfaen"/>
          <w:sz w:val="20"/>
        </w:rPr>
        <w:t>պ</w:t>
      </w:r>
      <w:r w:rsidRPr="00E6597C">
        <w:rPr>
          <w:rFonts w:ascii="GHEA Grapalat" w:hAnsi="GHEA Grapalat" w:cs="Sylfaen"/>
          <w:sz w:val="20"/>
        </w:rPr>
        <w:t>ատվիրատուից</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պահանջել</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հրավերի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պարզաբանում</w:t>
      </w:r>
      <w:proofErr w:type="spellEnd"/>
      <w:r w:rsidR="004D5671" w:rsidRPr="00E6597C">
        <w:rPr>
          <w:rFonts w:ascii="GHEA Grapalat" w:hAnsi="GHEA Grapalat" w:cs="Tahoma"/>
          <w:sz w:val="20"/>
        </w:rPr>
        <w:t>։</w:t>
      </w:r>
    </w:p>
    <w:p w14:paraId="006AB581" w14:textId="6F574772" w:rsidR="00096865" w:rsidRPr="00B14560" w:rsidRDefault="00096865" w:rsidP="00EF3662">
      <w:pPr>
        <w:autoSpaceDE w:val="0"/>
        <w:autoSpaceDN w:val="0"/>
        <w:adjustRightInd w:val="0"/>
        <w:ind w:firstLine="567"/>
        <w:jc w:val="both"/>
        <w:rPr>
          <w:rFonts w:ascii="GHEA Grapalat" w:hAnsi="GHEA Grapalat"/>
          <w:sz w:val="20"/>
          <w:lang w:val="af-ZA"/>
        </w:rPr>
      </w:pPr>
      <w:proofErr w:type="spellStart"/>
      <w:r w:rsidRPr="00E6597C">
        <w:rPr>
          <w:rFonts w:ascii="GHEA Grapalat" w:hAnsi="GHEA Grapalat" w:cs="Sylfaen"/>
          <w:sz w:val="20"/>
        </w:rPr>
        <w:t>Մասնակիցն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իրավունք</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ունի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հայտերի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ներկայացման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վերջնաժամկետը</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լրանալուց</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առնվազն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հինգ</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օրացուցային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օր</w:t>
      </w:r>
      <w:proofErr w:type="spellEnd"/>
      <w:r w:rsidR="002B5F87" w:rsidRPr="00E6597C">
        <w:rPr>
          <w:rFonts w:ascii="GHEA Grapalat" w:hAnsi="GHEA Grapalat" w:cs="Sylfaen"/>
          <w:sz w:val="20"/>
          <w:lang w:val="af-ZA"/>
        </w:rPr>
        <w:t xml:space="preserve"> </w:t>
      </w:r>
      <w:proofErr w:type="spellStart"/>
      <w:r w:rsidRPr="00E6597C">
        <w:rPr>
          <w:rFonts w:ascii="GHEA Grapalat" w:hAnsi="GHEA Grapalat" w:cs="Sylfaen"/>
          <w:sz w:val="20"/>
        </w:rPr>
        <w:t>առաջ</w:t>
      </w:r>
      <w:proofErr w:type="spellEnd"/>
      <w:r w:rsidRPr="00E6597C">
        <w:rPr>
          <w:rFonts w:ascii="GHEA Grapalat" w:hAnsi="GHEA Grapalat" w:cs="Arial"/>
          <w:sz w:val="20"/>
          <w:lang w:val="af-ZA"/>
        </w:rPr>
        <w:t xml:space="preserve"> </w:t>
      </w:r>
      <w:r w:rsidR="00B61894" w:rsidRPr="00E6597C">
        <w:rPr>
          <w:rFonts w:ascii="GHEA Grapalat" w:hAnsi="GHEA Grapalat" w:cs="Arial"/>
          <w:sz w:val="20"/>
          <w:lang w:val="af-ZA"/>
        </w:rPr>
        <w:t xml:space="preserve">գրավոր </w:t>
      </w:r>
      <w:proofErr w:type="spellStart"/>
      <w:r w:rsidR="000946A3" w:rsidRPr="00E6597C">
        <w:rPr>
          <w:rFonts w:ascii="GHEA Grapalat" w:hAnsi="GHEA Grapalat" w:cs="Sylfaen"/>
          <w:sz w:val="20"/>
        </w:rPr>
        <w:t>հանձնաժողովից</w:t>
      </w:r>
      <w:proofErr w:type="spellEnd"/>
      <w:r w:rsidR="000946A3" w:rsidRPr="00E6597C">
        <w:rPr>
          <w:rFonts w:ascii="GHEA Grapalat" w:hAnsi="GHEA Grapalat" w:cs="Sylfaen"/>
          <w:sz w:val="20"/>
          <w:lang w:val="af-ZA"/>
        </w:rPr>
        <w:t xml:space="preserve"> </w:t>
      </w:r>
      <w:proofErr w:type="spellStart"/>
      <w:r w:rsidRPr="00E6597C">
        <w:rPr>
          <w:rFonts w:ascii="GHEA Grapalat" w:hAnsi="GHEA Grapalat" w:cs="Sylfaen"/>
          <w:sz w:val="20"/>
        </w:rPr>
        <w:t>պահանջելու</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հրավերի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պարզաբանում</w:t>
      </w:r>
      <w:proofErr w:type="spellEnd"/>
      <w:r w:rsidR="004D5671" w:rsidRPr="00E6597C">
        <w:rPr>
          <w:rFonts w:ascii="GHEA Grapalat" w:hAnsi="GHEA Grapalat" w:cs="Tahoma"/>
          <w:sz w:val="20"/>
        </w:rPr>
        <w:t>։</w:t>
      </w:r>
      <w:r w:rsidRPr="00E6597C">
        <w:rPr>
          <w:rFonts w:ascii="GHEA Grapalat" w:hAnsi="GHEA Grapalat"/>
          <w:sz w:val="20"/>
          <w:lang w:val="af-ZA"/>
        </w:rPr>
        <w:t xml:space="preserve"> </w:t>
      </w:r>
      <w:proofErr w:type="spellStart"/>
      <w:r w:rsidR="000946A3" w:rsidRPr="00E6597C">
        <w:rPr>
          <w:rFonts w:ascii="GHEA Grapalat" w:hAnsi="GHEA Grapalat"/>
          <w:sz w:val="20"/>
        </w:rPr>
        <w:t>Հանձնաժողովը</w:t>
      </w:r>
      <w:proofErr w:type="spellEnd"/>
      <w:r w:rsidR="000946A3" w:rsidRPr="00E6597C">
        <w:rPr>
          <w:rFonts w:ascii="GHEA Grapalat" w:hAnsi="GHEA Grapalat"/>
          <w:sz w:val="20"/>
          <w:lang w:val="af-ZA"/>
        </w:rPr>
        <w:t xml:space="preserve"> </w:t>
      </w:r>
      <w:proofErr w:type="spellStart"/>
      <w:r w:rsidR="000946A3" w:rsidRPr="00E6597C">
        <w:rPr>
          <w:rFonts w:ascii="GHEA Grapalat" w:hAnsi="GHEA Grapalat" w:cs="Sylfaen"/>
          <w:sz w:val="20"/>
        </w:rPr>
        <w:t>հարցումը</w:t>
      </w:r>
      <w:proofErr w:type="spellEnd"/>
      <w:r w:rsidR="000946A3" w:rsidRPr="00E6597C">
        <w:rPr>
          <w:rFonts w:ascii="GHEA Grapalat" w:hAnsi="GHEA Grapalat" w:cs="Arial"/>
          <w:sz w:val="20"/>
          <w:lang w:val="af-ZA"/>
        </w:rPr>
        <w:t xml:space="preserve"> </w:t>
      </w:r>
      <w:proofErr w:type="spellStart"/>
      <w:r w:rsidRPr="00E6597C">
        <w:rPr>
          <w:rFonts w:ascii="GHEA Grapalat" w:hAnsi="GHEA Grapalat" w:cs="Sylfaen"/>
          <w:sz w:val="20"/>
        </w:rPr>
        <w:t>կատարած</w:t>
      </w:r>
      <w:proofErr w:type="spellEnd"/>
      <w:r w:rsidRPr="00E6597C">
        <w:rPr>
          <w:rFonts w:ascii="GHEA Grapalat" w:hAnsi="GHEA Grapalat" w:cs="Arial"/>
          <w:sz w:val="20"/>
          <w:lang w:val="af-ZA"/>
        </w:rPr>
        <w:t xml:space="preserve"> </w:t>
      </w:r>
      <w:proofErr w:type="spellStart"/>
      <w:r w:rsidR="000946A3" w:rsidRPr="00E6597C">
        <w:rPr>
          <w:rFonts w:ascii="GHEA Grapalat" w:hAnsi="GHEA Grapalat" w:cs="Arial"/>
          <w:sz w:val="20"/>
        </w:rPr>
        <w:t>մ</w:t>
      </w:r>
      <w:r w:rsidR="000946A3" w:rsidRPr="00E6597C">
        <w:rPr>
          <w:rFonts w:ascii="GHEA Grapalat" w:hAnsi="GHEA Grapalat" w:cs="Sylfaen"/>
          <w:sz w:val="20"/>
        </w:rPr>
        <w:t>ասնակցին</w:t>
      </w:r>
      <w:proofErr w:type="spellEnd"/>
      <w:r w:rsidR="000946A3" w:rsidRPr="00E6597C">
        <w:rPr>
          <w:rFonts w:ascii="GHEA Grapalat" w:hAnsi="GHEA Grapalat" w:cs="Arial"/>
          <w:sz w:val="20"/>
          <w:lang w:val="af-ZA"/>
        </w:rPr>
        <w:t xml:space="preserve"> </w:t>
      </w:r>
      <w:proofErr w:type="spellStart"/>
      <w:r w:rsidRPr="00E6597C">
        <w:rPr>
          <w:rFonts w:ascii="GHEA Grapalat" w:hAnsi="GHEA Grapalat" w:cs="Sylfaen"/>
          <w:sz w:val="20"/>
        </w:rPr>
        <w:t>պարզաբանումը</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տրամադրում</w:t>
      </w:r>
      <w:proofErr w:type="spellEnd"/>
      <w:r w:rsidRPr="00E6597C">
        <w:rPr>
          <w:rFonts w:ascii="GHEA Grapalat" w:hAnsi="GHEA Grapalat" w:cs="Arial"/>
          <w:sz w:val="20"/>
          <w:lang w:val="af-ZA"/>
        </w:rPr>
        <w:t xml:space="preserve"> </w:t>
      </w:r>
      <w:r w:rsidRPr="00E6597C">
        <w:rPr>
          <w:rFonts w:ascii="GHEA Grapalat" w:hAnsi="GHEA Grapalat" w:cs="Sylfaen"/>
          <w:sz w:val="20"/>
        </w:rPr>
        <w:t>է</w:t>
      </w:r>
      <w:r w:rsidR="00A93710" w:rsidRPr="00E6597C">
        <w:rPr>
          <w:rFonts w:ascii="GHEA Grapalat" w:hAnsi="GHEA Grapalat" w:cs="Sylfaen"/>
          <w:sz w:val="20"/>
          <w:lang w:val="af-ZA"/>
        </w:rPr>
        <w:t xml:space="preserve"> </w:t>
      </w:r>
      <w:r w:rsidR="00B61894" w:rsidRPr="00E6597C">
        <w:rPr>
          <w:rFonts w:ascii="GHEA Grapalat" w:hAnsi="GHEA Grapalat" w:cs="Sylfaen"/>
          <w:sz w:val="20"/>
          <w:lang w:val="af-ZA"/>
        </w:rPr>
        <w:t>գրավոր</w:t>
      </w:r>
      <w:r w:rsidR="00B61894" w:rsidRPr="004605D7" w:rsidDel="00B61894">
        <w:rPr>
          <w:rFonts w:ascii="GHEA Grapalat" w:hAnsi="GHEA Grapalat" w:cs="Sylfaen"/>
          <w:sz w:val="20"/>
          <w:lang w:val="af-ZA"/>
        </w:rPr>
        <w:t xml:space="preserve"> </w:t>
      </w:r>
      <w:r w:rsidR="00926875" w:rsidRPr="00E6597C">
        <w:rPr>
          <w:rFonts w:ascii="GHEA Grapalat" w:hAnsi="GHEA Grapalat" w:cs="Sylfaen"/>
          <w:sz w:val="20"/>
          <w:lang w:val="af-ZA"/>
        </w:rPr>
        <w:t xml:space="preserve">` </w:t>
      </w:r>
      <w:proofErr w:type="spellStart"/>
      <w:r w:rsidRPr="00E6597C">
        <w:rPr>
          <w:rFonts w:ascii="GHEA Grapalat" w:hAnsi="GHEA Grapalat" w:cs="Sylfaen"/>
          <w:sz w:val="20"/>
        </w:rPr>
        <w:t>հարցում</w:t>
      </w:r>
      <w:r w:rsidR="000946A3" w:rsidRPr="00E6597C">
        <w:rPr>
          <w:rFonts w:ascii="GHEA Grapalat" w:hAnsi="GHEA Grapalat" w:cs="Sylfaen"/>
          <w:sz w:val="20"/>
        </w:rPr>
        <w:t>ը</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ստանալու</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օրվան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հաջորդող</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եր</w:t>
      </w:r>
      <w:r w:rsidR="00A93710" w:rsidRPr="00E6597C">
        <w:rPr>
          <w:rFonts w:ascii="GHEA Grapalat" w:hAnsi="GHEA Grapalat" w:cs="Sylfaen"/>
          <w:sz w:val="20"/>
        </w:rPr>
        <w:t>կու</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օրացուցային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օրվա</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ընթացքում</w:t>
      </w:r>
      <w:proofErr w:type="spellEnd"/>
      <w:r w:rsidR="00916EDA">
        <w:rPr>
          <w:rFonts w:ascii="GHEA Grapalat" w:hAnsi="GHEA Grapalat" w:cs="Sylfaen"/>
          <w:sz w:val="20"/>
          <w:lang w:val="hy-AM"/>
        </w:rPr>
        <w:t>:</w:t>
      </w:r>
      <w:r w:rsidR="00916EDA">
        <w:rPr>
          <w:rStyle w:val="af6"/>
          <w:rFonts w:ascii="GHEA Grapalat" w:hAnsi="GHEA Grapalat" w:cs="Sylfaen"/>
          <w:sz w:val="20"/>
        </w:rPr>
        <w:footnoteReference w:id="5"/>
      </w:r>
    </w:p>
    <w:p w14:paraId="18C1CAB1" w14:textId="77777777" w:rsidR="00096865" w:rsidRPr="00E6597C" w:rsidRDefault="00096865" w:rsidP="00EF3662">
      <w:pPr>
        <w:ind w:firstLine="567"/>
        <w:jc w:val="both"/>
        <w:rPr>
          <w:rFonts w:ascii="GHEA Grapalat" w:hAnsi="GHEA Grapalat"/>
          <w:sz w:val="20"/>
          <w:szCs w:val="20"/>
          <w:lang w:val="af-ZA"/>
        </w:rPr>
      </w:pPr>
      <w:r w:rsidRPr="00E6597C">
        <w:rPr>
          <w:rFonts w:ascii="GHEA Grapalat" w:hAnsi="GHEA Grapalat"/>
          <w:sz w:val="20"/>
          <w:lang w:val="af-ZA"/>
        </w:rPr>
        <w:t xml:space="preserve">3.2 </w:t>
      </w:r>
      <w:proofErr w:type="spellStart"/>
      <w:r w:rsidRPr="00E6597C">
        <w:rPr>
          <w:rFonts w:ascii="GHEA Grapalat" w:hAnsi="GHEA Grapalat" w:cs="Sylfaen"/>
          <w:sz w:val="20"/>
        </w:rPr>
        <w:t>Հարցման</w:t>
      </w:r>
      <w:proofErr w:type="spellEnd"/>
      <w:r w:rsidRPr="00E6597C">
        <w:rPr>
          <w:rFonts w:ascii="GHEA Grapalat" w:hAnsi="GHEA Grapalat" w:cs="Arial"/>
          <w:sz w:val="20"/>
          <w:lang w:val="af-ZA"/>
        </w:rPr>
        <w:t xml:space="preserve"> </w:t>
      </w:r>
      <w:r w:rsidRPr="00E6597C">
        <w:rPr>
          <w:rFonts w:ascii="GHEA Grapalat" w:hAnsi="GHEA Grapalat" w:cs="Sylfaen"/>
          <w:sz w:val="20"/>
        </w:rPr>
        <w:t>և</w:t>
      </w:r>
      <w:r w:rsidRPr="00E6597C">
        <w:rPr>
          <w:rFonts w:ascii="GHEA Grapalat" w:hAnsi="GHEA Grapalat" w:cs="Arial"/>
          <w:sz w:val="20"/>
          <w:lang w:val="af-ZA"/>
        </w:rPr>
        <w:t xml:space="preserve"> </w:t>
      </w:r>
      <w:proofErr w:type="spellStart"/>
      <w:r w:rsidRPr="00E6597C">
        <w:rPr>
          <w:rFonts w:ascii="GHEA Grapalat" w:hAnsi="GHEA Grapalat" w:cs="Sylfaen"/>
          <w:sz w:val="20"/>
        </w:rPr>
        <w:t>պարզաբանումների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բովանդակության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մասին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հայտարարությունը</w:t>
      </w:r>
      <w:proofErr w:type="spellEnd"/>
      <w:r w:rsidRPr="00E6597C">
        <w:rPr>
          <w:rFonts w:ascii="GHEA Grapalat" w:hAnsi="GHEA Grapalat" w:cs="Arial"/>
          <w:sz w:val="20"/>
          <w:lang w:val="af-ZA"/>
        </w:rPr>
        <w:t xml:space="preserve"> </w:t>
      </w:r>
      <w:proofErr w:type="spellStart"/>
      <w:r w:rsidR="00781688" w:rsidRPr="00E6597C">
        <w:rPr>
          <w:rFonts w:ascii="GHEA Grapalat" w:hAnsi="GHEA Grapalat" w:cs="Arial"/>
          <w:sz w:val="20"/>
        </w:rPr>
        <w:t>պարզաբանումը</w:t>
      </w:r>
      <w:proofErr w:type="spellEnd"/>
      <w:r w:rsidR="00781688" w:rsidRPr="00E6597C">
        <w:rPr>
          <w:rFonts w:ascii="GHEA Grapalat" w:hAnsi="GHEA Grapalat" w:cs="Arial"/>
          <w:sz w:val="20"/>
          <w:lang w:val="af-ZA"/>
        </w:rPr>
        <w:t xml:space="preserve"> </w:t>
      </w:r>
      <w:proofErr w:type="spellStart"/>
      <w:r w:rsidR="00781688" w:rsidRPr="00E6597C">
        <w:rPr>
          <w:rFonts w:ascii="GHEA Grapalat" w:hAnsi="GHEA Grapalat" w:cs="Arial"/>
          <w:sz w:val="20"/>
        </w:rPr>
        <w:t>տրամադրելու</w:t>
      </w:r>
      <w:proofErr w:type="spellEnd"/>
      <w:r w:rsidR="00781688" w:rsidRPr="00E6597C">
        <w:rPr>
          <w:rFonts w:ascii="GHEA Grapalat" w:hAnsi="GHEA Grapalat" w:cs="Arial"/>
          <w:sz w:val="20"/>
          <w:lang w:val="af-ZA"/>
        </w:rPr>
        <w:t xml:space="preserve"> </w:t>
      </w:r>
      <w:proofErr w:type="spellStart"/>
      <w:r w:rsidR="00781688" w:rsidRPr="00E6597C">
        <w:rPr>
          <w:rFonts w:ascii="GHEA Grapalat" w:hAnsi="GHEA Grapalat" w:cs="Arial"/>
          <w:sz w:val="20"/>
        </w:rPr>
        <w:t>օրը</w:t>
      </w:r>
      <w:proofErr w:type="spellEnd"/>
      <w:r w:rsidR="00781688" w:rsidRPr="00E6597C">
        <w:rPr>
          <w:rFonts w:ascii="GHEA Grapalat" w:hAnsi="GHEA Grapalat" w:cs="Arial"/>
          <w:sz w:val="20"/>
          <w:lang w:val="af-ZA"/>
        </w:rPr>
        <w:t xml:space="preserve"> </w:t>
      </w:r>
      <w:proofErr w:type="spellStart"/>
      <w:r w:rsidRPr="00E6597C">
        <w:rPr>
          <w:rFonts w:ascii="GHEA Grapalat" w:hAnsi="GHEA Grapalat" w:cs="Sylfaen"/>
          <w:sz w:val="20"/>
        </w:rPr>
        <w:t>հրապարակվում</w:t>
      </w:r>
      <w:proofErr w:type="spellEnd"/>
      <w:r w:rsidRPr="00E6597C">
        <w:rPr>
          <w:rFonts w:ascii="GHEA Grapalat" w:hAnsi="GHEA Grapalat" w:cs="Arial"/>
          <w:sz w:val="20"/>
          <w:lang w:val="af-ZA"/>
        </w:rPr>
        <w:t xml:space="preserve"> </w:t>
      </w:r>
      <w:r w:rsidRPr="00E6597C">
        <w:rPr>
          <w:rFonts w:ascii="GHEA Grapalat" w:hAnsi="GHEA Grapalat" w:cs="Sylfaen"/>
          <w:sz w:val="20"/>
        </w:rPr>
        <w:t>է</w:t>
      </w:r>
      <w:r w:rsidRPr="00E6597C">
        <w:rPr>
          <w:rFonts w:ascii="GHEA Grapalat" w:hAnsi="GHEA Grapalat" w:cs="Arial"/>
          <w:sz w:val="20"/>
          <w:lang w:val="af-ZA"/>
        </w:rPr>
        <w:t xml:space="preserve"> </w:t>
      </w:r>
      <w:r w:rsidR="00757A3F" w:rsidRPr="00E6597C">
        <w:rPr>
          <w:rFonts w:ascii="GHEA Grapalat" w:hAnsi="GHEA Grapalat" w:cs="Sylfaen"/>
          <w:sz w:val="20"/>
          <w:lang w:val="af-ZA"/>
        </w:rPr>
        <w:t xml:space="preserve">www.procurement.am </w:t>
      </w:r>
      <w:proofErr w:type="spellStart"/>
      <w:r w:rsidR="00757A3F" w:rsidRPr="00E6597C">
        <w:rPr>
          <w:rFonts w:ascii="GHEA Grapalat" w:hAnsi="GHEA Grapalat" w:cs="Sylfaen"/>
          <w:sz w:val="20"/>
          <w:lang w:val="ru-RU"/>
        </w:rPr>
        <w:t>հասցեով</w:t>
      </w:r>
      <w:proofErr w:type="spellEnd"/>
      <w:r w:rsidR="00757A3F" w:rsidRPr="00E6597C">
        <w:rPr>
          <w:rFonts w:ascii="GHEA Grapalat" w:hAnsi="GHEA Grapalat" w:cs="Sylfaen"/>
          <w:sz w:val="20"/>
          <w:lang w:val="af-ZA"/>
        </w:rPr>
        <w:t xml:space="preserve"> </w:t>
      </w:r>
      <w:proofErr w:type="spellStart"/>
      <w:r w:rsidR="00757A3F" w:rsidRPr="00E6597C">
        <w:rPr>
          <w:rFonts w:ascii="GHEA Grapalat" w:hAnsi="GHEA Grapalat" w:cs="Sylfaen"/>
          <w:sz w:val="20"/>
        </w:rPr>
        <w:t>գործող</w:t>
      </w:r>
      <w:proofErr w:type="spellEnd"/>
      <w:r w:rsidR="00757A3F" w:rsidRPr="00E6597C">
        <w:rPr>
          <w:rFonts w:ascii="GHEA Grapalat" w:hAnsi="GHEA Grapalat" w:cs="Sylfaen"/>
          <w:sz w:val="20"/>
          <w:lang w:val="af-ZA"/>
        </w:rPr>
        <w:t xml:space="preserve"> </w:t>
      </w:r>
      <w:proofErr w:type="spellStart"/>
      <w:r w:rsidR="00757A3F" w:rsidRPr="00E6597C">
        <w:rPr>
          <w:rFonts w:ascii="GHEA Grapalat" w:hAnsi="GHEA Grapalat" w:cs="Sylfaen"/>
          <w:sz w:val="20"/>
          <w:lang w:val="ru-RU"/>
        </w:rPr>
        <w:t>տեղեկագր</w:t>
      </w:r>
      <w:proofErr w:type="spellEnd"/>
      <w:r w:rsidR="009A73D5" w:rsidRPr="00E6597C">
        <w:rPr>
          <w:rFonts w:ascii="GHEA Grapalat" w:hAnsi="GHEA Grapalat" w:cs="Sylfaen"/>
          <w:sz w:val="20"/>
        </w:rPr>
        <w:t>ի</w:t>
      </w:r>
      <w:r w:rsidR="009A73D5" w:rsidRPr="00E6597C">
        <w:rPr>
          <w:rFonts w:ascii="GHEA Grapalat" w:hAnsi="GHEA Grapalat" w:cs="Sylfaen"/>
          <w:sz w:val="20"/>
          <w:lang w:val="af-ZA"/>
        </w:rPr>
        <w:t xml:space="preserve"> (</w:t>
      </w:r>
      <w:proofErr w:type="spellStart"/>
      <w:r w:rsidR="009A73D5" w:rsidRPr="00E6597C">
        <w:rPr>
          <w:rFonts w:ascii="GHEA Grapalat" w:hAnsi="GHEA Grapalat" w:cs="Sylfaen"/>
          <w:sz w:val="20"/>
          <w:lang w:val="ru-RU"/>
        </w:rPr>
        <w:t>այսուհետ</w:t>
      </w:r>
      <w:proofErr w:type="spellEnd"/>
      <w:r w:rsidR="009A73D5" w:rsidRPr="00E6597C">
        <w:rPr>
          <w:rFonts w:ascii="GHEA Grapalat" w:hAnsi="GHEA Grapalat" w:cs="Sylfaen"/>
          <w:sz w:val="20"/>
          <w:lang w:val="af-ZA"/>
        </w:rPr>
        <w:t xml:space="preserve">` </w:t>
      </w:r>
      <w:proofErr w:type="spellStart"/>
      <w:r w:rsidR="009A73D5" w:rsidRPr="00E6597C">
        <w:rPr>
          <w:rFonts w:ascii="GHEA Grapalat" w:hAnsi="GHEA Grapalat" w:cs="Sylfaen"/>
          <w:sz w:val="20"/>
          <w:lang w:val="ru-RU"/>
        </w:rPr>
        <w:t>տեղեկագիր</w:t>
      </w:r>
      <w:proofErr w:type="spellEnd"/>
      <w:r w:rsidR="009A73D5" w:rsidRPr="00E6597C">
        <w:rPr>
          <w:rFonts w:ascii="GHEA Grapalat" w:hAnsi="GHEA Grapalat" w:cs="Sylfaen"/>
          <w:sz w:val="20"/>
          <w:lang w:val="af-ZA"/>
        </w:rPr>
        <w:t xml:space="preserve">) </w:t>
      </w:r>
      <w:r w:rsidR="001C76F7" w:rsidRPr="00E6597C">
        <w:rPr>
          <w:rFonts w:ascii="GHEA Grapalat" w:hAnsi="GHEA Grapalat"/>
          <w:lang w:val="af-ZA"/>
        </w:rPr>
        <w:t>«</w:t>
      </w:r>
      <w:proofErr w:type="spellStart"/>
      <w:r w:rsidR="00051B7F" w:rsidRPr="00E6597C">
        <w:rPr>
          <w:rFonts w:ascii="GHEA Grapalat" w:hAnsi="GHEA Grapalat" w:cs="Sylfaen"/>
          <w:sz w:val="20"/>
        </w:rPr>
        <w:t>Գնումների</w:t>
      </w:r>
      <w:proofErr w:type="spellEnd"/>
      <w:r w:rsidR="00051B7F" w:rsidRPr="00E6597C">
        <w:rPr>
          <w:rFonts w:ascii="GHEA Grapalat" w:hAnsi="GHEA Grapalat" w:cs="Sylfaen"/>
          <w:sz w:val="20"/>
          <w:lang w:val="af-ZA"/>
        </w:rPr>
        <w:t xml:space="preserve"> </w:t>
      </w:r>
      <w:proofErr w:type="spellStart"/>
      <w:r w:rsidR="00051B7F" w:rsidRPr="00E6597C">
        <w:rPr>
          <w:rFonts w:ascii="GHEA Grapalat" w:hAnsi="GHEA Grapalat" w:cs="Sylfaen"/>
          <w:sz w:val="20"/>
        </w:rPr>
        <w:t>հայտարարություններ</w:t>
      </w:r>
      <w:proofErr w:type="spellEnd"/>
      <w:r w:rsidR="001C76F7" w:rsidRPr="00E6597C">
        <w:rPr>
          <w:rFonts w:ascii="GHEA Grapalat" w:hAnsi="GHEA Grapalat"/>
          <w:lang w:val="af-ZA"/>
        </w:rPr>
        <w:t>»</w:t>
      </w:r>
      <w:r w:rsidR="00051B7F" w:rsidRPr="00E6597C">
        <w:rPr>
          <w:rFonts w:ascii="GHEA Grapalat" w:hAnsi="GHEA Grapalat" w:cs="Sylfaen"/>
          <w:sz w:val="20"/>
          <w:lang w:val="af-ZA"/>
        </w:rPr>
        <w:t xml:space="preserve"> </w:t>
      </w:r>
      <w:proofErr w:type="spellStart"/>
      <w:r w:rsidR="00051B7F" w:rsidRPr="00E6597C">
        <w:rPr>
          <w:rFonts w:ascii="GHEA Grapalat" w:hAnsi="GHEA Grapalat" w:cs="Sylfaen"/>
          <w:sz w:val="20"/>
        </w:rPr>
        <w:t>բաժնի</w:t>
      </w:r>
      <w:proofErr w:type="spellEnd"/>
      <w:r w:rsidR="00051B7F" w:rsidRPr="00E6597C">
        <w:rPr>
          <w:rFonts w:ascii="GHEA Grapalat" w:hAnsi="GHEA Grapalat" w:cs="Sylfaen"/>
          <w:sz w:val="20"/>
          <w:lang w:val="af-ZA"/>
        </w:rPr>
        <w:t xml:space="preserve"> </w:t>
      </w:r>
      <w:r w:rsidR="001C76F7" w:rsidRPr="00E6597C">
        <w:rPr>
          <w:rFonts w:ascii="GHEA Grapalat" w:hAnsi="GHEA Grapalat"/>
          <w:lang w:val="af-ZA"/>
        </w:rPr>
        <w:t>«</w:t>
      </w:r>
      <w:proofErr w:type="spellStart"/>
      <w:r w:rsidR="00051B7F" w:rsidRPr="00E6597C">
        <w:rPr>
          <w:rFonts w:ascii="GHEA Grapalat" w:hAnsi="GHEA Grapalat" w:cs="Sylfaen"/>
          <w:sz w:val="20"/>
        </w:rPr>
        <w:t>Հրավերների</w:t>
      </w:r>
      <w:proofErr w:type="spellEnd"/>
      <w:r w:rsidR="00051B7F" w:rsidRPr="00E6597C">
        <w:rPr>
          <w:rFonts w:ascii="GHEA Grapalat" w:hAnsi="GHEA Grapalat" w:cs="Sylfaen"/>
          <w:sz w:val="20"/>
          <w:lang w:val="af-ZA"/>
        </w:rPr>
        <w:t xml:space="preserve"> </w:t>
      </w:r>
      <w:proofErr w:type="spellStart"/>
      <w:r w:rsidR="00051B7F" w:rsidRPr="00E6597C">
        <w:rPr>
          <w:rFonts w:ascii="GHEA Grapalat" w:hAnsi="GHEA Grapalat" w:cs="Sylfaen"/>
          <w:sz w:val="20"/>
        </w:rPr>
        <w:t>պարզաբանումների</w:t>
      </w:r>
      <w:proofErr w:type="spellEnd"/>
      <w:r w:rsidR="00051B7F" w:rsidRPr="00E6597C">
        <w:rPr>
          <w:rFonts w:ascii="GHEA Grapalat" w:hAnsi="GHEA Grapalat" w:cs="Sylfaen"/>
          <w:sz w:val="20"/>
          <w:lang w:val="af-ZA"/>
        </w:rPr>
        <w:t xml:space="preserve"> </w:t>
      </w:r>
      <w:proofErr w:type="spellStart"/>
      <w:r w:rsidR="00051B7F" w:rsidRPr="00E6597C">
        <w:rPr>
          <w:rFonts w:ascii="GHEA Grapalat" w:hAnsi="GHEA Grapalat" w:cs="Sylfaen"/>
          <w:sz w:val="20"/>
        </w:rPr>
        <w:t>վերաբերյալ</w:t>
      </w:r>
      <w:proofErr w:type="spellEnd"/>
      <w:r w:rsidR="00051B7F" w:rsidRPr="00E6597C">
        <w:rPr>
          <w:rFonts w:ascii="GHEA Grapalat" w:hAnsi="GHEA Grapalat" w:cs="Sylfaen"/>
          <w:sz w:val="20"/>
          <w:lang w:val="af-ZA"/>
        </w:rPr>
        <w:t xml:space="preserve"> </w:t>
      </w:r>
      <w:proofErr w:type="spellStart"/>
      <w:r w:rsidR="00051B7F" w:rsidRPr="00E6597C">
        <w:rPr>
          <w:rFonts w:ascii="GHEA Grapalat" w:hAnsi="GHEA Grapalat" w:cs="Sylfaen"/>
          <w:sz w:val="20"/>
        </w:rPr>
        <w:t>հայտարարություններ</w:t>
      </w:r>
      <w:proofErr w:type="spellEnd"/>
      <w:r w:rsidR="001C76F7" w:rsidRPr="00E6597C">
        <w:rPr>
          <w:rFonts w:ascii="GHEA Grapalat" w:hAnsi="GHEA Grapalat"/>
          <w:lang w:val="af-ZA"/>
        </w:rPr>
        <w:t>»</w:t>
      </w:r>
      <w:r w:rsidR="00051B7F" w:rsidRPr="00E6597C">
        <w:rPr>
          <w:rFonts w:ascii="GHEA Grapalat" w:hAnsi="GHEA Grapalat" w:cs="Sylfaen"/>
          <w:sz w:val="20"/>
          <w:lang w:val="af-ZA"/>
        </w:rPr>
        <w:t xml:space="preserve"> </w:t>
      </w:r>
      <w:proofErr w:type="spellStart"/>
      <w:r w:rsidR="00051B7F" w:rsidRPr="00E6597C">
        <w:rPr>
          <w:rFonts w:ascii="GHEA Grapalat" w:hAnsi="GHEA Grapalat" w:cs="Sylfaen"/>
          <w:sz w:val="20"/>
        </w:rPr>
        <w:t>ենթաբա</w:t>
      </w:r>
      <w:r w:rsidR="009A73D5" w:rsidRPr="00E6597C">
        <w:rPr>
          <w:rFonts w:ascii="GHEA Grapalat" w:hAnsi="GHEA Grapalat" w:cs="Sylfaen"/>
          <w:sz w:val="20"/>
        </w:rPr>
        <w:t>բաժնում</w:t>
      </w:r>
      <w:proofErr w:type="spellEnd"/>
      <w:r w:rsidR="00781688" w:rsidRPr="00E6597C">
        <w:rPr>
          <w:rFonts w:ascii="GHEA Grapalat" w:hAnsi="GHEA Grapalat" w:cs="Sylfaen"/>
          <w:sz w:val="20"/>
          <w:lang w:val="af-ZA"/>
        </w:rPr>
        <w:t>`</w:t>
      </w:r>
      <w:r w:rsidR="009A73D5" w:rsidRPr="00E6597C">
        <w:rPr>
          <w:rFonts w:ascii="GHEA Grapalat" w:hAnsi="GHEA Grapalat" w:cs="Sylfaen"/>
          <w:sz w:val="20"/>
          <w:lang w:val="af-ZA"/>
        </w:rPr>
        <w:t xml:space="preserve"> </w:t>
      </w:r>
      <w:proofErr w:type="spellStart"/>
      <w:r w:rsidRPr="00E6597C">
        <w:rPr>
          <w:rFonts w:ascii="GHEA Grapalat" w:hAnsi="GHEA Grapalat" w:cs="Sylfaen"/>
          <w:sz w:val="20"/>
        </w:rPr>
        <w:t>առանց</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նշելու</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հարցումը</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կատարած</w:t>
      </w:r>
      <w:proofErr w:type="spellEnd"/>
      <w:r w:rsidRPr="00E6597C">
        <w:rPr>
          <w:rFonts w:ascii="GHEA Grapalat" w:hAnsi="GHEA Grapalat" w:cs="Arial"/>
          <w:sz w:val="20"/>
          <w:lang w:val="af-ZA"/>
        </w:rPr>
        <w:t xml:space="preserve"> </w:t>
      </w:r>
      <w:proofErr w:type="spellStart"/>
      <w:r w:rsidR="00051B7F" w:rsidRPr="00E6597C">
        <w:rPr>
          <w:rFonts w:ascii="GHEA Grapalat" w:hAnsi="GHEA Grapalat" w:cs="Arial"/>
          <w:sz w:val="20"/>
        </w:rPr>
        <w:t>մ</w:t>
      </w:r>
      <w:r w:rsidRPr="00E6597C">
        <w:rPr>
          <w:rFonts w:ascii="GHEA Grapalat" w:hAnsi="GHEA Grapalat" w:cs="Sylfaen"/>
          <w:sz w:val="20"/>
        </w:rPr>
        <w:t>ասնակցի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տվյալները</w:t>
      </w:r>
      <w:proofErr w:type="spellEnd"/>
      <w:r w:rsidR="004D5671" w:rsidRPr="00E6597C">
        <w:rPr>
          <w:rFonts w:ascii="GHEA Grapalat" w:hAnsi="GHEA Grapalat" w:cs="Tahoma"/>
          <w:sz w:val="20"/>
        </w:rPr>
        <w:t>։</w:t>
      </w:r>
      <w:r w:rsidR="00A93710" w:rsidRPr="00E6597C">
        <w:rPr>
          <w:rFonts w:ascii="GHEA Grapalat" w:hAnsi="GHEA Grapalat" w:cs="Tahoma"/>
          <w:sz w:val="20"/>
          <w:lang w:val="af-ZA"/>
        </w:rPr>
        <w:t xml:space="preserve"> </w:t>
      </w:r>
    </w:p>
    <w:p w14:paraId="5D899DF3" w14:textId="77777777" w:rsidR="00096865" w:rsidRPr="00E6597C" w:rsidRDefault="00096865" w:rsidP="00EF3662">
      <w:pPr>
        <w:autoSpaceDE w:val="0"/>
        <w:autoSpaceDN w:val="0"/>
        <w:adjustRightInd w:val="0"/>
        <w:ind w:firstLine="567"/>
        <w:jc w:val="both"/>
        <w:rPr>
          <w:rFonts w:ascii="GHEA Grapalat" w:hAnsi="GHEA Grapalat" w:cs="Arial Unicode"/>
          <w:sz w:val="20"/>
          <w:lang w:val="af-ZA"/>
        </w:rPr>
      </w:pPr>
      <w:r w:rsidRPr="00E6597C">
        <w:rPr>
          <w:rFonts w:ascii="GHEA Grapalat" w:hAnsi="GHEA Grapalat" w:cs="Arial Unicode"/>
          <w:sz w:val="20"/>
          <w:lang w:val="af-ZA"/>
        </w:rPr>
        <w:t xml:space="preserve">3.3 </w:t>
      </w:r>
      <w:proofErr w:type="spellStart"/>
      <w:r w:rsidRPr="00E6597C">
        <w:rPr>
          <w:rFonts w:ascii="GHEA Grapalat" w:hAnsi="GHEA Grapalat" w:cs="Sylfaen"/>
          <w:sz w:val="20"/>
          <w:lang w:val="ru-RU"/>
        </w:rPr>
        <w:t>Պարզաբանում</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չի</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տրամադրվում</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եթե</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հարցումը</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կատարվել</w:t>
      </w:r>
      <w:proofErr w:type="spellEnd"/>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սույն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rPr>
        <w:t>բաժն</w:t>
      </w:r>
      <w:r w:rsidRPr="00E6597C">
        <w:rPr>
          <w:rFonts w:ascii="GHEA Grapalat" w:hAnsi="GHEA Grapalat" w:cs="Sylfaen"/>
          <w:sz w:val="20"/>
          <w:lang w:val="ru-RU"/>
        </w:rPr>
        <w:t>ով</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սահմանված</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ժամկետի</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խախտմամբ</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ինչպես</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նաև</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եթե</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հարցումը</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դուրս</w:t>
      </w:r>
      <w:proofErr w:type="spellEnd"/>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proofErr w:type="spellStart"/>
      <w:r w:rsidR="009A73D5" w:rsidRPr="00E6597C">
        <w:rPr>
          <w:rFonts w:ascii="GHEA Grapalat" w:hAnsi="GHEA Grapalat" w:cs="Arial Unicode"/>
          <w:sz w:val="20"/>
        </w:rPr>
        <w:t>սույն</w:t>
      </w:r>
      <w:proofErr w:type="spellEnd"/>
      <w:r w:rsidR="009A73D5"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հրավերի</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բովանդակության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շրջանակից</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կամ</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եթե</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հարցումը</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վերաբերում</w:t>
      </w:r>
      <w:proofErr w:type="spellEnd"/>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է</w:t>
      </w:r>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վերջինիս</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կողմից</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առաջարկվելիք</w:t>
      </w:r>
      <w:proofErr w:type="spellEnd"/>
      <w:r w:rsidR="005A16C6" w:rsidRPr="00E6597C">
        <w:rPr>
          <w:rFonts w:ascii="GHEA Grapalat" w:hAnsi="GHEA Grapalat" w:cs="Sylfaen"/>
          <w:sz w:val="20"/>
          <w:lang w:val="af-ZA"/>
        </w:rPr>
        <w:t xml:space="preserve"> </w:t>
      </w:r>
      <w:r w:rsidR="00E6597C">
        <w:rPr>
          <w:rFonts w:ascii="GHEA Grapalat" w:hAnsi="GHEA Grapalat" w:cs="Sylfaen"/>
          <w:sz w:val="20"/>
          <w:lang w:val="af-ZA"/>
        </w:rPr>
        <w:t xml:space="preserve">սարքերի և </w:t>
      </w:r>
      <w:r w:rsidR="00444EBF" w:rsidRPr="00E6597C">
        <w:rPr>
          <w:rFonts w:ascii="GHEA Grapalat" w:hAnsi="GHEA Grapalat" w:cs="Sylfaen"/>
          <w:sz w:val="20"/>
          <w:lang w:val="af-ZA"/>
        </w:rPr>
        <w:t xml:space="preserve">սարքավորումների </w:t>
      </w:r>
      <w:proofErr w:type="spellStart"/>
      <w:r w:rsidR="005A16C6" w:rsidRPr="00E6597C">
        <w:rPr>
          <w:rFonts w:ascii="GHEA Grapalat" w:hAnsi="GHEA Grapalat" w:cs="Sylfaen"/>
          <w:sz w:val="20"/>
          <w:lang w:val="ru-RU"/>
        </w:rPr>
        <w:t>տեխնիկական</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բնութագրերի</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սույն</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հրավերով</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նախատեսված</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տեխնիկական</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բնութագրերին</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համարժեքության</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համա</w:t>
      </w:r>
      <w:proofErr w:type="spellEnd"/>
      <w:r w:rsidR="005A16C6" w:rsidRPr="00E6597C">
        <w:rPr>
          <w:rFonts w:ascii="GHEA Grapalat" w:hAnsi="GHEA Grapalat" w:cs="Sylfaen"/>
          <w:sz w:val="20"/>
          <w:lang w:val="af-ZA"/>
        </w:rPr>
        <w:softHyphen/>
      </w:r>
      <w:proofErr w:type="spellStart"/>
      <w:r w:rsidR="005A16C6" w:rsidRPr="00E6597C">
        <w:rPr>
          <w:rFonts w:ascii="GHEA Grapalat" w:hAnsi="GHEA Grapalat" w:cs="Sylfaen"/>
          <w:sz w:val="20"/>
          <w:lang w:val="ru-RU"/>
        </w:rPr>
        <w:t>պատասխանությանը</w:t>
      </w:r>
      <w:proofErr w:type="spellEnd"/>
      <w:r w:rsidR="004D5671" w:rsidRPr="00E6597C">
        <w:rPr>
          <w:rFonts w:ascii="GHEA Grapalat" w:hAnsi="GHEA Grapalat" w:cs="Tahoma"/>
          <w:sz w:val="20"/>
        </w:rPr>
        <w:t>։</w:t>
      </w:r>
      <w:r w:rsidRPr="00E6597C">
        <w:rPr>
          <w:rFonts w:ascii="GHEA Grapalat" w:hAnsi="GHEA Grapalat" w:cs="Arial Unicode"/>
          <w:sz w:val="20"/>
          <w:lang w:val="af-ZA"/>
        </w:rPr>
        <w:t xml:space="preserve"> </w:t>
      </w:r>
      <w:proofErr w:type="spellStart"/>
      <w:r w:rsidR="00A4729F" w:rsidRPr="00E6597C">
        <w:rPr>
          <w:rFonts w:ascii="GHEA Grapalat" w:hAnsi="GHEA Grapalat"/>
          <w:sz w:val="20"/>
          <w:szCs w:val="20"/>
        </w:rPr>
        <w:t>Ընդ</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որում</w:t>
      </w:r>
      <w:proofErr w:type="spellEnd"/>
      <w:r w:rsidR="00A4729F" w:rsidRPr="00E6597C">
        <w:rPr>
          <w:rFonts w:ascii="GHEA Grapalat" w:hAnsi="GHEA Grapalat"/>
          <w:sz w:val="20"/>
          <w:szCs w:val="20"/>
          <w:lang w:val="af-ZA"/>
        </w:rPr>
        <w:t xml:space="preserve">, </w:t>
      </w:r>
      <w:proofErr w:type="spellStart"/>
      <w:r w:rsidR="00051B7F" w:rsidRPr="00E6597C">
        <w:rPr>
          <w:rFonts w:ascii="GHEA Grapalat" w:hAnsi="GHEA Grapalat"/>
          <w:sz w:val="20"/>
          <w:szCs w:val="20"/>
        </w:rPr>
        <w:t>մ</w:t>
      </w:r>
      <w:r w:rsidR="00A4729F" w:rsidRPr="00E6597C">
        <w:rPr>
          <w:rFonts w:ascii="GHEA Grapalat" w:hAnsi="GHEA Grapalat"/>
          <w:sz w:val="20"/>
          <w:szCs w:val="20"/>
        </w:rPr>
        <w:t>ասնակիցը</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գրավոր</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ծանուցվում</w:t>
      </w:r>
      <w:proofErr w:type="spellEnd"/>
      <w:r w:rsidR="00A4729F" w:rsidRPr="00E6597C">
        <w:rPr>
          <w:rFonts w:ascii="GHEA Grapalat" w:hAnsi="GHEA Grapalat"/>
          <w:sz w:val="20"/>
          <w:szCs w:val="20"/>
          <w:lang w:val="af-ZA"/>
        </w:rPr>
        <w:t xml:space="preserve"> </w:t>
      </w:r>
      <w:r w:rsidR="00A4729F" w:rsidRPr="00E6597C">
        <w:rPr>
          <w:rFonts w:ascii="GHEA Grapalat" w:hAnsi="GHEA Grapalat"/>
          <w:sz w:val="20"/>
          <w:szCs w:val="20"/>
        </w:rPr>
        <w:t>է</w:t>
      </w:r>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պարզաբանում</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չտրամադրելու</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հիմքերի</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մասին</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հարցումը</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ստանալու</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օրվան</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հաջորդող</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երկու</w:t>
      </w:r>
      <w:proofErr w:type="spellEnd"/>
      <w:r w:rsidR="00A4729F" w:rsidRPr="00E6597C">
        <w:rPr>
          <w:rFonts w:ascii="GHEA Grapalat" w:hAnsi="GHEA Grapalat" w:cs="Sylfaen"/>
          <w:sz w:val="20"/>
          <w:szCs w:val="20"/>
          <w:lang w:val="af-ZA"/>
        </w:rPr>
        <w:t xml:space="preserve"> </w:t>
      </w:r>
      <w:proofErr w:type="spellStart"/>
      <w:r w:rsidR="00A4729F" w:rsidRPr="00E6597C">
        <w:rPr>
          <w:rFonts w:ascii="GHEA Grapalat" w:hAnsi="GHEA Grapalat" w:cs="Sylfaen"/>
          <w:sz w:val="20"/>
          <w:szCs w:val="20"/>
        </w:rPr>
        <w:t>օրացուցային</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օրվա</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ընթացքում</w:t>
      </w:r>
      <w:proofErr w:type="spellEnd"/>
      <w:r w:rsidR="00A4729F" w:rsidRPr="00E6597C">
        <w:rPr>
          <w:rFonts w:ascii="GHEA Grapalat" w:hAnsi="GHEA Grapalat"/>
          <w:sz w:val="20"/>
          <w:szCs w:val="20"/>
          <w:lang w:val="af-ZA"/>
        </w:rPr>
        <w:t>:</w:t>
      </w:r>
    </w:p>
    <w:p w14:paraId="037D5AB8" w14:textId="77777777" w:rsidR="00096865" w:rsidRPr="00E6597C" w:rsidRDefault="00096865" w:rsidP="00EF3662">
      <w:pPr>
        <w:autoSpaceDE w:val="0"/>
        <w:autoSpaceDN w:val="0"/>
        <w:adjustRightInd w:val="0"/>
        <w:ind w:firstLine="567"/>
        <w:jc w:val="both"/>
        <w:rPr>
          <w:rFonts w:ascii="GHEA Grapalat" w:hAnsi="GHEA Grapalat" w:cs="Arial Unicode"/>
          <w:sz w:val="20"/>
          <w:lang w:val="hy-AM"/>
        </w:rPr>
      </w:pPr>
      <w:r w:rsidRPr="00E6597C">
        <w:rPr>
          <w:rFonts w:ascii="GHEA Grapalat" w:hAnsi="GHEA Grapalat" w:cs="Arial Unicode"/>
          <w:sz w:val="20"/>
          <w:lang w:val="af-ZA"/>
        </w:rPr>
        <w:t xml:space="preserve">3.4 </w:t>
      </w:r>
      <w:proofErr w:type="spellStart"/>
      <w:r w:rsidRPr="00E6597C">
        <w:rPr>
          <w:rFonts w:ascii="GHEA Grapalat" w:hAnsi="GHEA Grapalat" w:cs="Sylfaen"/>
          <w:sz w:val="20"/>
          <w:lang w:val="ru-RU"/>
        </w:rPr>
        <w:t>Հայտերի</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ներկայացման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վերջնաժամկետը</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լրանալուց</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առնվազն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հինգ</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օրացուցային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օր</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առաջ</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հրավերում</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կարող</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են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կատարվել</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փոփոխություններ</w:t>
      </w:r>
      <w:proofErr w:type="spellEnd"/>
      <w:r w:rsidR="004D5671" w:rsidRPr="00E6597C">
        <w:rPr>
          <w:rFonts w:ascii="GHEA Grapalat" w:hAnsi="GHEA Grapalat" w:cs="Tahoma"/>
          <w:sz w:val="20"/>
        </w:rPr>
        <w:t>։</w:t>
      </w:r>
      <w:r w:rsidRPr="00E6597C">
        <w:rPr>
          <w:rFonts w:ascii="GHEA Grapalat" w:hAnsi="GHEA Grapalat" w:cs="Arial Unicode"/>
          <w:sz w:val="20"/>
          <w:lang w:val="af-ZA"/>
        </w:rPr>
        <w:t xml:space="preserve"> </w:t>
      </w:r>
      <w:r w:rsidRPr="00E6597C">
        <w:rPr>
          <w:rFonts w:ascii="GHEA Grapalat" w:hAnsi="GHEA Grapalat" w:cs="Sylfaen"/>
          <w:sz w:val="20"/>
        </w:rPr>
        <w:t>Փ</w:t>
      </w:r>
      <w:proofErr w:type="spellStart"/>
      <w:r w:rsidRPr="00E6597C">
        <w:rPr>
          <w:rFonts w:ascii="GHEA Grapalat" w:hAnsi="GHEA Grapalat" w:cs="Sylfaen"/>
          <w:sz w:val="20"/>
          <w:lang w:val="ru-RU"/>
        </w:rPr>
        <w:t>ոփոխություն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կատարելու</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օրվան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հաջորդող</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երեք</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օրացուցային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օրվա</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ընթացքում</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փոփոխություն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կատարելու</w:t>
      </w:r>
      <w:proofErr w:type="spellEnd"/>
      <w:r w:rsidRPr="00E6597C">
        <w:rPr>
          <w:rFonts w:ascii="GHEA Grapalat" w:hAnsi="GHEA Grapalat" w:cs="Arial Unicode"/>
          <w:sz w:val="20"/>
          <w:lang w:val="af-ZA"/>
        </w:rPr>
        <w:t xml:space="preserve"> </w:t>
      </w:r>
      <w:r w:rsidRPr="00E6597C">
        <w:rPr>
          <w:rFonts w:ascii="GHEA Grapalat" w:hAnsi="GHEA Grapalat" w:cs="Sylfaen"/>
          <w:sz w:val="20"/>
          <w:lang w:val="ru-RU"/>
        </w:rPr>
        <w:t>և</w:t>
      </w:r>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դրանք</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տրամադրելու</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պայմանների</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մասին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հայտարարություն</w:t>
      </w:r>
      <w:proofErr w:type="spellEnd"/>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հրապարակվում</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տեղեկագրում</w:t>
      </w:r>
      <w:proofErr w:type="spellEnd"/>
      <w:r w:rsidR="004D5671" w:rsidRPr="00E6597C">
        <w:rPr>
          <w:rFonts w:ascii="GHEA Grapalat" w:hAnsi="GHEA Grapalat" w:cs="Tahoma"/>
          <w:sz w:val="20"/>
        </w:rPr>
        <w:t>։</w:t>
      </w:r>
      <w:r w:rsidRPr="00E6597C">
        <w:rPr>
          <w:rFonts w:ascii="GHEA Grapalat" w:hAnsi="GHEA Grapalat" w:cs="Arial Unicode"/>
          <w:sz w:val="20"/>
          <w:lang w:val="af-ZA"/>
        </w:rPr>
        <w:t xml:space="preserve"> </w:t>
      </w:r>
    </w:p>
    <w:p w14:paraId="7B0E0222" w14:textId="77777777" w:rsidR="005D30FC" w:rsidRDefault="005754F7" w:rsidP="00EF3662">
      <w:pPr>
        <w:autoSpaceDE w:val="0"/>
        <w:autoSpaceDN w:val="0"/>
        <w:adjustRightInd w:val="0"/>
        <w:ind w:firstLine="567"/>
        <w:jc w:val="both"/>
        <w:rPr>
          <w:rFonts w:ascii="GHEA Grapalat" w:hAnsi="GHEA Grapalat" w:cs="Sylfaen"/>
          <w:sz w:val="20"/>
          <w:lang w:val="hy-AM"/>
        </w:rPr>
      </w:pPr>
      <w:r w:rsidRPr="00E6597C">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4605D7">
        <w:rPr>
          <w:rFonts w:ascii="GHEA Grapalat" w:hAnsi="GHEA Grapalat" w:cs="Sylfaen"/>
          <w:sz w:val="20"/>
          <w:lang w:val="hy-AM"/>
        </w:rPr>
        <w:t>ս</w:t>
      </w:r>
      <w:r w:rsidRPr="00E6597C">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14:paraId="6374C284" w14:textId="2BA4A966" w:rsidR="00096865" w:rsidRPr="00E6597C" w:rsidRDefault="000677B2" w:rsidP="00EF3662">
      <w:pPr>
        <w:autoSpaceDE w:val="0"/>
        <w:autoSpaceDN w:val="0"/>
        <w:adjustRightInd w:val="0"/>
        <w:ind w:firstLine="567"/>
        <w:jc w:val="both"/>
        <w:rPr>
          <w:rFonts w:ascii="GHEA Grapalat" w:hAnsi="GHEA Grapalat" w:cs="Arial Unicode"/>
          <w:sz w:val="20"/>
          <w:lang w:val="hy-AM"/>
        </w:rPr>
      </w:pPr>
      <w:r w:rsidRPr="004605D7">
        <w:rPr>
          <w:rFonts w:ascii="GHEA Grapalat" w:hAnsi="GHEA Grapalat" w:cs="Sylfaen"/>
          <w:sz w:val="20"/>
          <w:lang w:val="hy-AM"/>
        </w:rPr>
        <w:t xml:space="preserve"> </w:t>
      </w:r>
      <w:r w:rsidR="00096865" w:rsidRPr="00E6597C">
        <w:rPr>
          <w:rFonts w:ascii="GHEA Grapalat" w:hAnsi="GHEA Grapalat" w:cs="Arial Unicode"/>
          <w:sz w:val="20"/>
          <w:lang w:val="hy-AM"/>
        </w:rPr>
        <w:t>3.</w:t>
      </w:r>
      <w:r w:rsidR="00BF74AB" w:rsidRPr="00E6597C">
        <w:rPr>
          <w:rFonts w:ascii="GHEA Grapalat" w:hAnsi="GHEA Grapalat" w:cs="Arial Unicode"/>
          <w:sz w:val="20"/>
          <w:lang w:val="hy-AM"/>
        </w:rPr>
        <w:t xml:space="preserve">6 </w:t>
      </w:r>
      <w:r w:rsidR="00096865" w:rsidRPr="00E6597C">
        <w:rPr>
          <w:rFonts w:ascii="GHEA Grapalat" w:hAnsi="GHEA Grapalat" w:cs="Sylfaen"/>
          <w:sz w:val="20"/>
          <w:lang w:val="hy-AM"/>
        </w:rPr>
        <w:t>Հրավերում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փոփոխություններ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կատարվելու</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դեպքում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հայտերը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ներկայացնելու</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վերջնաժամկետը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հաշվվում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է</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այդ</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փոփոխությունների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մասին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տեղեկագրում</w:t>
      </w:r>
      <w:r w:rsidR="00096865" w:rsidRPr="00E6597C">
        <w:rPr>
          <w:rFonts w:ascii="GHEA Grapalat" w:hAnsi="GHEA Grapalat" w:cs="Arial"/>
          <w:sz w:val="20"/>
          <w:lang w:val="hy-AM"/>
        </w:rPr>
        <w:t xml:space="preserve"> </w:t>
      </w:r>
      <w:r w:rsidR="00096865" w:rsidRPr="00E6597C">
        <w:rPr>
          <w:rFonts w:ascii="GHEA Grapalat" w:hAnsi="GHEA Grapalat" w:cs="Sylfaen"/>
          <w:sz w:val="20"/>
          <w:lang w:val="hy-AM"/>
        </w:rPr>
        <w:t>հայտարարության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հրապարակման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օրվանից</w:t>
      </w:r>
      <w:r w:rsidR="004D5671" w:rsidRPr="00E6597C">
        <w:rPr>
          <w:rFonts w:ascii="GHEA Grapalat" w:hAnsi="GHEA Grapalat" w:cs="Tahoma"/>
          <w:sz w:val="20"/>
          <w:lang w:val="hy-AM"/>
        </w:rPr>
        <w:t>։</w:t>
      </w:r>
      <w:r w:rsidR="00096865" w:rsidRPr="00E6597C">
        <w:rPr>
          <w:rFonts w:ascii="GHEA Grapalat" w:hAnsi="GHEA Grapalat" w:cs="Arial Unicode"/>
          <w:sz w:val="20"/>
          <w:lang w:val="hy-AM"/>
        </w:rPr>
        <w:t xml:space="preserve"> </w:t>
      </w:r>
      <w:del w:id="336" w:author="Հերմինե Գևորգյան" w:date="2026-02-26T23:44:00Z" w16du:dateUtc="2026-02-26T19:44:00Z">
        <w:r w:rsidR="00096865" w:rsidRPr="00E6597C">
          <w:rPr>
            <w:rFonts w:ascii="GHEA Grapalat" w:hAnsi="GHEA Grapalat" w:cs="Sylfaen"/>
            <w:sz w:val="20"/>
            <w:lang w:val="hy-AM"/>
          </w:rPr>
          <w:delText>Այդ</w:delText>
        </w:r>
        <w:r w:rsidR="00096865" w:rsidRPr="00E6597C">
          <w:rPr>
            <w:rFonts w:ascii="GHEA Grapalat" w:hAnsi="GHEA Grapalat" w:cs="Arial Unicode"/>
            <w:sz w:val="20"/>
            <w:lang w:val="hy-AM"/>
          </w:rPr>
          <w:delText xml:space="preserve"> </w:delText>
        </w:r>
        <w:r w:rsidR="00096865" w:rsidRPr="00E6597C">
          <w:rPr>
            <w:rFonts w:ascii="GHEA Grapalat" w:hAnsi="GHEA Grapalat" w:cs="Sylfaen"/>
            <w:sz w:val="20"/>
            <w:lang w:val="hy-AM"/>
          </w:rPr>
          <w:delText>դեպքում</w:delText>
        </w:r>
        <w:r w:rsidR="00096865" w:rsidRPr="00E6597C">
          <w:rPr>
            <w:rFonts w:ascii="GHEA Grapalat" w:hAnsi="GHEA Grapalat" w:cs="Arial Unicode"/>
            <w:sz w:val="20"/>
            <w:lang w:val="hy-AM"/>
          </w:rPr>
          <w:delText xml:space="preserve"> </w:delText>
        </w:r>
        <w:r w:rsidR="00051B7F" w:rsidRPr="00E6597C">
          <w:rPr>
            <w:rFonts w:ascii="GHEA Grapalat" w:hAnsi="GHEA Grapalat" w:cs="Sylfaen"/>
            <w:sz w:val="20"/>
            <w:lang w:val="hy-AM"/>
          </w:rPr>
          <w:delText>մ</w:delText>
        </w:r>
        <w:r w:rsidR="00096865" w:rsidRPr="00E6597C">
          <w:rPr>
            <w:rFonts w:ascii="GHEA Grapalat" w:hAnsi="GHEA Grapalat" w:cs="Sylfaen"/>
            <w:sz w:val="20"/>
            <w:lang w:val="hy-AM"/>
          </w:rPr>
          <w:delText>ասնակիցները</w:delText>
        </w:r>
        <w:r w:rsidR="00096865" w:rsidRPr="00E6597C">
          <w:rPr>
            <w:rFonts w:ascii="GHEA Grapalat" w:hAnsi="GHEA Grapalat" w:cs="Arial Unicode"/>
            <w:sz w:val="20"/>
            <w:lang w:val="hy-AM"/>
          </w:rPr>
          <w:delText xml:space="preserve"> </w:delText>
        </w:r>
        <w:r w:rsidR="00096865" w:rsidRPr="00E6597C">
          <w:rPr>
            <w:rFonts w:ascii="GHEA Grapalat" w:hAnsi="GHEA Grapalat" w:cs="Sylfaen"/>
            <w:sz w:val="20"/>
            <w:lang w:val="hy-AM"/>
          </w:rPr>
          <w:delText>պարտավոր</w:delText>
        </w:r>
        <w:r w:rsidR="00096865" w:rsidRPr="00E6597C">
          <w:rPr>
            <w:rFonts w:ascii="GHEA Grapalat" w:hAnsi="GHEA Grapalat" w:cs="Arial Unicode"/>
            <w:sz w:val="20"/>
            <w:lang w:val="hy-AM"/>
          </w:rPr>
          <w:delText xml:space="preserve"> </w:delText>
        </w:r>
        <w:r w:rsidR="00096865" w:rsidRPr="00E6597C">
          <w:rPr>
            <w:rFonts w:ascii="GHEA Grapalat" w:hAnsi="GHEA Grapalat" w:cs="Sylfaen"/>
            <w:sz w:val="20"/>
            <w:lang w:val="hy-AM"/>
          </w:rPr>
          <w:delText>են</w:delText>
        </w:r>
        <w:r w:rsidR="00096865" w:rsidRPr="00E6597C">
          <w:rPr>
            <w:rFonts w:ascii="GHEA Grapalat" w:hAnsi="GHEA Grapalat" w:cs="Arial Unicode"/>
            <w:sz w:val="20"/>
            <w:lang w:val="hy-AM"/>
          </w:rPr>
          <w:delText xml:space="preserve"> </w:delText>
        </w:r>
        <w:r w:rsidR="00096865" w:rsidRPr="00E6597C">
          <w:rPr>
            <w:rFonts w:ascii="GHEA Grapalat" w:hAnsi="GHEA Grapalat" w:cs="Sylfaen"/>
            <w:sz w:val="20"/>
            <w:lang w:val="hy-AM"/>
          </w:rPr>
          <w:delText>երկարաձգել</w:delText>
        </w:r>
        <w:r w:rsidR="00096865" w:rsidRPr="00E6597C">
          <w:rPr>
            <w:rFonts w:ascii="GHEA Grapalat" w:hAnsi="GHEA Grapalat" w:cs="Arial Unicode"/>
            <w:sz w:val="20"/>
            <w:lang w:val="hy-AM"/>
          </w:rPr>
          <w:delText xml:space="preserve"> </w:delText>
        </w:r>
        <w:r w:rsidR="00096865" w:rsidRPr="00E6597C">
          <w:rPr>
            <w:rFonts w:ascii="GHEA Grapalat" w:hAnsi="GHEA Grapalat" w:cs="Sylfaen"/>
            <w:sz w:val="20"/>
            <w:lang w:val="hy-AM"/>
          </w:rPr>
          <w:delText>իրենց</w:delText>
        </w:r>
        <w:r w:rsidR="00096865" w:rsidRPr="00E6597C">
          <w:rPr>
            <w:rFonts w:ascii="GHEA Grapalat" w:hAnsi="GHEA Grapalat" w:cs="Arial Unicode"/>
            <w:sz w:val="20"/>
            <w:lang w:val="hy-AM"/>
          </w:rPr>
          <w:delText xml:space="preserve"> </w:delText>
        </w:r>
        <w:r w:rsidR="00096865" w:rsidRPr="00E6597C">
          <w:rPr>
            <w:rFonts w:ascii="GHEA Grapalat" w:hAnsi="GHEA Grapalat" w:cs="Sylfaen"/>
            <w:sz w:val="20"/>
            <w:lang w:val="hy-AM"/>
          </w:rPr>
          <w:delText>ներկայացրած</w:delText>
        </w:r>
        <w:r w:rsidR="00096865" w:rsidRPr="00E6597C">
          <w:rPr>
            <w:rFonts w:ascii="GHEA Grapalat" w:hAnsi="GHEA Grapalat" w:cs="Arial Unicode"/>
            <w:sz w:val="20"/>
            <w:lang w:val="hy-AM"/>
          </w:rPr>
          <w:delText xml:space="preserve"> </w:delText>
        </w:r>
        <w:r w:rsidR="00096865" w:rsidRPr="00E6597C">
          <w:rPr>
            <w:rFonts w:ascii="GHEA Grapalat" w:hAnsi="GHEA Grapalat" w:cs="Sylfaen"/>
            <w:sz w:val="20"/>
            <w:lang w:val="hy-AM"/>
          </w:rPr>
          <w:delText>հայտի</w:delText>
        </w:r>
        <w:r w:rsidR="00096865" w:rsidRPr="00E6597C">
          <w:rPr>
            <w:rFonts w:ascii="GHEA Grapalat" w:hAnsi="GHEA Grapalat" w:cs="Arial Unicode"/>
            <w:sz w:val="20"/>
            <w:lang w:val="hy-AM"/>
          </w:rPr>
          <w:delText xml:space="preserve"> </w:delText>
        </w:r>
        <w:r w:rsidR="00096865" w:rsidRPr="00E6597C">
          <w:rPr>
            <w:rFonts w:ascii="GHEA Grapalat" w:hAnsi="GHEA Grapalat" w:cs="Sylfaen"/>
            <w:sz w:val="20"/>
            <w:lang w:val="hy-AM"/>
          </w:rPr>
          <w:delText>ապահովման</w:delText>
        </w:r>
        <w:r w:rsidR="00096865" w:rsidRPr="00E6597C">
          <w:rPr>
            <w:rFonts w:ascii="GHEA Grapalat" w:hAnsi="GHEA Grapalat" w:cs="Arial Unicode"/>
            <w:sz w:val="20"/>
            <w:lang w:val="hy-AM"/>
          </w:rPr>
          <w:delText xml:space="preserve"> </w:delText>
        </w:r>
        <w:r w:rsidR="00781688" w:rsidRPr="00E6597C">
          <w:rPr>
            <w:rFonts w:ascii="GHEA Grapalat" w:hAnsi="GHEA Grapalat" w:cs="Arial Unicode"/>
            <w:sz w:val="20"/>
            <w:lang w:val="hy-AM"/>
          </w:rPr>
          <w:delText xml:space="preserve">վավերականության </w:delText>
        </w:r>
        <w:r w:rsidR="00096865" w:rsidRPr="00E6597C">
          <w:rPr>
            <w:rFonts w:ascii="GHEA Grapalat" w:hAnsi="GHEA Grapalat" w:cs="Sylfaen"/>
            <w:sz w:val="20"/>
            <w:lang w:val="hy-AM"/>
          </w:rPr>
          <w:delText>ժամկետը</w:delText>
        </w:r>
        <w:r w:rsidR="00096865" w:rsidRPr="00E6597C">
          <w:rPr>
            <w:rFonts w:ascii="GHEA Grapalat" w:hAnsi="GHEA Grapalat" w:cs="Arial Unicode"/>
            <w:sz w:val="20"/>
            <w:lang w:val="hy-AM"/>
          </w:rPr>
          <w:delText xml:space="preserve"> </w:delText>
        </w:r>
        <w:r w:rsidR="00096865" w:rsidRPr="00E6597C">
          <w:rPr>
            <w:rFonts w:ascii="GHEA Grapalat" w:hAnsi="GHEA Grapalat" w:cs="Sylfaen"/>
            <w:sz w:val="20"/>
            <w:lang w:val="hy-AM"/>
          </w:rPr>
          <w:delText>կամ</w:delText>
        </w:r>
        <w:r w:rsidR="00096865" w:rsidRPr="00E6597C">
          <w:rPr>
            <w:rFonts w:ascii="GHEA Grapalat" w:hAnsi="GHEA Grapalat" w:cs="Arial Unicode"/>
            <w:sz w:val="20"/>
            <w:lang w:val="hy-AM"/>
          </w:rPr>
          <w:delText xml:space="preserve"> </w:delText>
        </w:r>
        <w:r w:rsidR="00096865" w:rsidRPr="00E6597C">
          <w:rPr>
            <w:rFonts w:ascii="GHEA Grapalat" w:hAnsi="GHEA Grapalat" w:cs="Sylfaen"/>
            <w:sz w:val="20"/>
            <w:lang w:val="hy-AM"/>
          </w:rPr>
          <w:delText>ներկայացնել</w:delText>
        </w:r>
        <w:r w:rsidR="00096865" w:rsidRPr="00E6597C">
          <w:rPr>
            <w:rFonts w:ascii="GHEA Grapalat" w:hAnsi="GHEA Grapalat" w:cs="Arial Unicode"/>
            <w:sz w:val="20"/>
            <w:lang w:val="hy-AM"/>
          </w:rPr>
          <w:delText xml:space="preserve"> </w:delText>
        </w:r>
        <w:r w:rsidR="00096865" w:rsidRPr="00E6597C">
          <w:rPr>
            <w:rFonts w:ascii="GHEA Grapalat" w:hAnsi="GHEA Grapalat" w:cs="Sylfaen"/>
            <w:sz w:val="20"/>
            <w:lang w:val="hy-AM"/>
          </w:rPr>
          <w:delText>հայտի</w:delText>
        </w:r>
        <w:r w:rsidR="00096865" w:rsidRPr="00E6597C">
          <w:rPr>
            <w:rFonts w:ascii="GHEA Grapalat" w:hAnsi="GHEA Grapalat" w:cs="Arial Unicode"/>
            <w:sz w:val="20"/>
            <w:lang w:val="hy-AM"/>
          </w:rPr>
          <w:delText xml:space="preserve"> </w:delText>
        </w:r>
        <w:r w:rsidR="00096865" w:rsidRPr="00E6597C">
          <w:rPr>
            <w:rFonts w:ascii="GHEA Grapalat" w:hAnsi="GHEA Grapalat" w:cs="Sylfaen"/>
            <w:sz w:val="20"/>
            <w:lang w:val="hy-AM"/>
          </w:rPr>
          <w:delText>նոր</w:delText>
        </w:r>
        <w:r w:rsidR="00096865" w:rsidRPr="00E6597C">
          <w:rPr>
            <w:rFonts w:ascii="GHEA Grapalat" w:hAnsi="GHEA Grapalat" w:cs="Arial Unicode"/>
            <w:sz w:val="20"/>
            <w:lang w:val="hy-AM"/>
          </w:rPr>
          <w:delText xml:space="preserve"> </w:delText>
        </w:r>
        <w:r w:rsidR="00096865" w:rsidRPr="00E6597C">
          <w:rPr>
            <w:rFonts w:ascii="GHEA Grapalat" w:hAnsi="GHEA Grapalat" w:cs="Sylfaen"/>
            <w:sz w:val="20"/>
            <w:lang w:val="hy-AM"/>
          </w:rPr>
          <w:delText>ապահովում</w:delText>
        </w:r>
        <w:r w:rsidR="00916EDA">
          <w:rPr>
            <w:rFonts w:ascii="GHEA Grapalat" w:hAnsi="GHEA Grapalat" w:cs="Sylfaen"/>
            <w:sz w:val="20"/>
            <w:lang w:val="hy-AM"/>
          </w:rPr>
          <w:delText>:</w:delText>
        </w:r>
        <w:r w:rsidR="00916EDA">
          <w:rPr>
            <w:rStyle w:val="af6"/>
            <w:rFonts w:ascii="GHEA Grapalat" w:hAnsi="GHEA Grapalat" w:cs="Sylfaen"/>
            <w:sz w:val="20"/>
            <w:lang w:val="hy-AM"/>
          </w:rPr>
          <w:footnoteReference w:id="6"/>
        </w:r>
      </w:del>
    </w:p>
    <w:p w14:paraId="11573F03" w14:textId="77777777" w:rsidR="00B051BE" w:rsidRPr="00E6597C" w:rsidRDefault="00B051BE" w:rsidP="00E6597C">
      <w:pPr>
        <w:ind w:firstLine="567"/>
        <w:jc w:val="both"/>
        <w:rPr>
          <w:rFonts w:ascii="GHEA Grapalat" w:hAnsi="GHEA Grapalat"/>
          <w:b/>
          <w:sz w:val="20"/>
          <w:lang w:val="hy-AM"/>
        </w:rPr>
      </w:pPr>
    </w:p>
    <w:p w14:paraId="5B190FA2" w14:textId="77777777" w:rsidR="00096865" w:rsidRPr="00E6597C" w:rsidRDefault="00955A1E" w:rsidP="00EF3662">
      <w:pPr>
        <w:jc w:val="center"/>
        <w:rPr>
          <w:rFonts w:ascii="GHEA Grapalat" w:hAnsi="GHEA Grapalat" w:cs="Arial"/>
          <w:b/>
          <w:sz w:val="20"/>
          <w:lang w:val="hy-AM"/>
        </w:rPr>
      </w:pPr>
      <w:r w:rsidRPr="00E6597C">
        <w:rPr>
          <w:rFonts w:ascii="GHEA Grapalat" w:hAnsi="GHEA Grapalat"/>
          <w:b/>
          <w:sz w:val="20"/>
          <w:lang w:val="hy-AM"/>
        </w:rPr>
        <w:t xml:space="preserve">4.  </w:t>
      </w:r>
      <w:r w:rsidRPr="00E6597C">
        <w:rPr>
          <w:rFonts w:ascii="GHEA Grapalat" w:hAnsi="GHEA Grapalat" w:cs="Sylfaen"/>
          <w:b/>
          <w:sz w:val="20"/>
          <w:lang w:val="hy-AM"/>
        </w:rPr>
        <w:t>ՀԱՅՏԸ</w:t>
      </w:r>
      <w:r w:rsidRPr="00E6597C">
        <w:rPr>
          <w:rFonts w:ascii="GHEA Grapalat" w:hAnsi="GHEA Grapalat" w:cs="Arial"/>
          <w:b/>
          <w:sz w:val="20"/>
          <w:lang w:val="hy-AM"/>
        </w:rPr>
        <w:t xml:space="preserve"> </w:t>
      </w:r>
      <w:r w:rsidRPr="00E6597C">
        <w:rPr>
          <w:rFonts w:ascii="GHEA Grapalat" w:hAnsi="GHEA Grapalat" w:cs="Sylfaen"/>
          <w:b/>
          <w:sz w:val="20"/>
          <w:lang w:val="hy-AM"/>
        </w:rPr>
        <w:t>ՆԵՐԿԱՅԱՑՆԵԼՈՒ</w:t>
      </w:r>
      <w:r w:rsidRPr="00E6597C">
        <w:rPr>
          <w:rFonts w:ascii="GHEA Grapalat" w:hAnsi="GHEA Grapalat" w:cs="Arial"/>
          <w:b/>
          <w:sz w:val="20"/>
          <w:lang w:val="hy-AM"/>
        </w:rPr>
        <w:t xml:space="preserve"> </w:t>
      </w:r>
      <w:r w:rsidRPr="00E6597C">
        <w:rPr>
          <w:rFonts w:ascii="GHEA Grapalat" w:hAnsi="GHEA Grapalat" w:cs="Sylfaen"/>
          <w:b/>
          <w:sz w:val="20"/>
          <w:lang w:val="hy-AM"/>
        </w:rPr>
        <w:t>ԿԱՐԳԸ</w:t>
      </w:r>
    </w:p>
    <w:p w14:paraId="6B79A6DF" w14:textId="77777777" w:rsidR="00096865" w:rsidRPr="00E6597C" w:rsidRDefault="00096865" w:rsidP="00EF3662">
      <w:pPr>
        <w:jc w:val="center"/>
        <w:rPr>
          <w:rFonts w:ascii="GHEA Grapalat" w:hAnsi="GHEA Grapalat"/>
          <w:b/>
          <w:sz w:val="20"/>
          <w:lang w:val="hy-AM"/>
        </w:rPr>
      </w:pPr>
      <w:r w:rsidRPr="00E6597C">
        <w:rPr>
          <w:rFonts w:ascii="GHEA Grapalat" w:hAnsi="GHEA Grapalat"/>
          <w:b/>
          <w:sz w:val="20"/>
          <w:lang w:val="hy-AM"/>
        </w:rPr>
        <w:t xml:space="preserve">  </w:t>
      </w:r>
    </w:p>
    <w:p w14:paraId="35039DDE" w14:textId="77777777" w:rsidR="00096865" w:rsidRPr="00E6597C" w:rsidRDefault="00096865" w:rsidP="00EF3662">
      <w:pPr>
        <w:ind w:firstLine="567"/>
        <w:jc w:val="both"/>
        <w:rPr>
          <w:rFonts w:ascii="GHEA Grapalat" w:hAnsi="GHEA Grapalat"/>
          <w:sz w:val="20"/>
          <w:lang w:val="hy-AM"/>
        </w:rPr>
      </w:pPr>
      <w:r w:rsidRPr="00E6597C">
        <w:rPr>
          <w:rFonts w:ascii="GHEA Grapalat" w:hAnsi="GHEA Grapalat"/>
          <w:sz w:val="20"/>
          <w:lang w:val="hy-AM"/>
        </w:rPr>
        <w:lastRenderedPageBreak/>
        <w:t>4</w:t>
      </w:r>
      <w:r w:rsidRPr="00E6597C">
        <w:rPr>
          <w:rFonts w:ascii="GHEA Grapalat" w:hAnsi="GHEA Grapalat" w:cs="Sylfaen"/>
          <w:sz w:val="20"/>
          <w:lang w:val="hy-AM"/>
        </w:rPr>
        <w:t xml:space="preserve">.1 Սույն ընթացակարգին մասնակցելու համար </w:t>
      </w:r>
      <w:r w:rsidR="000946A3" w:rsidRPr="00E6597C">
        <w:rPr>
          <w:rFonts w:ascii="GHEA Grapalat" w:hAnsi="GHEA Grapalat" w:cs="Sylfaen"/>
          <w:sz w:val="20"/>
          <w:lang w:val="hy-AM"/>
        </w:rPr>
        <w:t xml:space="preserve">մասնակիցը </w:t>
      </w:r>
      <w:r w:rsidR="00926875" w:rsidRPr="00E6597C">
        <w:rPr>
          <w:rFonts w:ascii="GHEA Grapalat" w:hAnsi="GHEA Grapalat" w:cs="Sylfaen"/>
          <w:sz w:val="20"/>
          <w:lang w:val="hy-AM"/>
        </w:rPr>
        <w:t xml:space="preserve">հանձնաժողովին ներկայացնում է </w:t>
      </w:r>
      <w:r w:rsidR="000946A3" w:rsidRPr="00E6597C">
        <w:rPr>
          <w:rFonts w:ascii="GHEA Grapalat" w:hAnsi="GHEA Grapalat" w:cs="Sylfaen"/>
          <w:sz w:val="20"/>
          <w:lang w:val="hy-AM"/>
        </w:rPr>
        <w:t>հայտ</w:t>
      </w:r>
      <w:r w:rsidR="004D5671" w:rsidRPr="00E6597C">
        <w:rPr>
          <w:rFonts w:ascii="GHEA Grapalat" w:hAnsi="GHEA Grapalat" w:cs="Tahoma"/>
          <w:sz w:val="20"/>
          <w:lang w:val="hy-AM"/>
        </w:rPr>
        <w:t>։</w:t>
      </w:r>
      <w:r w:rsidRPr="00E6597C">
        <w:rPr>
          <w:rFonts w:ascii="GHEA Grapalat" w:hAnsi="GHEA Grapalat"/>
          <w:sz w:val="20"/>
          <w:lang w:val="hy-AM"/>
        </w:rPr>
        <w:t xml:space="preserve"> </w:t>
      </w:r>
      <w:r w:rsidR="00220ACB" w:rsidRPr="00E6597C">
        <w:rPr>
          <w:rFonts w:ascii="GHEA Grapalat" w:hAnsi="GHEA Grapalat" w:cs="Sylfaen"/>
          <w:sz w:val="20"/>
          <w:lang w:val="hy-AM"/>
        </w:rPr>
        <w:t xml:space="preserve">Հայտը սույն հրավերի հիման վրա </w:t>
      </w:r>
      <w:r w:rsidR="00051B7F" w:rsidRPr="00E6597C">
        <w:rPr>
          <w:rFonts w:ascii="GHEA Grapalat" w:hAnsi="GHEA Grapalat" w:cs="Sylfaen"/>
          <w:sz w:val="20"/>
          <w:lang w:val="hy-AM"/>
        </w:rPr>
        <w:t>մ</w:t>
      </w:r>
      <w:r w:rsidR="00220ACB" w:rsidRPr="00E6597C">
        <w:rPr>
          <w:rFonts w:ascii="GHEA Grapalat" w:hAnsi="GHEA Grapalat" w:cs="Sylfaen"/>
          <w:sz w:val="20"/>
          <w:lang w:val="hy-AM"/>
        </w:rPr>
        <w:t>ասնակցի կողմից ներկայացվող առաջարկն</w:t>
      </w:r>
      <w:r w:rsidR="005F1F95" w:rsidRPr="00E6597C">
        <w:rPr>
          <w:rFonts w:ascii="GHEA Grapalat" w:hAnsi="GHEA Grapalat" w:cs="Sylfaen"/>
          <w:sz w:val="20"/>
          <w:lang w:val="hy-AM"/>
        </w:rPr>
        <w:t xml:space="preserve"> է:</w:t>
      </w:r>
    </w:p>
    <w:p w14:paraId="66CC1401" w14:textId="77777777" w:rsidR="00486B55" w:rsidRPr="00E6597C" w:rsidRDefault="00096865" w:rsidP="00EF3662">
      <w:pPr>
        <w:pStyle w:val="23"/>
        <w:spacing w:line="240" w:lineRule="auto"/>
        <w:ind w:firstLine="567"/>
        <w:rPr>
          <w:rFonts w:ascii="GHEA Grapalat" w:hAnsi="GHEA Grapalat" w:cs="Sylfaen"/>
          <w:szCs w:val="24"/>
          <w:lang w:val="hy-AM"/>
        </w:rPr>
      </w:pPr>
      <w:r w:rsidRPr="00E6597C">
        <w:rPr>
          <w:rFonts w:ascii="GHEA Grapalat" w:hAnsi="GHEA Grapalat" w:cs="Sylfaen"/>
        </w:rPr>
        <w:t>Մասնակիցը</w:t>
      </w:r>
      <w:r w:rsidRPr="00E6597C">
        <w:rPr>
          <w:rFonts w:ascii="GHEA Grapalat" w:hAnsi="GHEA Grapalat"/>
          <w:lang w:val="hy-AM"/>
        </w:rPr>
        <w:t xml:space="preserve"> </w:t>
      </w:r>
      <w:r w:rsidRPr="00E6597C">
        <w:rPr>
          <w:rFonts w:ascii="GHEA Grapalat" w:hAnsi="GHEA Grapalat" w:cs="Sylfaen"/>
        </w:rPr>
        <w:t>կարող</w:t>
      </w:r>
      <w:r w:rsidRPr="00E6597C">
        <w:rPr>
          <w:rFonts w:ascii="GHEA Grapalat" w:hAnsi="GHEA Grapalat"/>
          <w:lang w:val="hy-AM"/>
        </w:rPr>
        <w:t xml:space="preserve"> </w:t>
      </w:r>
      <w:r w:rsidR="000946A3" w:rsidRPr="00E6597C">
        <w:rPr>
          <w:rFonts w:ascii="GHEA Grapalat" w:hAnsi="GHEA Grapalat" w:cs="Sylfaen"/>
        </w:rPr>
        <w:t>է</w:t>
      </w:r>
      <w:r w:rsidR="000946A3" w:rsidRPr="00E6597C">
        <w:rPr>
          <w:rFonts w:ascii="GHEA Grapalat" w:hAnsi="GHEA Grapalat"/>
          <w:lang w:val="hy-AM"/>
        </w:rPr>
        <w:t xml:space="preserve"> </w:t>
      </w:r>
      <w:r w:rsidRPr="00E6597C">
        <w:rPr>
          <w:rFonts w:ascii="GHEA Grapalat" w:hAnsi="GHEA Grapalat" w:cs="Sylfaen"/>
        </w:rPr>
        <w:t>հայտ</w:t>
      </w:r>
      <w:r w:rsidRPr="00E6597C">
        <w:rPr>
          <w:rFonts w:ascii="GHEA Grapalat" w:hAnsi="GHEA Grapalat"/>
          <w:lang w:val="hy-AM"/>
        </w:rPr>
        <w:t xml:space="preserve"> </w:t>
      </w:r>
      <w:r w:rsidRPr="00E6597C">
        <w:rPr>
          <w:rFonts w:ascii="GHEA Grapalat" w:hAnsi="GHEA Grapalat" w:cs="Sylfaen"/>
        </w:rPr>
        <w:t>ներկայացնել</w:t>
      </w:r>
      <w:r w:rsidRPr="00E6597C">
        <w:rPr>
          <w:rFonts w:ascii="GHEA Grapalat" w:hAnsi="GHEA Grapalat"/>
          <w:lang w:val="hy-AM"/>
        </w:rPr>
        <w:t xml:space="preserve"> </w:t>
      </w:r>
      <w:r w:rsidRPr="00E6597C">
        <w:rPr>
          <w:rFonts w:ascii="GHEA Grapalat" w:hAnsi="GHEA Grapalat" w:cs="Sylfaen"/>
        </w:rPr>
        <w:t>ինչպես</w:t>
      </w:r>
      <w:r w:rsidRPr="00E6597C">
        <w:rPr>
          <w:rFonts w:ascii="GHEA Grapalat" w:hAnsi="GHEA Grapalat"/>
          <w:lang w:val="hy-AM"/>
        </w:rPr>
        <w:t xml:space="preserve"> </w:t>
      </w:r>
      <w:r w:rsidRPr="00E6597C">
        <w:rPr>
          <w:rFonts w:ascii="GHEA Grapalat" w:hAnsi="GHEA Grapalat" w:cs="Sylfaen"/>
        </w:rPr>
        <w:t>յուրաքանչյուր</w:t>
      </w:r>
      <w:r w:rsidRPr="00E6597C">
        <w:rPr>
          <w:rFonts w:ascii="GHEA Grapalat" w:hAnsi="GHEA Grapalat"/>
          <w:lang w:val="hy-AM"/>
        </w:rPr>
        <w:t xml:space="preserve"> </w:t>
      </w:r>
      <w:r w:rsidRPr="00E6597C">
        <w:rPr>
          <w:rFonts w:ascii="GHEA Grapalat" w:hAnsi="GHEA Grapalat" w:cs="Sylfaen"/>
        </w:rPr>
        <w:t>չափաբաժնի</w:t>
      </w:r>
      <w:r w:rsidRPr="00E6597C">
        <w:rPr>
          <w:rFonts w:ascii="GHEA Grapalat" w:hAnsi="GHEA Grapalat"/>
          <w:lang w:val="hy-AM"/>
        </w:rPr>
        <w:t xml:space="preserve">, </w:t>
      </w:r>
      <w:r w:rsidRPr="00E6597C">
        <w:rPr>
          <w:rFonts w:ascii="GHEA Grapalat" w:hAnsi="GHEA Grapalat" w:cs="Sylfaen"/>
        </w:rPr>
        <w:t>այնպես</w:t>
      </w:r>
      <w:r w:rsidRPr="00E6597C">
        <w:rPr>
          <w:rFonts w:ascii="GHEA Grapalat" w:hAnsi="GHEA Grapalat"/>
          <w:lang w:val="hy-AM"/>
        </w:rPr>
        <w:t xml:space="preserve"> </w:t>
      </w:r>
      <w:r w:rsidRPr="00E6597C">
        <w:rPr>
          <w:rFonts w:ascii="GHEA Grapalat" w:hAnsi="GHEA Grapalat" w:cs="Sylfaen"/>
        </w:rPr>
        <w:t>էլ</w:t>
      </w:r>
      <w:r w:rsidRPr="00E6597C">
        <w:rPr>
          <w:rFonts w:ascii="GHEA Grapalat" w:hAnsi="GHEA Grapalat"/>
          <w:lang w:val="hy-AM"/>
        </w:rPr>
        <w:t xml:space="preserve"> </w:t>
      </w:r>
      <w:r w:rsidRPr="00E6597C">
        <w:rPr>
          <w:rFonts w:ascii="GHEA Grapalat" w:hAnsi="GHEA Grapalat" w:cs="Sylfaen"/>
        </w:rPr>
        <w:t>մի</w:t>
      </w:r>
      <w:r w:rsidRPr="00E6597C">
        <w:rPr>
          <w:rFonts w:ascii="GHEA Grapalat" w:hAnsi="GHEA Grapalat"/>
          <w:lang w:val="hy-AM"/>
        </w:rPr>
        <w:t xml:space="preserve"> </w:t>
      </w:r>
      <w:r w:rsidRPr="00E6597C">
        <w:rPr>
          <w:rFonts w:ascii="GHEA Grapalat" w:hAnsi="GHEA Grapalat" w:cs="Sylfaen"/>
        </w:rPr>
        <w:t>քանի</w:t>
      </w:r>
      <w:r w:rsidRPr="00E6597C">
        <w:rPr>
          <w:rFonts w:ascii="GHEA Grapalat" w:hAnsi="GHEA Grapalat"/>
          <w:lang w:val="hy-AM"/>
        </w:rPr>
        <w:t xml:space="preserve"> </w:t>
      </w:r>
      <w:r w:rsidRPr="00E6597C">
        <w:rPr>
          <w:rFonts w:ascii="GHEA Grapalat" w:hAnsi="GHEA Grapalat" w:cs="Sylfaen"/>
        </w:rPr>
        <w:t>կամ</w:t>
      </w:r>
      <w:r w:rsidRPr="00E6597C">
        <w:rPr>
          <w:rFonts w:ascii="GHEA Grapalat" w:hAnsi="GHEA Grapalat"/>
          <w:lang w:val="hy-AM"/>
        </w:rPr>
        <w:t xml:space="preserve"> </w:t>
      </w:r>
      <w:r w:rsidRPr="00E6597C">
        <w:rPr>
          <w:rFonts w:ascii="GHEA Grapalat" w:hAnsi="GHEA Grapalat" w:cs="Sylfaen"/>
        </w:rPr>
        <w:t>բոլոր</w:t>
      </w:r>
      <w:r w:rsidRPr="004605D7">
        <w:rPr>
          <w:rFonts w:ascii="GHEA Grapalat" w:hAnsi="GHEA Grapalat"/>
          <w:lang w:val="hy-AM"/>
        </w:rPr>
        <w:t xml:space="preserve"> </w:t>
      </w:r>
      <w:r w:rsidRPr="00E6597C">
        <w:rPr>
          <w:rFonts w:ascii="GHEA Grapalat" w:hAnsi="GHEA Grapalat" w:cs="Sylfaen"/>
        </w:rPr>
        <w:t>չափաբաժինների</w:t>
      </w:r>
      <w:r w:rsidRPr="00E6597C">
        <w:rPr>
          <w:rFonts w:ascii="GHEA Grapalat" w:hAnsi="GHEA Grapalat"/>
          <w:lang w:val="hy-AM"/>
        </w:rPr>
        <w:t xml:space="preserve"> </w:t>
      </w:r>
      <w:r w:rsidRPr="00E6597C">
        <w:rPr>
          <w:rFonts w:ascii="GHEA Grapalat" w:hAnsi="GHEA Grapalat" w:cs="Sylfaen"/>
        </w:rPr>
        <w:t>համար</w:t>
      </w:r>
      <w:r w:rsidR="004D5671" w:rsidRPr="00E6597C">
        <w:rPr>
          <w:rFonts w:ascii="GHEA Grapalat" w:hAnsi="GHEA Grapalat" w:cs="Sylfaen"/>
          <w:szCs w:val="24"/>
          <w:lang w:val="hy-AM"/>
        </w:rPr>
        <w:t>։</w:t>
      </w:r>
      <w:r w:rsidRPr="00E6597C">
        <w:rPr>
          <w:rFonts w:ascii="GHEA Grapalat" w:hAnsi="GHEA Grapalat" w:cs="Sylfaen"/>
          <w:szCs w:val="24"/>
          <w:lang w:val="hy-AM"/>
        </w:rPr>
        <w:t xml:space="preserve">  </w:t>
      </w:r>
    </w:p>
    <w:p w14:paraId="3E2859B5" w14:textId="77777777" w:rsidR="00096865" w:rsidRPr="00E6597C" w:rsidRDefault="000946A3"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Հ</w:t>
      </w:r>
      <w:r w:rsidR="00096865" w:rsidRPr="00E6597C">
        <w:rPr>
          <w:rFonts w:ascii="GHEA Grapalat" w:hAnsi="GHEA Grapalat" w:cs="Sylfaen"/>
          <w:szCs w:val="24"/>
          <w:lang w:val="hy-AM"/>
        </w:rPr>
        <w:t xml:space="preserve">այտը ներկայացվում </w:t>
      </w:r>
      <w:r w:rsidRPr="00E6597C">
        <w:rPr>
          <w:rFonts w:ascii="GHEA Grapalat" w:hAnsi="GHEA Grapalat" w:cs="Sylfaen"/>
          <w:szCs w:val="24"/>
          <w:lang w:val="hy-AM"/>
        </w:rPr>
        <w:t xml:space="preserve">է </w:t>
      </w:r>
      <w:r w:rsidR="00096865" w:rsidRPr="00E6597C">
        <w:rPr>
          <w:rFonts w:ascii="GHEA Grapalat" w:hAnsi="GHEA Grapalat" w:cs="Sylfaen"/>
          <w:szCs w:val="24"/>
          <w:lang w:val="hy-AM"/>
        </w:rPr>
        <w:t>մինչև դրա համար սույն հրավերով սահմանված ժամկետի ավարտը</w:t>
      </w:r>
      <w:r w:rsidR="004D5671" w:rsidRPr="00E6597C">
        <w:rPr>
          <w:rFonts w:ascii="GHEA Grapalat" w:hAnsi="GHEA Grapalat" w:cs="Sylfaen"/>
          <w:szCs w:val="24"/>
          <w:lang w:val="hy-AM"/>
        </w:rPr>
        <w:t>։</w:t>
      </w:r>
    </w:p>
    <w:p w14:paraId="2D064B73" w14:textId="5CB49B0F" w:rsidR="00096865" w:rsidRPr="00E6597C" w:rsidRDefault="000946A3"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Հ</w:t>
      </w:r>
      <w:r w:rsidR="00096865" w:rsidRPr="00E6597C">
        <w:rPr>
          <w:rFonts w:ascii="GHEA Grapalat" w:hAnsi="GHEA Grapalat" w:cs="Sylfaen"/>
          <w:szCs w:val="24"/>
          <w:lang w:val="hy-AM"/>
        </w:rPr>
        <w:t xml:space="preserve">այտի պատրաստման կարգը նկարագրված է սույն հրավերի </w:t>
      </w:r>
      <w:r w:rsidR="00DD4F48" w:rsidRPr="00E6597C">
        <w:rPr>
          <w:rFonts w:ascii="GHEA Grapalat" w:hAnsi="GHEA Grapalat" w:cs="Sylfaen"/>
          <w:szCs w:val="24"/>
          <w:lang w:val="hy-AM"/>
        </w:rPr>
        <w:t>2-րդ</w:t>
      </w:r>
      <w:r w:rsidR="00096865" w:rsidRPr="00E6597C">
        <w:rPr>
          <w:rFonts w:ascii="GHEA Grapalat" w:hAnsi="GHEA Grapalat" w:cs="Sylfaen"/>
          <w:szCs w:val="24"/>
          <w:lang w:val="hy-AM"/>
        </w:rPr>
        <w:t xml:space="preserve"> մասում` </w:t>
      </w:r>
      <w:del w:id="342" w:author="Հերմինե Գևորգյան" w:date="2026-02-26T23:44:00Z" w16du:dateUtc="2026-02-26T19:44:00Z">
        <w:r w:rsidRPr="00E6597C">
          <w:rPr>
            <w:rFonts w:ascii="GHEA Grapalat" w:hAnsi="GHEA Grapalat" w:cs="Sylfaen"/>
            <w:szCs w:val="24"/>
            <w:lang w:val="hy-AM"/>
          </w:rPr>
          <w:delText>բ</w:delText>
        </w:r>
        <w:r w:rsidR="00096865" w:rsidRPr="00E6597C">
          <w:rPr>
            <w:rFonts w:ascii="GHEA Grapalat" w:hAnsi="GHEA Grapalat" w:cs="Sylfaen"/>
            <w:szCs w:val="24"/>
            <w:lang w:val="hy-AM"/>
          </w:rPr>
          <w:delText xml:space="preserve">աց </w:delText>
        </w:r>
        <w:r w:rsidR="00AE26C8" w:rsidRPr="00E6597C">
          <w:rPr>
            <w:rFonts w:ascii="GHEA Grapalat" w:hAnsi="GHEA Grapalat" w:cs="Sylfaen"/>
            <w:szCs w:val="24"/>
            <w:lang w:val="hy-AM"/>
          </w:rPr>
          <w:delText>մրցույթի</w:delText>
        </w:r>
      </w:del>
      <w:ins w:id="343" w:author="Հերմինե Գևորգյան" w:date="2026-02-26T23:44:00Z" w16du:dateUtc="2026-02-26T19:44:00Z">
        <w:r w:rsidR="009F4CEC">
          <w:rPr>
            <w:rFonts w:ascii="GHEA Grapalat" w:hAnsi="GHEA Grapalat" w:cs="Sylfaen"/>
            <w:szCs w:val="24"/>
            <w:lang w:val="hy-AM"/>
          </w:rPr>
          <w:t>գնանշման հարցման</w:t>
        </w:r>
      </w:ins>
      <w:r w:rsidR="00AE26C8" w:rsidRPr="00E6597C">
        <w:rPr>
          <w:rFonts w:ascii="GHEA Grapalat" w:hAnsi="GHEA Grapalat" w:cs="Sylfaen"/>
          <w:szCs w:val="24"/>
          <w:lang w:val="hy-AM"/>
        </w:rPr>
        <w:t xml:space="preserve"> </w:t>
      </w:r>
      <w:r w:rsidR="00096865" w:rsidRPr="00E6597C">
        <w:rPr>
          <w:rFonts w:ascii="GHEA Grapalat" w:hAnsi="GHEA Grapalat" w:cs="Sylfaen"/>
          <w:szCs w:val="24"/>
          <w:lang w:val="hy-AM"/>
        </w:rPr>
        <w:t>հայտերը պատրաստելու հրահանգում</w:t>
      </w:r>
      <w:r w:rsidR="004D5671" w:rsidRPr="00E6597C">
        <w:rPr>
          <w:rFonts w:ascii="GHEA Grapalat" w:hAnsi="GHEA Grapalat" w:cs="Sylfaen"/>
          <w:szCs w:val="24"/>
          <w:lang w:val="hy-AM"/>
        </w:rPr>
        <w:t>։</w:t>
      </w:r>
    </w:p>
    <w:p w14:paraId="65893452" w14:textId="5CEFFAB1" w:rsidR="00B61894" w:rsidRPr="00E6597C" w:rsidRDefault="00096865" w:rsidP="00B61894">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4.2  </w:t>
      </w:r>
      <w:r w:rsidR="00B61894" w:rsidRPr="004605D7">
        <w:rPr>
          <w:rFonts w:ascii="GHEA Grapalat" w:hAnsi="GHEA Grapalat" w:cs="Sylfaen"/>
          <w:szCs w:val="24"/>
          <w:lang w:val="hy-AM"/>
        </w:rPr>
        <w:t xml:space="preserve">Ընթացակարգի հայտերն անհրաժեշտ է ներկայացնել </w:t>
      </w:r>
      <w:r w:rsidR="00B61894" w:rsidRPr="00E6597C">
        <w:rPr>
          <w:rFonts w:ascii="GHEA Grapalat" w:hAnsi="GHEA Grapalat" w:cs="Sylfaen"/>
        </w:rPr>
        <w:t>հանձնաժողովին</w:t>
      </w:r>
      <w:r w:rsidR="00B61894" w:rsidRPr="004605D7">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del w:id="344" w:author="Հերմինե Գևորգյան" w:date="2026-02-26T23:44:00Z" w16du:dateUtc="2026-02-26T19:44:00Z">
        <w:r w:rsidR="00B61894" w:rsidRPr="004605D7">
          <w:rPr>
            <w:rFonts w:ascii="GHEA Grapalat" w:hAnsi="GHEA Grapalat" w:cs="Sylfaen"/>
            <w:szCs w:val="24"/>
            <w:lang w:val="hy-AM"/>
          </w:rPr>
          <w:delText>«--»</w:delText>
        </w:r>
      </w:del>
      <w:ins w:id="345" w:author="Հերմինե Գևորգյան" w:date="2026-02-26T23:44:00Z" w16du:dateUtc="2026-02-26T19:44:00Z">
        <w:r w:rsidR="00B61894" w:rsidRPr="004605D7">
          <w:rPr>
            <w:rFonts w:ascii="GHEA Grapalat" w:hAnsi="GHEA Grapalat" w:cs="Sylfaen"/>
            <w:szCs w:val="24"/>
            <w:lang w:val="hy-AM"/>
          </w:rPr>
          <w:t>«-</w:t>
        </w:r>
        <w:r w:rsidR="00894E64">
          <w:rPr>
            <w:rFonts w:ascii="GHEA Grapalat" w:hAnsi="GHEA Grapalat" w:cs="Sylfaen"/>
            <w:szCs w:val="24"/>
            <w:lang w:val="hy-AM"/>
          </w:rPr>
          <w:t>7</w:t>
        </w:r>
        <w:r w:rsidR="00B61894" w:rsidRPr="004605D7">
          <w:rPr>
            <w:rFonts w:ascii="GHEA Grapalat" w:hAnsi="GHEA Grapalat" w:cs="Sylfaen"/>
            <w:szCs w:val="24"/>
            <w:lang w:val="hy-AM"/>
          </w:rPr>
          <w:t>»</w:t>
        </w:r>
      </w:ins>
      <w:r w:rsidR="00B61894" w:rsidRPr="004605D7">
        <w:rPr>
          <w:rFonts w:ascii="GHEA Grapalat" w:hAnsi="GHEA Grapalat" w:cs="Sylfaen"/>
          <w:szCs w:val="24"/>
          <w:lang w:val="hy-AM"/>
        </w:rPr>
        <w:t xml:space="preserve">րդ օրվա ժամը </w:t>
      </w:r>
      <w:r w:rsidR="00B61894" w:rsidRPr="00894E64">
        <w:rPr>
          <w:rFonts w:ascii="GHEA Grapalat" w:hAnsi="GHEA Grapalat" w:cs="Sylfaen"/>
          <w:szCs w:val="24"/>
          <w:lang w:val="hy-AM"/>
        </w:rPr>
        <w:t>«</w:t>
      </w:r>
      <w:del w:id="346" w:author="Հերմինե Գևորգյան" w:date="2026-02-26T23:44:00Z" w16du:dateUtc="2026-02-26T19:44:00Z">
        <w:r w:rsidR="00B61894" w:rsidRPr="004605D7">
          <w:rPr>
            <w:rFonts w:ascii="GHEA Grapalat" w:hAnsi="GHEA Grapalat" w:cs="Sylfaen"/>
            <w:sz w:val="24"/>
            <w:szCs w:val="24"/>
            <w:vertAlign w:val="subscript"/>
            <w:lang w:val="hy-AM"/>
          </w:rPr>
          <w:delText>հայտերի ներկայացման վերջնաժամկետը</w:delText>
        </w:r>
      </w:del>
      <w:ins w:id="347" w:author="Հերմինե Գևորգյան" w:date="2026-02-26T23:44:00Z" w16du:dateUtc="2026-02-26T19:44:00Z">
        <w:r w:rsidR="00894E64" w:rsidRPr="00894E64">
          <w:rPr>
            <w:rFonts w:ascii="GHEA Grapalat" w:hAnsi="GHEA Grapalat" w:cs="Sylfaen"/>
            <w:sz w:val="24"/>
            <w:szCs w:val="24"/>
            <w:lang w:val="hy-AM"/>
          </w:rPr>
          <w:t>1</w:t>
        </w:r>
        <w:r w:rsidR="00845656">
          <w:rPr>
            <w:rFonts w:ascii="GHEA Grapalat" w:hAnsi="GHEA Grapalat" w:cs="Sylfaen"/>
            <w:sz w:val="24"/>
            <w:szCs w:val="24"/>
            <w:lang w:val="hy-AM"/>
          </w:rPr>
          <w:t>2</w:t>
        </w:r>
        <w:r w:rsidR="00894E64" w:rsidRPr="00894E64">
          <w:rPr>
            <w:rFonts w:ascii="GHEA Grapalat" w:hAnsi="GHEA Grapalat" w:cs="Sylfaen"/>
            <w:sz w:val="24"/>
            <w:szCs w:val="24"/>
            <w:lang w:val="hy-AM"/>
          </w:rPr>
          <w:t>։00</w:t>
        </w:r>
      </w:ins>
      <w:r w:rsidR="00B61894" w:rsidRPr="00894E64">
        <w:rPr>
          <w:rFonts w:ascii="GHEA Grapalat" w:hAnsi="GHEA Grapalat" w:cs="Sylfaen"/>
          <w:szCs w:val="24"/>
          <w:lang w:val="hy-AM"/>
        </w:rPr>
        <w:t>»-</w:t>
      </w:r>
      <w:r w:rsidR="00B61894" w:rsidRPr="004605D7">
        <w:rPr>
          <w:rFonts w:ascii="GHEA Grapalat" w:hAnsi="GHEA Grapalat" w:cs="Sylfaen"/>
          <w:szCs w:val="24"/>
          <w:lang w:val="hy-AM"/>
        </w:rPr>
        <w:t xml:space="preserve">ն, </w:t>
      </w:r>
      <w:del w:id="348" w:author="Հերմինե Գևորգյան" w:date="2026-02-26T23:44:00Z" w16du:dateUtc="2026-02-26T19:44:00Z">
        <w:r w:rsidR="00B61894" w:rsidRPr="004605D7">
          <w:rPr>
            <w:rFonts w:ascii="GHEA Grapalat" w:hAnsi="GHEA Grapalat" w:cs="Sylfaen"/>
            <w:szCs w:val="24"/>
            <w:lang w:val="hy-AM"/>
          </w:rPr>
          <w:delText>«</w:delText>
        </w:r>
        <w:r w:rsidR="00B61894" w:rsidRPr="004605D7">
          <w:rPr>
            <w:rFonts w:ascii="GHEA Grapalat" w:hAnsi="GHEA Grapalat" w:cs="Sylfaen"/>
            <w:sz w:val="24"/>
            <w:szCs w:val="24"/>
            <w:vertAlign w:val="subscript"/>
            <w:lang w:val="hy-AM"/>
          </w:rPr>
          <w:delText>հայտի ներկայացման վայրը</w:delText>
        </w:r>
        <w:r w:rsidR="00B61894" w:rsidRPr="004605D7">
          <w:rPr>
            <w:rFonts w:ascii="GHEA Grapalat" w:hAnsi="GHEA Grapalat" w:cs="Sylfaen"/>
            <w:szCs w:val="24"/>
            <w:lang w:val="hy-AM"/>
          </w:rPr>
          <w:delText>»</w:delText>
        </w:r>
      </w:del>
      <w:ins w:id="349" w:author="Հերմինե Գևորգյան" w:date="2026-02-26T23:44:00Z" w16du:dateUtc="2026-02-26T19:44:00Z">
        <w:r w:rsidR="00787FCF" w:rsidRPr="00493FEC">
          <w:rPr>
            <w:rFonts w:ascii="GHEA Grapalat" w:hAnsi="GHEA Grapalat"/>
            <w:sz w:val="22"/>
            <w:szCs w:val="22"/>
            <w:lang w:val="hy-AM"/>
          </w:rPr>
          <w:t xml:space="preserve">ՀՀ Գեղարքունիքի մարզ, </w:t>
        </w:r>
        <w:r w:rsidR="00787FCF" w:rsidRPr="00C92F30">
          <w:rPr>
            <w:rFonts w:ascii="GHEA Grapalat" w:hAnsi="GHEA Grapalat"/>
            <w:sz w:val="22"/>
            <w:szCs w:val="22"/>
            <w:lang w:val="hy-AM"/>
          </w:rPr>
          <w:t>գ</w:t>
        </w:r>
        <w:r w:rsidR="00787FCF" w:rsidRPr="00C92F30">
          <w:rPr>
            <w:rFonts w:ascii="MS Mincho" w:eastAsia="MS Mincho" w:hAnsi="MS Mincho" w:cs="MS Mincho"/>
            <w:sz w:val="22"/>
            <w:szCs w:val="22"/>
            <w:lang w:val="hy-AM"/>
          </w:rPr>
          <w:t>․</w:t>
        </w:r>
        <w:r w:rsidR="00787FCF" w:rsidRPr="00C92F30">
          <w:rPr>
            <w:rFonts w:ascii="Sylfaen" w:eastAsia="MS Mincho" w:hAnsi="Sylfaen" w:cs="MS Mincho"/>
            <w:sz w:val="22"/>
            <w:szCs w:val="22"/>
            <w:lang w:val="hy-AM"/>
          </w:rPr>
          <w:t>Սեմյոնովկա</w:t>
        </w:r>
        <w:r w:rsidR="00787FCF" w:rsidRPr="00C92F30">
          <w:rPr>
            <w:rFonts w:ascii="GHEA Grapalat" w:hAnsi="GHEA Grapalat"/>
            <w:sz w:val="22"/>
            <w:szCs w:val="22"/>
            <w:lang w:val="hy-AM"/>
          </w:rPr>
          <w:t xml:space="preserve"> 1փ</w:t>
        </w:r>
        <w:r w:rsidR="00787FCF" w:rsidRPr="00C92F30">
          <w:rPr>
            <w:rFonts w:ascii="MS Mincho" w:eastAsia="MS Mincho" w:hAnsi="MS Mincho" w:cs="MS Mincho"/>
            <w:sz w:val="22"/>
            <w:szCs w:val="22"/>
            <w:lang w:val="hy-AM"/>
          </w:rPr>
          <w:t>․</w:t>
        </w:r>
        <w:r w:rsidR="00787FCF" w:rsidRPr="00C92F30">
          <w:rPr>
            <w:rFonts w:ascii="Sylfaen" w:eastAsia="MS Mincho" w:hAnsi="Sylfaen" w:cs="MS Mincho"/>
            <w:sz w:val="22"/>
            <w:szCs w:val="22"/>
            <w:lang w:val="hy-AM"/>
          </w:rPr>
          <w:t>78շ</w:t>
        </w:r>
        <w:r w:rsidR="00787FCF" w:rsidRPr="00C92F30">
          <w:rPr>
            <w:rFonts w:ascii="GHEA Grapalat" w:hAnsi="GHEA Grapalat"/>
            <w:sz w:val="22"/>
            <w:szCs w:val="22"/>
            <w:lang w:val="hy-AM"/>
          </w:rPr>
          <w:t xml:space="preserve"> </w:t>
        </w:r>
      </w:ins>
      <w:r w:rsidR="00787FCF" w:rsidRPr="00C92F30">
        <w:rPr>
          <w:rFonts w:ascii="GHEA Grapalat" w:hAnsi="GHEA Grapalat"/>
          <w:sz w:val="22"/>
          <w:rPrChange w:id="350" w:author="Հերմինե Գևորգյան" w:date="2026-02-26T23:44:00Z" w16du:dateUtc="2026-02-26T19:44:00Z">
            <w:rPr>
              <w:rFonts w:ascii="GHEA Grapalat" w:hAnsi="GHEA Grapalat"/>
              <w:lang w:val="hy-AM"/>
            </w:rPr>
          </w:rPrChange>
        </w:rPr>
        <w:t xml:space="preserve"> </w:t>
      </w:r>
      <w:r w:rsidR="00B61894" w:rsidRPr="004605D7">
        <w:rPr>
          <w:rFonts w:ascii="GHEA Grapalat" w:hAnsi="GHEA Grapalat" w:cs="Sylfaen"/>
          <w:szCs w:val="24"/>
          <w:lang w:val="hy-AM"/>
        </w:rPr>
        <w:t>հասցեով:</w:t>
      </w:r>
    </w:p>
    <w:p w14:paraId="5BA91ACF" w14:textId="394C7468" w:rsidR="00B61894" w:rsidRPr="004605D7" w:rsidRDefault="00B61894" w:rsidP="00B61894">
      <w:pPr>
        <w:pStyle w:val="23"/>
        <w:spacing w:line="240" w:lineRule="auto"/>
        <w:ind w:firstLine="567"/>
        <w:rPr>
          <w:rFonts w:ascii="GHEA Grapalat" w:hAnsi="GHEA Grapalat" w:cs="Sylfaen"/>
          <w:szCs w:val="24"/>
          <w:lang w:val="hy-AM"/>
        </w:rPr>
      </w:pPr>
      <w:r w:rsidRPr="004605D7">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E6597C">
        <w:rPr>
          <w:rFonts w:ascii="GHEA Grapalat" w:hAnsi="GHEA Grapalat"/>
          <w:sz w:val="24"/>
          <w:szCs w:val="24"/>
        </w:rPr>
        <w:t>«</w:t>
      </w:r>
      <w:del w:id="351" w:author="Հերմինե Գևորգյան" w:date="2026-02-26T23:44:00Z" w16du:dateUtc="2026-02-26T19:44:00Z">
        <w:r w:rsidRPr="004605D7">
          <w:rPr>
            <w:rFonts w:ascii="GHEA Grapalat" w:hAnsi="GHEA Grapalat" w:cs="Sylfaen"/>
            <w:sz w:val="24"/>
            <w:szCs w:val="24"/>
            <w:vertAlign w:val="subscript"/>
            <w:lang w:val="hy-AM"/>
          </w:rPr>
          <w:delText>հանձնաժողովի քարտուղարի անուն ազգանունը</w:delText>
        </w:r>
      </w:del>
      <w:ins w:id="352" w:author="Հերմինե Գևորգյան" w:date="2026-02-26T23:44:00Z" w16du:dateUtc="2026-02-26T19:44:00Z">
        <w:r w:rsidR="00D672AD">
          <w:rPr>
            <w:rFonts w:ascii="GHEA Grapalat" w:hAnsi="GHEA Grapalat" w:cs="Sylfaen"/>
            <w:sz w:val="24"/>
            <w:szCs w:val="24"/>
            <w:lang w:val="hy-AM"/>
          </w:rPr>
          <w:t>Հերմինե Գևորգյանը</w:t>
        </w:r>
      </w:ins>
      <w:r w:rsidRPr="00E6597C">
        <w:rPr>
          <w:rFonts w:ascii="GHEA Grapalat" w:hAnsi="GHEA Grapalat"/>
          <w:sz w:val="24"/>
          <w:szCs w:val="24"/>
        </w:rPr>
        <w:t>»</w:t>
      </w:r>
      <w:r w:rsidRPr="004605D7">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01765C0F" w14:textId="77777777" w:rsidR="00B67CCD" w:rsidRPr="00E6597C" w:rsidRDefault="00B67CCD"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4.</w:t>
      </w:r>
      <w:r w:rsidR="0028726A" w:rsidRPr="00E6597C">
        <w:rPr>
          <w:rFonts w:ascii="GHEA Grapalat" w:hAnsi="GHEA Grapalat" w:cs="Sylfaen"/>
          <w:szCs w:val="24"/>
          <w:lang w:val="hy-AM"/>
        </w:rPr>
        <w:t xml:space="preserve">3 </w:t>
      </w:r>
      <w:r w:rsidRPr="00E6597C">
        <w:rPr>
          <w:rFonts w:ascii="GHEA Grapalat" w:hAnsi="GHEA Grapalat" w:cs="Sylfaen"/>
          <w:szCs w:val="24"/>
          <w:lang w:val="hy-AM"/>
        </w:rPr>
        <w:t>Մասնակիցը հայտով ներկայացնում է`</w:t>
      </w:r>
    </w:p>
    <w:p w14:paraId="34B64B4B" w14:textId="77777777" w:rsidR="003850A0" w:rsidRPr="00E6597C" w:rsidRDefault="003850A0" w:rsidP="003850A0">
      <w:pPr>
        <w:pStyle w:val="23"/>
        <w:spacing w:line="240" w:lineRule="auto"/>
        <w:ind w:firstLine="567"/>
        <w:rPr>
          <w:rFonts w:ascii="GHEA Grapalat" w:hAnsi="GHEA Grapalat" w:cs="Sylfaen"/>
          <w:szCs w:val="24"/>
          <w:lang w:val="hy-AM"/>
        </w:rPr>
      </w:pPr>
      <w:bookmarkStart w:id="353" w:name="_Hlk9261647"/>
      <w:r w:rsidRPr="00E6597C">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E6597C">
        <w:rPr>
          <w:rFonts w:ascii="GHEA Grapalat" w:hAnsi="GHEA Grapalat" w:cs="Sylfaen"/>
          <w:szCs w:val="24"/>
          <w:lang w:val="hy-AM"/>
        </w:rPr>
        <w:t>`</w:t>
      </w:r>
      <w:r w:rsidR="006818C6" w:rsidRPr="00E6597C">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E6597C">
        <w:rPr>
          <w:rFonts w:ascii="GHEA Grapalat" w:hAnsi="GHEA Grapalat" w:cs="Sylfaen"/>
          <w:szCs w:val="24"/>
          <w:lang w:val="hy-AM"/>
        </w:rPr>
        <w:t>, որը ներառում է`</w:t>
      </w:r>
    </w:p>
    <w:p w14:paraId="50735DA7" w14:textId="752C2032" w:rsidR="003850A0" w:rsidRPr="00E6597C" w:rsidRDefault="003850A0" w:rsidP="003850A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ա) </w:t>
      </w:r>
      <w:r w:rsidR="000356CC" w:rsidRPr="00E6597C">
        <w:rPr>
          <w:rFonts w:ascii="GHEA Grapalat" w:hAnsi="GHEA Grapalat" w:cs="Sylfaen"/>
          <w:szCs w:val="24"/>
          <w:lang w:val="hy-AM"/>
        </w:rPr>
        <w:t xml:space="preserve">հավաստում </w:t>
      </w:r>
      <w:r w:rsidRPr="00E6597C">
        <w:rPr>
          <w:rFonts w:ascii="GHEA Grapalat" w:hAnsi="GHEA Grapalat" w:cs="Sylfaen"/>
          <w:szCs w:val="24"/>
          <w:lang w:val="hy-AM"/>
        </w:rPr>
        <w:t>սույն հրավերով սահմանված մասնակ</w:t>
      </w:r>
      <w:r w:rsidRPr="00E6597C">
        <w:rPr>
          <w:rFonts w:ascii="GHEA Grapalat" w:hAnsi="GHEA Grapalat" w:cs="Sylfaen"/>
          <w:szCs w:val="24"/>
          <w:lang w:val="hy-AM"/>
        </w:rPr>
        <w:softHyphen/>
        <w:t xml:space="preserve">ցության իրավունքի պահանջներին իր </w:t>
      </w:r>
      <w:r w:rsidR="007367D4">
        <w:rPr>
          <w:rFonts w:ascii="GHEA Grapalat" w:hAnsi="GHEA Grapalat" w:cs="Sylfaen"/>
          <w:szCs w:val="24"/>
          <w:lang w:val="hy-AM"/>
        </w:rPr>
        <w:t xml:space="preserve">և իրեն փոխկապակցված անձանց </w:t>
      </w:r>
      <w:r w:rsidRPr="00E6597C">
        <w:rPr>
          <w:rFonts w:ascii="GHEA Grapalat" w:hAnsi="GHEA Grapalat" w:cs="Sylfaen"/>
          <w:szCs w:val="24"/>
          <w:lang w:val="hy-AM"/>
        </w:rPr>
        <w:t>տվյալների համապատասխանության մասին.</w:t>
      </w:r>
    </w:p>
    <w:p w14:paraId="74DCBA1A" w14:textId="079441AD" w:rsidR="00C63E1C" w:rsidRPr="00E6597C" w:rsidRDefault="003850A0" w:rsidP="00972668">
      <w:pPr>
        <w:shd w:val="clear" w:color="auto" w:fill="FFFFFF"/>
        <w:ind w:firstLine="567"/>
        <w:jc w:val="both"/>
        <w:rPr>
          <w:rFonts w:ascii="GHEA Grapalat" w:hAnsi="GHEA Grapalat" w:cs="Sylfaen"/>
          <w:sz w:val="20"/>
          <w:lang w:val="hy-AM"/>
        </w:rPr>
      </w:pPr>
      <w:r w:rsidRPr="00E6597C">
        <w:rPr>
          <w:rFonts w:ascii="GHEA Grapalat" w:hAnsi="GHEA Grapalat" w:cs="Sylfaen"/>
          <w:sz w:val="20"/>
          <w:lang w:val="hy-AM"/>
        </w:rPr>
        <w:t>բ)</w:t>
      </w:r>
      <w:r w:rsidRPr="00E6597C">
        <w:rPr>
          <w:rFonts w:ascii="GHEA Grapalat" w:hAnsi="GHEA Grapalat" w:cs="Sylfaen"/>
          <w:lang w:val="hy-AM"/>
        </w:rPr>
        <w:t xml:space="preserve"> </w:t>
      </w:r>
      <w:r w:rsidR="00C63E1C" w:rsidRPr="00E6597C">
        <w:rPr>
          <w:rFonts w:ascii="GHEA Grapalat" w:hAnsi="GHEA Grapalat" w:cs="Sylfaen"/>
          <w:sz w:val="20"/>
          <w:lang w:val="hy-AM"/>
        </w:rPr>
        <w:t xml:space="preserve">հավաստում՝ ընտրված մասնակից ճանաչվելու դեպքում, սույն </w:t>
      </w:r>
      <w:r w:rsidR="007367D4">
        <w:rPr>
          <w:rFonts w:ascii="GHEA Grapalat" w:hAnsi="GHEA Grapalat" w:cs="Sylfaen"/>
          <w:sz w:val="20"/>
          <w:lang w:val="hy-AM"/>
        </w:rPr>
        <w:t>հրավերով</w:t>
      </w:r>
      <w:r w:rsidR="00EA68B2" w:rsidRPr="00E6597C">
        <w:rPr>
          <w:rFonts w:ascii="GHEA Grapalat" w:hAnsi="GHEA Grapalat" w:cs="Sylfaen"/>
          <w:sz w:val="20"/>
          <w:lang w:val="hy-AM"/>
        </w:rPr>
        <w:t xml:space="preserve"> </w:t>
      </w:r>
      <w:r w:rsidR="00C63E1C" w:rsidRPr="00E6597C">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E6597C">
        <w:rPr>
          <w:rFonts w:ascii="GHEA Grapalat" w:hAnsi="GHEA Grapalat" w:cs="Sylfaen"/>
          <w:sz w:val="20"/>
          <w:lang w:val="hy-AM"/>
        </w:rPr>
        <w:t>.</w:t>
      </w:r>
      <w:r w:rsidR="00C63E1C" w:rsidRPr="00E6597C">
        <w:rPr>
          <w:rFonts w:ascii="GHEA Grapalat" w:hAnsi="GHEA Grapalat" w:cs="Sylfaen"/>
          <w:sz w:val="20"/>
          <w:lang w:val="hy-AM"/>
        </w:rPr>
        <w:t xml:space="preserve"> </w:t>
      </w:r>
    </w:p>
    <w:p w14:paraId="52DC654A" w14:textId="77777777" w:rsidR="003850A0" w:rsidRPr="00E6597C" w:rsidRDefault="003850A0" w:rsidP="003850A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գ) հայտարարություն սույն ընթացակարգի շրջանակում </w:t>
      </w:r>
      <w:r w:rsidR="006F3F15">
        <w:rPr>
          <w:rFonts w:ascii="GHEA Grapalat" w:hAnsi="GHEA Grapalat" w:cs="Sylfaen"/>
          <w:szCs w:val="24"/>
          <w:lang w:val="hy-AM"/>
        </w:rPr>
        <w:t xml:space="preserve">անբարեխիղճ մրցակցության, </w:t>
      </w:r>
      <w:r w:rsidRPr="00E6597C">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6C26ACCF" w14:textId="77777777" w:rsidR="0059404D" w:rsidRPr="00807F3D" w:rsidRDefault="003850A0" w:rsidP="003850A0">
      <w:pPr>
        <w:pStyle w:val="23"/>
        <w:spacing w:line="240" w:lineRule="auto"/>
        <w:ind w:firstLine="567"/>
        <w:rPr>
          <w:rFonts w:ascii="GHEA Grapalat" w:hAnsi="GHEA Grapalat" w:cs="Sylfaen"/>
          <w:szCs w:val="24"/>
          <w:lang w:val="hy-AM"/>
        </w:rPr>
      </w:pPr>
      <w:bookmarkStart w:id="354" w:name="_Hlk9261892"/>
      <w:bookmarkEnd w:id="353"/>
      <w:r w:rsidRPr="00E6597C">
        <w:rPr>
          <w:rFonts w:ascii="GHEA Grapalat" w:hAnsi="GHEA Grapalat" w:cs="Sylfaen"/>
          <w:szCs w:val="24"/>
          <w:lang w:val="hy-AM"/>
        </w:rPr>
        <w:t xml:space="preserve">դ) հայտարարություն </w:t>
      </w:r>
      <w:r w:rsidRPr="00807F3D">
        <w:rPr>
          <w:rFonts w:ascii="GHEA Grapalat" w:hAnsi="GHEA Grapalat" w:cs="Sylfaen"/>
          <w:szCs w:val="24"/>
          <w:lang w:val="hy-AM"/>
        </w:rPr>
        <w:t>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22C074BE" w14:textId="350FA6C3" w:rsidR="00807F3D" w:rsidRPr="00807F3D" w:rsidRDefault="0059404D" w:rsidP="00807F3D">
      <w:pPr>
        <w:pStyle w:val="norm"/>
        <w:spacing w:line="240" w:lineRule="auto"/>
        <w:ind w:firstLine="630"/>
        <w:rPr>
          <w:rFonts w:ascii="Cambria Math" w:hAnsi="Cambria Math" w:cs="Sylfaen"/>
          <w:szCs w:val="24"/>
          <w:lang w:val="hy-AM"/>
        </w:rPr>
      </w:pPr>
      <w:r w:rsidRPr="00807F3D">
        <w:rPr>
          <w:rFonts w:ascii="GHEA Grapalat" w:hAnsi="GHEA Grapalat"/>
          <w:sz w:val="20"/>
          <w:lang w:val="hy-AM"/>
        </w:rPr>
        <w:t xml:space="preserve">ե) </w:t>
      </w:r>
      <w:r w:rsidR="00807F3D" w:rsidRPr="00807F3D">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07F3D" w:rsidRPr="00807F3D">
        <w:rPr>
          <w:rFonts w:ascii="GHEA Grapalat" w:hAnsi="GHEA Grapalat"/>
          <w:sz w:val="20"/>
          <w:lang w:val="hy-AM"/>
        </w:rPr>
        <w:t xml:space="preserve">Ընդ որում </w:t>
      </w:r>
      <w:r w:rsidR="00807F3D" w:rsidRPr="00807F3D">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07F3D" w:rsidRPr="00807F3D">
        <w:rPr>
          <w:rFonts w:ascii="Cambria Math" w:hAnsi="Cambria Math" w:cs="Sylfaen"/>
          <w:sz w:val="20"/>
          <w:lang w:val="hy-AM"/>
        </w:rPr>
        <w:t>․</w:t>
      </w:r>
      <w:r w:rsidR="003319E2">
        <w:rPr>
          <w:rStyle w:val="af6"/>
          <w:rFonts w:ascii="Cambria Math" w:hAnsi="Cambria Math" w:cs="Sylfaen"/>
          <w:sz w:val="20"/>
          <w:lang w:val="hy-AM"/>
        </w:rPr>
        <w:footnoteReference w:id="7"/>
      </w:r>
    </w:p>
    <w:bookmarkEnd w:id="354"/>
    <w:p w14:paraId="4C4B5418" w14:textId="77777777" w:rsidR="00B67CCD" w:rsidRPr="00807F3D" w:rsidRDefault="003850A0" w:rsidP="00EF3662">
      <w:pPr>
        <w:pStyle w:val="norm"/>
        <w:spacing w:line="240" w:lineRule="auto"/>
        <w:rPr>
          <w:rFonts w:ascii="GHEA Grapalat" w:hAnsi="GHEA Grapalat" w:cs="Sylfaen"/>
          <w:sz w:val="20"/>
          <w:szCs w:val="24"/>
          <w:lang w:val="hy-AM" w:eastAsia="en-US"/>
        </w:rPr>
      </w:pPr>
      <w:r w:rsidRPr="00807F3D">
        <w:rPr>
          <w:rFonts w:ascii="GHEA Grapalat" w:hAnsi="GHEA Grapalat" w:cs="Sylfaen"/>
          <w:sz w:val="20"/>
          <w:szCs w:val="24"/>
          <w:lang w:val="hy-AM" w:eastAsia="en-US"/>
        </w:rPr>
        <w:t>2</w:t>
      </w:r>
      <w:r w:rsidR="003E3FD0" w:rsidRPr="00807F3D">
        <w:rPr>
          <w:rFonts w:ascii="GHEA Grapalat" w:hAnsi="GHEA Grapalat" w:cs="Sylfaen"/>
          <w:sz w:val="20"/>
          <w:szCs w:val="24"/>
          <w:lang w:val="hy-AM" w:eastAsia="en-US"/>
        </w:rPr>
        <w:t>)</w:t>
      </w:r>
      <w:r w:rsidR="00B67CCD" w:rsidRPr="00807F3D">
        <w:rPr>
          <w:rFonts w:ascii="GHEA Grapalat" w:hAnsi="GHEA Grapalat" w:cs="Sylfaen"/>
          <w:sz w:val="20"/>
          <w:szCs w:val="24"/>
          <w:lang w:val="hy-AM" w:eastAsia="en-US"/>
        </w:rPr>
        <w:t xml:space="preserve"> </w:t>
      </w:r>
      <w:r w:rsidR="0047117B" w:rsidRPr="00807F3D">
        <w:rPr>
          <w:rFonts w:ascii="GHEA Grapalat" w:hAnsi="GHEA Grapalat" w:cs="Sylfaen"/>
          <w:sz w:val="20"/>
          <w:szCs w:val="24"/>
          <w:lang w:val="hy-AM" w:eastAsia="en-US"/>
        </w:rPr>
        <w:t xml:space="preserve">իր կողմից հաստատված </w:t>
      </w:r>
      <w:r w:rsidR="00B67CCD" w:rsidRPr="00807F3D">
        <w:rPr>
          <w:rFonts w:ascii="GHEA Grapalat" w:hAnsi="GHEA Grapalat" w:cs="Sylfaen"/>
          <w:sz w:val="20"/>
          <w:szCs w:val="24"/>
          <w:lang w:val="hy-AM" w:eastAsia="en-US"/>
        </w:rPr>
        <w:t>գնային առաջարկ</w:t>
      </w:r>
    </w:p>
    <w:p w14:paraId="6BC4DBBC" w14:textId="77777777" w:rsidR="006C3115" w:rsidRPr="00E6597C" w:rsidRDefault="00E326DD" w:rsidP="00EF3662">
      <w:pPr>
        <w:ind w:firstLine="567"/>
        <w:jc w:val="both"/>
        <w:rPr>
          <w:del w:id="355" w:author="Հերմինե Գևորգյան" w:date="2026-02-26T23:44:00Z" w16du:dateUtc="2026-02-26T19:44:00Z"/>
          <w:rFonts w:ascii="GHEA Grapalat" w:hAnsi="GHEA Grapalat" w:cs="Sylfaen"/>
          <w:color w:val="FFFFFF"/>
          <w:sz w:val="20"/>
          <w:lang w:val="hy-AM"/>
        </w:rPr>
      </w:pPr>
      <w:del w:id="356" w:author="Հերմինե Գևորգյան" w:date="2026-02-26T23:44:00Z" w16du:dateUtc="2026-02-26T19:44:00Z">
        <w:r w:rsidRPr="00807F3D">
          <w:rPr>
            <w:rFonts w:ascii="GHEA Grapalat" w:hAnsi="GHEA Grapalat" w:cs="Sylfaen"/>
            <w:sz w:val="20"/>
            <w:lang w:val="hy-AM"/>
          </w:rPr>
          <w:delText xml:space="preserve">  </w:delText>
        </w:r>
        <w:r w:rsidR="00C96127" w:rsidRPr="00807F3D">
          <w:rPr>
            <w:rFonts w:ascii="GHEA Grapalat" w:hAnsi="GHEA Grapalat" w:cs="Sylfaen"/>
            <w:sz w:val="20"/>
            <w:lang w:val="hy-AM"/>
          </w:rPr>
          <w:delText>3</w:delText>
        </w:r>
        <w:r w:rsidR="00F53525" w:rsidRPr="00807F3D">
          <w:rPr>
            <w:rFonts w:ascii="GHEA Grapalat" w:hAnsi="GHEA Grapalat" w:cs="Sylfaen"/>
            <w:sz w:val="20"/>
            <w:lang w:val="hy-AM"/>
          </w:rPr>
          <w:delText xml:space="preserve">) հայտի ապահովում կանխիկ փողի կամ բանկային երաշխիքի </w:delText>
        </w:r>
        <w:r w:rsidR="00C03728" w:rsidRPr="00807F3D">
          <w:rPr>
            <w:rFonts w:ascii="GHEA Grapalat" w:hAnsi="GHEA Grapalat" w:cs="Sylfaen"/>
            <w:sz w:val="20"/>
            <w:lang w:val="hy-AM"/>
          </w:rPr>
          <w:delText>ձևով</w:delText>
        </w:r>
        <w:r w:rsidR="00F53525" w:rsidRPr="00807F3D">
          <w:rPr>
            <w:rFonts w:ascii="GHEA Grapalat" w:hAnsi="GHEA Grapalat" w:cs="Sylfaen"/>
            <w:sz w:val="20"/>
            <w:lang w:val="hy-AM"/>
          </w:rPr>
          <w:delText>:</w:delText>
        </w:r>
        <w:r w:rsidR="00D70570">
          <w:rPr>
            <w:rStyle w:val="af6"/>
            <w:rFonts w:ascii="GHEA Grapalat" w:hAnsi="GHEA Grapalat" w:cs="Sylfaen"/>
            <w:sz w:val="20"/>
            <w:lang w:val="hy-AM"/>
          </w:rPr>
          <w:footnoteReference w:id="8"/>
        </w:r>
      </w:del>
    </w:p>
    <w:p w14:paraId="14191C21" w14:textId="4C996861" w:rsidR="00EC6281" w:rsidRPr="004605D7" w:rsidRDefault="00C96127" w:rsidP="00EF3662">
      <w:pPr>
        <w:pStyle w:val="norm"/>
        <w:spacing w:line="240" w:lineRule="auto"/>
        <w:rPr>
          <w:del w:id="358" w:author="Հերմինե Գևորգյան" w:date="2026-02-26T23:44:00Z" w16du:dateUtc="2026-02-26T19:44:00Z"/>
          <w:rFonts w:ascii="GHEA Grapalat" w:hAnsi="GHEA Grapalat" w:cs="Sylfaen"/>
          <w:sz w:val="20"/>
          <w:szCs w:val="24"/>
          <w:lang w:val="hy-AM" w:eastAsia="en-US"/>
        </w:rPr>
      </w:pPr>
      <w:del w:id="359" w:author="Հերմինե Գևորգյան" w:date="2026-02-26T23:44:00Z" w16du:dateUtc="2026-02-26T19:44:00Z">
        <w:r w:rsidRPr="004605D7">
          <w:rPr>
            <w:rFonts w:ascii="GHEA Grapalat" w:hAnsi="GHEA Grapalat" w:cs="Sylfaen"/>
            <w:sz w:val="20"/>
            <w:szCs w:val="24"/>
            <w:lang w:val="hy-AM" w:eastAsia="en-US"/>
          </w:rPr>
          <w:delText>4)</w:delText>
        </w:r>
        <w:r w:rsidR="00EC6281" w:rsidRPr="004605D7">
          <w:rPr>
            <w:rFonts w:ascii="GHEA Grapalat" w:hAnsi="GHEA Grapalat" w:cs="Sylfaen"/>
            <w:sz w:val="20"/>
            <w:szCs w:val="24"/>
            <w:lang w:val="hy-AM" w:eastAsia="en-US"/>
          </w:rPr>
          <w:delText xml:space="preserve"> շինարարական աշխատանքների գնման դեպքում</w:delText>
        </w:r>
        <w:r w:rsidR="006F1AAD" w:rsidRPr="00B23933">
          <w:rPr>
            <w:rFonts w:ascii="GHEA Grapalat" w:hAnsi="GHEA Grapalat" w:cs="Sylfaen"/>
            <w:sz w:val="20"/>
            <w:szCs w:val="24"/>
            <w:lang w:val="hy-AM" w:eastAsia="en-US"/>
          </w:rPr>
          <w:delText xml:space="preserve"> </w:delText>
        </w:r>
        <w:r w:rsidR="006F1AAD">
          <w:rPr>
            <w:rFonts w:ascii="GHEA Grapalat" w:hAnsi="GHEA Grapalat" w:cs="Sylfaen"/>
            <w:sz w:val="20"/>
            <w:szCs w:val="24"/>
            <w:lang w:val="hy-AM" w:eastAsia="en-US"/>
          </w:rPr>
          <w:delText xml:space="preserve">իր կողմից հաստատված </w:delText>
        </w:r>
        <w:r w:rsidR="006F1AAD" w:rsidRPr="00DD1884">
          <w:rPr>
            <w:rFonts w:ascii="GHEA Grapalat" w:hAnsi="GHEA Grapalat" w:cs="Sylfaen"/>
            <w:sz w:val="20"/>
            <w:szCs w:val="24"/>
            <w:lang w:val="hy-AM" w:eastAsia="en-US"/>
          </w:rPr>
          <w:delText xml:space="preserve">հավաստում՝ </w:delText>
        </w:r>
        <w:r w:rsidR="006F1AAD">
          <w:rPr>
            <w:rFonts w:ascii="GHEA Grapalat" w:hAnsi="GHEA Grapalat" w:cs="Sylfaen"/>
            <w:sz w:val="20"/>
            <w:szCs w:val="24"/>
            <w:lang w:val="hy-AM" w:eastAsia="en-US"/>
          </w:rPr>
          <w:delText xml:space="preserve">սույն </w:delText>
        </w:r>
        <w:r w:rsidR="006F1AAD" w:rsidRPr="00DD1884">
          <w:rPr>
            <w:rFonts w:ascii="GHEA Grapalat" w:hAnsi="GHEA Grapalat" w:cs="Sylfaen"/>
            <w:sz w:val="20"/>
            <w:szCs w:val="24"/>
            <w:lang w:val="hy-AM" w:eastAsia="en-US"/>
          </w:rPr>
          <w:delText xml:space="preserve">հրավերին կցված նախագծային փաստաթղթերով, որը հանդիսանում է </w:delText>
        </w:r>
        <w:r w:rsidR="006F1AAD">
          <w:rPr>
            <w:rFonts w:ascii="GHEA Grapalat" w:hAnsi="GHEA Grapalat" w:cs="Sylfaen"/>
            <w:sz w:val="20"/>
            <w:szCs w:val="24"/>
            <w:lang w:val="hy-AM" w:eastAsia="en-US"/>
          </w:rPr>
          <w:delText xml:space="preserve">նաև </w:delText>
        </w:r>
        <w:r w:rsidR="006F1AAD" w:rsidRPr="00DD1884">
          <w:rPr>
            <w:rFonts w:ascii="GHEA Grapalat" w:hAnsi="GHEA Grapalat" w:cs="Sylfaen"/>
            <w:sz w:val="20"/>
            <w:szCs w:val="24"/>
            <w:lang w:val="hy-AM" w:eastAsia="en-US"/>
          </w:rPr>
          <w:delText xml:space="preserve">կնքվելիք պայմանագրի անբաժանելի մասը, սահմանված տեխնիկական բնութագրերին և երաշխիքային սպասարկման պայմաններին համապատասխանող նյութերի և (կամ) սարքերի ու սարքավորումների տեղադրման (օգտագործման) պարտավորության մասին՝ մինչև տեղադրումը </w:delText>
        </w:r>
        <w:r w:rsidR="006F1AAD" w:rsidRPr="00DE151B">
          <w:rPr>
            <w:rFonts w:ascii="GHEA Grapalat" w:hAnsi="GHEA Grapalat" w:cs="Sylfaen"/>
            <w:sz w:val="20"/>
            <w:szCs w:val="24"/>
            <w:lang w:val="hy-AM" w:eastAsia="en-US"/>
          </w:rPr>
          <w:delText>(</w:delText>
        </w:r>
        <w:r w:rsidR="006F1AAD">
          <w:rPr>
            <w:rFonts w:ascii="GHEA Grapalat" w:hAnsi="GHEA Grapalat" w:cs="Sylfaen"/>
            <w:sz w:val="20"/>
            <w:szCs w:val="24"/>
            <w:lang w:val="hy-AM" w:eastAsia="en-US"/>
          </w:rPr>
          <w:delText>օգտագործումը</w:delText>
        </w:r>
        <w:r w:rsidR="006F1AAD" w:rsidRPr="00DE151B">
          <w:rPr>
            <w:rFonts w:ascii="GHEA Grapalat" w:hAnsi="GHEA Grapalat" w:cs="Sylfaen"/>
            <w:sz w:val="20"/>
            <w:szCs w:val="24"/>
            <w:lang w:val="hy-AM" w:eastAsia="en-US"/>
          </w:rPr>
          <w:delText>)</w:delText>
        </w:r>
        <w:r w:rsidR="006F1AAD">
          <w:rPr>
            <w:rFonts w:ascii="GHEA Grapalat" w:hAnsi="GHEA Grapalat" w:cs="Sylfaen"/>
            <w:sz w:val="20"/>
            <w:szCs w:val="24"/>
            <w:lang w:val="hy-AM" w:eastAsia="en-US"/>
          </w:rPr>
          <w:delText xml:space="preserve"> </w:delText>
        </w:r>
        <w:r w:rsidR="006F1AAD" w:rsidRPr="00DD1884">
          <w:rPr>
            <w:rFonts w:ascii="GHEA Grapalat" w:hAnsi="GHEA Grapalat" w:cs="Sylfaen"/>
            <w:sz w:val="20"/>
            <w:szCs w:val="24"/>
            <w:lang w:val="hy-AM" w:eastAsia="en-US"/>
          </w:rPr>
          <w:delText xml:space="preserve">դրանց տեխնիկական բնութագրերը, ապրանքային նշանները, ֆիրմային անվանումները, մակնիշները և երաշխիքային ժամկետները նախապես </w:delText>
        </w:r>
        <w:r w:rsidR="006F1AAD">
          <w:rPr>
            <w:rFonts w:ascii="GHEA Grapalat" w:hAnsi="GHEA Grapalat" w:cs="Sylfaen"/>
            <w:sz w:val="20"/>
            <w:szCs w:val="24"/>
            <w:lang w:val="hy-AM" w:eastAsia="en-US"/>
          </w:rPr>
          <w:delText xml:space="preserve">գրավոր </w:delText>
        </w:r>
        <w:r w:rsidR="006F1AAD" w:rsidRPr="00DD1884">
          <w:rPr>
            <w:rFonts w:ascii="GHEA Grapalat" w:hAnsi="GHEA Grapalat" w:cs="Sylfaen"/>
            <w:sz w:val="20"/>
            <w:szCs w:val="24"/>
            <w:lang w:val="hy-AM" w:eastAsia="en-US"/>
          </w:rPr>
          <w:delText>համաձայնեցնելով</w:delText>
        </w:r>
        <w:r w:rsidR="006F1AAD" w:rsidRPr="00715D2E">
          <w:rPr>
            <w:rFonts w:ascii="GHEA Grapalat" w:hAnsi="GHEA Grapalat" w:cs="Sylfaen"/>
            <w:sz w:val="20"/>
            <w:szCs w:val="24"/>
            <w:lang w:val="hy-AM" w:eastAsia="en-US"/>
          </w:rPr>
          <w:delText xml:space="preserve"> պատվիրատուի հետ: Սույն ենթակետով նախատեսված հավաստումն առանձին հավելվածով հաստատվում է նաև կնքվելիք պայմանագրով.</w:delText>
        </w:r>
        <w:r w:rsidR="006F1AAD" w:rsidRPr="00B23933">
          <w:rPr>
            <w:rFonts w:ascii="GHEA Grapalat" w:hAnsi="GHEA Grapalat" w:cs="Sylfaen"/>
            <w:sz w:val="20"/>
            <w:szCs w:val="24"/>
            <w:vertAlign w:val="superscript"/>
            <w:lang w:val="hy-AM" w:eastAsia="en-US"/>
          </w:rPr>
          <w:delText>8</w:delText>
        </w:r>
      </w:del>
    </w:p>
    <w:p w14:paraId="00E609F8" w14:textId="40883C03" w:rsidR="006C3115" w:rsidRPr="00E6597C" w:rsidRDefault="00C96127" w:rsidP="00EF3662">
      <w:pPr>
        <w:ind w:firstLine="567"/>
        <w:jc w:val="both"/>
        <w:rPr>
          <w:ins w:id="360" w:author="Հերմինե Գևորգյան" w:date="2026-02-26T23:44:00Z" w16du:dateUtc="2026-02-26T19:44:00Z"/>
          <w:rFonts w:ascii="GHEA Grapalat" w:hAnsi="GHEA Grapalat" w:cs="Sylfaen"/>
          <w:color w:val="FFFFFF"/>
          <w:sz w:val="20"/>
          <w:lang w:val="hy-AM"/>
        </w:rPr>
      </w:pPr>
      <w:del w:id="361" w:author="Հերմինե Գևորգյան" w:date="2026-02-26T23:44:00Z" w16du:dateUtc="2026-02-26T19:44:00Z">
        <w:r w:rsidRPr="004605D7">
          <w:rPr>
            <w:rFonts w:ascii="GHEA Grapalat" w:hAnsi="GHEA Grapalat" w:cs="Sylfaen"/>
            <w:sz w:val="20"/>
            <w:lang w:val="hy-AM"/>
          </w:rPr>
          <w:delText>5</w:delText>
        </w:r>
      </w:del>
      <w:ins w:id="362" w:author="Հերմինե Գևորգյան" w:date="2026-02-26T23:44:00Z" w16du:dateUtc="2026-02-26T19:44:00Z">
        <w:r w:rsidR="00E326DD" w:rsidRPr="00807F3D">
          <w:rPr>
            <w:rFonts w:ascii="GHEA Grapalat" w:hAnsi="GHEA Grapalat" w:cs="Sylfaen"/>
            <w:sz w:val="20"/>
            <w:lang w:val="hy-AM"/>
          </w:rPr>
          <w:t xml:space="preserve">  </w:t>
        </w:r>
        <w:r w:rsidRPr="00807F3D">
          <w:rPr>
            <w:rFonts w:ascii="GHEA Grapalat" w:hAnsi="GHEA Grapalat" w:cs="Sylfaen"/>
            <w:sz w:val="20"/>
            <w:lang w:val="hy-AM"/>
          </w:rPr>
          <w:t>3</w:t>
        </w:r>
        <w:r w:rsidR="00F53525" w:rsidRPr="00807F3D">
          <w:rPr>
            <w:rFonts w:ascii="GHEA Grapalat" w:hAnsi="GHEA Grapalat" w:cs="Sylfaen"/>
            <w:sz w:val="20"/>
            <w:lang w:val="hy-AM"/>
          </w:rPr>
          <w:t>)</w:t>
        </w:r>
      </w:ins>
    </w:p>
    <w:p w14:paraId="1A10CDBE" w14:textId="77777777" w:rsidR="003255E1" w:rsidRPr="004605D7" w:rsidRDefault="004567B2" w:rsidP="003255E1">
      <w:pPr>
        <w:pStyle w:val="norm"/>
        <w:spacing w:line="240" w:lineRule="auto"/>
        <w:rPr>
          <w:rFonts w:ascii="GHEA Grapalat" w:hAnsi="GHEA Grapalat" w:cs="Sylfaen"/>
          <w:sz w:val="20"/>
          <w:szCs w:val="24"/>
          <w:lang w:val="hy-AM" w:eastAsia="en-US"/>
        </w:rPr>
      </w:pPr>
      <w:ins w:id="363" w:author="Հերմինե Գևորգյան" w:date="2026-02-26T23:44:00Z" w16du:dateUtc="2026-02-26T19:44:00Z">
        <w:r>
          <w:rPr>
            <w:rFonts w:ascii="GHEA Grapalat" w:hAnsi="GHEA Grapalat" w:cs="Sylfaen"/>
            <w:sz w:val="20"/>
            <w:szCs w:val="24"/>
            <w:lang w:val="hy-AM" w:eastAsia="en-US"/>
          </w:rPr>
          <w:t>4</w:t>
        </w:r>
      </w:ins>
      <w:r w:rsidR="003E3FD0" w:rsidRPr="00E6597C">
        <w:rPr>
          <w:rFonts w:ascii="GHEA Grapalat" w:hAnsi="GHEA Grapalat" w:cs="Sylfaen"/>
          <w:sz w:val="20"/>
          <w:szCs w:val="24"/>
          <w:lang w:val="hy-AM" w:eastAsia="en-US"/>
        </w:rPr>
        <w:t>)</w:t>
      </w:r>
      <w:r w:rsidR="000845F6" w:rsidRPr="00E6597C">
        <w:rPr>
          <w:rFonts w:ascii="GHEA Grapalat" w:hAnsi="GHEA Grapalat" w:cs="Sylfaen"/>
          <w:sz w:val="20"/>
          <w:szCs w:val="24"/>
          <w:lang w:val="hy-AM" w:eastAsia="en-US"/>
        </w:rPr>
        <w:t xml:space="preserve"> </w:t>
      </w:r>
      <w:bookmarkStart w:id="364" w:name="_Hlk9262052"/>
      <w:r w:rsidR="003255E1" w:rsidRPr="004605D7">
        <w:rPr>
          <w:rFonts w:ascii="GHEA Grapalat" w:hAnsi="GHEA Grapalat" w:cs="Sylfaen"/>
          <w:sz w:val="20"/>
          <w:szCs w:val="24"/>
          <w:lang w:val="hy-AM" w:eastAsia="en-US"/>
        </w:rPr>
        <w:t>շինարարական աշխատանքների գնման դեպքում</w:t>
      </w:r>
      <w:r w:rsidR="003255E1" w:rsidRPr="00B23933">
        <w:rPr>
          <w:rFonts w:ascii="GHEA Grapalat" w:hAnsi="GHEA Grapalat" w:cs="Sylfaen"/>
          <w:sz w:val="20"/>
          <w:szCs w:val="24"/>
          <w:lang w:val="hy-AM" w:eastAsia="en-US"/>
        </w:rPr>
        <w:t xml:space="preserve"> </w:t>
      </w:r>
      <w:r w:rsidR="003255E1">
        <w:rPr>
          <w:rFonts w:ascii="GHEA Grapalat" w:hAnsi="GHEA Grapalat" w:cs="Sylfaen"/>
          <w:sz w:val="20"/>
          <w:szCs w:val="24"/>
          <w:lang w:val="hy-AM" w:eastAsia="en-US"/>
        </w:rPr>
        <w:t xml:space="preserve">իր կողմից հաստատված </w:t>
      </w:r>
      <w:r w:rsidR="003255E1" w:rsidRPr="00DD1884">
        <w:rPr>
          <w:rFonts w:ascii="GHEA Grapalat" w:hAnsi="GHEA Grapalat" w:cs="Sylfaen"/>
          <w:sz w:val="20"/>
          <w:szCs w:val="24"/>
          <w:lang w:val="hy-AM" w:eastAsia="en-US"/>
        </w:rPr>
        <w:t xml:space="preserve">հավաստում՝ </w:t>
      </w:r>
      <w:r w:rsidR="003255E1">
        <w:rPr>
          <w:rFonts w:ascii="GHEA Grapalat" w:hAnsi="GHEA Grapalat" w:cs="Sylfaen"/>
          <w:sz w:val="20"/>
          <w:szCs w:val="24"/>
          <w:lang w:val="hy-AM" w:eastAsia="en-US"/>
        </w:rPr>
        <w:t xml:space="preserve">սույն </w:t>
      </w:r>
      <w:r w:rsidR="003255E1" w:rsidRPr="00DD1884">
        <w:rPr>
          <w:rFonts w:ascii="GHEA Grapalat" w:hAnsi="GHEA Grapalat" w:cs="Sylfaen"/>
          <w:sz w:val="20"/>
          <w:szCs w:val="24"/>
          <w:lang w:val="hy-AM" w:eastAsia="en-US"/>
        </w:rPr>
        <w:t xml:space="preserve">հրավերին կցված նախագծային փաստաթղթերով, որը հանդիսանում է </w:t>
      </w:r>
      <w:r w:rsidR="003255E1">
        <w:rPr>
          <w:rFonts w:ascii="GHEA Grapalat" w:hAnsi="GHEA Grapalat" w:cs="Sylfaen"/>
          <w:sz w:val="20"/>
          <w:szCs w:val="24"/>
          <w:lang w:val="hy-AM" w:eastAsia="en-US"/>
        </w:rPr>
        <w:t xml:space="preserve">նաև </w:t>
      </w:r>
      <w:r w:rsidR="003255E1" w:rsidRPr="00DD1884">
        <w:rPr>
          <w:rFonts w:ascii="GHEA Grapalat" w:hAnsi="GHEA Grapalat" w:cs="Sylfaen"/>
          <w:sz w:val="20"/>
          <w:szCs w:val="24"/>
          <w:lang w:val="hy-AM" w:eastAsia="en-US"/>
        </w:rPr>
        <w:t xml:space="preserve">կնքվելիք պայմանագրի անբաժանելի մասը, սահմանված տեխնիկական բնութագրերին և երաշխիքային սպասարկման պայմաններին համապատասխանող նյութերի և (կամ) սարքերի ու սարքավորումների տեղադրման (օգտագործման) պարտավորության մասին՝ մինչև տեղադրումը </w:t>
      </w:r>
      <w:r w:rsidR="003255E1" w:rsidRPr="00DE151B">
        <w:rPr>
          <w:rFonts w:ascii="GHEA Grapalat" w:hAnsi="GHEA Grapalat" w:cs="Sylfaen"/>
          <w:sz w:val="20"/>
          <w:szCs w:val="24"/>
          <w:lang w:val="hy-AM" w:eastAsia="en-US"/>
        </w:rPr>
        <w:t>(</w:t>
      </w:r>
      <w:r w:rsidR="003255E1">
        <w:rPr>
          <w:rFonts w:ascii="GHEA Grapalat" w:hAnsi="GHEA Grapalat" w:cs="Sylfaen"/>
          <w:sz w:val="20"/>
          <w:szCs w:val="24"/>
          <w:lang w:val="hy-AM" w:eastAsia="en-US"/>
        </w:rPr>
        <w:t>օգտագործումը</w:t>
      </w:r>
      <w:r w:rsidR="003255E1" w:rsidRPr="00DE151B">
        <w:rPr>
          <w:rFonts w:ascii="GHEA Grapalat" w:hAnsi="GHEA Grapalat" w:cs="Sylfaen"/>
          <w:sz w:val="20"/>
          <w:szCs w:val="24"/>
          <w:lang w:val="hy-AM" w:eastAsia="en-US"/>
        </w:rPr>
        <w:t>)</w:t>
      </w:r>
      <w:r w:rsidR="003255E1">
        <w:rPr>
          <w:rFonts w:ascii="GHEA Grapalat" w:hAnsi="GHEA Grapalat" w:cs="Sylfaen"/>
          <w:sz w:val="20"/>
          <w:szCs w:val="24"/>
          <w:lang w:val="hy-AM" w:eastAsia="en-US"/>
        </w:rPr>
        <w:t xml:space="preserve"> </w:t>
      </w:r>
      <w:r w:rsidR="003255E1" w:rsidRPr="00DD1884">
        <w:rPr>
          <w:rFonts w:ascii="GHEA Grapalat" w:hAnsi="GHEA Grapalat" w:cs="Sylfaen"/>
          <w:sz w:val="20"/>
          <w:szCs w:val="24"/>
          <w:lang w:val="hy-AM" w:eastAsia="en-US"/>
        </w:rPr>
        <w:t xml:space="preserve">դրանց տեխնիկական բնութագրերը, ապրանքային նշանները, ֆիրմային անվանումները, մակնիշները և երաշխիքային ժամկետները նախապես </w:t>
      </w:r>
      <w:r w:rsidR="003255E1">
        <w:rPr>
          <w:rFonts w:ascii="GHEA Grapalat" w:hAnsi="GHEA Grapalat" w:cs="Sylfaen"/>
          <w:sz w:val="20"/>
          <w:szCs w:val="24"/>
          <w:lang w:val="hy-AM" w:eastAsia="en-US"/>
        </w:rPr>
        <w:t xml:space="preserve">գրավոր </w:t>
      </w:r>
      <w:r w:rsidR="003255E1" w:rsidRPr="00DD1884">
        <w:rPr>
          <w:rFonts w:ascii="GHEA Grapalat" w:hAnsi="GHEA Grapalat" w:cs="Sylfaen"/>
          <w:sz w:val="20"/>
          <w:szCs w:val="24"/>
          <w:lang w:val="hy-AM" w:eastAsia="en-US"/>
        </w:rPr>
        <w:t>համաձայնեցնելով</w:t>
      </w:r>
      <w:r w:rsidR="003255E1" w:rsidRPr="00715D2E">
        <w:rPr>
          <w:rFonts w:ascii="GHEA Grapalat" w:hAnsi="GHEA Grapalat" w:cs="Sylfaen"/>
          <w:sz w:val="20"/>
          <w:szCs w:val="24"/>
          <w:lang w:val="hy-AM" w:eastAsia="en-US"/>
        </w:rPr>
        <w:t xml:space="preserve"> պատվիրատուի հետ: Սույն ենթակետով նախատեսված հավաստումն առանձին հավելվածով հաստատվում է նաև կնքվելիք պայմանագրով.</w:t>
      </w:r>
      <w:r w:rsidR="003255E1" w:rsidRPr="00B23933">
        <w:rPr>
          <w:rFonts w:ascii="GHEA Grapalat" w:hAnsi="GHEA Grapalat" w:cs="Sylfaen"/>
          <w:sz w:val="20"/>
          <w:szCs w:val="24"/>
          <w:vertAlign w:val="superscript"/>
          <w:lang w:val="hy-AM" w:eastAsia="en-US"/>
        </w:rPr>
        <w:t>8</w:t>
      </w:r>
    </w:p>
    <w:p w14:paraId="11B1A6B4" w14:textId="77777777" w:rsidR="003255E1" w:rsidRPr="00E6597C" w:rsidRDefault="003255E1" w:rsidP="003255E1">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5</w:t>
      </w:r>
      <w:r w:rsidRPr="00E6597C">
        <w:rPr>
          <w:rFonts w:ascii="GHEA Grapalat" w:hAnsi="GHEA Grapalat" w:cs="Sylfaen"/>
          <w:sz w:val="20"/>
          <w:szCs w:val="24"/>
          <w:lang w:val="hy-AM" w:eastAsia="en-US"/>
        </w:rPr>
        <w:t xml:space="preserve">) </w:t>
      </w:r>
      <w:r w:rsidRPr="004605D7">
        <w:rPr>
          <w:rFonts w:ascii="GHEA Grapalat" w:hAnsi="GHEA Grapalat" w:cs="Sylfaen"/>
          <w:sz w:val="20"/>
          <w:szCs w:val="24"/>
          <w:lang w:val="hy-AM" w:eastAsia="en-US"/>
        </w:rPr>
        <w:t xml:space="preserve">ենթակապալի </w:t>
      </w:r>
      <w:r w:rsidRPr="00E6597C">
        <w:rPr>
          <w:rFonts w:ascii="GHEA Grapalat" w:hAnsi="GHEA Grapalat" w:cs="Sylfaen"/>
          <w:sz w:val="20"/>
          <w:szCs w:val="24"/>
          <w:lang w:val="hy-AM" w:eastAsia="en-US"/>
        </w:rPr>
        <w:t xml:space="preserve">պայմանագրի պատճենը և դրա կողմ հանդիսացող անձի տվյալները,  եթե կնքվելիք պայմանագիրն իրականացվելու է </w:t>
      </w:r>
      <w:r w:rsidRPr="004605D7">
        <w:rPr>
          <w:rFonts w:ascii="GHEA Grapalat" w:hAnsi="GHEA Grapalat" w:cs="Sylfaen"/>
          <w:sz w:val="20"/>
          <w:szCs w:val="24"/>
          <w:lang w:val="hy-AM" w:eastAsia="en-US"/>
        </w:rPr>
        <w:t xml:space="preserve">ենթակապալի </w:t>
      </w:r>
      <w:r w:rsidRPr="00E6597C">
        <w:rPr>
          <w:rFonts w:ascii="GHEA Grapalat" w:hAnsi="GHEA Grapalat" w:cs="Sylfaen"/>
          <w:sz w:val="20"/>
          <w:szCs w:val="24"/>
          <w:lang w:val="hy-AM" w:eastAsia="en-US"/>
        </w:rPr>
        <w:t>միջոցով:</w:t>
      </w:r>
    </w:p>
    <w:p w14:paraId="6754EF1A" w14:textId="77777777" w:rsidR="003255E1" w:rsidRPr="00E6597C" w:rsidRDefault="003255E1" w:rsidP="003255E1">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6) համատեղ գործունեության պայմանագրի պատճենը, եթե մասնակիցները սույն ընթացակարգին մասնակցում են համատեղ գործունեության կարգով (կոնսորցիումով):</w:t>
      </w:r>
    </w:p>
    <w:p w14:paraId="40659CA0" w14:textId="77777777" w:rsidR="003255E1" w:rsidRPr="00E6597C" w:rsidRDefault="003255E1" w:rsidP="003255E1">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15367A59" w14:textId="77777777" w:rsidR="003255E1" w:rsidRPr="00E6597C" w:rsidRDefault="003255E1" w:rsidP="003255E1">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w:t>
      </w:r>
      <w:r w:rsidRPr="00E6597C">
        <w:rPr>
          <w:rFonts w:ascii="GHEA Grapalat" w:hAnsi="GHEA Grapalat" w:cs="Sylfaen"/>
          <w:sz w:val="20"/>
          <w:szCs w:val="24"/>
          <w:lang w:val="hy-AM" w:eastAsia="en-US"/>
        </w:rPr>
        <w:lastRenderedPageBreak/>
        <w:t>հայտերի բացման նիստում մերժվում են ինչպես համատեղ գործունեության կարգով, այնպես էլ առանձին ներկայացված հայտերը.</w:t>
      </w:r>
    </w:p>
    <w:p w14:paraId="5D11F008" w14:textId="6600621A" w:rsidR="00E410D5" w:rsidRPr="00E6597C" w:rsidRDefault="003255E1" w:rsidP="003255E1">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364"/>
    <w:p w14:paraId="14324BA9" w14:textId="77777777" w:rsidR="00037DDE" w:rsidRPr="00E6597C" w:rsidRDefault="00037DDE" w:rsidP="00EF3662">
      <w:pPr>
        <w:pStyle w:val="norm"/>
        <w:spacing w:line="240" w:lineRule="auto"/>
        <w:rPr>
          <w:del w:id="365" w:author="Հերմինե Գևորգյան" w:date="2026-02-26T23:44:00Z" w16du:dateUtc="2026-02-26T19:44:00Z"/>
          <w:rFonts w:ascii="GHEA Grapalat" w:hAnsi="GHEA Grapalat" w:cs="Sylfaen"/>
          <w:sz w:val="20"/>
          <w:szCs w:val="24"/>
          <w:lang w:val="hy-AM" w:eastAsia="en-US"/>
        </w:rPr>
      </w:pPr>
    </w:p>
    <w:p w14:paraId="0EC33FCC" w14:textId="60108B17" w:rsidR="004567B2" w:rsidRPr="00A71D81" w:rsidRDefault="004567B2" w:rsidP="007E2503">
      <w:pPr>
        <w:jc w:val="center"/>
        <w:rPr>
          <w:rFonts w:ascii="GHEA Grapalat" w:hAnsi="GHEA Grapalat" w:cs="Arial"/>
          <w:b/>
          <w:sz w:val="20"/>
          <w:lang w:val="es-ES"/>
        </w:rPr>
      </w:pPr>
      <w:r w:rsidRPr="00A71D81">
        <w:rPr>
          <w:rFonts w:ascii="GHEA Grapalat" w:hAnsi="GHEA Grapalat"/>
          <w:b/>
          <w:sz w:val="20"/>
          <w:lang w:val="es-ES"/>
        </w:rPr>
        <w:t xml:space="preserve">5.   </w:t>
      </w:r>
      <w:r w:rsidRPr="00A71D81">
        <w:rPr>
          <w:rFonts w:ascii="GHEA Grapalat" w:hAnsi="GHEA Grapalat" w:cs="Sylfaen"/>
          <w:b/>
          <w:sz w:val="20"/>
          <w:lang w:val="es-ES"/>
        </w:rPr>
        <w:t>ՀԱՅՏԻ</w:t>
      </w:r>
      <w:r w:rsidRPr="00A71D81">
        <w:rPr>
          <w:rFonts w:ascii="GHEA Grapalat" w:hAnsi="GHEA Grapalat" w:cs="Arial"/>
          <w:b/>
          <w:sz w:val="20"/>
          <w:lang w:val="es-ES"/>
        </w:rPr>
        <w:t xml:space="preserve">   </w:t>
      </w:r>
      <w:proofErr w:type="gramStart"/>
      <w:r w:rsidRPr="00A71D81">
        <w:rPr>
          <w:rFonts w:ascii="GHEA Grapalat" w:hAnsi="GHEA Grapalat" w:cs="Sylfaen"/>
          <w:b/>
          <w:sz w:val="20"/>
          <w:lang w:val="es-ES"/>
        </w:rPr>
        <w:t>ԳՆԱՅԻՆ</w:t>
      </w:r>
      <w:r w:rsidRPr="00A71D81">
        <w:rPr>
          <w:rFonts w:ascii="GHEA Grapalat" w:hAnsi="GHEA Grapalat" w:cs="Arial"/>
          <w:b/>
          <w:sz w:val="20"/>
          <w:lang w:val="es-ES"/>
        </w:rPr>
        <w:t xml:space="preserve">  </w:t>
      </w:r>
      <w:r w:rsidRPr="00A71D81">
        <w:rPr>
          <w:rFonts w:ascii="GHEA Grapalat" w:hAnsi="GHEA Grapalat" w:cs="Sylfaen"/>
          <w:b/>
          <w:sz w:val="20"/>
          <w:lang w:val="es-ES"/>
        </w:rPr>
        <w:t>ԱՌԱՋԱՐԿԸ</w:t>
      </w:r>
      <w:proofErr w:type="gramEnd"/>
      <w:r w:rsidRPr="00A71D81">
        <w:rPr>
          <w:rFonts w:ascii="GHEA Grapalat" w:hAnsi="GHEA Grapalat" w:cs="Arial"/>
          <w:b/>
          <w:sz w:val="20"/>
          <w:lang w:val="es-ES"/>
        </w:rPr>
        <w:t xml:space="preserve"> </w:t>
      </w:r>
    </w:p>
    <w:p w14:paraId="73732164" w14:textId="77777777" w:rsidR="004567B2" w:rsidRPr="00A71D81" w:rsidRDefault="004567B2" w:rsidP="004567B2">
      <w:pPr>
        <w:ind w:firstLine="567"/>
        <w:jc w:val="both"/>
        <w:rPr>
          <w:rFonts w:ascii="GHEA Grapalat" w:hAnsi="GHEA Grapalat"/>
          <w:sz w:val="20"/>
          <w:lang w:val="es-ES"/>
        </w:rPr>
      </w:pPr>
      <w:r w:rsidRPr="00A71D81">
        <w:rPr>
          <w:rFonts w:ascii="GHEA Grapalat" w:hAnsi="GHEA Grapalat" w:cs="Sylfaen"/>
          <w:sz w:val="20"/>
          <w:lang w:val="es-ES"/>
        </w:rPr>
        <w:t xml:space="preserve">5.1 </w:t>
      </w:r>
      <w:r w:rsidRPr="00A71D81">
        <w:rPr>
          <w:rFonts w:ascii="GHEA Grapalat" w:hAnsi="GHEA Grapalat" w:cs="Sylfaen"/>
          <w:sz w:val="20"/>
          <w:lang w:val="hy-AM"/>
        </w:rPr>
        <w:t>Առաջարկվող</w:t>
      </w:r>
      <w:r w:rsidRPr="00A71D81">
        <w:rPr>
          <w:rFonts w:ascii="GHEA Grapalat" w:hAnsi="GHEA Grapalat" w:cs="Sylfaen"/>
          <w:sz w:val="20"/>
          <w:lang w:val="es-ES"/>
        </w:rPr>
        <w:t xml:space="preserve"> </w:t>
      </w:r>
      <w:r w:rsidRPr="00A71D81">
        <w:rPr>
          <w:rFonts w:ascii="GHEA Grapalat" w:hAnsi="GHEA Grapalat" w:cs="Sylfaen"/>
          <w:sz w:val="20"/>
          <w:lang w:val="hy-AM"/>
        </w:rPr>
        <w:t>գինը</w:t>
      </w:r>
      <w:r w:rsidRPr="00A71D81">
        <w:rPr>
          <w:rFonts w:ascii="GHEA Grapalat" w:hAnsi="GHEA Grapalat" w:cs="Sylfaen"/>
          <w:sz w:val="20"/>
          <w:lang w:val="es-ES"/>
        </w:rPr>
        <w:t xml:space="preserve"> </w:t>
      </w:r>
      <w:del w:id="366" w:author="Հերմինե Գևորգյան" w:date="2026-02-26T23:44:00Z" w16du:dateUtc="2026-02-26T19:44:00Z">
        <w:r w:rsidR="00A45946" w:rsidRPr="00E6597C">
          <w:rPr>
            <w:rFonts w:ascii="GHEA Grapalat" w:hAnsi="GHEA Grapalat" w:cs="Sylfaen"/>
            <w:sz w:val="20"/>
            <w:lang w:val="hy-AM"/>
          </w:rPr>
          <w:delText>ա</w:delText>
        </w:r>
        <w:r w:rsidR="00A71C79" w:rsidRPr="004605D7">
          <w:rPr>
            <w:rFonts w:ascii="GHEA Grapalat" w:hAnsi="GHEA Grapalat" w:cs="Sylfaen"/>
            <w:sz w:val="20"/>
            <w:lang w:val="hy-AM"/>
          </w:rPr>
          <w:delText>շխատանքի</w:delText>
        </w:r>
      </w:del>
      <w:ins w:id="367" w:author="Հերմինե Գևորգյան" w:date="2026-02-26T23:44:00Z" w16du:dateUtc="2026-02-26T19:44:00Z">
        <w:r w:rsidRPr="00A71D81">
          <w:rPr>
            <w:rFonts w:ascii="GHEA Grapalat" w:hAnsi="GHEA Grapalat" w:cs="Sylfaen"/>
            <w:sz w:val="20"/>
            <w:lang w:val="hy-AM"/>
          </w:rPr>
          <w:t>ապրանքի</w:t>
        </w:r>
      </w:ins>
      <w:r w:rsidRPr="00A71D81">
        <w:rPr>
          <w:rFonts w:ascii="GHEA Grapalat" w:hAnsi="GHEA Grapalat" w:cs="Sylfaen"/>
          <w:sz w:val="20"/>
          <w:lang w:val="es-ES"/>
        </w:rPr>
        <w:t xml:space="preserve"> </w:t>
      </w:r>
      <w:r w:rsidRPr="00A71D81">
        <w:rPr>
          <w:rFonts w:ascii="GHEA Grapalat" w:hAnsi="GHEA Grapalat" w:cs="Sylfaen"/>
          <w:sz w:val="20"/>
          <w:lang w:val="hy-AM"/>
        </w:rPr>
        <w:t>արժեքից</w:t>
      </w:r>
      <w:r w:rsidRPr="00A71D81">
        <w:rPr>
          <w:rFonts w:ascii="GHEA Grapalat" w:hAnsi="GHEA Grapalat" w:cs="Sylfaen"/>
          <w:sz w:val="20"/>
          <w:lang w:val="es-ES"/>
        </w:rPr>
        <w:t xml:space="preserve"> </w:t>
      </w:r>
      <w:r w:rsidRPr="00A71D81">
        <w:rPr>
          <w:rFonts w:ascii="GHEA Grapalat" w:hAnsi="GHEA Grapalat" w:cs="Sylfaen"/>
          <w:sz w:val="20"/>
          <w:lang w:val="hy-AM"/>
        </w:rPr>
        <w:t>բացի</w:t>
      </w:r>
      <w:r w:rsidRPr="00A71D81">
        <w:rPr>
          <w:rFonts w:ascii="GHEA Grapalat" w:hAnsi="GHEA Grapalat" w:cs="Sylfaen"/>
          <w:sz w:val="20"/>
          <w:lang w:val="es-ES"/>
        </w:rPr>
        <w:t xml:space="preserve"> </w:t>
      </w:r>
      <w:r w:rsidRPr="00A71D81">
        <w:rPr>
          <w:rFonts w:ascii="GHEA Grapalat" w:hAnsi="GHEA Grapalat" w:cs="Sylfaen"/>
          <w:sz w:val="20"/>
          <w:lang w:val="hy-AM"/>
        </w:rPr>
        <w:t>ներառում</w:t>
      </w:r>
      <w:r w:rsidRPr="00A71D81">
        <w:rPr>
          <w:rFonts w:ascii="GHEA Grapalat" w:hAnsi="GHEA Grapalat" w:cs="Sylfaen"/>
          <w:sz w:val="20"/>
          <w:lang w:val="es-ES"/>
        </w:rPr>
        <w:t xml:space="preserve"> </w:t>
      </w:r>
      <w:r w:rsidRPr="00A71D81">
        <w:rPr>
          <w:rFonts w:ascii="GHEA Grapalat" w:hAnsi="GHEA Grapalat" w:cs="Sylfaen"/>
          <w:sz w:val="20"/>
          <w:lang w:val="hy-AM"/>
        </w:rPr>
        <w:t>է</w:t>
      </w:r>
      <w:r w:rsidRPr="00A71D81">
        <w:rPr>
          <w:rFonts w:ascii="GHEA Grapalat" w:hAnsi="GHEA Grapalat" w:cs="Sylfaen"/>
          <w:sz w:val="20"/>
          <w:lang w:val="es-ES"/>
        </w:rPr>
        <w:t xml:space="preserve"> </w:t>
      </w:r>
      <w:r w:rsidRPr="00A71D81">
        <w:rPr>
          <w:rFonts w:ascii="GHEA Grapalat" w:hAnsi="GHEA Grapalat" w:cs="Sylfaen"/>
          <w:sz w:val="20"/>
          <w:lang w:val="hy-AM"/>
        </w:rPr>
        <w:t>փոխադրման</w:t>
      </w:r>
      <w:r w:rsidRPr="00A71D81">
        <w:rPr>
          <w:rFonts w:ascii="GHEA Grapalat" w:hAnsi="GHEA Grapalat" w:cs="Sylfaen"/>
          <w:sz w:val="20"/>
          <w:lang w:val="es-ES"/>
        </w:rPr>
        <w:t xml:space="preserve">, </w:t>
      </w:r>
      <w:r w:rsidRPr="00A71D81">
        <w:rPr>
          <w:rFonts w:ascii="GHEA Grapalat" w:hAnsi="GHEA Grapalat" w:cs="Sylfaen"/>
          <w:sz w:val="20"/>
          <w:lang w:val="hy-AM"/>
        </w:rPr>
        <w:t>ապահովագրման</w:t>
      </w:r>
      <w:r w:rsidRPr="00A71D81">
        <w:rPr>
          <w:rFonts w:ascii="GHEA Grapalat" w:hAnsi="GHEA Grapalat" w:cs="Sylfaen"/>
          <w:sz w:val="20"/>
          <w:lang w:val="es-ES"/>
        </w:rPr>
        <w:t xml:space="preserve">, </w:t>
      </w:r>
      <w:r w:rsidRPr="00A71D81">
        <w:rPr>
          <w:rFonts w:ascii="GHEA Grapalat" w:hAnsi="GHEA Grapalat" w:cs="Sylfaen"/>
          <w:sz w:val="20"/>
          <w:lang w:val="hy-AM"/>
        </w:rPr>
        <w:t>տուրքերի</w:t>
      </w:r>
      <w:r w:rsidRPr="00A71D81">
        <w:rPr>
          <w:rFonts w:ascii="GHEA Grapalat" w:hAnsi="GHEA Grapalat" w:cs="Sylfaen"/>
          <w:sz w:val="20"/>
          <w:lang w:val="es-ES"/>
        </w:rPr>
        <w:t xml:space="preserve">, </w:t>
      </w:r>
      <w:r w:rsidRPr="00A71D81">
        <w:rPr>
          <w:rFonts w:ascii="GHEA Grapalat" w:hAnsi="GHEA Grapalat" w:cs="Sylfaen"/>
          <w:sz w:val="20"/>
          <w:lang w:val="hy-AM"/>
        </w:rPr>
        <w:t>հարկերի</w:t>
      </w:r>
      <w:r w:rsidRPr="00A71D81">
        <w:rPr>
          <w:rFonts w:ascii="GHEA Grapalat" w:hAnsi="GHEA Grapalat" w:cs="Sylfaen"/>
          <w:sz w:val="20"/>
          <w:lang w:val="es-ES"/>
        </w:rPr>
        <w:t xml:space="preserve">, </w:t>
      </w:r>
      <w:r w:rsidRPr="00A71D81">
        <w:rPr>
          <w:rFonts w:ascii="GHEA Grapalat" w:hAnsi="GHEA Grapalat" w:cs="Sylfaen"/>
          <w:sz w:val="20"/>
          <w:lang w:val="hy-AM"/>
        </w:rPr>
        <w:t>այլ</w:t>
      </w:r>
      <w:r w:rsidRPr="00A71D81">
        <w:rPr>
          <w:rFonts w:ascii="GHEA Grapalat" w:hAnsi="GHEA Grapalat" w:cs="Sylfaen"/>
          <w:sz w:val="20"/>
          <w:lang w:val="es-ES"/>
        </w:rPr>
        <w:t xml:space="preserve"> </w:t>
      </w:r>
      <w:r w:rsidRPr="00A71D81">
        <w:rPr>
          <w:rFonts w:ascii="GHEA Grapalat" w:hAnsi="GHEA Grapalat" w:cs="Sylfaen"/>
          <w:sz w:val="20"/>
          <w:lang w:val="hy-AM"/>
        </w:rPr>
        <w:t>վճարումների</w:t>
      </w:r>
      <w:r w:rsidRPr="00A71D81">
        <w:rPr>
          <w:rFonts w:ascii="GHEA Grapalat" w:hAnsi="GHEA Grapalat" w:cs="Sylfaen"/>
          <w:sz w:val="20"/>
          <w:lang w:val="es-ES"/>
        </w:rPr>
        <w:t xml:space="preserve"> </w:t>
      </w:r>
      <w:r w:rsidRPr="00A71D81">
        <w:rPr>
          <w:rFonts w:ascii="GHEA Grapalat" w:hAnsi="GHEA Grapalat" w:cs="Sylfaen"/>
          <w:sz w:val="20"/>
          <w:lang w:val="hy-AM"/>
        </w:rPr>
        <w:t>գծով</w:t>
      </w:r>
      <w:r w:rsidRPr="00A71D81">
        <w:rPr>
          <w:rFonts w:ascii="GHEA Grapalat" w:hAnsi="GHEA Grapalat" w:cs="Sylfaen"/>
          <w:sz w:val="20"/>
          <w:lang w:val="es-ES"/>
        </w:rPr>
        <w:t xml:space="preserve"> </w:t>
      </w:r>
      <w:r w:rsidRPr="00A71D81">
        <w:rPr>
          <w:rFonts w:ascii="GHEA Grapalat" w:hAnsi="GHEA Grapalat" w:cs="Sylfaen"/>
          <w:sz w:val="20"/>
          <w:lang w:val="hy-AM"/>
        </w:rPr>
        <w:t>ծախսերը</w:t>
      </w:r>
      <w:r w:rsidRPr="00A71D81">
        <w:rPr>
          <w:rFonts w:ascii="GHEA Grapalat" w:hAnsi="GHEA Grapalat" w:cs="Sylfaen"/>
          <w:sz w:val="20"/>
          <w:lang w:val="es-ES"/>
        </w:rPr>
        <w:t xml:space="preserve"> </w:t>
      </w:r>
      <w:r w:rsidRPr="00A71D81">
        <w:rPr>
          <w:rFonts w:ascii="GHEA Grapalat" w:hAnsi="GHEA Grapalat" w:cs="Sylfaen"/>
          <w:sz w:val="20"/>
          <w:lang w:val="hy-AM"/>
        </w:rPr>
        <w:t>և</w:t>
      </w:r>
      <w:r w:rsidRPr="00A71D81">
        <w:rPr>
          <w:rFonts w:ascii="GHEA Grapalat" w:hAnsi="GHEA Grapalat" w:cs="Sylfaen"/>
          <w:sz w:val="20"/>
          <w:lang w:val="es-ES"/>
        </w:rPr>
        <w:t xml:space="preserve"> </w:t>
      </w:r>
      <w:r w:rsidRPr="00A71D81">
        <w:rPr>
          <w:rFonts w:ascii="GHEA Grapalat" w:hAnsi="GHEA Grapalat" w:cs="Sylfaen"/>
          <w:sz w:val="20"/>
          <w:lang w:val="hy-AM"/>
        </w:rPr>
        <w:t>չի</w:t>
      </w:r>
      <w:r w:rsidRPr="00A71D81">
        <w:rPr>
          <w:rFonts w:ascii="GHEA Grapalat" w:hAnsi="GHEA Grapalat" w:cs="Sylfaen"/>
          <w:sz w:val="20"/>
          <w:lang w:val="es-ES"/>
        </w:rPr>
        <w:t xml:space="preserve"> </w:t>
      </w:r>
      <w:r w:rsidRPr="00A71D81">
        <w:rPr>
          <w:rFonts w:ascii="GHEA Grapalat" w:hAnsi="GHEA Grapalat" w:cs="Sylfaen"/>
          <w:sz w:val="20"/>
          <w:lang w:val="hy-AM"/>
        </w:rPr>
        <w:t>կարող</w:t>
      </w:r>
      <w:r w:rsidRPr="00A71D81">
        <w:rPr>
          <w:rFonts w:ascii="GHEA Grapalat" w:hAnsi="GHEA Grapalat" w:cs="Sylfaen"/>
          <w:sz w:val="20"/>
          <w:lang w:val="es-ES"/>
        </w:rPr>
        <w:t xml:space="preserve"> </w:t>
      </w:r>
      <w:r w:rsidRPr="00A71D81">
        <w:rPr>
          <w:rFonts w:ascii="GHEA Grapalat" w:hAnsi="GHEA Grapalat" w:cs="Sylfaen"/>
          <w:sz w:val="20"/>
          <w:lang w:val="hy-AM"/>
        </w:rPr>
        <w:t>պակաս</w:t>
      </w:r>
      <w:r w:rsidRPr="00A71D81">
        <w:rPr>
          <w:rFonts w:ascii="GHEA Grapalat" w:hAnsi="GHEA Grapalat" w:cs="Sylfaen"/>
          <w:sz w:val="20"/>
          <w:lang w:val="es-ES"/>
        </w:rPr>
        <w:t xml:space="preserve"> </w:t>
      </w:r>
      <w:r w:rsidRPr="00A71D81">
        <w:rPr>
          <w:rFonts w:ascii="GHEA Grapalat" w:hAnsi="GHEA Grapalat" w:cs="Sylfaen"/>
          <w:sz w:val="20"/>
          <w:lang w:val="hy-AM"/>
        </w:rPr>
        <w:t>լինել</w:t>
      </w:r>
      <w:r w:rsidRPr="00A71D81">
        <w:rPr>
          <w:rFonts w:ascii="GHEA Grapalat" w:hAnsi="GHEA Grapalat" w:cs="Sylfaen"/>
          <w:sz w:val="20"/>
          <w:lang w:val="es-ES"/>
        </w:rPr>
        <w:t xml:space="preserve"> </w:t>
      </w:r>
      <w:r w:rsidRPr="00A71D81">
        <w:rPr>
          <w:rFonts w:ascii="GHEA Grapalat" w:hAnsi="GHEA Grapalat" w:cs="Sylfaen"/>
          <w:sz w:val="20"/>
          <w:lang w:val="hy-AM"/>
        </w:rPr>
        <w:t>դրանց</w:t>
      </w:r>
      <w:r w:rsidRPr="00A71D81">
        <w:rPr>
          <w:rFonts w:ascii="GHEA Grapalat" w:hAnsi="GHEA Grapalat" w:cs="Sylfaen"/>
          <w:sz w:val="20"/>
          <w:lang w:val="es-ES"/>
        </w:rPr>
        <w:t xml:space="preserve"> </w:t>
      </w:r>
      <w:r w:rsidRPr="00A71D81">
        <w:rPr>
          <w:rFonts w:ascii="GHEA Grapalat" w:hAnsi="GHEA Grapalat" w:cs="Sylfaen"/>
          <w:sz w:val="20"/>
          <w:lang w:val="hy-AM"/>
        </w:rPr>
        <w:t>ինքնարժեքից</w:t>
      </w:r>
      <w:r w:rsidRPr="00A71D81">
        <w:rPr>
          <w:rFonts w:ascii="GHEA Grapalat" w:hAnsi="GHEA Grapalat" w:cs="Sylfaen"/>
          <w:sz w:val="20"/>
          <w:lang w:val="es-ES"/>
        </w:rPr>
        <w:t xml:space="preserve">: </w:t>
      </w:r>
      <w:r w:rsidRPr="00A71D81">
        <w:rPr>
          <w:rFonts w:ascii="GHEA Grapalat" w:hAnsi="GHEA Grapalat" w:cs="Sylfaen"/>
          <w:sz w:val="20"/>
          <w:lang w:val="hy-AM"/>
        </w:rPr>
        <w:t>Առաջարկվող</w:t>
      </w:r>
      <w:r w:rsidRPr="00A71D81">
        <w:rPr>
          <w:rFonts w:ascii="GHEA Grapalat" w:hAnsi="GHEA Grapalat" w:cs="Sylfaen"/>
          <w:sz w:val="20"/>
          <w:lang w:val="es-ES"/>
        </w:rPr>
        <w:t xml:space="preserve"> </w:t>
      </w:r>
      <w:proofErr w:type="gramStart"/>
      <w:r w:rsidRPr="00A71D81">
        <w:rPr>
          <w:rFonts w:ascii="GHEA Grapalat" w:hAnsi="GHEA Grapalat" w:cs="Sylfaen"/>
          <w:sz w:val="20"/>
          <w:lang w:val="hy-AM"/>
        </w:rPr>
        <w:t>գնի</w:t>
      </w:r>
      <w:r w:rsidRPr="00A71D81">
        <w:rPr>
          <w:rFonts w:ascii="GHEA Grapalat" w:hAnsi="GHEA Grapalat" w:cs="Sylfaen"/>
          <w:sz w:val="20"/>
          <w:lang w:val="es-ES"/>
        </w:rPr>
        <w:t xml:space="preserve">  </w:t>
      </w:r>
      <w:r w:rsidRPr="00A71D81">
        <w:rPr>
          <w:rFonts w:ascii="GHEA Grapalat" w:hAnsi="GHEA Grapalat" w:cs="Sylfaen"/>
          <w:sz w:val="20"/>
          <w:lang w:val="hy-AM"/>
        </w:rPr>
        <w:t>հաշվարկը</w:t>
      </w:r>
      <w:proofErr w:type="gramEnd"/>
      <w:r w:rsidRPr="00A71D81">
        <w:rPr>
          <w:rFonts w:ascii="GHEA Grapalat" w:hAnsi="GHEA Grapalat" w:cs="Sylfaen"/>
          <w:sz w:val="20"/>
          <w:lang w:val="es-ES"/>
        </w:rPr>
        <w:t xml:space="preserve"> </w:t>
      </w:r>
      <w:r w:rsidRPr="00A71D81">
        <w:rPr>
          <w:rFonts w:ascii="GHEA Grapalat" w:hAnsi="GHEA Grapalat" w:cs="Sylfaen"/>
          <w:sz w:val="20"/>
          <w:lang w:val="hy-AM"/>
        </w:rPr>
        <w:t>պետք</w:t>
      </w:r>
      <w:r w:rsidRPr="00A71D81">
        <w:rPr>
          <w:rFonts w:ascii="GHEA Grapalat" w:hAnsi="GHEA Grapalat" w:cs="Sylfaen"/>
          <w:sz w:val="20"/>
          <w:lang w:val="es-ES"/>
        </w:rPr>
        <w:t xml:space="preserve"> </w:t>
      </w:r>
      <w:r w:rsidRPr="00A71D81">
        <w:rPr>
          <w:rFonts w:ascii="GHEA Grapalat" w:hAnsi="GHEA Grapalat" w:cs="Sylfaen"/>
          <w:sz w:val="20"/>
          <w:lang w:val="hy-AM"/>
        </w:rPr>
        <w:t>է</w:t>
      </w:r>
      <w:r w:rsidRPr="00A71D81">
        <w:rPr>
          <w:rFonts w:ascii="GHEA Grapalat" w:hAnsi="GHEA Grapalat" w:cs="Sylfaen"/>
          <w:sz w:val="20"/>
          <w:lang w:val="es-ES"/>
        </w:rPr>
        <w:t xml:space="preserve"> </w:t>
      </w:r>
      <w:r w:rsidRPr="00A71D81">
        <w:rPr>
          <w:rFonts w:ascii="GHEA Grapalat" w:hAnsi="GHEA Grapalat" w:cs="Sylfaen"/>
          <w:sz w:val="20"/>
          <w:lang w:val="hy-AM"/>
        </w:rPr>
        <w:t>ներկայացվի</w:t>
      </w:r>
      <w:r w:rsidRPr="00A71D81">
        <w:rPr>
          <w:rFonts w:ascii="GHEA Grapalat" w:hAnsi="GHEA Grapalat" w:cs="Sylfaen"/>
          <w:sz w:val="20"/>
          <w:lang w:val="es-ES"/>
        </w:rPr>
        <w:t xml:space="preserve"> </w:t>
      </w:r>
      <w:r w:rsidRPr="00A71D81">
        <w:rPr>
          <w:rFonts w:ascii="GHEA Grapalat" w:hAnsi="GHEA Grapalat" w:cs="Sylfaen"/>
          <w:sz w:val="20"/>
          <w:lang w:val="hy-AM"/>
        </w:rPr>
        <w:t>հայտով</w:t>
      </w:r>
      <w:r w:rsidRPr="00A71D81">
        <w:rPr>
          <w:rFonts w:ascii="GHEA Grapalat" w:hAnsi="GHEA Grapalat"/>
          <w:sz w:val="20"/>
          <w:lang w:val="es-ES"/>
        </w:rPr>
        <w:t>:</w:t>
      </w:r>
    </w:p>
    <w:p w14:paraId="34647280" w14:textId="77777777" w:rsidR="003255E1" w:rsidRPr="00FB1EC7" w:rsidRDefault="004567B2" w:rsidP="003255E1">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Pr="00A71D81">
        <w:rPr>
          <w:rFonts w:ascii="GHEA Grapalat" w:hAnsi="GHEA Grapalat"/>
          <w:sz w:val="20"/>
          <w:lang w:val="hy-AM"/>
        </w:rPr>
        <w:t>2</w:t>
      </w:r>
      <w:r w:rsidRPr="00A71D81">
        <w:rPr>
          <w:rFonts w:ascii="GHEA Grapalat" w:hAnsi="GHEA Grapalat" w:cs="Sylfaen"/>
          <w:sz w:val="20"/>
          <w:lang w:val="es-ES"/>
        </w:rPr>
        <w:t xml:space="preserve"> </w:t>
      </w:r>
      <w:r w:rsidR="003255E1" w:rsidRPr="00E6597C">
        <w:rPr>
          <w:rFonts w:ascii="GHEA Grapalat" w:hAnsi="GHEA Grapalat" w:cs="Sylfaen"/>
          <w:sz w:val="20"/>
          <w:lang w:val="es-ES"/>
        </w:rPr>
        <w:t>Մ</w:t>
      </w:r>
      <w:r w:rsidR="003255E1" w:rsidRPr="00E6597C">
        <w:rPr>
          <w:rFonts w:ascii="GHEA Grapalat" w:hAnsi="GHEA Grapalat" w:cs="Sylfaen"/>
          <w:sz w:val="20"/>
          <w:szCs w:val="24"/>
          <w:lang w:val="hy-AM" w:eastAsia="en-US"/>
        </w:rPr>
        <w:t xml:space="preserve">ասնակիցը գնային առաջարկը ներկայացնում է </w:t>
      </w:r>
      <w:r w:rsidR="003255E1" w:rsidRPr="00D651D1">
        <w:rPr>
          <w:rFonts w:ascii="GHEA Grapalat" w:hAnsi="GHEA Grapalat" w:cs="Sylfaen"/>
          <w:sz w:val="20"/>
          <w:szCs w:val="24"/>
          <w:lang w:val="hy-AM" w:eastAsia="en-US"/>
        </w:rPr>
        <w:t>արժեք (ինքնարժեքի և կանխատեսվող շահույթի հանրագումարը)</w:t>
      </w:r>
      <w:r w:rsidR="003255E1" w:rsidRPr="009B0BB5">
        <w:rPr>
          <w:rFonts w:ascii="GHEA Grapalat" w:hAnsi="GHEA Grapalat" w:cs="Sylfaen"/>
          <w:sz w:val="20"/>
          <w:szCs w:val="24"/>
          <w:lang w:val="es-ES" w:eastAsia="en-US"/>
        </w:rPr>
        <w:t xml:space="preserve"> </w:t>
      </w:r>
      <w:r w:rsidR="003255E1" w:rsidRPr="00E6597C">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3255E1">
        <w:rPr>
          <w:rFonts w:ascii="GHEA Grapalat" w:hAnsi="GHEA Grapalat" w:cs="Sylfaen"/>
          <w:sz w:val="20"/>
          <w:szCs w:val="24"/>
          <w:lang w:eastAsia="en-US"/>
        </w:rPr>
        <w:t>Ա</w:t>
      </w:r>
      <w:r w:rsidR="003255E1" w:rsidRPr="00E6597C">
        <w:rPr>
          <w:rFonts w:ascii="GHEA Grapalat" w:hAnsi="GHEA Grapalat" w:cs="Sylfaen"/>
          <w:sz w:val="20"/>
          <w:szCs w:val="24"/>
          <w:lang w:val="hy-AM" w:eastAsia="en-US"/>
        </w:rPr>
        <w:t xml:space="preserve">րժեքի բաղադրիչների հաշվարկ` բացվածք կամ այլ մանրամասներ չեն պահանջվում և ներկայացվում: Եթե </w:t>
      </w:r>
      <w:r w:rsidR="003255E1" w:rsidRPr="00E6597C">
        <w:rPr>
          <w:rFonts w:ascii="GHEA Grapalat" w:hAnsi="GHEA Grapalat" w:cs="Sylfaen"/>
          <w:sz w:val="20"/>
          <w:szCs w:val="24"/>
          <w:lang w:eastAsia="en-US"/>
        </w:rPr>
        <w:t>մ</w:t>
      </w:r>
      <w:r w:rsidR="003255E1" w:rsidRPr="00E6597C">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3255E1" w:rsidRPr="00E6597C">
        <w:rPr>
          <w:rFonts w:ascii="GHEA Grapalat" w:hAnsi="GHEA Grapalat" w:cs="Sylfaen"/>
          <w:sz w:val="20"/>
          <w:szCs w:val="24"/>
          <w:lang w:val="es-ES" w:eastAsia="en-US"/>
        </w:rPr>
        <w:t xml:space="preserve"> </w:t>
      </w:r>
      <w:proofErr w:type="spellStart"/>
      <w:r w:rsidR="003255E1" w:rsidRPr="00E6597C">
        <w:rPr>
          <w:rFonts w:ascii="GHEA Grapalat" w:hAnsi="GHEA Grapalat" w:cs="Sylfaen"/>
          <w:sz w:val="20"/>
          <w:lang w:val="ru-RU"/>
        </w:rPr>
        <w:t>ներկայաց</w:t>
      </w:r>
      <w:r w:rsidR="003255E1" w:rsidRPr="00E6597C">
        <w:rPr>
          <w:rFonts w:ascii="GHEA Grapalat" w:hAnsi="GHEA Grapalat" w:cs="Sylfaen"/>
          <w:sz w:val="20"/>
        </w:rPr>
        <w:t>վող</w:t>
      </w:r>
      <w:proofErr w:type="spellEnd"/>
      <w:r w:rsidR="003255E1" w:rsidRPr="00E6597C">
        <w:rPr>
          <w:rFonts w:ascii="GHEA Grapalat" w:hAnsi="GHEA Grapalat" w:cs="Sylfaen"/>
          <w:sz w:val="20"/>
          <w:lang w:val="es-ES"/>
        </w:rPr>
        <w:t xml:space="preserve"> </w:t>
      </w:r>
      <w:proofErr w:type="spellStart"/>
      <w:r w:rsidR="003255E1" w:rsidRPr="00E6597C">
        <w:rPr>
          <w:rFonts w:ascii="GHEA Grapalat" w:hAnsi="GHEA Grapalat" w:cs="Sylfaen"/>
          <w:sz w:val="20"/>
          <w:lang w:val="ru-RU"/>
        </w:rPr>
        <w:t>գնային</w:t>
      </w:r>
      <w:proofErr w:type="spellEnd"/>
      <w:r w:rsidR="003255E1" w:rsidRPr="00E6597C">
        <w:rPr>
          <w:rFonts w:ascii="GHEA Grapalat" w:hAnsi="GHEA Grapalat" w:cs="Sylfaen"/>
          <w:sz w:val="20"/>
          <w:lang w:val="es-ES"/>
        </w:rPr>
        <w:t xml:space="preserve"> </w:t>
      </w:r>
      <w:proofErr w:type="spellStart"/>
      <w:r w:rsidR="003255E1" w:rsidRPr="00E6597C">
        <w:rPr>
          <w:rFonts w:ascii="GHEA Grapalat" w:hAnsi="GHEA Grapalat" w:cs="Sylfaen"/>
          <w:sz w:val="20"/>
          <w:lang w:val="ru-RU"/>
        </w:rPr>
        <w:t>առաջարկում</w:t>
      </w:r>
      <w:proofErr w:type="spellEnd"/>
      <w:r w:rsidR="003255E1" w:rsidRPr="00E6597C">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3255E1" w:rsidRPr="00E6597C">
        <w:rPr>
          <w:rFonts w:ascii="GHEA Grapalat" w:hAnsi="GHEA Grapalat" w:cs="Sylfaen"/>
          <w:sz w:val="20"/>
          <w:szCs w:val="24"/>
          <w:lang w:val="es-ES" w:eastAsia="en-US"/>
        </w:rPr>
        <w:t xml:space="preserve"> </w:t>
      </w:r>
      <w:r w:rsidR="003255E1" w:rsidRPr="00FB1EC7">
        <w:rPr>
          <w:rFonts w:ascii="GHEA Grapalat" w:hAnsi="GHEA Grapalat" w:cs="Sylfaen"/>
          <w:sz w:val="20"/>
          <w:szCs w:val="24"/>
          <w:lang w:val="hy-AM" w:eastAsia="en-US"/>
        </w:rPr>
        <w:t>Ընդ որում</w:t>
      </w:r>
      <w:r w:rsidR="003255E1" w:rsidRPr="00FB1EC7">
        <w:rPr>
          <w:rFonts w:ascii="GHEA Grapalat" w:hAnsi="GHEA Grapalat" w:cs="Sylfaen"/>
          <w:sz w:val="20"/>
          <w:szCs w:val="24"/>
          <w:lang w:val="es-ES" w:eastAsia="en-US"/>
        </w:rPr>
        <w:t>.</w:t>
      </w:r>
      <w:r w:rsidR="003255E1" w:rsidRPr="00FB1EC7">
        <w:rPr>
          <w:rFonts w:ascii="GHEA Grapalat" w:hAnsi="GHEA Grapalat" w:cs="Sylfaen"/>
          <w:sz w:val="20"/>
          <w:szCs w:val="24"/>
          <w:lang w:val="hy-AM" w:eastAsia="en-US"/>
        </w:rPr>
        <w:t xml:space="preserve"> </w:t>
      </w:r>
    </w:p>
    <w:p w14:paraId="0C895532" w14:textId="77777777" w:rsidR="003255E1" w:rsidRPr="00FB1EC7" w:rsidRDefault="003255E1" w:rsidP="003255E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eastAsia="en-US"/>
        </w:rPr>
        <w:t>ա</w:t>
      </w:r>
      <w:r w:rsidRPr="00FB1EC7">
        <w:rPr>
          <w:rFonts w:ascii="GHEA Grapalat" w:hAnsi="GHEA Grapalat" w:cs="Sylfaen"/>
          <w:sz w:val="20"/>
          <w:szCs w:val="24"/>
          <w:lang w:val="es-ES" w:eastAsia="en-US"/>
        </w:rPr>
        <w:t>.</w:t>
      </w:r>
      <w:r w:rsidRPr="00FB1EC7">
        <w:rPr>
          <w:rFonts w:ascii="GHEA Grapalat" w:hAnsi="GHEA Grapalat" w:cs="Sylfaen"/>
          <w:sz w:val="20"/>
          <w:szCs w:val="24"/>
          <w:lang w:val="hy-AM" w:eastAsia="en-US"/>
        </w:rPr>
        <w:t xml:space="preserve"> </w:t>
      </w:r>
      <w:r w:rsidRPr="00FB1EC7">
        <w:rPr>
          <w:rFonts w:ascii="GHEA Grapalat" w:hAnsi="GHEA Grapalat" w:cs="Sylfaen"/>
          <w:sz w:val="20"/>
          <w:szCs w:val="24"/>
          <w:lang w:eastAsia="en-US"/>
        </w:rPr>
        <w:t>մ</w:t>
      </w:r>
      <w:r w:rsidRPr="00FB1EC7">
        <w:rPr>
          <w:rFonts w:ascii="GHEA Grapalat" w:hAnsi="GHEA Grapalat" w:cs="Sylfaen"/>
          <w:sz w:val="20"/>
          <w:szCs w:val="24"/>
          <w:lang w:val="hy-AM" w:eastAsia="en-US"/>
        </w:rPr>
        <w:t>ասնակիցների գնային առաջարկների գնահատում</w:t>
      </w:r>
      <w:r w:rsidRPr="00FB1EC7">
        <w:rPr>
          <w:rFonts w:ascii="GHEA Grapalat" w:hAnsi="GHEA Grapalat" w:cs="Sylfaen"/>
          <w:sz w:val="20"/>
          <w:szCs w:val="24"/>
          <w:lang w:eastAsia="en-US"/>
        </w:rPr>
        <w:t>ն</w:t>
      </w:r>
      <w:r w:rsidRPr="00FB1EC7">
        <w:rPr>
          <w:rFonts w:ascii="GHEA Grapalat" w:hAnsi="GHEA Grapalat" w:cs="Sylfaen"/>
          <w:sz w:val="20"/>
          <w:szCs w:val="24"/>
          <w:lang w:val="hy-AM" w:eastAsia="en-US"/>
        </w:rPr>
        <w:t xml:space="preserve"> </w:t>
      </w:r>
      <w:proofErr w:type="spellStart"/>
      <w:r w:rsidRPr="00FB1EC7">
        <w:rPr>
          <w:rFonts w:ascii="GHEA Grapalat" w:hAnsi="GHEA Grapalat" w:cs="Sylfaen"/>
          <w:sz w:val="20"/>
          <w:szCs w:val="24"/>
          <w:lang w:eastAsia="en-US"/>
        </w:rPr>
        <w:t>ու</w:t>
      </w:r>
      <w:proofErr w:type="spellEnd"/>
      <w:r w:rsidRPr="00FB1EC7">
        <w:rPr>
          <w:rFonts w:ascii="GHEA Grapalat" w:hAnsi="GHEA Grapalat" w:cs="Sylfaen"/>
          <w:sz w:val="20"/>
          <w:szCs w:val="24"/>
          <w:lang w:val="hy-AM" w:eastAsia="en-US"/>
        </w:rPr>
        <w:t xml:space="preserve"> համեմատումն իրականացվում </w:t>
      </w:r>
      <w:proofErr w:type="spellStart"/>
      <w:r w:rsidRPr="00FB1EC7">
        <w:rPr>
          <w:rFonts w:ascii="GHEA Grapalat" w:hAnsi="GHEA Grapalat" w:cs="Sylfaen"/>
          <w:sz w:val="20"/>
          <w:szCs w:val="24"/>
          <w:lang w:eastAsia="en-US"/>
        </w:rPr>
        <w:t>են</w:t>
      </w:r>
      <w:proofErr w:type="spellEnd"/>
      <w:r w:rsidRPr="00FB1EC7">
        <w:rPr>
          <w:rFonts w:ascii="GHEA Grapalat" w:hAnsi="GHEA Grapalat" w:cs="Sylfaen"/>
          <w:sz w:val="20"/>
          <w:szCs w:val="24"/>
          <w:lang w:val="hy-AM" w:eastAsia="en-US"/>
        </w:rPr>
        <w:t xml:space="preserve"> առանց սույն կետում նշված հարկի գումարի հաշվարկման,</w:t>
      </w:r>
    </w:p>
    <w:p w14:paraId="0B961797" w14:textId="77777777" w:rsidR="003255E1" w:rsidRPr="00FB1EC7" w:rsidRDefault="003255E1" w:rsidP="003255E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 xml:space="preserve">բ. շինարարական </w:t>
      </w:r>
      <w:r>
        <w:rPr>
          <w:rFonts w:ascii="GHEA Grapalat" w:hAnsi="GHEA Grapalat" w:cs="Sylfaen"/>
          <w:sz w:val="20"/>
          <w:szCs w:val="24"/>
          <w:lang w:val="hy-AM" w:eastAsia="en-US"/>
        </w:rPr>
        <w:t xml:space="preserve">աշխատանքների </w:t>
      </w:r>
      <w:r w:rsidRPr="00FB1EC7">
        <w:rPr>
          <w:rFonts w:ascii="GHEA Grapalat" w:hAnsi="GHEA Grapalat" w:cs="Sylfaen"/>
          <w:sz w:val="20"/>
          <w:szCs w:val="24"/>
          <w:lang w:val="hy-AM" w:eastAsia="en-US"/>
        </w:rPr>
        <w:t xml:space="preserve">գնման դեպքում մասնակիցը չի ներկայացնում իր կողմից </w:t>
      </w:r>
      <w:r>
        <w:rPr>
          <w:rFonts w:ascii="GHEA Grapalat" w:hAnsi="GHEA Grapalat" w:cs="Sylfaen"/>
          <w:sz w:val="20"/>
          <w:szCs w:val="24"/>
          <w:lang w:val="hy-AM" w:eastAsia="en-US"/>
        </w:rPr>
        <w:t>լրացված ծավալաթերթ-նախահաշիվ</w:t>
      </w:r>
      <w:r w:rsidRPr="00FB1EC7">
        <w:rPr>
          <w:rFonts w:ascii="GHEA Grapalat" w:hAnsi="GHEA Grapalat" w:cs="Sylfaen"/>
          <w:sz w:val="20"/>
          <w:szCs w:val="24"/>
          <w:lang w:val="hy-AM" w:eastAsia="en-US"/>
        </w:rPr>
        <w:t xml:space="preserve">, իսկ ընտրված մասնակից ճանաչվելու դեպքում կնքվող պայմանագրի շրջանակում կատարողական ակտերի դիմաց վճարումներն իրականացվում են </w:t>
      </w:r>
      <w:r w:rsidRPr="00C73941">
        <w:rPr>
          <w:rFonts w:ascii="GHEA Grapalat" w:hAnsi="GHEA Grapalat" w:cs="Sylfaen"/>
          <w:sz w:val="20"/>
          <w:szCs w:val="24"/>
          <w:lang w:val="hy-AM" w:eastAsia="en-US"/>
        </w:rPr>
        <w:t>համաձայն հրավերին կցված ծավալաթերթ-նախահաշվի՝</w:t>
      </w:r>
      <w:r w:rsidRPr="009E1915">
        <w:rPr>
          <w:rFonts w:ascii="GHEA Grapalat" w:hAnsi="GHEA Grapalat" w:cs="Sylfaen"/>
          <w:sz w:val="20"/>
          <w:szCs w:val="24"/>
          <w:lang w:val="hy-AM" w:eastAsia="en-US"/>
        </w:rPr>
        <w:t xml:space="preserve"> </w:t>
      </w:r>
      <w:r w:rsidRPr="00FB1EC7">
        <w:rPr>
          <w:rFonts w:ascii="GHEA Grapalat" w:hAnsi="GHEA Grapalat" w:cs="Sylfaen"/>
          <w:sz w:val="20"/>
          <w:szCs w:val="24"/>
          <w:lang w:val="hy-AM" w:eastAsia="en-US"/>
        </w:rPr>
        <w:t>հետևյալ բանաձևով՝ ՎԳ=ՄԳ/ՆԳx</w:t>
      </w:r>
      <w:r w:rsidRPr="00CC7C5F">
        <w:rPr>
          <w:rFonts w:ascii="GHEA Grapalat" w:hAnsi="GHEA Grapalat" w:cs="Sylfaen"/>
          <w:sz w:val="20"/>
          <w:szCs w:val="24"/>
          <w:lang w:val="hy-AM" w:eastAsia="en-US"/>
        </w:rPr>
        <w:t>Կ</w:t>
      </w:r>
      <w:r w:rsidRPr="00FB1EC7">
        <w:rPr>
          <w:rFonts w:ascii="GHEA Grapalat" w:hAnsi="GHEA Grapalat" w:cs="Sylfaen"/>
          <w:sz w:val="20"/>
          <w:szCs w:val="24"/>
          <w:lang w:val="hy-AM" w:eastAsia="en-US"/>
        </w:rPr>
        <w:t>Ծ, որտեղ՝</w:t>
      </w:r>
    </w:p>
    <w:p w14:paraId="1813A6B8" w14:textId="77777777" w:rsidR="003255E1" w:rsidRPr="00FB1EC7" w:rsidRDefault="003255E1" w:rsidP="003255E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ՄԳ-ն ընտրված մասնակցի առաջարկած գինն է.</w:t>
      </w:r>
    </w:p>
    <w:p w14:paraId="44EF906C" w14:textId="77777777" w:rsidR="003255E1" w:rsidRPr="00FB1EC7" w:rsidRDefault="003255E1" w:rsidP="003255E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 xml:space="preserve">ՆԳ-ն </w:t>
      </w:r>
      <w:r>
        <w:rPr>
          <w:rFonts w:ascii="GHEA Grapalat" w:hAnsi="GHEA Grapalat" w:cs="Sylfaen"/>
          <w:sz w:val="20"/>
          <w:szCs w:val="24"/>
          <w:lang w:val="hy-AM" w:eastAsia="en-US"/>
        </w:rPr>
        <w:t xml:space="preserve">սույն հրավերով հրապարակված </w:t>
      </w:r>
      <w:r w:rsidRPr="00FB1EC7">
        <w:rPr>
          <w:rFonts w:ascii="GHEA Grapalat" w:hAnsi="GHEA Grapalat" w:cs="Sylfaen"/>
          <w:sz w:val="20"/>
          <w:szCs w:val="24"/>
          <w:lang w:val="hy-AM" w:eastAsia="en-US"/>
        </w:rPr>
        <w:t xml:space="preserve">շինարարական </w:t>
      </w:r>
      <w:r>
        <w:rPr>
          <w:rFonts w:ascii="GHEA Grapalat" w:hAnsi="GHEA Grapalat" w:cs="Sylfaen"/>
          <w:sz w:val="20"/>
          <w:szCs w:val="24"/>
          <w:lang w:val="hy-AM" w:eastAsia="en-US"/>
        </w:rPr>
        <w:t xml:space="preserve">աշխատանքների </w:t>
      </w:r>
      <w:r w:rsidRPr="00FB1EC7">
        <w:rPr>
          <w:rFonts w:ascii="GHEA Grapalat" w:hAnsi="GHEA Grapalat" w:cs="Sylfaen"/>
          <w:sz w:val="20"/>
          <w:szCs w:val="24"/>
          <w:lang w:val="hy-AM" w:eastAsia="en-US"/>
        </w:rPr>
        <w:t>նախահաշվային գինն է.</w:t>
      </w:r>
    </w:p>
    <w:p w14:paraId="35846630" w14:textId="77777777" w:rsidR="003255E1" w:rsidRPr="00FB1EC7" w:rsidRDefault="003255E1" w:rsidP="003255E1">
      <w:pPr>
        <w:pStyle w:val="norm"/>
        <w:spacing w:line="240" w:lineRule="auto"/>
        <w:ind w:firstLine="567"/>
        <w:rPr>
          <w:rFonts w:ascii="GHEA Grapalat" w:hAnsi="GHEA Grapalat" w:cs="Sylfaen"/>
          <w:sz w:val="20"/>
          <w:szCs w:val="24"/>
          <w:lang w:val="hy-AM" w:eastAsia="en-US"/>
        </w:rPr>
      </w:pPr>
      <w:r w:rsidRPr="00CC7C5F">
        <w:rPr>
          <w:rFonts w:ascii="GHEA Grapalat" w:hAnsi="GHEA Grapalat" w:cs="Sylfaen"/>
          <w:sz w:val="20"/>
          <w:szCs w:val="24"/>
          <w:lang w:val="hy-AM" w:eastAsia="en-US"/>
        </w:rPr>
        <w:t>Կ</w:t>
      </w:r>
      <w:r w:rsidRPr="00FB1EC7">
        <w:rPr>
          <w:rFonts w:ascii="GHEA Grapalat" w:hAnsi="GHEA Grapalat" w:cs="Sylfaen"/>
          <w:sz w:val="20"/>
          <w:szCs w:val="24"/>
          <w:lang w:val="hy-AM" w:eastAsia="en-US"/>
        </w:rPr>
        <w:t xml:space="preserve">Ծ-ն </w:t>
      </w:r>
      <w:r w:rsidRPr="00CC7C5F">
        <w:rPr>
          <w:rFonts w:ascii="GHEA Grapalat" w:hAnsi="GHEA Grapalat" w:cs="Sylfaen"/>
          <w:sz w:val="20"/>
          <w:szCs w:val="24"/>
          <w:lang w:val="hy-AM" w:eastAsia="en-US"/>
        </w:rPr>
        <w:t>տվյալ կատարողական ակտով ներկայացված աշխատանքների ծավալն է</w:t>
      </w:r>
      <w:r>
        <w:rPr>
          <w:rFonts w:ascii="GHEA Grapalat" w:hAnsi="GHEA Grapalat" w:cs="Sylfaen"/>
          <w:sz w:val="20"/>
          <w:szCs w:val="24"/>
          <w:lang w:val="hy-AM" w:eastAsia="en-US"/>
        </w:rPr>
        <w:t>՝</w:t>
      </w:r>
      <w:r w:rsidRPr="00CC7C5F">
        <w:rPr>
          <w:rFonts w:ascii="GHEA Grapalat" w:hAnsi="GHEA Grapalat" w:cs="Sylfaen"/>
          <w:sz w:val="20"/>
          <w:szCs w:val="24"/>
          <w:lang w:val="hy-AM" w:eastAsia="en-US"/>
        </w:rPr>
        <w:t xml:space="preserve"> գումարային արտահայտությամբ</w:t>
      </w:r>
      <w:r w:rsidRPr="00FB1EC7">
        <w:rPr>
          <w:rFonts w:ascii="GHEA Grapalat" w:hAnsi="GHEA Grapalat" w:cs="Sylfaen"/>
          <w:sz w:val="20"/>
          <w:szCs w:val="24"/>
          <w:lang w:val="hy-AM" w:eastAsia="en-US"/>
        </w:rPr>
        <w:t>.</w:t>
      </w:r>
    </w:p>
    <w:p w14:paraId="335108F1" w14:textId="77777777" w:rsidR="003255E1" w:rsidRPr="00A1337A" w:rsidRDefault="003255E1" w:rsidP="003255E1">
      <w:pPr>
        <w:pStyle w:val="norm"/>
        <w:spacing w:line="240" w:lineRule="auto"/>
        <w:ind w:firstLine="567"/>
        <w:rPr>
          <w:rFonts w:ascii="GHEA Grapalat" w:hAnsi="GHEA Grapalat" w:cs="Sylfaen"/>
          <w:sz w:val="20"/>
          <w:szCs w:val="24"/>
          <w:vertAlign w:val="superscript"/>
          <w:lang w:val="es-ES" w:eastAsia="en-US"/>
        </w:rPr>
      </w:pPr>
      <w:r w:rsidRPr="00FB1EC7">
        <w:rPr>
          <w:rFonts w:ascii="GHEA Grapalat" w:hAnsi="GHEA Grapalat" w:cs="Sylfaen"/>
          <w:sz w:val="20"/>
          <w:szCs w:val="24"/>
          <w:lang w:val="hy-AM" w:eastAsia="en-US"/>
        </w:rPr>
        <w:t xml:space="preserve">ՎԳ </w:t>
      </w:r>
      <w:r>
        <w:rPr>
          <w:rFonts w:ascii="GHEA Grapalat" w:hAnsi="GHEA Grapalat" w:cs="Sylfaen"/>
          <w:sz w:val="20"/>
          <w:szCs w:val="24"/>
          <w:lang w:val="hy-AM" w:eastAsia="en-US"/>
        </w:rPr>
        <w:t>–</w:t>
      </w:r>
      <w:r w:rsidRPr="00CC7C5F">
        <w:rPr>
          <w:rFonts w:ascii="GHEA Grapalat" w:hAnsi="GHEA Grapalat" w:cs="Sylfaen"/>
          <w:sz w:val="20"/>
          <w:szCs w:val="24"/>
          <w:lang w:val="hy-AM" w:eastAsia="en-US"/>
        </w:rPr>
        <w:t xml:space="preserve">ն </w:t>
      </w:r>
      <w:r>
        <w:rPr>
          <w:rFonts w:ascii="GHEA Grapalat" w:hAnsi="GHEA Grapalat" w:cs="Sylfaen"/>
          <w:sz w:val="20"/>
          <w:szCs w:val="24"/>
          <w:lang w:val="hy-AM" w:eastAsia="en-US"/>
        </w:rPr>
        <w:t>ծավալաթերթ-</w:t>
      </w:r>
      <w:r w:rsidRPr="00FB1EC7">
        <w:rPr>
          <w:rFonts w:ascii="GHEA Grapalat" w:hAnsi="GHEA Grapalat" w:cs="Sylfaen"/>
          <w:sz w:val="20"/>
          <w:szCs w:val="24"/>
          <w:lang w:val="hy-AM" w:eastAsia="en-US"/>
        </w:rPr>
        <w:t>նախահաշվով սահմանված աշխատանքների դիմաց վճարվող գումարն է</w:t>
      </w:r>
      <w:r>
        <w:rPr>
          <w:rFonts w:ascii="GHEA Grapalat" w:hAnsi="GHEA Grapalat" w:cs="Sylfaen"/>
          <w:sz w:val="20"/>
          <w:szCs w:val="24"/>
          <w:lang w:val="hy-AM" w:eastAsia="en-US"/>
        </w:rPr>
        <w:t>:</w:t>
      </w:r>
      <w:r>
        <w:rPr>
          <w:rFonts w:ascii="GHEA Grapalat" w:hAnsi="GHEA Grapalat" w:cs="Sylfaen"/>
          <w:sz w:val="20"/>
          <w:szCs w:val="24"/>
          <w:vertAlign w:val="superscript"/>
          <w:lang w:val="hy-AM" w:eastAsia="en-US"/>
        </w:rPr>
        <w:t>8</w:t>
      </w:r>
    </w:p>
    <w:p w14:paraId="46D0E6A8" w14:textId="77777777" w:rsidR="003255E1" w:rsidRPr="00E6597C" w:rsidRDefault="003255E1" w:rsidP="003255E1">
      <w:pPr>
        <w:pStyle w:val="norm"/>
        <w:spacing w:line="240" w:lineRule="auto"/>
        <w:rPr>
          <w:rFonts w:ascii="GHEA Grapalat" w:hAnsi="GHEA Grapalat" w:cs="Sylfaen"/>
          <w:sz w:val="20"/>
          <w:szCs w:val="24"/>
          <w:lang w:val="hy-AM" w:eastAsia="en-US"/>
        </w:rPr>
      </w:pPr>
      <w:r w:rsidRPr="009F5C16">
        <w:rPr>
          <w:rFonts w:ascii="GHEA Grapalat" w:hAnsi="GHEA Grapalat" w:cs="Sylfaen"/>
          <w:sz w:val="20"/>
          <w:szCs w:val="24"/>
          <w:lang w:val="hy-AM" w:eastAsia="en-US"/>
        </w:rPr>
        <w:t>Մասնակցի հայտը ենթակա չէ մերժման, եթե`</w:t>
      </w:r>
    </w:p>
    <w:p w14:paraId="572DA474" w14:textId="77777777" w:rsidR="003255E1" w:rsidRPr="00E6597C" w:rsidRDefault="003255E1" w:rsidP="003255E1">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ա. գնային առաջարկի արժեք և ավելացված արժեքի հարկ սյունակները լրացված են միայն թվերով, իսկ ընդհանուր գնի սյունակը` և տառերով և թվերով կամ միայն տառերով.</w:t>
      </w:r>
    </w:p>
    <w:p w14:paraId="0D0AE5CA" w14:textId="77777777" w:rsidR="003255E1" w:rsidRPr="00E6597C" w:rsidRDefault="003255E1" w:rsidP="003255E1">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բ. գնային առաջարկի արժեք </w:t>
      </w:r>
      <w:r w:rsidRPr="00006873">
        <w:rPr>
          <w:rFonts w:ascii="GHEA Grapalat" w:hAnsi="GHEA Grapalat" w:cs="Sylfaen"/>
          <w:sz w:val="20"/>
          <w:szCs w:val="24"/>
          <w:lang w:val="hy-AM" w:eastAsia="en-US"/>
        </w:rPr>
        <w:t xml:space="preserve"> </w:t>
      </w:r>
      <w:r w:rsidRPr="00E6597C">
        <w:rPr>
          <w:rFonts w:ascii="GHEA Grapalat" w:hAnsi="GHEA Grapalat" w:cs="Sylfaen"/>
          <w:sz w:val="20"/>
          <w:szCs w:val="24"/>
          <w:lang w:val="hy-AM" w:eastAsia="en-US"/>
        </w:rPr>
        <w:t>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61E1C38" w14:textId="77777777" w:rsidR="003255E1" w:rsidRPr="00E6597C" w:rsidRDefault="003255E1" w:rsidP="003255E1">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p>
    <w:p w14:paraId="7C2D8621" w14:textId="77777777" w:rsidR="003255E1" w:rsidRPr="00E6597C" w:rsidRDefault="003255E1" w:rsidP="003255E1">
      <w:pPr>
        <w:shd w:val="clear" w:color="auto" w:fill="FFFFFF"/>
        <w:ind w:firstLine="375"/>
        <w:jc w:val="both"/>
        <w:rPr>
          <w:rFonts w:ascii="GHEA Grapalat" w:hAnsi="GHEA Grapalat" w:cs="Sylfaen"/>
          <w:sz w:val="20"/>
          <w:lang w:val="hy-AM"/>
        </w:rPr>
      </w:pPr>
      <w:r w:rsidRPr="00E6597C">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797F8E81" w14:textId="77777777" w:rsidR="003255E1" w:rsidRPr="00E6597C" w:rsidRDefault="003255E1" w:rsidP="003255E1">
      <w:pPr>
        <w:tabs>
          <w:tab w:val="left" w:pos="0"/>
        </w:tabs>
        <w:ind w:firstLine="360"/>
        <w:jc w:val="both"/>
        <w:rPr>
          <w:rFonts w:ascii="GHEA Grapalat" w:hAnsi="GHEA Grapalat" w:cs="Sylfaen"/>
          <w:sz w:val="20"/>
          <w:lang w:val="hy-AM"/>
        </w:rPr>
      </w:pPr>
      <w:r w:rsidRPr="00E6597C">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2D8AE812" w14:textId="77777777" w:rsidR="003255E1" w:rsidRPr="00E6597C" w:rsidRDefault="003255E1" w:rsidP="003255E1">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 :</w:t>
      </w:r>
    </w:p>
    <w:p w14:paraId="44F5C218" w14:textId="77777777" w:rsidR="003255E1" w:rsidRPr="00E6597C" w:rsidRDefault="003255E1" w:rsidP="003255E1">
      <w:pPr>
        <w:pStyle w:val="norm"/>
        <w:spacing w:line="240" w:lineRule="auto"/>
        <w:ind w:firstLine="567"/>
        <w:rPr>
          <w:rFonts w:ascii="GHEA Grapalat" w:hAnsi="GHEA Grapalat"/>
          <w:sz w:val="20"/>
          <w:lang w:val="es-ES"/>
        </w:rPr>
      </w:pPr>
      <w:r w:rsidRPr="00E6597C">
        <w:rPr>
          <w:rFonts w:ascii="GHEA Grapalat" w:hAnsi="GHEA Grapalat"/>
          <w:sz w:val="20"/>
          <w:lang w:val="es-ES"/>
        </w:rPr>
        <w:t>5.</w:t>
      </w:r>
      <w:r w:rsidRPr="00E6597C">
        <w:rPr>
          <w:rFonts w:ascii="GHEA Grapalat" w:hAnsi="GHEA Grapalat"/>
          <w:sz w:val="20"/>
          <w:lang w:val="hy-AM"/>
        </w:rPr>
        <w:t>3</w:t>
      </w:r>
      <w:r w:rsidRPr="00E6597C">
        <w:rPr>
          <w:rFonts w:ascii="GHEA Grapalat" w:hAnsi="GHEA Grapalat"/>
          <w:sz w:val="20"/>
          <w:lang w:val="es-ES"/>
        </w:rPr>
        <w:t xml:space="preserve"> </w:t>
      </w:r>
      <w:proofErr w:type="spellStart"/>
      <w:r w:rsidRPr="00E6597C">
        <w:rPr>
          <w:rFonts w:ascii="GHEA Grapalat" w:hAnsi="GHEA Grapalat"/>
          <w:sz w:val="20"/>
          <w:lang w:val="es-ES"/>
        </w:rPr>
        <w:t>Եթե</w:t>
      </w:r>
      <w:proofErr w:type="spellEnd"/>
      <w:r w:rsidRPr="00E6597C">
        <w:rPr>
          <w:rFonts w:ascii="GHEA Grapalat" w:hAnsi="GHEA Grapalat"/>
          <w:sz w:val="20"/>
          <w:lang w:val="es-ES"/>
        </w:rPr>
        <w:t xml:space="preserve"> </w:t>
      </w:r>
      <w:proofErr w:type="spellStart"/>
      <w:r w:rsidRPr="00E6597C">
        <w:rPr>
          <w:rFonts w:ascii="GHEA Grapalat" w:hAnsi="GHEA Grapalat"/>
          <w:sz w:val="20"/>
          <w:lang w:val="es-ES"/>
        </w:rPr>
        <w:t>կնքվելիք</w:t>
      </w:r>
      <w:proofErr w:type="spellEnd"/>
      <w:r w:rsidRPr="00E6597C">
        <w:rPr>
          <w:rFonts w:ascii="GHEA Grapalat" w:hAnsi="GHEA Grapalat"/>
          <w:sz w:val="20"/>
          <w:lang w:val="es-ES"/>
        </w:rPr>
        <w:t xml:space="preserve"> </w:t>
      </w:r>
      <w:proofErr w:type="spellStart"/>
      <w:r w:rsidRPr="00E6597C">
        <w:rPr>
          <w:rFonts w:ascii="GHEA Grapalat" w:hAnsi="GHEA Grapalat"/>
          <w:sz w:val="20"/>
          <w:lang w:val="es-ES"/>
        </w:rPr>
        <w:t>պայմանագրի</w:t>
      </w:r>
      <w:proofErr w:type="spellEnd"/>
      <w:r w:rsidRPr="00E6597C">
        <w:rPr>
          <w:rFonts w:ascii="GHEA Grapalat" w:hAnsi="GHEA Grapalat"/>
          <w:sz w:val="20"/>
          <w:lang w:val="es-ES"/>
        </w:rPr>
        <w:t xml:space="preserve"> </w:t>
      </w:r>
      <w:proofErr w:type="spellStart"/>
      <w:r w:rsidRPr="00E6597C">
        <w:rPr>
          <w:rFonts w:ascii="GHEA Grapalat" w:hAnsi="GHEA Grapalat"/>
          <w:sz w:val="20"/>
          <w:lang w:val="es-ES"/>
        </w:rPr>
        <w:t>գինը</w:t>
      </w:r>
      <w:proofErr w:type="spellEnd"/>
      <w:r w:rsidRPr="00E6597C">
        <w:rPr>
          <w:rFonts w:ascii="GHEA Grapalat" w:hAnsi="GHEA Grapalat"/>
          <w:sz w:val="20"/>
          <w:lang w:val="es-ES"/>
        </w:rPr>
        <w:t xml:space="preserve"> </w:t>
      </w:r>
      <w:proofErr w:type="spellStart"/>
      <w:r w:rsidRPr="00E6597C">
        <w:rPr>
          <w:rFonts w:ascii="GHEA Grapalat" w:hAnsi="GHEA Grapalat"/>
          <w:sz w:val="20"/>
          <w:lang w:val="es-ES"/>
        </w:rPr>
        <w:t>կայուն</w:t>
      </w:r>
      <w:proofErr w:type="spellEnd"/>
      <w:r w:rsidRPr="00E6597C">
        <w:rPr>
          <w:rFonts w:ascii="GHEA Grapalat" w:hAnsi="GHEA Grapalat"/>
          <w:sz w:val="20"/>
          <w:lang w:val="es-ES"/>
        </w:rPr>
        <w:t xml:space="preserve"> է, </w:t>
      </w:r>
      <w:proofErr w:type="spellStart"/>
      <w:r w:rsidRPr="00E6597C">
        <w:rPr>
          <w:rFonts w:ascii="GHEA Grapalat" w:hAnsi="GHEA Grapalat"/>
          <w:sz w:val="20"/>
          <w:lang w:val="es-ES"/>
        </w:rPr>
        <w:t>ապա</w:t>
      </w:r>
      <w:proofErr w:type="spellEnd"/>
      <w:r w:rsidRPr="00E6597C">
        <w:rPr>
          <w:rFonts w:ascii="GHEA Grapalat" w:hAnsi="GHEA Grapalat"/>
          <w:sz w:val="20"/>
          <w:lang w:val="es-ES"/>
        </w:rPr>
        <w:t xml:space="preserve"> </w:t>
      </w:r>
      <w:proofErr w:type="spellStart"/>
      <w:r w:rsidRPr="00E6597C">
        <w:rPr>
          <w:rFonts w:ascii="GHEA Grapalat" w:hAnsi="GHEA Grapalat"/>
          <w:sz w:val="20"/>
          <w:lang w:val="es-ES"/>
        </w:rPr>
        <w:t>գնային</w:t>
      </w:r>
      <w:proofErr w:type="spellEnd"/>
      <w:r w:rsidRPr="00E6597C">
        <w:rPr>
          <w:rFonts w:ascii="GHEA Grapalat" w:hAnsi="GHEA Grapalat"/>
          <w:sz w:val="20"/>
          <w:lang w:val="es-ES"/>
        </w:rPr>
        <w:t xml:space="preserve"> </w:t>
      </w:r>
      <w:proofErr w:type="spellStart"/>
      <w:r w:rsidRPr="00E6597C">
        <w:rPr>
          <w:rFonts w:ascii="GHEA Grapalat" w:hAnsi="GHEA Grapalat"/>
          <w:sz w:val="20"/>
          <w:lang w:val="es-ES"/>
        </w:rPr>
        <w:t>առաջարկը</w:t>
      </w:r>
      <w:proofErr w:type="spellEnd"/>
      <w:r w:rsidRPr="00E6597C">
        <w:rPr>
          <w:rFonts w:ascii="GHEA Grapalat" w:hAnsi="GHEA Grapalat"/>
          <w:sz w:val="20"/>
          <w:lang w:val="es-ES"/>
        </w:rPr>
        <w:t xml:space="preserve"> </w:t>
      </w:r>
      <w:proofErr w:type="spellStart"/>
      <w:r w:rsidRPr="00E6597C">
        <w:rPr>
          <w:rFonts w:ascii="GHEA Grapalat" w:hAnsi="GHEA Grapalat"/>
          <w:sz w:val="20"/>
          <w:lang w:val="es-ES"/>
        </w:rPr>
        <w:t>ներկայացվում</w:t>
      </w:r>
      <w:proofErr w:type="spellEnd"/>
      <w:r w:rsidRPr="00E6597C">
        <w:rPr>
          <w:rFonts w:ascii="GHEA Grapalat" w:hAnsi="GHEA Grapalat"/>
          <w:sz w:val="20"/>
          <w:lang w:val="es-ES"/>
        </w:rPr>
        <w:t xml:space="preserve"> է </w:t>
      </w:r>
      <w:proofErr w:type="spellStart"/>
      <w:r w:rsidRPr="00E6597C">
        <w:rPr>
          <w:rFonts w:ascii="GHEA Grapalat" w:hAnsi="GHEA Grapalat"/>
          <w:sz w:val="20"/>
          <w:lang w:val="es-ES"/>
        </w:rPr>
        <w:t>մեկ</w:t>
      </w:r>
      <w:proofErr w:type="spellEnd"/>
      <w:r w:rsidRPr="00E6597C">
        <w:rPr>
          <w:rFonts w:ascii="GHEA Grapalat" w:hAnsi="GHEA Grapalat"/>
          <w:sz w:val="20"/>
          <w:lang w:val="es-ES"/>
        </w:rPr>
        <w:t xml:space="preserve"> </w:t>
      </w:r>
      <w:proofErr w:type="spellStart"/>
      <w:r w:rsidRPr="00E6597C">
        <w:rPr>
          <w:rFonts w:ascii="GHEA Grapalat" w:hAnsi="GHEA Grapalat"/>
          <w:sz w:val="20"/>
          <w:lang w:val="es-ES"/>
        </w:rPr>
        <w:t>թվով</w:t>
      </w:r>
      <w:proofErr w:type="spellEnd"/>
      <w:r w:rsidRPr="00E6597C">
        <w:rPr>
          <w:rFonts w:ascii="GHEA Grapalat" w:hAnsi="GHEA Grapalat"/>
          <w:sz w:val="20"/>
          <w:lang w:val="es-ES"/>
        </w:rPr>
        <w:t xml:space="preserve">՝ </w:t>
      </w:r>
      <w:proofErr w:type="spellStart"/>
      <w:r w:rsidRPr="00E6597C">
        <w:rPr>
          <w:rFonts w:ascii="GHEA Grapalat" w:hAnsi="GHEA Grapalat"/>
          <w:sz w:val="20"/>
          <w:lang w:val="es-ES"/>
        </w:rPr>
        <w:t>պայմանագրի</w:t>
      </w:r>
      <w:proofErr w:type="spellEnd"/>
      <w:r w:rsidRPr="00E6597C">
        <w:rPr>
          <w:rFonts w:ascii="GHEA Grapalat" w:hAnsi="GHEA Grapalat"/>
          <w:sz w:val="20"/>
          <w:lang w:val="es-ES"/>
        </w:rPr>
        <w:t xml:space="preserve"> </w:t>
      </w:r>
      <w:proofErr w:type="spellStart"/>
      <w:r w:rsidRPr="00E6597C">
        <w:rPr>
          <w:rFonts w:ascii="GHEA Grapalat" w:hAnsi="GHEA Grapalat"/>
          <w:sz w:val="20"/>
          <w:lang w:val="es-ES"/>
        </w:rPr>
        <w:t>կատարման</w:t>
      </w:r>
      <w:proofErr w:type="spellEnd"/>
      <w:r w:rsidRPr="00E6597C">
        <w:rPr>
          <w:rFonts w:ascii="GHEA Grapalat" w:hAnsi="GHEA Grapalat"/>
          <w:sz w:val="20"/>
          <w:lang w:val="es-ES"/>
        </w:rPr>
        <w:t xml:space="preserve"> </w:t>
      </w:r>
      <w:proofErr w:type="spellStart"/>
      <w:r w:rsidRPr="00E6597C">
        <w:rPr>
          <w:rFonts w:ascii="GHEA Grapalat" w:hAnsi="GHEA Grapalat"/>
          <w:sz w:val="20"/>
          <w:lang w:val="es-ES"/>
        </w:rPr>
        <w:t>համար</w:t>
      </w:r>
      <w:proofErr w:type="spellEnd"/>
      <w:r w:rsidRPr="00E6597C">
        <w:rPr>
          <w:rFonts w:ascii="GHEA Grapalat" w:hAnsi="GHEA Grapalat"/>
          <w:sz w:val="20"/>
          <w:lang w:val="es-ES"/>
        </w:rPr>
        <w:t xml:space="preserve"> </w:t>
      </w:r>
      <w:proofErr w:type="spellStart"/>
      <w:r w:rsidRPr="00E6597C">
        <w:rPr>
          <w:rFonts w:ascii="GHEA Grapalat" w:hAnsi="GHEA Grapalat"/>
          <w:sz w:val="20"/>
          <w:lang w:val="es-ES"/>
        </w:rPr>
        <w:t>առաջարկվող</w:t>
      </w:r>
      <w:proofErr w:type="spellEnd"/>
      <w:r w:rsidRPr="00E6597C">
        <w:rPr>
          <w:rFonts w:ascii="GHEA Grapalat" w:hAnsi="GHEA Grapalat"/>
          <w:sz w:val="20"/>
          <w:lang w:val="es-ES"/>
        </w:rPr>
        <w:t xml:space="preserve"> </w:t>
      </w:r>
      <w:proofErr w:type="spellStart"/>
      <w:r w:rsidRPr="00E6597C">
        <w:rPr>
          <w:rFonts w:ascii="GHEA Grapalat" w:hAnsi="GHEA Grapalat"/>
          <w:sz w:val="20"/>
          <w:lang w:val="es-ES"/>
        </w:rPr>
        <w:t>ընդհանուր</w:t>
      </w:r>
      <w:proofErr w:type="spellEnd"/>
      <w:r w:rsidRPr="00E6597C">
        <w:rPr>
          <w:rFonts w:ascii="GHEA Grapalat" w:hAnsi="GHEA Grapalat"/>
          <w:sz w:val="20"/>
          <w:lang w:val="es-ES"/>
        </w:rPr>
        <w:t xml:space="preserve"> </w:t>
      </w:r>
      <w:proofErr w:type="spellStart"/>
      <w:r w:rsidRPr="00E6597C">
        <w:rPr>
          <w:rFonts w:ascii="GHEA Grapalat" w:hAnsi="GHEA Grapalat"/>
          <w:sz w:val="20"/>
          <w:lang w:val="es-ES"/>
        </w:rPr>
        <w:t>գնով</w:t>
      </w:r>
      <w:proofErr w:type="spellEnd"/>
      <w:r w:rsidRPr="00E6597C">
        <w:rPr>
          <w:rFonts w:ascii="GHEA Grapalat" w:hAnsi="GHEA Grapalat"/>
          <w:sz w:val="20"/>
          <w:lang w:val="es-ES"/>
        </w:rPr>
        <w:t xml:space="preserve"> և </w:t>
      </w:r>
      <w:proofErr w:type="spellStart"/>
      <w:r w:rsidRPr="00E6597C">
        <w:rPr>
          <w:rFonts w:ascii="GHEA Grapalat" w:hAnsi="GHEA Grapalat"/>
          <w:sz w:val="20"/>
          <w:lang w:val="es-ES"/>
        </w:rPr>
        <w:t>համակարգում</w:t>
      </w:r>
      <w:proofErr w:type="spellEnd"/>
      <w:r w:rsidRPr="00E6597C">
        <w:rPr>
          <w:rFonts w:ascii="GHEA Grapalat" w:hAnsi="GHEA Grapalat"/>
          <w:sz w:val="20"/>
          <w:lang w:val="es-ES"/>
        </w:rPr>
        <w:t xml:space="preserve"> </w:t>
      </w:r>
      <w:proofErr w:type="spellStart"/>
      <w:r w:rsidRPr="00E6597C">
        <w:rPr>
          <w:rFonts w:ascii="GHEA Grapalat" w:hAnsi="GHEA Grapalat"/>
          <w:sz w:val="20"/>
          <w:lang w:val="es-ES"/>
        </w:rPr>
        <w:t>պարտադիր</w:t>
      </w:r>
      <w:proofErr w:type="spellEnd"/>
      <w:r w:rsidRPr="00E6597C">
        <w:rPr>
          <w:rFonts w:ascii="GHEA Grapalat" w:hAnsi="GHEA Grapalat"/>
          <w:sz w:val="20"/>
          <w:lang w:val="es-ES"/>
        </w:rPr>
        <w:t xml:space="preserve"> </w:t>
      </w:r>
      <w:proofErr w:type="spellStart"/>
      <w:r w:rsidRPr="00E6597C">
        <w:rPr>
          <w:rFonts w:ascii="GHEA Grapalat" w:hAnsi="GHEA Grapalat"/>
          <w:sz w:val="20"/>
          <w:lang w:val="es-ES"/>
        </w:rPr>
        <w:t>լրացվում</w:t>
      </w:r>
      <w:proofErr w:type="spellEnd"/>
      <w:r w:rsidRPr="00E6597C">
        <w:rPr>
          <w:rFonts w:ascii="GHEA Grapalat" w:hAnsi="GHEA Grapalat"/>
          <w:sz w:val="20"/>
          <w:lang w:val="es-ES"/>
        </w:rPr>
        <w:t xml:space="preserve"> է </w:t>
      </w:r>
      <w:r w:rsidRPr="00E6597C">
        <w:rPr>
          <w:rFonts w:ascii="GHEA Grapalat" w:hAnsi="GHEA Grapalat"/>
          <w:sz w:val="20"/>
          <w:lang w:val="hy-AM"/>
        </w:rPr>
        <w:t>առանց Հայաստանի Հանրա</w:t>
      </w:r>
      <w:r w:rsidRPr="00E6597C">
        <w:rPr>
          <w:rFonts w:ascii="GHEA Grapalat" w:hAnsi="GHEA Grapalat"/>
          <w:sz w:val="20"/>
          <w:lang w:val="hy-AM"/>
        </w:rPr>
        <w:softHyphen/>
        <w:t>պետության պետական բյուջե վճարվելիք ավելացված արժեքի հարկի գումարի հաշվարկման</w:t>
      </w:r>
      <w:r w:rsidRPr="00E6597C">
        <w:rPr>
          <w:rFonts w:ascii="GHEA Grapalat" w:hAnsi="GHEA Grapalat"/>
          <w:sz w:val="20"/>
          <w:lang w:val="es-ES"/>
        </w:rPr>
        <w:t xml:space="preserve">։ </w:t>
      </w:r>
      <w:proofErr w:type="spellStart"/>
      <w:r w:rsidRPr="00E6597C">
        <w:rPr>
          <w:rFonts w:ascii="GHEA Grapalat" w:hAnsi="GHEA Grapalat"/>
          <w:sz w:val="20"/>
          <w:lang w:val="es-ES"/>
        </w:rPr>
        <w:t>Ընդ</w:t>
      </w:r>
      <w:proofErr w:type="spellEnd"/>
      <w:r w:rsidRPr="00E6597C">
        <w:rPr>
          <w:rFonts w:ascii="GHEA Grapalat" w:hAnsi="GHEA Grapalat"/>
          <w:sz w:val="20"/>
          <w:lang w:val="es-ES"/>
        </w:rPr>
        <w:t xml:space="preserve"> </w:t>
      </w:r>
      <w:proofErr w:type="spellStart"/>
      <w:r w:rsidRPr="00E6597C">
        <w:rPr>
          <w:rFonts w:ascii="GHEA Grapalat" w:hAnsi="GHEA Grapalat"/>
          <w:sz w:val="20"/>
          <w:lang w:val="es-ES"/>
        </w:rPr>
        <w:t>որում</w:t>
      </w:r>
      <w:proofErr w:type="spellEnd"/>
      <w:r w:rsidRPr="00E6597C">
        <w:rPr>
          <w:rFonts w:ascii="GHEA Grapalat" w:hAnsi="GHEA Grapalat"/>
          <w:sz w:val="20"/>
          <w:lang w:val="es-ES"/>
        </w:rPr>
        <w:t xml:space="preserve"> </w:t>
      </w:r>
      <w:proofErr w:type="spellStart"/>
      <w:r w:rsidRPr="00E6597C">
        <w:rPr>
          <w:rFonts w:ascii="GHEA Grapalat" w:hAnsi="GHEA Grapalat"/>
          <w:sz w:val="20"/>
          <w:lang w:val="es-ES"/>
        </w:rPr>
        <w:t>մասնակցից</w:t>
      </w:r>
      <w:proofErr w:type="spellEnd"/>
      <w:r w:rsidRPr="00E6597C">
        <w:rPr>
          <w:rFonts w:ascii="GHEA Grapalat" w:hAnsi="GHEA Grapalat"/>
          <w:sz w:val="20"/>
          <w:lang w:val="es-ES"/>
        </w:rPr>
        <w:t xml:space="preserve"> </w:t>
      </w:r>
      <w:proofErr w:type="spellStart"/>
      <w:r w:rsidRPr="00E6597C">
        <w:rPr>
          <w:rFonts w:ascii="GHEA Grapalat" w:hAnsi="GHEA Grapalat"/>
          <w:sz w:val="20"/>
          <w:lang w:val="es-ES"/>
        </w:rPr>
        <w:t>չի</w:t>
      </w:r>
      <w:proofErr w:type="spellEnd"/>
      <w:r w:rsidRPr="00E6597C">
        <w:rPr>
          <w:rFonts w:ascii="GHEA Grapalat" w:hAnsi="GHEA Grapalat"/>
          <w:sz w:val="20"/>
          <w:lang w:val="es-ES"/>
        </w:rPr>
        <w:t xml:space="preserve"> </w:t>
      </w:r>
      <w:proofErr w:type="spellStart"/>
      <w:r w:rsidRPr="00E6597C">
        <w:rPr>
          <w:rFonts w:ascii="GHEA Grapalat" w:hAnsi="GHEA Grapalat"/>
          <w:sz w:val="20"/>
          <w:lang w:val="es-ES"/>
        </w:rPr>
        <w:t>կարող</w:t>
      </w:r>
      <w:proofErr w:type="spellEnd"/>
      <w:r w:rsidRPr="00E6597C">
        <w:rPr>
          <w:rFonts w:ascii="GHEA Grapalat" w:hAnsi="GHEA Grapalat"/>
          <w:sz w:val="20"/>
          <w:lang w:val="es-ES"/>
        </w:rPr>
        <w:t xml:space="preserve"> </w:t>
      </w:r>
      <w:proofErr w:type="spellStart"/>
      <w:r w:rsidRPr="00E6597C">
        <w:rPr>
          <w:rFonts w:ascii="GHEA Grapalat" w:hAnsi="GHEA Grapalat"/>
          <w:sz w:val="20"/>
          <w:lang w:val="es-ES"/>
        </w:rPr>
        <w:t>պահանջվել</w:t>
      </w:r>
      <w:proofErr w:type="spellEnd"/>
      <w:r w:rsidRPr="00E6597C">
        <w:rPr>
          <w:rFonts w:ascii="GHEA Grapalat" w:hAnsi="GHEA Grapalat"/>
          <w:sz w:val="20"/>
          <w:lang w:val="es-ES"/>
        </w:rPr>
        <w:t xml:space="preserve">, </w:t>
      </w:r>
      <w:proofErr w:type="spellStart"/>
      <w:r w:rsidRPr="00E6597C">
        <w:rPr>
          <w:rFonts w:ascii="GHEA Grapalat" w:hAnsi="GHEA Grapalat"/>
          <w:sz w:val="20"/>
          <w:lang w:val="es-ES"/>
        </w:rPr>
        <w:t>որ</w:t>
      </w:r>
      <w:proofErr w:type="spellEnd"/>
      <w:r w:rsidRPr="00E6597C">
        <w:rPr>
          <w:rFonts w:ascii="GHEA Grapalat" w:hAnsi="GHEA Grapalat"/>
          <w:sz w:val="20"/>
          <w:lang w:val="es-ES"/>
        </w:rPr>
        <w:t xml:space="preserve"> </w:t>
      </w:r>
      <w:proofErr w:type="spellStart"/>
      <w:r w:rsidRPr="00E6597C">
        <w:rPr>
          <w:rFonts w:ascii="GHEA Grapalat" w:hAnsi="GHEA Grapalat"/>
          <w:sz w:val="20"/>
          <w:lang w:val="es-ES"/>
        </w:rPr>
        <w:t>նա</w:t>
      </w:r>
      <w:proofErr w:type="spellEnd"/>
      <w:r w:rsidRPr="00E6597C">
        <w:rPr>
          <w:rFonts w:ascii="GHEA Grapalat" w:hAnsi="GHEA Grapalat"/>
          <w:sz w:val="20"/>
          <w:lang w:val="es-ES"/>
        </w:rPr>
        <w:t xml:space="preserve"> </w:t>
      </w:r>
      <w:proofErr w:type="spellStart"/>
      <w:r w:rsidRPr="00E6597C">
        <w:rPr>
          <w:rFonts w:ascii="GHEA Grapalat" w:hAnsi="GHEA Grapalat"/>
          <w:sz w:val="20"/>
          <w:lang w:val="es-ES"/>
        </w:rPr>
        <w:t>ներկայացնի</w:t>
      </w:r>
      <w:proofErr w:type="spellEnd"/>
      <w:r w:rsidRPr="00E6597C">
        <w:rPr>
          <w:rFonts w:ascii="GHEA Grapalat" w:hAnsi="GHEA Grapalat"/>
          <w:sz w:val="20"/>
          <w:lang w:val="es-ES"/>
        </w:rPr>
        <w:t xml:space="preserve"> </w:t>
      </w:r>
      <w:proofErr w:type="spellStart"/>
      <w:r w:rsidRPr="00E6597C">
        <w:rPr>
          <w:rFonts w:ascii="GHEA Grapalat" w:hAnsi="GHEA Grapalat"/>
          <w:sz w:val="20"/>
          <w:lang w:val="es-ES"/>
        </w:rPr>
        <w:t>գնային</w:t>
      </w:r>
      <w:proofErr w:type="spellEnd"/>
      <w:r w:rsidRPr="00E6597C">
        <w:rPr>
          <w:rFonts w:ascii="GHEA Grapalat" w:hAnsi="GHEA Grapalat"/>
          <w:sz w:val="20"/>
          <w:lang w:val="es-ES"/>
        </w:rPr>
        <w:t xml:space="preserve"> </w:t>
      </w:r>
      <w:proofErr w:type="spellStart"/>
      <w:r w:rsidRPr="00E6597C">
        <w:rPr>
          <w:rFonts w:ascii="GHEA Grapalat" w:hAnsi="GHEA Grapalat"/>
          <w:sz w:val="20"/>
          <w:lang w:val="es-ES"/>
        </w:rPr>
        <w:t>առաջարկի</w:t>
      </w:r>
      <w:proofErr w:type="spellEnd"/>
      <w:r w:rsidRPr="00E6597C">
        <w:rPr>
          <w:rFonts w:ascii="GHEA Grapalat" w:hAnsi="GHEA Grapalat"/>
          <w:sz w:val="20"/>
          <w:lang w:val="es-ES"/>
        </w:rPr>
        <w:t xml:space="preserve"> </w:t>
      </w:r>
      <w:proofErr w:type="spellStart"/>
      <w:r w:rsidRPr="00E6597C">
        <w:rPr>
          <w:rFonts w:ascii="GHEA Grapalat" w:hAnsi="GHEA Grapalat"/>
          <w:sz w:val="20"/>
          <w:lang w:val="es-ES"/>
        </w:rPr>
        <w:t>հիմնավորումներ</w:t>
      </w:r>
      <w:proofErr w:type="spellEnd"/>
      <w:r w:rsidRPr="00E6597C">
        <w:rPr>
          <w:rFonts w:ascii="GHEA Grapalat" w:hAnsi="GHEA Grapalat"/>
          <w:sz w:val="20"/>
          <w:lang w:val="es-ES"/>
        </w:rPr>
        <w:t xml:space="preserve"> </w:t>
      </w:r>
      <w:proofErr w:type="spellStart"/>
      <w:r w:rsidRPr="00E6597C">
        <w:rPr>
          <w:rFonts w:ascii="GHEA Grapalat" w:hAnsi="GHEA Grapalat"/>
          <w:sz w:val="20"/>
          <w:lang w:val="es-ES"/>
        </w:rPr>
        <w:t>կամ</w:t>
      </w:r>
      <w:proofErr w:type="spellEnd"/>
      <w:r w:rsidRPr="00E6597C">
        <w:rPr>
          <w:rFonts w:ascii="GHEA Grapalat" w:hAnsi="GHEA Grapalat"/>
          <w:sz w:val="20"/>
          <w:lang w:val="es-ES"/>
        </w:rPr>
        <w:t xml:space="preserve"> </w:t>
      </w:r>
      <w:proofErr w:type="spellStart"/>
      <w:r w:rsidRPr="00E6597C">
        <w:rPr>
          <w:rFonts w:ascii="GHEA Grapalat" w:hAnsi="GHEA Grapalat"/>
          <w:sz w:val="20"/>
          <w:lang w:val="es-ES"/>
        </w:rPr>
        <w:t>որևէ</w:t>
      </w:r>
      <w:proofErr w:type="spellEnd"/>
      <w:r w:rsidRPr="00E6597C">
        <w:rPr>
          <w:rFonts w:ascii="GHEA Grapalat" w:hAnsi="GHEA Grapalat"/>
          <w:sz w:val="20"/>
          <w:lang w:val="es-ES"/>
        </w:rPr>
        <w:t xml:space="preserve"> </w:t>
      </w:r>
      <w:proofErr w:type="spellStart"/>
      <w:r w:rsidRPr="00E6597C">
        <w:rPr>
          <w:rFonts w:ascii="GHEA Grapalat" w:hAnsi="GHEA Grapalat"/>
          <w:sz w:val="20"/>
          <w:lang w:val="es-ES"/>
        </w:rPr>
        <w:t>այլ</w:t>
      </w:r>
      <w:proofErr w:type="spellEnd"/>
      <w:r w:rsidRPr="00E6597C">
        <w:rPr>
          <w:rFonts w:ascii="GHEA Grapalat" w:hAnsi="GHEA Grapalat"/>
          <w:sz w:val="20"/>
          <w:lang w:val="es-ES"/>
        </w:rPr>
        <w:t xml:space="preserve"> </w:t>
      </w:r>
      <w:proofErr w:type="spellStart"/>
      <w:r w:rsidRPr="00E6597C">
        <w:rPr>
          <w:rFonts w:ascii="GHEA Grapalat" w:hAnsi="GHEA Grapalat"/>
          <w:sz w:val="20"/>
          <w:lang w:val="es-ES"/>
        </w:rPr>
        <w:t>տիպի</w:t>
      </w:r>
      <w:proofErr w:type="spellEnd"/>
      <w:r w:rsidRPr="00E6597C">
        <w:rPr>
          <w:rFonts w:ascii="GHEA Grapalat" w:hAnsi="GHEA Grapalat"/>
          <w:sz w:val="20"/>
          <w:lang w:val="es-ES"/>
        </w:rPr>
        <w:t xml:space="preserve"> </w:t>
      </w:r>
      <w:proofErr w:type="spellStart"/>
      <w:r w:rsidRPr="00E6597C">
        <w:rPr>
          <w:rFonts w:ascii="GHEA Grapalat" w:hAnsi="GHEA Grapalat"/>
          <w:sz w:val="20"/>
          <w:lang w:val="es-ES"/>
        </w:rPr>
        <w:t>տեղեկություններ</w:t>
      </w:r>
      <w:proofErr w:type="spellEnd"/>
      <w:r w:rsidRPr="00E6597C">
        <w:rPr>
          <w:rFonts w:ascii="GHEA Grapalat" w:hAnsi="GHEA Grapalat"/>
          <w:sz w:val="20"/>
          <w:lang w:val="es-ES"/>
        </w:rPr>
        <w:t xml:space="preserve"> </w:t>
      </w:r>
      <w:proofErr w:type="spellStart"/>
      <w:r w:rsidRPr="00E6597C">
        <w:rPr>
          <w:rFonts w:ascii="GHEA Grapalat" w:hAnsi="GHEA Grapalat"/>
          <w:sz w:val="20"/>
          <w:lang w:val="es-ES"/>
        </w:rPr>
        <w:t>կամ</w:t>
      </w:r>
      <w:proofErr w:type="spellEnd"/>
      <w:r w:rsidRPr="00E6597C">
        <w:rPr>
          <w:rFonts w:ascii="GHEA Grapalat" w:hAnsi="GHEA Grapalat"/>
          <w:sz w:val="20"/>
          <w:lang w:val="es-ES"/>
        </w:rPr>
        <w:t xml:space="preserve"> </w:t>
      </w:r>
      <w:proofErr w:type="spellStart"/>
      <w:r w:rsidRPr="00E6597C">
        <w:rPr>
          <w:rFonts w:ascii="GHEA Grapalat" w:hAnsi="GHEA Grapalat"/>
          <w:sz w:val="20"/>
          <w:lang w:val="es-ES"/>
        </w:rPr>
        <w:t>փաստաթղթեր</w:t>
      </w:r>
      <w:proofErr w:type="spellEnd"/>
      <w:r w:rsidRPr="00E6597C">
        <w:rPr>
          <w:rFonts w:ascii="GHEA Grapalat" w:hAnsi="GHEA Grapalat"/>
          <w:sz w:val="20"/>
          <w:lang w:val="es-ES"/>
        </w:rPr>
        <w:t xml:space="preserve">, </w:t>
      </w:r>
      <w:proofErr w:type="spellStart"/>
      <w:r w:rsidRPr="00E6597C">
        <w:rPr>
          <w:rFonts w:ascii="GHEA Grapalat" w:hAnsi="GHEA Grapalat"/>
          <w:sz w:val="20"/>
          <w:lang w:val="es-ES"/>
        </w:rPr>
        <w:t>ինչպես</w:t>
      </w:r>
      <w:proofErr w:type="spellEnd"/>
      <w:r w:rsidRPr="00E6597C">
        <w:rPr>
          <w:rFonts w:ascii="GHEA Grapalat" w:hAnsi="GHEA Grapalat"/>
          <w:sz w:val="20"/>
          <w:lang w:val="es-ES"/>
        </w:rPr>
        <w:t xml:space="preserve"> </w:t>
      </w:r>
      <w:proofErr w:type="spellStart"/>
      <w:r w:rsidRPr="00E6597C">
        <w:rPr>
          <w:rFonts w:ascii="GHEA Grapalat" w:hAnsi="GHEA Grapalat"/>
          <w:sz w:val="20"/>
          <w:lang w:val="es-ES"/>
        </w:rPr>
        <w:t>նաև</w:t>
      </w:r>
      <w:proofErr w:type="spellEnd"/>
      <w:r w:rsidRPr="00E6597C">
        <w:rPr>
          <w:rFonts w:ascii="GHEA Grapalat" w:hAnsi="GHEA Grapalat"/>
          <w:sz w:val="20"/>
          <w:lang w:val="es-ES"/>
        </w:rPr>
        <w:t xml:space="preserve"> </w:t>
      </w:r>
      <w:proofErr w:type="spellStart"/>
      <w:r w:rsidRPr="00E6597C">
        <w:rPr>
          <w:rFonts w:ascii="GHEA Grapalat" w:hAnsi="GHEA Grapalat"/>
          <w:sz w:val="20"/>
          <w:lang w:val="es-ES"/>
        </w:rPr>
        <w:t>մասնակցի</w:t>
      </w:r>
      <w:proofErr w:type="spellEnd"/>
      <w:r w:rsidRPr="00E6597C">
        <w:rPr>
          <w:rFonts w:ascii="GHEA Grapalat" w:hAnsi="GHEA Grapalat"/>
          <w:sz w:val="20"/>
          <w:lang w:val="es-ES"/>
        </w:rPr>
        <w:t xml:space="preserve"> </w:t>
      </w:r>
      <w:proofErr w:type="spellStart"/>
      <w:r w:rsidRPr="00E6597C">
        <w:rPr>
          <w:rFonts w:ascii="GHEA Grapalat" w:hAnsi="GHEA Grapalat"/>
          <w:sz w:val="20"/>
          <w:lang w:val="es-ES"/>
        </w:rPr>
        <w:t>շահույթի</w:t>
      </w:r>
      <w:proofErr w:type="spellEnd"/>
      <w:r w:rsidRPr="00E6597C">
        <w:rPr>
          <w:rFonts w:ascii="GHEA Grapalat" w:hAnsi="GHEA Grapalat"/>
          <w:sz w:val="20"/>
          <w:lang w:val="es-ES"/>
        </w:rPr>
        <w:t xml:space="preserve"> </w:t>
      </w:r>
      <w:proofErr w:type="spellStart"/>
      <w:r w:rsidRPr="00E6597C">
        <w:rPr>
          <w:rFonts w:ascii="GHEA Grapalat" w:hAnsi="GHEA Grapalat"/>
          <w:sz w:val="20"/>
          <w:lang w:val="es-ES"/>
        </w:rPr>
        <w:t>չափը</w:t>
      </w:r>
      <w:proofErr w:type="spellEnd"/>
      <w:r w:rsidRPr="00E6597C">
        <w:rPr>
          <w:rFonts w:ascii="GHEA Grapalat" w:hAnsi="GHEA Grapalat"/>
          <w:sz w:val="20"/>
          <w:lang w:val="es-ES"/>
        </w:rPr>
        <w:t xml:space="preserve"> </w:t>
      </w:r>
      <w:proofErr w:type="spellStart"/>
      <w:r w:rsidRPr="00E6597C">
        <w:rPr>
          <w:rFonts w:ascii="GHEA Grapalat" w:hAnsi="GHEA Grapalat"/>
          <w:sz w:val="20"/>
          <w:lang w:val="es-ES"/>
        </w:rPr>
        <w:t>չի</w:t>
      </w:r>
      <w:proofErr w:type="spellEnd"/>
      <w:r w:rsidRPr="00E6597C">
        <w:rPr>
          <w:rFonts w:ascii="GHEA Grapalat" w:hAnsi="GHEA Grapalat"/>
          <w:sz w:val="20"/>
          <w:lang w:val="es-ES"/>
        </w:rPr>
        <w:t xml:space="preserve"> </w:t>
      </w:r>
      <w:proofErr w:type="spellStart"/>
      <w:r w:rsidRPr="00E6597C">
        <w:rPr>
          <w:rFonts w:ascii="GHEA Grapalat" w:hAnsi="GHEA Grapalat"/>
          <w:sz w:val="20"/>
          <w:lang w:val="es-ES"/>
        </w:rPr>
        <w:t>կարող</w:t>
      </w:r>
      <w:proofErr w:type="spellEnd"/>
      <w:r w:rsidRPr="00E6597C">
        <w:rPr>
          <w:rFonts w:ascii="GHEA Grapalat" w:hAnsi="GHEA Grapalat"/>
          <w:sz w:val="20"/>
          <w:lang w:val="es-ES"/>
        </w:rPr>
        <w:t xml:space="preserve"> </w:t>
      </w:r>
      <w:proofErr w:type="spellStart"/>
      <w:r w:rsidRPr="00E6597C">
        <w:rPr>
          <w:rFonts w:ascii="GHEA Grapalat" w:hAnsi="GHEA Grapalat"/>
          <w:sz w:val="20"/>
          <w:lang w:val="es-ES"/>
        </w:rPr>
        <w:t>հրավերով</w:t>
      </w:r>
      <w:proofErr w:type="spellEnd"/>
      <w:r w:rsidRPr="00E6597C">
        <w:rPr>
          <w:rFonts w:ascii="GHEA Grapalat" w:hAnsi="GHEA Grapalat"/>
          <w:sz w:val="20"/>
          <w:lang w:val="es-ES"/>
        </w:rPr>
        <w:t xml:space="preserve"> </w:t>
      </w:r>
      <w:proofErr w:type="spellStart"/>
      <w:r w:rsidRPr="00E6597C">
        <w:rPr>
          <w:rFonts w:ascii="GHEA Grapalat" w:hAnsi="GHEA Grapalat"/>
          <w:sz w:val="20"/>
          <w:lang w:val="es-ES"/>
        </w:rPr>
        <w:t>սահմանափակվել</w:t>
      </w:r>
      <w:proofErr w:type="spellEnd"/>
      <w:r w:rsidRPr="00E6597C">
        <w:rPr>
          <w:rFonts w:ascii="GHEA Grapalat" w:hAnsi="GHEA Grapalat"/>
          <w:sz w:val="20"/>
          <w:lang w:val="es-ES"/>
        </w:rPr>
        <w:t>:</w:t>
      </w:r>
    </w:p>
    <w:p w14:paraId="1D211BED" w14:textId="77777777" w:rsidR="00096865" w:rsidRPr="00E6597C" w:rsidRDefault="00096865" w:rsidP="00EF3662">
      <w:pPr>
        <w:pStyle w:val="23"/>
        <w:spacing w:line="240" w:lineRule="auto"/>
        <w:ind w:firstLine="567"/>
        <w:rPr>
          <w:rFonts w:ascii="GHEA Grapalat" w:hAnsi="GHEA Grapalat"/>
          <w:lang w:val="es-ES"/>
        </w:rPr>
      </w:pPr>
    </w:p>
    <w:p w14:paraId="1A392752" w14:textId="77777777" w:rsidR="00096865" w:rsidRPr="00E6597C" w:rsidRDefault="00220C7C" w:rsidP="00EF3662">
      <w:pPr>
        <w:jc w:val="center"/>
        <w:rPr>
          <w:rFonts w:ascii="GHEA Grapalat" w:hAnsi="GHEA Grapalat"/>
          <w:b/>
          <w:sz w:val="20"/>
          <w:lang w:val="es-ES"/>
        </w:rPr>
      </w:pPr>
      <w:r w:rsidRPr="00E6597C">
        <w:rPr>
          <w:rFonts w:ascii="GHEA Grapalat" w:hAnsi="GHEA Grapalat"/>
          <w:b/>
          <w:sz w:val="20"/>
          <w:lang w:val="es-ES"/>
        </w:rPr>
        <w:t>6</w:t>
      </w:r>
      <w:r w:rsidR="00955A1E" w:rsidRPr="00E6597C">
        <w:rPr>
          <w:rFonts w:ascii="GHEA Grapalat" w:hAnsi="GHEA Grapalat"/>
          <w:b/>
          <w:sz w:val="20"/>
          <w:lang w:val="es-ES"/>
        </w:rPr>
        <w:t xml:space="preserve">. </w:t>
      </w:r>
      <w:r w:rsidR="00955A1E" w:rsidRPr="00E6597C">
        <w:rPr>
          <w:rFonts w:ascii="GHEA Grapalat" w:hAnsi="GHEA Grapalat"/>
          <w:b/>
          <w:sz w:val="20"/>
        </w:rPr>
        <w:t>ՀԱՅՏԻ</w:t>
      </w:r>
      <w:r w:rsidR="00955A1E" w:rsidRPr="00E6597C">
        <w:rPr>
          <w:rFonts w:ascii="GHEA Grapalat" w:hAnsi="GHEA Grapalat"/>
          <w:b/>
          <w:sz w:val="20"/>
          <w:lang w:val="es-ES"/>
        </w:rPr>
        <w:t xml:space="preserve"> </w:t>
      </w:r>
      <w:r w:rsidR="00955A1E" w:rsidRPr="00E6597C">
        <w:rPr>
          <w:rFonts w:ascii="GHEA Grapalat" w:hAnsi="GHEA Grapalat"/>
          <w:b/>
          <w:sz w:val="20"/>
        </w:rPr>
        <w:t>ԳՈՐԾՈՂՈՒԹՅԱՆ</w:t>
      </w:r>
      <w:r w:rsidR="00955A1E" w:rsidRPr="00E6597C">
        <w:rPr>
          <w:rFonts w:ascii="GHEA Grapalat" w:hAnsi="GHEA Grapalat"/>
          <w:b/>
          <w:sz w:val="20"/>
          <w:lang w:val="es-ES"/>
        </w:rPr>
        <w:t xml:space="preserve"> </w:t>
      </w:r>
      <w:r w:rsidR="00955A1E" w:rsidRPr="00E6597C">
        <w:rPr>
          <w:rFonts w:ascii="GHEA Grapalat" w:hAnsi="GHEA Grapalat"/>
          <w:b/>
          <w:sz w:val="20"/>
        </w:rPr>
        <w:t>ԺԱՄԿԵՏԸ</w:t>
      </w:r>
      <w:r w:rsidR="00955A1E" w:rsidRPr="00E6597C">
        <w:rPr>
          <w:rFonts w:ascii="GHEA Grapalat" w:hAnsi="GHEA Grapalat"/>
          <w:b/>
          <w:sz w:val="20"/>
          <w:lang w:val="es-ES"/>
        </w:rPr>
        <w:t xml:space="preserve">, </w:t>
      </w:r>
      <w:r w:rsidR="00955A1E" w:rsidRPr="00E6597C">
        <w:rPr>
          <w:rFonts w:ascii="GHEA Grapalat" w:hAnsi="GHEA Grapalat"/>
          <w:b/>
          <w:sz w:val="20"/>
        </w:rPr>
        <w:t>ՀԱՅՏԵՐՈՒՄ</w:t>
      </w:r>
      <w:r w:rsidR="00955A1E" w:rsidRPr="00E6597C">
        <w:rPr>
          <w:rFonts w:ascii="GHEA Grapalat" w:hAnsi="GHEA Grapalat"/>
          <w:b/>
          <w:sz w:val="20"/>
          <w:lang w:val="es-ES"/>
        </w:rPr>
        <w:t xml:space="preserve"> </w:t>
      </w:r>
      <w:r w:rsidR="00955A1E" w:rsidRPr="00E6597C">
        <w:rPr>
          <w:rFonts w:ascii="GHEA Grapalat" w:hAnsi="GHEA Grapalat"/>
          <w:b/>
          <w:sz w:val="20"/>
        </w:rPr>
        <w:t>ՓՈՓՈԽՈՒԹՅՈՒՆ</w:t>
      </w:r>
      <w:r w:rsidR="00955A1E" w:rsidRPr="00E6597C">
        <w:rPr>
          <w:rFonts w:ascii="GHEA Grapalat" w:hAnsi="GHEA Grapalat"/>
          <w:b/>
          <w:sz w:val="20"/>
          <w:lang w:val="es-ES"/>
        </w:rPr>
        <w:t xml:space="preserve"> </w:t>
      </w:r>
      <w:r w:rsidR="00955A1E" w:rsidRPr="00E6597C">
        <w:rPr>
          <w:rFonts w:ascii="GHEA Grapalat" w:hAnsi="GHEA Grapalat"/>
          <w:b/>
          <w:sz w:val="20"/>
        </w:rPr>
        <w:t>ԿԱՏԱՐԵԼՈՒ</w:t>
      </w:r>
    </w:p>
    <w:p w14:paraId="1DA62E90" w14:textId="77777777" w:rsidR="00096865" w:rsidRPr="00E6597C" w:rsidRDefault="00955A1E" w:rsidP="00EF3662">
      <w:pPr>
        <w:jc w:val="center"/>
        <w:rPr>
          <w:rFonts w:ascii="GHEA Grapalat" w:hAnsi="GHEA Grapalat"/>
          <w:b/>
          <w:sz w:val="20"/>
          <w:lang w:val="es-ES"/>
        </w:rPr>
      </w:pPr>
      <w:r w:rsidRPr="00E6597C">
        <w:rPr>
          <w:rFonts w:ascii="GHEA Grapalat" w:hAnsi="GHEA Grapalat"/>
          <w:b/>
          <w:sz w:val="20"/>
        </w:rPr>
        <w:t>ԵՎ</w:t>
      </w:r>
      <w:r w:rsidRPr="00E6597C">
        <w:rPr>
          <w:rFonts w:ascii="GHEA Grapalat" w:hAnsi="GHEA Grapalat"/>
          <w:b/>
          <w:sz w:val="20"/>
          <w:lang w:val="es-ES"/>
        </w:rPr>
        <w:t xml:space="preserve"> </w:t>
      </w:r>
      <w:r w:rsidRPr="00E6597C">
        <w:rPr>
          <w:rFonts w:ascii="GHEA Grapalat" w:hAnsi="GHEA Grapalat"/>
          <w:b/>
          <w:sz w:val="20"/>
        </w:rPr>
        <w:t>ԴՐԱՆՔ</w:t>
      </w:r>
      <w:r w:rsidRPr="00E6597C">
        <w:rPr>
          <w:rFonts w:ascii="GHEA Grapalat" w:hAnsi="GHEA Grapalat"/>
          <w:b/>
          <w:sz w:val="20"/>
          <w:lang w:val="es-ES"/>
        </w:rPr>
        <w:t xml:space="preserve"> </w:t>
      </w:r>
      <w:r w:rsidRPr="00E6597C">
        <w:rPr>
          <w:rFonts w:ascii="GHEA Grapalat" w:hAnsi="GHEA Grapalat"/>
          <w:b/>
          <w:sz w:val="20"/>
        </w:rPr>
        <w:t>ՀԵՏ</w:t>
      </w:r>
      <w:r w:rsidRPr="00E6597C">
        <w:rPr>
          <w:rFonts w:ascii="GHEA Grapalat" w:hAnsi="GHEA Grapalat"/>
          <w:b/>
          <w:sz w:val="20"/>
          <w:lang w:val="es-ES"/>
        </w:rPr>
        <w:t xml:space="preserve"> </w:t>
      </w:r>
      <w:r w:rsidRPr="00E6597C">
        <w:rPr>
          <w:rFonts w:ascii="GHEA Grapalat" w:hAnsi="GHEA Grapalat"/>
          <w:b/>
          <w:sz w:val="20"/>
        </w:rPr>
        <w:t>ՎԵՐՑՆԵԼՈՒ</w:t>
      </w:r>
      <w:r w:rsidRPr="00E6597C">
        <w:rPr>
          <w:rFonts w:ascii="GHEA Grapalat" w:hAnsi="GHEA Grapalat"/>
          <w:b/>
          <w:sz w:val="20"/>
          <w:lang w:val="es-ES"/>
        </w:rPr>
        <w:t xml:space="preserve"> </w:t>
      </w:r>
      <w:r w:rsidRPr="00E6597C">
        <w:rPr>
          <w:rFonts w:ascii="GHEA Grapalat" w:hAnsi="GHEA Grapalat"/>
          <w:b/>
          <w:sz w:val="20"/>
        </w:rPr>
        <w:t>ԿԱՐԳԸ</w:t>
      </w:r>
    </w:p>
    <w:p w14:paraId="0B54FF84" w14:textId="77777777" w:rsidR="00096865" w:rsidRPr="00E6597C" w:rsidRDefault="00096865" w:rsidP="00EF3662">
      <w:pPr>
        <w:pStyle w:val="a3"/>
        <w:spacing w:line="240" w:lineRule="auto"/>
        <w:ind w:firstLine="567"/>
        <w:rPr>
          <w:rFonts w:ascii="GHEA Grapalat" w:hAnsi="GHEA Grapalat"/>
          <w:b/>
          <w:lang w:val="af-ZA"/>
        </w:rPr>
      </w:pPr>
    </w:p>
    <w:p w14:paraId="56DB1D14" w14:textId="77777777" w:rsidR="00096865" w:rsidRPr="00E6597C" w:rsidRDefault="00220C7C" w:rsidP="00EF3662">
      <w:pPr>
        <w:pStyle w:val="a3"/>
        <w:spacing w:line="240" w:lineRule="auto"/>
        <w:ind w:firstLine="567"/>
        <w:rPr>
          <w:rFonts w:ascii="GHEA Grapalat" w:hAnsi="GHEA Grapalat" w:cs="Sylfaen"/>
          <w:i w:val="0"/>
          <w:szCs w:val="24"/>
          <w:lang w:val="af-ZA"/>
        </w:rPr>
      </w:pPr>
      <w:r w:rsidRPr="00E6597C">
        <w:rPr>
          <w:rFonts w:ascii="GHEA Grapalat" w:hAnsi="GHEA Grapalat"/>
          <w:i w:val="0"/>
          <w:lang w:val="af-ZA"/>
        </w:rPr>
        <w:lastRenderedPageBreak/>
        <w:t>6</w:t>
      </w:r>
      <w:r w:rsidR="00096865" w:rsidRPr="00E6597C">
        <w:rPr>
          <w:rFonts w:ascii="GHEA Grapalat" w:hAnsi="GHEA Grapalat"/>
          <w:i w:val="0"/>
          <w:lang w:val="af-ZA"/>
        </w:rPr>
        <w:t>.1</w:t>
      </w:r>
      <w:r w:rsidR="00096865" w:rsidRPr="00E6597C">
        <w:rPr>
          <w:rFonts w:ascii="GHEA Grapalat" w:hAnsi="GHEA Grapalat"/>
          <w:lang w:val="af-ZA"/>
        </w:rPr>
        <w:t xml:space="preserve"> </w:t>
      </w:r>
      <w:proofErr w:type="spellStart"/>
      <w:r w:rsidR="00096865" w:rsidRPr="00E6597C">
        <w:rPr>
          <w:rFonts w:ascii="GHEA Grapalat" w:hAnsi="GHEA Grapalat" w:cs="Sylfaen"/>
          <w:i w:val="0"/>
          <w:szCs w:val="24"/>
          <w:lang w:val="ru-RU"/>
        </w:rPr>
        <w:t>Օրենքի</w:t>
      </w:r>
      <w:proofErr w:type="spellEnd"/>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proofErr w:type="spellStart"/>
      <w:r w:rsidR="00096865" w:rsidRPr="00E6597C">
        <w:rPr>
          <w:rFonts w:ascii="GHEA Grapalat" w:hAnsi="GHEA Grapalat" w:cs="Sylfaen"/>
          <w:i w:val="0"/>
          <w:szCs w:val="24"/>
          <w:lang w:val="ru-RU"/>
        </w:rPr>
        <w:t>րդ</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հոդվածի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համաձայն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հայտը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վավեր</w:t>
      </w:r>
      <w:proofErr w:type="spellEnd"/>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է</w:t>
      </w:r>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մինչև</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Օրենքին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համապատասխան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պայմանագրի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կնքումը</w:t>
      </w:r>
      <w:proofErr w:type="spellEnd"/>
      <w:r w:rsidR="00096865" w:rsidRPr="00E6597C">
        <w:rPr>
          <w:rFonts w:ascii="GHEA Grapalat" w:hAnsi="GHEA Grapalat" w:cs="Sylfaen"/>
          <w:i w:val="0"/>
          <w:szCs w:val="24"/>
          <w:lang w:val="af-ZA"/>
        </w:rPr>
        <w:t xml:space="preserve">, </w:t>
      </w:r>
      <w:r w:rsidR="00705706" w:rsidRPr="00E6597C">
        <w:rPr>
          <w:rFonts w:ascii="GHEA Grapalat" w:hAnsi="GHEA Grapalat" w:cs="Sylfaen"/>
          <w:i w:val="0"/>
          <w:szCs w:val="24"/>
          <w:lang w:val="en-US"/>
        </w:rPr>
        <w:t>մ</w:t>
      </w:r>
      <w:proofErr w:type="spellStart"/>
      <w:r w:rsidR="00096865" w:rsidRPr="00E6597C">
        <w:rPr>
          <w:rFonts w:ascii="GHEA Grapalat" w:hAnsi="GHEA Grapalat" w:cs="Sylfaen"/>
          <w:i w:val="0"/>
          <w:szCs w:val="24"/>
          <w:lang w:val="ru-RU"/>
        </w:rPr>
        <w:t>ասնակցի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կողմից</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հայտի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հետ</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վերցնելը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հայտի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մերժումը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կամ</w:t>
      </w:r>
      <w:proofErr w:type="spellEnd"/>
      <w:r w:rsidR="00096865" w:rsidRPr="00E6597C">
        <w:rPr>
          <w:rFonts w:ascii="GHEA Grapalat" w:hAnsi="GHEA Grapalat" w:cs="Sylfaen"/>
          <w:i w:val="0"/>
          <w:szCs w:val="24"/>
          <w:lang w:val="af-ZA"/>
        </w:rPr>
        <w:t xml:space="preserve"> </w:t>
      </w:r>
      <w:r w:rsidR="00402941" w:rsidRPr="00E6597C">
        <w:rPr>
          <w:rFonts w:ascii="GHEA Grapalat" w:hAnsi="GHEA Grapalat" w:cs="Sylfaen"/>
          <w:i w:val="0"/>
          <w:szCs w:val="24"/>
          <w:lang w:val="af-ZA"/>
        </w:rPr>
        <w:t xml:space="preserve">սույն </w:t>
      </w:r>
      <w:proofErr w:type="spellStart"/>
      <w:r w:rsidR="00096865" w:rsidRPr="00E6597C">
        <w:rPr>
          <w:rFonts w:ascii="GHEA Grapalat" w:hAnsi="GHEA Grapalat" w:cs="Sylfaen"/>
          <w:i w:val="0"/>
          <w:szCs w:val="24"/>
          <w:lang w:val="ru-RU"/>
        </w:rPr>
        <w:t>ընթացակարգը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չկայացած</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հայտարարվելը</w:t>
      </w:r>
      <w:proofErr w:type="spellEnd"/>
      <w:r w:rsidR="004D5671" w:rsidRPr="00E6597C">
        <w:rPr>
          <w:rFonts w:ascii="GHEA Grapalat" w:hAnsi="GHEA Grapalat" w:cs="Sylfaen"/>
          <w:i w:val="0"/>
          <w:szCs w:val="24"/>
          <w:lang w:val="ru-RU"/>
        </w:rPr>
        <w:t>։</w:t>
      </w:r>
    </w:p>
    <w:p w14:paraId="2EF775F6" w14:textId="77777777" w:rsidR="00096865" w:rsidRPr="00E6597C" w:rsidRDefault="00220C7C" w:rsidP="00EF3662">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6</w:t>
      </w:r>
      <w:r w:rsidR="00096865" w:rsidRPr="00E6597C">
        <w:rPr>
          <w:rFonts w:ascii="GHEA Grapalat" w:hAnsi="GHEA Grapalat" w:cs="Sylfaen"/>
          <w:i w:val="0"/>
          <w:szCs w:val="24"/>
          <w:lang w:val="af-ZA"/>
        </w:rPr>
        <w:t xml:space="preserve">.2 </w:t>
      </w:r>
      <w:r w:rsidR="00F20DA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Օրենքի</w:t>
      </w:r>
      <w:proofErr w:type="spellEnd"/>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proofErr w:type="spellStart"/>
      <w:r w:rsidR="00096865" w:rsidRPr="00E6597C">
        <w:rPr>
          <w:rFonts w:ascii="GHEA Grapalat" w:hAnsi="GHEA Grapalat" w:cs="Sylfaen"/>
          <w:i w:val="0"/>
          <w:szCs w:val="24"/>
          <w:lang w:val="ru-RU"/>
        </w:rPr>
        <w:t>րդ</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հոդվածի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համաձայն</w:t>
      </w:r>
      <w:proofErr w:type="spellEnd"/>
      <w:r w:rsidR="00096865" w:rsidRPr="00E6597C">
        <w:rPr>
          <w:rFonts w:ascii="GHEA Grapalat" w:hAnsi="GHEA Grapalat" w:cs="Sylfaen"/>
          <w:i w:val="0"/>
          <w:szCs w:val="24"/>
          <w:lang w:val="af-ZA"/>
        </w:rPr>
        <w:t xml:space="preserve">` </w:t>
      </w:r>
      <w:r w:rsidR="00F70E55" w:rsidRPr="00E6597C">
        <w:rPr>
          <w:rFonts w:ascii="GHEA Grapalat" w:hAnsi="GHEA Grapalat" w:cs="Sylfaen"/>
          <w:i w:val="0"/>
          <w:szCs w:val="24"/>
          <w:lang w:val="en-US"/>
        </w:rPr>
        <w:t>մ</w:t>
      </w:r>
      <w:proofErr w:type="spellStart"/>
      <w:r w:rsidR="00096865" w:rsidRPr="00E6597C">
        <w:rPr>
          <w:rFonts w:ascii="GHEA Grapalat" w:hAnsi="GHEA Grapalat" w:cs="Sylfaen"/>
          <w:i w:val="0"/>
          <w:szCs w:val="24"/>
          <w:lang w:val="ru-RU"/>
        </w:rPr>
        <w:t>ասնակիցը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մինչև</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սույն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հրավերի</w:t>
      </w:r>
      <w:proofErr w:type="spellEnd"/>
      <w:r w:rsidR="00096865" w:rsidRPr="00E6597C">
        <w:rPr>
          <w:rFonts w:ascii="GHEA Grapalat" w:hAnsi="GHEA Grapalat" w:cs="Sylfaen"/>
          <w:i w:val="0"/>
          <w:szCs w:val="24"/>
          <w:lang w:val="af-ZA"/>
        </w:rPr>
        <w:t xml:space="preserve"> </w:t>
      </w:r>
      <w:r w:rsidRPr="00E6597C">
        <w:rPr>
          <w:rFonts w:ascii="GHEA Grapalat" w:hAnsi="GHEA Grapalat" w:cs="Sylfaen"/>
          <w:i w:val="0"/>
          <w:szCs w:val="24"/>
          <w:lang w:val="af-ZA"/>
        </w:rPr>
        <w:t xml:space="preserve">1-ին մասի </w:t>
      </w:r>
      <w:r w:rsidR="00096865" w:rsidRPr="00E6597C">
        <w:rPr>
          <w:rFonts w:ascii="GHEA Grapalat" w:hAnsi="GHEA Grapalat" w:cs="Sylfaen"/>
          <w:i w:val="0"/>
          <w:szCs w:val="24"/>
          <w:lang w:val="af-ZA"/>
        </w:rPr>
        <w:t xml:space="preserve">4.2 </w:t>
      </w:r>
      <w:proofErr w:type="spellStart"/>
      <w:r w:rsidR="00096865" w:rsidRPr="00E6597C">
        <w:rPr>
          <w:rFonts w:ascii="GHEA Grapalat" w:hAnsi="GHEA Grapalat" w:cs="Sylfaen"/>
          <w:i w:val="0"/>
          <w:szCs w:val="24"/>
          <w:lang w:val="ru-RU"/>
        </w:rPr>
        <w:t>կետում</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նշված</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հայտերի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ներկայացման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վերջնաժամկետը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կարող</w:t>
      </w:r>
      <w:proofErr w:type="spellEnd"/>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է</w:t>
      </w:r>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փոփոխել</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կամ</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հետ</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վերցնել</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իր</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հայտը</w:t>
      </w:r>
      <w:proofErr w:type="spellEnd"/>
      <w:r w:rsidR="004D5671" w:rsidRPr="00E6597C">
        <w:rPr>
          <w:rFonts w:ascii="GHEA Grapalat" w:hAnsi="GHEA Grapalat" w:cs="Sylfaen"/>
          <w:i w:val="0"/>
          <w:szCs w:val="24"/>
          <w:lang w:val="ru-RU"/>
        </w:rPr>
        <w:t>։</w:t>
      </w:r>
    </w:p>
    <w:p w14:paraId="66753535" w14:textId="77777777" w:rsidR="00FA0E41" w:rsidRPr="00E6597C" w:rsidRDefault="00FA0E41" w:rsidP="00EF3662">
      <w:pPr>
        <w:ind w:firstLine="567"/>
        <w:jc w:val="center"/>
        <w:rPr>
          <w:rFonts w:ascii="GHEA Grapalat" w:hAnsi="GHEA Grapalat"/>
          <w:b/>
          <w:sz w:val="20"/>
          <w:lang w:val="af-ZA"/>
        </w:rPr>
      </w:pPr>
    </w:p>
    <w:p w14:paraId="39872019" w14:textId="77777777" w:rsidR="00096865" w:rsidRPr="00E6597C" w:rsidRDefault="000D701E" w:rsidP="00EF3662">
      <w:pPr>
        <w:ind w:firstLine="567"/>
        <w:jc w:val="center"/>
        <w:rPr>
          <w:del w:id="368" w:author="Հերմինե Գևորգյան" w:date="2026-02-26T23:44:00Z" w16du:dateUtc="2026-02-26T19:44:00Z"/>
          <w:rFonts w:ascii="GHEA Grapalat" w:hAnsi="GHEA Grapalat"/>
          <w:b/>
          <w:sz w:val="20"/>
          <w:lang w:val="af-ZA"/>
        </w:rPr>
      </w:pPr>
      <w:del w:id="369" w:author="Հերմինե Գևորգյան" w:date="2026-02-26T23:44:00Z" w16du:dateUtc="2026-02-26T19:44:00Z">
        <w:r w:rsidRPr="00E6597C">
          <w:rPr>
            <w:rFonts w:ascii="GHEA Grapalat" w:hAnsi="GHEA Grapalat"/>
            <w:b/>
            <w:sz w:val="20"/>
            <w:lang w:val="af-ZA"/>
          </w:rPr>
          <w:delText>7</w:delText>
        </w:r>
        <w:r w:rsidR="00955A1E" w:rsidRPr="00E6597C">
          <w:rPr>
            <w:rFonts w:ascii="GHEA Grapalat" w:hAnsi="GHEA Grapalat"/>
            <w:b/>
            <w:sz w:val="20"/>
            <w:lang w:val="af-ZA"/>
          </w:rPr>
          <w:delText xml:space="preserve">. </w:delText>
        </w:r>
        <w:r w:rsidR="00955A1E" w:rsidRPr="00E6597C">
          <w:rPr>
            <w:rFonts w:ascii="GHEA Grapalat" w:hAnsi="GHEA Grapalat" w:cs="Sylfaen"/>
            <w:b/>
            <w:sz w:val="20"/>
            <w:lang w:val="es-ES"/>
          </w:rPr>
          <w:delText>ՀԱՅՏԻ</w:delText>
        </w:r>
        <w:r w:rsidR="00955A1E" w:rsidRPr="00E6597C">
          <w:rPr>
            <w:rFonts w:ascii="GHEA Grapalat" w:hAnsi="GHEA Grapalat" w:cs="Times Armenian"/>
            <w:b/>
            <w:sz w:val="20"/>
            <w:lang w:val="af-ZA"/>
          </w:rPr>
          <w:delText xml:space="preserve"> </w:delText>
        </w:r>
        <w:r w:rsidR="00955A1E" w:rsidRPr="00E6597C">
          <w:rPr>
            <w:rFonts w:ascii="GHEA Grapalat" w:hAnsi="GHEA Grapalat" w:cs="Sylfaen"/>
            <w:b/>
            <w:sz w:val="20"/>
            <w:lang w:val="es-ES"/>
          </w:rPr>
          <w:delText>ԱՊԱՀՈՎՈՒՄԸ</w:delText>
        </w:r>
        <w:r w:rsidR="00955A1E" w:rsidRPr="00E6597C">
          <w:rPr>
            <w:rFonts w:ascii="GHEA Grapalat" w:hAnsi="GHEA Grapalat" w:cs="Times Armenian"/>
            <w:b/>
            <w:color w:val="FFFFFF"/>
            <w:sz w:val="20"/>
            <w:lang w:val="af-ZA"/>
          </w:rPr>
          <w:delText xml:space="preserve"> </w:delText>
        </w:r>
      </w:del>
    </w:p>
    <w:p w14:paraId="0FE743DD" w14:textId="77777777" w:rsidR="00096865" w:rsidRPr="00E6597C" w:rsidRDefault="00096865" w:rsidP="00EF3662">
      <w:pPr>
        <w:ind w:firstLine="567"/>
        <w:jc w:val="both"/>
        <w:rPr>
          <w:del w:id="370" w:author="Հերմինե Գևորգյան" w:date="2026-02-26T23:44:00Z" w16du:dateUtc="2026-02-26T19:44:00Z"/>
          <w:rFonts w:ascii="GHEA Grapalat" w:hAnsi="GHEA Grapalat"/>
          <w:b/>
          <w:sz w:val="20"/>
          <w:lang w:val="af-ZA"/>
        </w:rPr>
      </w:pPr>
    </w:p>
    <w:p w14:paraId="36233487" w14:textId="77777777" w:rsidR="007A3EE6" w:rsidRPr="00E6597C" w:rsidRDefault="00283198" w:rsidP="00EF3662">
      <w:pPr>
        <w:ind w:firstLine="567"/>
        <w:jc w:val="both"/>
        <w:rPr>
          <w:del w:id="371" w:author="Հերմինե Գևորգյան" w:date="2026-02-26T23:44:00Z" w16du:dateUtc="2026-02-26T19:44:00Z"/>
          <w:rFonts w:ascii="GHEA Grapalat" w:hAnsi="GHEA Grapalat"/>
          <w:sz w:val="20"/>
          <w:szCs w:val="20"/>
          <w:lang w:val="af-ZA"/>
        </w:rPr>
      </w:pPr>
      <w:del w:id="372" w:author="Հերմինե Գևորգյան" w:date="2026-02-26T23:44:00Z" w16du:dateUtc="2026-02-26T19:44:00Z">
        <w:r w:rsidRPr="00E6597C">
          <w:rPr>
            <w:rFonts w:ascii="GHEA Grapalat" w:hAnsi="GHEA Grapalat"/>
            <w:sz w:val="20"/>
            <w:lang w:val="af-ZA"/>
          </w:rPr>
          <w:delText>7</w:delText>
        </w:r>
        <w:r w:rsidR="00096865" w:rsidRPr="00E6597C">
          <w:rPr>
            <w:rFonts w:ascii="GHEA Grapalat" w:hAnsi="GHEA Grapalat"/>
            <w:sz w:val="20"/>
            <w:lang w:val="af-ZA"/>
          </w:rPr>
          <w:delText xml:space="preserve">.1 </w:delText>
        </w:r>
        <w:r w:rsidR="00096865" w:rsidRPr="00E6597C">
          <w:rPr>
            <w:rFonts w:ascii="GHEA Grapalat" w:hAnsi="GHEA Grapalat" w:cs="Sylfaen"/>
            <w:sz w:val="20"/>
            <w:lang w:val="ru-RU"/>
          </w:rPr>
          <w:delText>Մասնակիցը</w:delText>
        </w:r>
        <w:r w:rsidR="00096865" w:rsidRPr="00E6597C">
          <w:rPr>
            <w:rFonts w:ascii="GHEA Grapalat" w:hAnsi="GHEA Grapalat" w:cs="Sylfaen"/>
            <w:sz w:val="20"/>
            <w:lang w:val="af-ZA"/>
          </w:rPr>
          <w:delText xml:space="preserve"> </w:delText>
        </w:r>
        <w:r w:rsidR="00096865" w:rsidRPr="00E6597C">
          <w:rPr>
            <w:rFonts w:ascii="GHEA Grapalat" w:hAnsi="GHEA Grapalat" w:cs="Sylfaen"/>
            <w:sz w:val="20"/>
            <w:lang w:val="ru-RU"/>
          </w:rPr>
          <w:delText>հայտով</w:delText>
        </w:r>
        <w:r w:rsidR="00096865" w:rsidRPr="00E6597C">
          <w:rPr>
            <w:rFonts w:ascii="GHEA Grapalat" w:hAnsi="GHEA Grapalat" w:cs="Sylfaen"/>
            <w:sz w:val="20"/>
            <w:lang w:val="af-ZA"/>
          </w:rPr>
          <w:delText xml:space="preserve">` </w:delText>
        </w:r>
        <w:r w:rsidR="00096865" w:rsidRPr="00E6597C">
          <w:rPr>
            <w:rFonts w:ascii="GHEA Grapalat" w:hAnsi="GHEA Grapalat" w:cs="Sylfaen"/>
            <w:sz w:val="20"/>
            <w:lang w:val="ru-RU"/>
          </w:rPr>
          <w:delText>սույն</w:delText>
        </w:r>
        <w:r w:rsidR="00096865" w:rsidRPr="00E6597C">
          <w:rPr>
            <w:rFonts w:ascii="GHEA Grapalat" w:hAnsi="GHEA Grapalat" w:cs="Sylfaen"/>
            <w:sz w:val="20"/>
            <w:lang w:val="af-ZA"/>
          </w:rPr>
          <w:delText xml:space="preserve"> </w:delText>
        </w:r>
        <w:r w:rsidR="00096865" w:rsidRPr="00E6597C">
          <w:rPr>
            <w:rFonts w:ascii="GHEA Grapalat" w:hAnsi="GHEA Grapalat" w:cs="Sylfaen"/>
            <w:sz w:val="20"/>
            <w:lang w:val="ru-RU"/>
          </w:rPr>
          <w:delText>հրավերով</w:delText>
        </w:r>
        <w:r w:rsidR="00096865" w:rsidRPr="00E6597C">
          <w:rPr>
            <w:rFonts w:ascii="GHEA Grapalat" w:hAnsi="GHEA Grapalat" w:cs="Sylfaen"/>
            <w:sz w:val="20"/>
            <w:lang w:val="af-ZA"/>
          </w:rPr>
          <w:delText xml:space="preserve"> </w:delText>
        </w:r>
        <w:r w:rsidR="00096865" w:rsidRPr="00E6597C">
          <w:rPr>
            <w:rFonts w:ascii="GHEA Grapalat" w:hAnsi="GHEA Grapalat" w:cs="Sylfaen"/>
            <w:sz w:val="20"/>
            <w:lang w:val="ru-RU"/>
          </w:rPr>
          <w:delText>սահմանված</w:delText>
        </w:r>
        <w:r w:rsidR="00096865" w:rsidRPr="00E6597C">
          <w:rPr>
            <w:rFonts w:ascii="GHEA Grapalat" w:hAnsi="GHEA Grapalat" w:cs="Sylfaen"/>
            <w:sz w:val="20"/>
            <w:lang w:val="af-ZA"/>
          </w:rPr>
          <w:delText xml:space="preserve"> </w:delText>
        </w:r>
        <w:r w:rsidR="00712311" w:rsidRPr="00E6597C">
          <w:rPr>
            <w:rFonts w:ascii="GHEA Grapalat" w:hAnsi="GHEA Grapalat" w:cs="Sylfaen"/>
            <w:sz w:val="20"/>
            <w:lang w:val="af-ZA"/>
          </w:rPr>
          <w:delText xml:space="preserve">կարգով </w:delText>
        </w:r>
        <w:r w:rsidR="00903898" w:rsidRPr="00E6597C">
          <w:rPr>
            <w:rFonts w:ascii="GHEA Grapalat" w:hAnsi="GHEA Grapalat" w:cs="Sylfaen"/>
            <w:bCs/>
            <w:sz w:val="20"/>
            <w:szCs w:val="20"/>
          </w:rPr>
          <w:delText>ներկայացնում</w:delText>
        </w:r>
        <w:r w:rsidR="00903898" w:rsidRPr="00E6597C">
          <w:rPr>
            <w:rFonts w:ascii="GHEA Grapalat" w:hAnsi="GHEA Grapalat" w:cs="Sylfaen"/>
            <w:bCs/>
            <w:sz w:val="20"/>
            <w:szCs w:val="20"/>
            <w:lang w:val="af-ZA"/>
          </w:rPr>
          <w:delText xml:space="preserve"> </w:delText>
        </w:r>
        <w:r w:rsidR="00903898" w:rsidRPr="00E6597C">
          <w:rPr>
            <w:rFonts w:ascii="GHEA Grapalat" w:hAnsi="GHEA Grapalat" w:cs="Sylfaen"/>
            <w:bCs/>
            <w:sz w:val="20"/>
            <w:szCs w:val="20"/>
          </w:rPr>
          <w:delText>է</w:delText>
        </w:r>
        <w:r w:rsidR="00903898" w:rsidRPr="00E6597C">
          <w:rPr>
            <w:rFonts w:ascii="GHEA Grapalat" w:hAnsi="GHEA Grapalat" w:cs="Sylfaen"/>
            <w:bCs/>
            <w:sz w:val="20"/>
            <w:szCs w:val="20"/>
            <w:lang w:val="af-ZA"/>
          </w:rPr>
          <w:delText xml:space="preserve"> </w:delText>
        </w:r>
        <w:r w:rsidR="00903898" w:rsidRPr="00E6597C">
          <w:rPr>
            <w:rFonts w:ascii="GHEA Grapalat" w:hAnsi="GHEA Grapalat" w:cs="Sylfaen"/>
            <w:bCs/>
            <w:sz w:val="20"/>
            <w:szCs w:val="20"/>
          </w:rPr>
          <w:delText>հայտի</w:delText>
        </w:r>
        <w:r w:rsidR="00903898" w:rsidRPr="00E6597C">
          <w:rPr>
            <w:rFonts w:ascii="GHEA Grapalat" w:hAnsi="GHEA Grapalat" w:cs="Sylfaen"/>
            <w:bCs/>
            <w:sz w:val="20"/>
            <w:szCs w:val="20"/>
            <w:lang w:val="af-ZA"/>
          </w:rPr>
          <w:delText xml:space="preserve"> </w:delText>
        </w:r>
        <w:r w:rsidR="00903898" w:rsidRPr="00E6597C">
          <w:rPr>
            <w:rFonts w:ascii="GHEA Grapalat" w:hAnsi="GHEA Grapalat" w:cs="Sylfaen"/>
            <w:bCs/>
            <w:sz w:val="20"/>
            <w:szCs w:val="20"/>
          </w:rPr>
          <w:delText>ապահովում</w:delText>
        </w:r>
        <w:r w:rsidR="00AE3822" w:rsidRPr="00E6597C">
          <w:rPr>
            <w:rFonts w:ascii="GHEA Grapalat" w:hAnsi="GHEA Grapalat" w:cs="Sylfaen"/>
            <w:bCs/>
            <w:sz w:val="20"/>
            <w:szCs w:val="20"/>
            <w:lang w:val="af-ZA"/>
          </w:rPr>
          <w:delText>:</w:delText>
        </w:r>
        <w:r w:rsidR="00903898" w:rsidRPr="00E6597C">
          <w:rPr>
            <w:rFonts w:ascii="GHEA Grapalat" w:hAnsi="GHEA Grapalat"/>
            <w:sz w:val="20"/>
            <w:szCs w:val="20"/>
            <w:lang w:val="af-ZA"/>
          </w:rPr>
          <w:delText xml:space="preserve"> </w:delText>
        </w:r>
      </w:del>
    </w:p>
    <w:p w14:paraId="7FA2DE34" w14:textId="77777777" w:rsidR="00903898" w:rsidRPr="00E6597C" w:rsidRDefault="00771C0F" w:rsidP="00EF3662">
      <w:pPr>
        <w:ind w:firstLine="567"/>
        <w:jc w:val="both"/>
        <w:rPr>
          <w:del w:id="373" w:author="Հերմինե Գևորգյան" w:date="2026-02-26T23:44:00Z" w16du:dateUtc="2026-02-26T19:44:00Z"/>
          <w:rFonts w:ascii="GHEA Grapalat" w:hAnsi="GHEA Grapalat" w:cs="Sylfaen"/>
          <w:sz w:val="20"/>
          <w:szCs w:val="20"/>
          <w:lang w:val="af-ZA"/>
        </w:rPr>
      </w:pPr>
      <w:del w:id="374" w:author="Հերմինե Գևորգյան" w:date="2026-02-26T23:44:00Z" w16du:dateUtc="2026-02-26T19:44:00Z">
        <w:r w:rsidRPr="00E6597C">
          <w:rPr>
            <w:rFonts w:ascii="GHEA Grapalat" w:hAnsi="GHEA Grapalat" w:cs="Sylfaen"/>
            <w:sz w:val="20"/>
            <w:szCs w:val="20"/>
          </w:rPr>
          <w:delText>Հ</w:delText>
        </w:r>
        <w:r w:rsidR="00903898" w:rsidRPr="00E6597C">
          <w:rPr>
            <w:rFonts w:ascii="GHEA Grapalat" w:hAnsi="GHEA Grapalat" w:cs="Sylfaen"/>
            <w:sz w:val="20"/>
            <w:szCs w:val="20"/>
          </w:rPr>
          <w:delText>այտի</w:delText>
        </w:r>
        <w:r w:rsidR="00903898" w:rsidRPr="00E6597C">
          <w:rPr>
            <w:rFonts w:ascii="GHEA Grapalat" w:hAnsi="GHEA Grapalat" w:cs="Sylfaen"/>
            <w:sz w:val="20"/>
            <w:szCs w:val="20"/>
            <w:lang w:val="af-ZA"/>
          </w:rPr>
          <w:delText xml:space="preserve"> </w:delText>
        </w:r>
        <w:r w:rsidR="00903898" w:rsidRPr="00E6597C">
          <w:rPr>
            <w:rFonts w:ascii="GHEA Grapalat" w:hAnsi="GHEA Grapalat" w:cs="Sylfaen"/>
            <w:sz w:val="20"/>
            <w:szCs w:val="20"/>
          </w:rPr>
          <w:delText>ապահովումը</w:delText>
        </w:r>
        <w:r w:rsidR="00903898" w:rsidRPr="00E6597C">
          <w:rPr>
            <w:rFonts w:ascii="GHEA Grapalat" w:hAnsi="GHEA Grapalat" w:cs="Sylfaen"/>
            <w:sz w:val="20"/>
            <w:szCs w:val="20"/>
            <w:lang w:val="af-ZA"/>
          </w:rPr>
          <w:delText xml:space="preserve"> </w:delText>
        </w:r>
        <w:r w:rsidR="00903898" w:rsidRPr="00E6597C">
          <w:rPr>
            <w:rFonts w:ascii="GHEA Grapalat" w:hAnsi="GHEA Grapalat" w:cs="Sylfaen"/>
            <w:sz w:val="20"/>
            <w:szCs w:val="20"/>
          </w:rPr>
          <w:delText>ներկայացվում</w:delText>
        </w:r>
        <w:r w:rsidR="00903898" w:rsidRPr="00E6597C">
          <w:rPr>
            <w:rFonts w:ascii="GHEA Grapalat" w:hAnsi="GHEA Grapalat" w:cs="Sylfaen"/>
            <w:sz w:val="20"/>
            <w:szCs w:val="20"/>
            <w:lang w:val="af-ZA"/>
          </w:rPr>
          <w:delText xml:space="preserve"> </w:delText>
        </w:r>
        <w:r w:rsidR="00903898" w:rsidRPr="00E6597C">
          <w:rPr>
            <w:rFonts w:ascii="GHEA Grapalat" w:hAnsi="GHEA Grapalat" w:cs="Sylfaen"/>
            <w:sz w:val="20"/>
            <w:szCs w:val="20"/>
          </w:rPr>
          <w:delText>է</w:delText>
        </w:r>
        <w:r w:rsidR="00903898" w:rsidRPr="00E6597C">
          <w:rPr>
            <w:rFonts w:ascii="GHEA Grapalat" w:hAnsi="GHEA Grapalat" w:cs="Sylfaen"/>
            <w:sz w:val="20"/>
            <w:szCs w:val="20"/>
            <w:lang w:val="af-ZA"/>
          </w:rPr>
          <w:delText xml:space="preserve"> </w:delText>
        </w:r>
        <w:r w:rsidR="00903898" w:rsidRPr="00E6597C">
          <w:rPr>
            <w:rFonts w:ascii="GHEA Grapalat" w:hAnsi="GHEA Grapalat" w:cs="Sylfaen"/>
            <w:sz w:val="20"/>
            <w:szCs w:val="20"/>
          </w:rPr>
          <w:delText>բանկային</w:delText>
        </w:r>
        <w:r w:rsidR="00903898" w:rsidRPr="00E6597C">
          <w:rPr>
            <w:rFonts w:ascii="GHEA Grapalat" w:hAnsi="GHEA Grapalat" w:cs="Sylfaen"/>
            <w:sz w:val="20"/>
            <w:szCs w:val="20"/>
            <w:lang w:val="af-ZA"/>
          </w:rPr>
          <w:delText xml:space="preserve"> </w:delText>
        </w:r>
        <w:r w:rsidR="00903898" w:rsidRPr="00E6597C">
          <w:rPr>
            <w:rFonts w:ascii="GHEA Grapalat" w:hAnsi="GHEA Grapalat" w:cs="Sylfaen"/>
            <w:sz w:val="20"/>
            <w:szCs w:val="20"/>
          </w:rPr>
          <w:delText>երաշխիքի</w:delText>
        </w:r>
        <w:r w:rsidR="00903898" w:rsidRPr="00E6597C">
          <w:rPr>
            <w:rFonts w:ascii="GHEA Grapalat" w:hAnsi="GHEA Grapalat" w:cs="Sylfaen"/>
            <w:sz w:val="20"/>
            <w:szCs w:val="20"/>
            <w:lang w:val="af-ZA"/>
          </w:rPr>
          <w:delText xml:space="preserve"> </w:delText>
        </w:r>
        <w:r w:rsidR="00406C77" w:rsidRPr="00E6597C">
          <w:rPr>
            <w:rFonts w:ascii="GHEA Grapalat" w:hAnsi="GHEA Grapalat" w:cs="Sylfaen"/>
            <w:sz w:val="20"/>
            <w:szCs w:val="20"/>
            <w:lang w:val="af-ZA"/>
          </w:rPr>
          <w:delText xml:space="preserve">(հավելված 3) </w:delText>
        </w:r>
        <w:r w:rsidR="00903898" w:rsidRPr="00E6597C">
          <w:rPr>
            <w:rFonts w:ascii="GHEA Grapalat" w:hAnsi="GHEA Grapalat" w:cs="Sylfaen"/>
            <w:sz w:val="20"/>
            <w:szCs w:val="20"/>
          </w:rPr>
          <w:delText>կամ</w:delText>
        </w:r>
        <w:r w:rsidR="00903898" w:rsidRPr="00E6597C">
          <w:rPr>
            <w:rFonts w:ascii="GHEA Grapalat" w:hAnsi="GHEA Grapalat" w:cs="Sylfaen"/>
            <w:sz w:val="20"/>
            <w:szCs w:val="20"/>
            <w:lang w:val="af-ZA"/>
          </w:rPr>
          <w:delText xml:space="preserve"> </w:delText>
        </w:r>
        <w:r w:rsidR="00903898" w:rsidRPr="00E6597C">
          <w:rPr>
            <w:rFonts w:ascii="GHEA Grapalat" w:hAnsi="GHEA Grapalat" w:cs="Sylfaen"/>
            <w:sz w:val="20"/>
            <w:szCs w:val="20"/>
          </w:rPr>
          <w:delText>կանխիկ</w:delText>
        </w:r>
        <w:r w:rsidR="00903898" w:rsidRPr="00E6597C">
          <w:rPr>
            <w:rFonts w:ascii="GHEA Grapalat" w:hAnsi="GHEA Grapalat" w:cs="Sylfaen"/>
            <w:sz w:val="20"/>
            <w:szCs w:val="20"/>
            <w:lang w:val="af-ZA"/>
          </w:rPr>
          <w:delText xml:space="preserve"> </w:delText>
        </w:r>
        <w:r w:rsidR="00903898" w:rsidRPr="00E6597C">
          <w:rPr>
            <w:rFonts w:ascii="GHEA Grapalat" w:hAnsi="GHEA Grapalat" w:cs="Sylfaen"/>
            <w:sz w:val="20"/>
            <w:szCs w:val="20"/>
          </w:rPr>
          <w:delText>փողի</w:delText>
        </w:r>
        <w:r w:rsidR="00903898" w:rsidRPr="00E6597C">
          <w:rPr>
            <w:rFonts w:ascii="GHEA Grapalat" w:hAnsi="GHEA Grapalat" w:cs="Sylfaen"/>
            <w:sz w:val="20"/>
            <w:szCs w:val="20"/>
            <w:lang w:val="af-ZA"/>
          </w:rPr>
          <w:delText xml:space="preserve"> </w:delText>
        </w:r>
        <w:r w:rsidR="00903898" w:rsidRPr="00E6597C">
          <w:rPr>
            <w:rFonts w:ascii="GHEA Grapalat" w:hAnsi="GHEA Grapalat" w:cs="Sylfaen"/>
            <w:sz w:val="20"/>
            <w:szCs w:val="20"/>
          </w:rPr>
          <w:delText>ձևով</w:delText>
        </w:r>
        <w:r w:rsidR="00AE3822" w:rsidRPr="00E6597C">
          <w:rPr>
            <w:rFonts w:ascii="GHEA Grapalat" w:hAnsi="GHEA Grapalat" w:cs="Sylfaen"/>
            <w:sz w:val="20"/>
            <w:szCs w:val="20"/>
            <w:lang w:val="af-ZA"/>
          </w:rPr>
          <w:delText xml:space="preserve">, </w:delText>
        </w:r>
        <w:r w:rsidR="00AE3822" w:rsidRPr="00E6597C">
          <w:rPr>
            <w:rFonts w:ascii="GHEA Grapalat" w:hAnsi="GHEA Grapalat" w:cs="Sylfaen"/>
            <w:sz w:val="20"/>
            <w:szCs w:val="20"/>
          </w:rPr>
          <w:delText>որի</w:delText>
        </w:r>
        <w:r w:rsidR="00AE3822" w:rsidRPr="00E6597C">
          <w:rPr>
            <w:rFonts w:ascii="GHEA Grapalat" w:hAnsi="GHEA Grapalat" w:cs="Sylfaen"/>
            <w:sz w:val="20"/>
            <w:szCs w:val="20"/>
            <w:lang w:val="af-ZA"/>
          </w:rPr>
          <w:delText xml:space="preserve"> </w:delText>
        </w:r>
        <w:r w:rsidR="00AE3822" w:rsidRPr="00E6597C">
          <w:rPr>
            <w:rFonts w:ascii="GHEA Grapalat" w:hAnsi="GHEA Grapalat" w:cs="Sylfaen"/>
            <w:sz w:val="20"/>
            <w:szCs w:val="20"/>
          </w:rPr>
          <w:delText>չափը</w:delText>
        </w:r>
        <w:r w:rsidR="00AE3822" w:rsidRPr="00E6597C">
          <w:rPr>
            <w:rFonts w:ascii="GHEA Grapalat" w:hAnsi="GHEA Grapalat" w:cs="Sylfaen"/>
            <w:sz w:val="20"/>
            <w:szCs w:val="20"/>
            <w:lang w:val="af-ZA"/>
          </w:rPr>
          <w:delText xml:space="preserve"> </w:delText>
        </w:r>
        <w:r w:rsidR="00AE3822" w:rsidRPr="00E6597C">
          <w:rPr>
            <w:rFonts w:ascii="GHEA Grapalat" w:hAnsi="GHEA Grapalat" w:cs="Sylfaen"/>
            <w:sz w:val="20"/>
            <w:szCs w:val="20"/>
          </w:rPr>
          <w:delText>հավասար</w:delText>
        </w:r>
        <w:r w:rsidR="00AE3822" w:rsidRPr="00E6597C">
          <w:rPr>
            <w:rFonts w:ascii="GHEA Grapalat" w:hAnsi="GHEA Grapalat" w:cs="Sylfaen"/>
            <w:sz w:val="20"/>
            <w:szCs w:val="20"/>
            <w:lang w:val="af-ZA"/>
          </w:rPr>
          <w:delText xml:space="preserve"> </w:delText>
        </w:r>
        <w:r w:rsidR="00AE3822" w:rsidRPr="00E6597C">
          <w:rPr>
            <w:rFonts w:ascii="GHEA Grapalat" w:hAnsi="GHEA Grapalat" w:cs="Sylfaen"/>
            <w:sz w:val="20"/>
            <w:szCs w:val="20"/>
          </w:rPr>
          <w:delText>է</w:delText>
        </w:r>
        <w:r w:rsidR="00AE3822" w:rsidRPr="00E6597C">
          <w:rPr>
            <w:rFonts w:ascii="GHEA Grapalat" w:hAnsi="GHEA Grapalat" w:cs="Sylfaen"/>
            <w:sz w:val="20"/>
            <w:szCs w:val="20"/>
            <w:lang w:val="af-ZA"/>
          </w:rPr>
          <w:delText xml:space="preserve"> </w:delText>
        </w:r>
        <w:r w:rsidR="006F3F15">
          <w:rPr>
            <w:rFonts w:ascii="GHEA Grapalat" w:hAnsi="GHEA Grapalat" w:cs="Sylfaen"/>
            <w:sz w:val="20"/>
            <w:szCs w:val="20"/>
            <w:lang w:val="hy-AM"/>
          </w:rPr>
          <w:delText>գնման գնի</w:delText>
        </w:r>
        <w:r w:rsidR="006F3F15" w:rsidRPr="00015CC3" w:rsidDel="006F3F15">
          <w:rPr>
            <w:rFonts w:ascii="GHEA Grapalat" w:hAnsi="GHEA Grapalat" w:cs="Sylfaen"/>
            <w:sz w:val="20"/>
            <w:szCs w:val="20"/>
            <w:lang w:val="af-ZA"/>
          </w:rPr>
          <w:delText xml:space="preserve"> </w:delText>
        </w:r>
        <w:r w:rsidR="00AE3822" w:rsidRPr="00E6597C">
          <w:rPr>
            <w:rFonts w:ascii="GHEA Grapalat" w:hAnsi="GHEA Grapalat" w:cs="Sylfaen"/>
            <w:sz w:val="20"/>
            <w:szCs w:val="20"/>
          </w:rPr>
          <w:delText>հինգ</w:delText>
        </w:r>
        <w:r w:rsidR="00AE3822" w:rsidRPr="00E6597C">
          <w:rPr>
            <w:rFonts w:ascii="GHEA Grapalat" w:hAnsi="GHEA Grapalat" w:cs="Sylfaen"/>
            <w:sz w:val="20"/>
            <w:szCs w:val="20"/>
            <w:lang w:val="af-ZA"/>
          </w:rPr>
          <w:delText xml:space="preserve"> </w:delText>
        </w:r>
        <w:r w:rsidR="00AE3822" w:rsidRPr="00E6597C">
          <w:rPr>
            <w:rFonts w:ascii="GHEA Grapalat" w:hAnsi="GHEA Grapalat" w:cs="Sylfaen"/>
            <w:sz w:val="20"/>
            <w:szCs w:val="20"/>
          </w:rPr>
          <w:delText>տոկոսին</w:delText>
        </w:r>
        <w:r w:rsidR="00903898" w:rsidRPr="00E6597C">
          <w:rPr>
            <w:rFonts w:ascii="GHEA Grapalat" w:hAnsi="GHEA Grapalat" w:cs="Sylfaen"/>
            <w:sz w:val="20"/>
            <w:szCs w:val="20"/>
            <w:lang w:val="af-ZA"/>
          </w:rPr>
          <w:delText>:</w:delText>
        </w:r>
        <w:r w:rsidR="006F3F15" w:rsidRPr="00015CC3">
          <w:rPr>
            <w:rFonts w:ascii="GHEA Grapalat" w:hAnsi="GHEA Grapalat" w:cs="Sylfaen"/>
            <w:bCs/>
            <w:sz w:val="20"/>
            <w:szCs w:val="20"/>
            <w:lang w:val="af-ZA"/>
          </w:rPr>
          <w:delText xml:space="preserve"> </w:delText>
        </w:r>
        <w:r w:rsidR="006F3F15">
          <w:rPr>
            <w:rFonts w:ascii="GHEA Grapalat" w:hAnsi="GHEA Grapalat" w:cs="Sylfaen"/>
            <w:bCs/>
            <w:sz w:val="20"/>
            <w:szCs w:val="20"/>
          </w:rPr>
          <w:delText>Եթե</w:delText>
        </w:r>
        <w:r w:rsidR="006F3F15">
          <w:rPr>
            <w:rFonts w:ascii="GHEA Grapalat" w:hAnsi="GHEA Grapalat" w:cs="Sylfaen"/>
            <w:bCs/>
            <w:sz w:val="20"/>
            <w:szCs w:val="20"/>
            <w:lang w:val="af-ZA"/>
          </w:rPr>
          <w:delText xml:space="preserve"> </w:delText>
        </w:r>
        <w:r w:rsidR="006F3F15">
          <w:rPr>
            <w:rFonts w:ascii="GHEA Grapalat" w:hAnsi="GHEA Grapalat" w:cs="Sylfaen"/>
            <w:bCs/>
            <w:sz w:val="20"/>
            <w:szCs w:val="20"/>
          </w:rPr>
          <w:delText>մասնակցի</w:delText>
        </w:r>
        <w:r w:rsidR="006F3F15">
          <w:rPr>
            <w:rFonts w:ascii="GHEA Grapalat" w:hAnsi="GHEA Grapalat" w:cs="Sylfaen"/>
            <w:bCs/>
            <w:sz w:val="20"/>
            <w:szCs w:val="20"/>
            <w:lang w:val="af-ZA"/>
          </w:rPr>
          <w:delText xml:space="preserve"> </w:delText>
        </w:r>
        <w:r w:rsidR="006F3F15">
          <w:rPr>
            <w:rFonts w:ascii="GHEA Grapalat" w:hAnsi="GHEA Grapalat" w:cs="Sylfaen"/>
            <w:bCs/>
            <w:sz w:val="20"/>
            <w:szCs w:val="20"/>
          </w:rPr>
          <w:delText>գնային</w:delText>
        </w:r>
        <w:r w:rsidR="006F3F15">
          <w:rPr>
            <w:rFonts w:ascii="GHEA Grapalat" w:hAnsi="GHEA Grapalat" w:cs="Sylfaen"/>
            <w:bCs/>
            <w:sz w:val="20"/>
            <w:szCs w:val="20"/>
            <w:lang w:val="af-ZA"/>
          </w:rPr>
          <w:delText xml:space="preserve"> </w:delText>
        </w:r>
        <w:r w:rsidR="006F3F15">
          <w:rPr>
            <w:rFonts w:ascii="GHEA Grapalat" w:hAnsi="GHEA Grapalat" w:cs="Sylfaen"/>
            <w:bCs/>
            <w:sz w:val="20"/>
            <w:szCs w:val="20"/>
          </w:rPr>
          <w:delText>առաջարկը</w:delText>
        </w:r>
        <w:r w:rsidR="006F3F15">
          <w:rPr>
            <w:rFonts w:ascii="GHEA Grapalat" w:hAnsi="GHEA Grapalat" w:cs="Sylfaen"/>
            <w:bCs/>
            <w:sz w:val="20"/>
            <w:szCs w:val="20"/>
            <w:lang w:val="af-ZA"/>
          </w:rPr>
          <w:delText xml:space="preserve"> </w:delText>
        </w:r>
        <w:r w:rsidR="006F3F15">
          <w:rPr>
            <w:rFonts w:ascii="GHEA Grapalat" w:hAnsi="GHEA Grapalat" w:cs="Sylfaen"/>
            <w:bCs/>
            <w:sz w:val="20"/>
            <w:szCs w:val="20"/>
          </w:rPr>
          <w:delText>գերազանցում</w:delText>
        </w:r>
        <w:r w:rsidR="006F3F15">
          <w:rPr>
            <w:rFonts w:ascii="GHEA Grapalat" w:hAnsi="GHEA Grapalat" w:cs="Sylfaen"/>
            <w:bCs/>
            <w:sz w:val="20"/>
            <w:szCs w:val="20"/>
            <w:lang w:val="af-ZA"/>
          </w:rPr>
          <w:delText xml:space="preserve"> </w:delText>
        </w:r>
        <w:r w:rsidR="006F3F15">
          <w:rPr>
            <w:rFonts w:ascii="GHEA Grapalat" w:hAnsi="GHEA Grapalat" w:cs="Sylfaen"/>
            <w:bCs/>
            <w:sz w:val="20"/>
            <w:szCs w:val="20"/>
          </w:rPr>
          <w:delText>է</w:delText>
        </w:r>
        <w:r w:rsidR="006F3F15">
          <w:rPr>
            <w:rFonts w:ascii="GHEA Grapalat" w:hAnsi="GHEA Grapalat" w:cs="Sylfaen"/>
            <w:bCs/>
            <w:sz w:val="20"/>
            <w:szCs w:val="20"/>
            <w:lang w:val="af-ZA"/>
          </w:rPr>
          <w:delText xml:space="preserve"> </w:delText>
        </w:r>
        <w:r w:rsidR="006F3F15">
          <w:rPr>
            <w:rFonts w:ascii="GHEA Grapalat" w:hAnsi="GHEA Grapalat" w:cs="Sylfaen"/>
            <w:bCs/>
            <w:sz w:val="20"/>
            <w:szCs w:val="20"/>
          </w:rPr>
          <w:delText>գնման</w:delText>
        </w:r>
        <w:r w:rsidR="006F3F15">
          <w:rPr>
            <w:rFonts w:ascii="GHEA Grapalat" w:hAnsi="GHEA Grapalat" w:cs="Sylfaen"/>
            <w:bCs/>
            <w:sz w:val="20"/>
            <w:szCs w:val="20"/>
            <w:lang w:val="af-ZA"/>
          </w:rPr>
          <w:delText xml:space="preserve"> </w:delText>
        </w:r>
        <w:r w:rsidR="006F3F15">
          <w:rPr>
            <w:rFonts w:ascii="GHEA Grapalat" w:hAnsi="GHEA Grapalat" w:cs="Sylfaen"/>
            <w:bCs/>
            <w:sz w:val="20"/>
            <w:szCs w:val="20"/>
          </w:rPr>
          <w:delText>գինը</w:delText>
        </w:r>
        <w:r w:rsidR="006F3F15">
          <w:rPr>
            <w:rFonts w:ascii="GHEA Grapalat" w:hAnsi="GHEA Grapalat" w:cs="Sylfaen"/>
            <w:bCs/>
            <w:sz w:val="20"/>
            <w:szCs w:val="20"/>
            <w:lang w:val="af-ZA"/>
          </w:rPr>
          <w:delText xml:space="preserve">, </w:delText>
        </w:r>
        <w:r w:rsidR="006F3F15">
          <w:rPr>
            <w:rFonts w:ascii="GHEA Grapalat" w:hAnsi="GHEA Grapalat" w:cs="Sylfaen"/>
            <w:bCs/>
            <w:sz w:val="20"/>
            <w:szCs w:val="20"/>
          </w:rPr>
          <w:delText>ապա</w:delText>
        </w:r>
        <w:r w:rsidR="006F3F15">
          <w:rPr>
            <w:rFonts w:ascii="GHEA Grapalat" w:hAnsi="GHEA Grapalat" w:cs="Sylfaen"/>
            <w:bCs/>
            <w:sz w:val="20"/>
            <w:szCs w:val="20"/>
            <w:lang w:val="af-ZA"/>
          </w:rPr>
          <w:delText xml:space="preserve"> </w:delText>
        </w:r>
        <w:r w:rsidR="006F3F15">
          <w:rPr>
            <w:rFonts w:ascii="GHEA Grapalat" w:hAnsi="GHEA Grapalat" w:cs="Sylfaen"/>
            <w:bCs/>
            <w:sz w:val="20"/>
            <w:szCs w:val="20"/>
          </w:rPr>
          <w:delText>հայտի</w:delText>
        </w:r>
        <w:r w:rsidR="006F3F15">
          <w:rPr>
            <w:rFonts w:ascii="GHEA Grapalat" w:hAnsi="GHEA Grapalat" w:cs="Sylfaen"/>
            <w:bCs/>
            <w:sz w:val="20"/>
            <w:szCs w:val="20"/>
            <w:lang w:val="af-ZA"/>
          </w:rPr>
          <w:delText xml:space="preserve"> </w:delText>
        </w:r>
        <w:r w:rsidR="006F3F15">
          <w:rPr>
            <w:rFonts w:ascii="GHEA Grapalat" w:hAnsi="GHEA Grapalat" w:cs="Sylfaen"/>
            <w:bCs/>
            <w:sz w:val="20"/>
            <w:szCs w:val="20"/>
          </w:rPr>
          <w:delText>ապահովման</w:delText>
        </w:r>
        <w:r w:rsidR="006F3F15">
          <w:rPr>
            <w:rFonts w:ascii="GHEA Grapalat" w:hAnsi="GHEA Grapalat" w:cs="Sylfaen"/>
            <w:bCs/>
            <w:sz w:val="20"/>
            <w:szCs w:val="20"/>
            <w:lang w:val="af-ZA"/>
          </w:rPr>
          <w:delText xml:space="preserve"> </w:delText>
        </w:r>
        <w:r w:rsidR="006F3F15">
          <w:rPr>
            <w:rFonts w:ascii="GHEA Grapalat" w:hAnsi="GHEA Grapalat" w:cs="Sylfaen"/>
            <w:bCs/>
            <w:sz w:val="20"/>
            <w:szCs w:val="20"/>
          </w:rPr>
          <w:delText>չափը</w:delText>
        </w:r>
        <w:r w:rsidR="006F3F15">
          <w:rPr>
            <w:rFonts w:ascii="GHEA Grapalat" w:hAnsi="GHEA Grapalat" w:cs="Sylfaen"/>
            <w:bCs/>
            <w:sz w:val="20"/>
            <w:szCs w:val="20"/>
            <w:lang w:val="af-ZA"/>
          </w:rPr>
          <w:delText xml:space="preserve"> </w:delText>
        </w:r>
        <w:r w:rsidR="006F3F15">
          <w:rPr>
            <w:rFonts w:ascii="GHEA Grapalat" w:hAnsi="GHEA Grapalat" w:cs="Sylfaen"/>
            <w:bCs/>
            <w:sz w:val="20"/>
            <w:szCs w:val="20"/>
          </w:rPr>
          <w:delText>հավասար</w:delText>
        </w:r>
        <w:r w:rsidR="006F3F15">
          <w:rPr>
            <w:rFonts w:ascii="GHEA Grapalat" w:hAnsi="GHEA Grapalat" w:cs="Sylfaen"/>
            <w:bCs/>
            <w:sz w:val="20"/>
            <w:szCs w:val="20"/>
            <w:lang w:val="af-ZA"/>
          </w:rPr>
          <w:delText xml:space="preserve"> </w:delText>
        </w:r>
        <w:r w:rsidR="006F3F15">
          <w:rPr>
            <w:rFonts w:ascii="GHEA Grapalat" w:hAnsi="GHEA Grapalat" w:cs="Sylfaen"/>
            <w:bCs/>
            <w:sz w:val="20"/>
            <w:szCs w:val="20"/>
          </w:rPr>
          <w:delText>է</w:delText>
        </w:r>
        <w:r w:rsidR="006F3F15">
          <w:rPr>
            <w:rFonts w:ascii="GHEA Grapalat" w:hAnsi="GHEA Grapalat" w:cs="Sylfaen"/>
            <w:bCs/>
            <w:sz w:val="20"/>
            <w:szCs w:val="20"/>
            <w:lang w:val="af-ZA"/>
          </w:rPr>
          <w:delText xml:space="preserve"> </w:delText>
        </w:r>
        <w:r w:rsidR="006F3F15">
          <w:rPr>
            <w:rFonts w:ascii="GHEA Grapalat" w:hAnsi="GHEA Grapalat" w:cs="Sylfaen"/>
            <w:bCs/>
            <w:sz w:val="20"/>
            <w:szCs w:val="20"/>
          </w:rPr>
          <w:delText>գնային</w:delText>
        </w:r>
        <w:r w:rsidR="006F3F15">
          <w:rPr>
            <w:rFonts w:ascii="GHEA Grapalat" w:hAnsi="GHEA Grapalat" w:cs="Sylfaen"/>
            <w:bCs/>
            <w:sz w:val="20"/>
            <w:szCs w:val="20"/>
            <w:lang w:val="af-ZA"/>
          </w:rPr>
          <w:delText xml:space="preserve"> </w:delText>
        </w:r>
        <w:r w:rsidR="006F3F15">
          <w:rPr>
            <w:rFonts w:ascii="GHEA Grapalat" w:hAnsi="GHEA Grapalat" w:cs="Sylfaen"/>
            <w:bCs/>
            <w:sz w:val="20"/>
            <w:szCs w:val="20"/>
          </w:rPr>
          <w:delText>առաջարկի</w:delText>
        </w:r>
        <w:r w:rsidR="006F3F15">
          <w:rPr>
            <w:rFonts w:ascii="GHEA Grapalat" w:hAnsi="GHEA Grapalat" w:cs="Sylfaen"/>
            <w:bCs/>
            <w:sz w:val="20"/>
            <w:szCs w:val="20"/>
            <w:lang w:val="af-ZA"/>
          </w:rPr>
          <w:delText xml:space="preserve"> </w:delText>
        </w:r>
        <w:r w:rsidR="006F3F15">
          <w:rPr>
            <w:rFonts w:ascii="GHEA Grapalat" w:hAnsi="GHEA Grapalat" w:cs="Sylfaen"/>
            <w:bCs/>
            <w:sz w:val="20"/>
            <w:szCs w:val="20"/>
          </w:rPr>
          <w:delText>հինգ</w:delText>
        </w:r>
        <w:r w:rsidR="006F3F15">
          <w:rPr>
            <w:rFonts w:ascii="GHEA Grapalat" w:hAnsi="GHEA Grapalat" w:cs="Sylfaen"/>
            <w:bCs/>
            <w:sz w:val="20"/>
            <w:szCs w:val="20"/>
            <w:lang w:val="af-ZA"/>
          </w:rPr>
          <w:delText xml:space="preserve"> </w:delText>
        </w:r>
        <w:r w:rsidR="006F3F15">
          <w:rPr>
            <w:rFonts w:ascii="GHEA Grapalat" w:hAnsi="GHEA Grapalat" w:cs="Sylfaen"/>
            <w:bCs/>
            <w:sz w:val="20"/>
            <w:szCs w:val="20"/>
          </w:rPr>
          <w:delText>տոկոսին</w:delText>
        </w:r>
        <w:r w:rsidR="006F3F15" w:rsidRPr="005E1F72">
          <w:rPr>
            <w:rFonts w:ascii="GHEA Grapalat" w:hAnsi="GHEA Grapalat" w:cs="Sylfaen"/>
            <w:sz w:val="20"/>
            <w:szCs w:val="20"/>
            <w:lang w:val="af-ZA"/>
          </w:rPr>
          <w:delText xml:space="preserve">: </w:delText>
        </w:r>
        <w:r w:rsidR="00AE3822" w:rsidRPr="00E6597C">
          <w:rPr>
            <w:rFonts w:ascii="GHEA Grapalat" w:hAnsi="GHEA Grapalat" w:cs="Sylfaen"/>
            <w:sz w:val="20"/>
            <w:szCs w:val="20"/>
            <w:lang w:val="af-ZA"/>
          </w:rPr>
          <w:delText xml:space="preserve"> </w:delText>
        </w:r>
        <w:r w:rsidR="00AE3822" w:rsidRPr="00E6597C">
          <w:rPr>
            <w:rFonts w:ascii="GHEA Grapalat" w:hAnsi="GHEA Grapalat" w:cs="Sylfaen"/>
            <w:sz w:val="20"/>
            <w:szCs w:val="20"/>
          </w:rPr>
          <w:delText>Ընդ</w:delText>
        </w:r>
        <w:r w:rsidR="00AE3822" w:rsidRPr="00E6597C">
          <w:rPr>
            <w:rFonts w:ascii="GHEA Grapalat" w:hAnsi="GHEA Grapalat" w:cs="Sylfaen"/>
            <w:sz w:val="20"/>
            <w:szCs w:val="20"/>
            <w:lang w:val="af-ZA"/>
          </w:rPr>
          <w:delText xml:space="preserve"> </w:delText>
        </w:r>
        <w:r w:rsidR="00AE3822" w:rsidRPr="00E6597C">
          <w:rPr>
            <w:rFonts w:ascii="GHEA Grapalat" w:hAnsi="GHEA Grapalat" w:cs="Sylfaen"/>
            <w:sz w:val="20"/>
            <w:szCs w:val="20"/>
          </w:rPr>
          <w:delText>որում</w:delText>
        </w:r>
        <w:r w:rsidR="00AE3822" w:rsidRPr="00E6597C">
          <w:rPr>
            <w:rFonts w:ascii="GHEA Grapalat" w:hAnsi="GHEA Grapalat" w:cs="Sylfaen"/>
            <w:sz w:val="20"/>
            <w:szCs w:val="20"/>
            <w:lang w:val="af-ZA"/>
          </w:rPr>
          <w:delText xml:space="preserve">, </w:delText>
        </w:r>
        <w:r w:rsidR="00AE3822" w:rsidRPr="00E6597C">
          <w:rPr>
            <w:rFonts w:ascii="GHEA Grapalat" w:hAnsi="GHEA Grapalat" w:cs="Sylfaen"/>
            <w:sz w:val="20"/>
            <w:szCs w:val="20"/>
          </w:rPr>
          <w:delText>եթե</w:delText>
        </w:r>
        <w:r w:rsidR="00AE3822" w:rsidRPr="00E6597C">
          <w:rPr>
            <w:rFonts w:ascii="GHEA Grapalat" w:hAnsi="GHEA Grapalat" w:cs="Sylfaen"/>
            <w:sz w:val="20"/>
            <w:szCs w:val="20"/>
            <w:lang w:val="af-ZA"/>
          </w:rPr>
          <w:delText xml:space="preserve"> </w:delText>
        </w:r>
        <w:r w:rsidR="00AE3822" w:rsidRPr="00E6597C">
          <w:rPr>
            <w:rFonts w:ascii="GHEA Grapalat" w:hAnsi="GHEA Grapalat" w:cs="Sylfaen"/>
            <w:sz w:val="20"/>
            <w:szCs w:val="20"/>
          </w:rPr>
          <w:delText>մասնակիցը</w:delText>
        </w:r>
        <w:r w:rsidR="00AE3822" w:rsidRPr="00E6597C">
          <w:rPr>
            <w:rFonts w:ascii="GHEA Grapalat" w:hAnsi="GHEA Grapalat" w:cs="Sylfaen"/>
            <w:sz w:val="20"/>
            <w:szCs w:val="20"/>
            <w:lang w:val="af-ZA"/>
          </w:rPr>
          <w:delText xml:space="preserve"> </w:delText>
        </w:r>
        <w:r w:rsidR="00AE3822" w:rsidRPr="00E6597C">
          <w:rPr>
            <w:rFonts w:ascii="GHEA Grapalat" w:hAnsi="GHEA Grapalat" w:cs="Sylfaen"/>
            <w:sz w:val="20"/>
            <w:szCs w:val="20"/>
          </w:rPr>
          <w:delText>հայտի</w:delText>
        </w:r>
        <w:r w:rsidR="00AE3822" w:rsidRPr="00E6597C">
          <w:rPr>
            <w:rFonts w:ascii="GHEA Grapalat" w:hAnsi="GHEA Grapalat" w:cs="Sylfaen"/>
            <w:sz w:val="20"/>
            <w:szCs w:val="20"/>
            <w:lang w:val="af-ZA"/>
          </w:rPr>
          <w:delText xml:space="preserve"> </w:delText>
        </w:r>
        <w:r w:rsidR="00AE3822" w:rsidRPr="00E6597C">
          <w:rPr>
            <w:rFonts w:ascii="GHEA Grapalat" w:hAnsi="GHEA Grapalat" w:cs="Sylfaen"/>
            <w:sz w:val="20"/>
            <w:szCs w:val="20"/>
          </w:rPr>
          <w:delText>ապահովումը</w:delText>
        </w:r>
        <w:r w:rsidR="00AE3822" w:rsidRPr="00E6597C">
          <w:rPr>
            <w:rFonts w:ascii="GHEA Grapalat" w:hAnsi="GHEA Grapalat" w:cs="Sylfaen"/>
            <w:sz w:val="20"/>
            <w:szCs w:val="20"/>
            <w:lang w:val="af-ZA"/>
          </w:rPr>
          <w:delText xml:space="preserve"> </w:delText>
        </w:r>
        <w:r w:rsidR="00AE3822" w:rsidRPr="00E6597C">
          <w:rPr>
            <w:rFonts w:ascii="GHEA Grapalat" w:hAnsi="GHEA Grapalat" w:cs="Sylfaen"/>
            <w:sz w:val="20"/>
            <w:szCs w:val="20"/>
          </w:rPr>
          <w:delText>ներկայացրել</w:delText>
        </w:r>
        <w:r w:rsidR="00AE3822" w:rsidRPr="00E6597C">
          <w:rPr>
            <w:rFonts w:ascii="GHEA Grapalat" w:hAnsi="GHEA Grapalat" w:cs="Sylfaen"/>
            <w:sz w:val="20"/>
            <w:szCs w:val="20"/>
            <w:lang w:val="af-ZA"/>
          </w:rPr>
          <w:delText xml:space="preserve"> </w:delText>
        </w:r>
        <w:r w:rsidR="00AE3822" w:rsidRPr="00E6597C">
          <w:rPr>
            <w:rFonts w:ascii="GHEA Grapalat" w:hAnsi="GHEA Grapalat" w:cs="Sylfaen"/>
            <w:sz w:val="20"/>
            <w:szCs w:val="20"/>
          </w:rPr>
          <w:delText>է</w:delText>
        </w:r>
        <w:r w:rsidR="00AE3822" w:rsidRPr="00E6597C">
          <w:rPr>
            <w:rFonts w:ascii="GHEA Grapalat" w:hAnsi="GHEA Grapalat" w:cs="Sylfaen"/>
            <w:sz w:val="20"/>
            <w:szCs w:val="20"/>
            <w:lang w:val="af-ZA"/>
          </w:rPr>
          <w:delText xml:space="preserve"> </w:delText>
        </w:r>
        <w:r w:rsidR="00AE3822" w:rsidRPr="00E6597C">
          <w:rPr>
            <w:rFonts w:ascii="GHEA Grapalat" w:hAnsi="GHEA Grapalat" w:cs="Sylfaen"/>
            <w:sz w:val="20"/>
            <w:szCs w:val="20"/>
          </w:rPr>
          <w:delText>սույն</w:delText>
        </w:r>
        <w:r w:rsidR="00AE3822" w:rsidRPr="00E6597C">
          <w:rPr>
            <w:rFonts w:ascii="GHEA Grapalat" w:hAnsi="GHEA Grapalat" w:cs="Sylfaen"/>
            <w:sz w:val="20"/>
            <w:szCs w:val="20"/>
            <w:lang w:val="af-ZA"/>
          </w:rPr>
          <w:delText xml:space="preserve"> </w:delText>
        </w:r>
        <w:r w:rsidR="00AE3822" w:rsidRPr="00E6597C">
          <w:rPr>
            <w:rFonts w:ascii="GHEA Grapalat" w:hAnsi="GHEA Grapalat" w:cs="Sylfaen"/>
            <w:sz w:val="20"/>
            <w:szCs w:val="20"/>
          </w:rPr>
          <w:delText>կետով</w:delText>
        </w:r>
        <w:r w:rsidR="00AE3822" w:rsidRPr="00E6597C">
          <w:rPr>
            <w:rFonts w:ascii="GHEA Grapalat" w:hAnsi="GHEA Grapalat" w:cs="Sylfaen"/>
            <w:sz w:val="20"/>
            <w:szCs w:val="20"/>
            <w:lang w:val="af-ZA"/>
          </w:rPr>
          <w:delText xml:space="preserve"> </w:delText>
        </w:r>
        <w:r w:rsidR="00AE3822" w:rsidRPr="00E6597C">
          <w:rPr>
            <w:rFonts w:ascii="GHEA Grapalat" w:hAnsi="GHEA Grapalat" w:cs="Sylfaen"/>
            <w:sz w:val="20"/>
            <w:szCs w:val="20"/>
          </w:rPr>
          <w:delText>սահմանված</w:delText>
        </w:r>
        <w:r w:rsidR="00AE3822" w:rsidRPr="00E6597C">
          <w:rPr>
            <w:rFonts w:ascii="GHEA Grapalat" w:hAnsi="GHEA Grapalat" w:cs="Sylfaen"/>
            <w:sz w:val="20"/>
            <w:szCs w:val="20"/>
            <w:lang w:val="af-ZA"/>
          </w:rPr>
          <w:delText xml:space="preserve"> </w:delText>
        </w:r>
        <w:r w:rsidR="00AE3822" w:rsidRPr="00E6597C">
          <w:rPr>
            <w:rFonts w:ascii="GHEA Grapalat" w:hAnsi="GHEA Grapalat" w:cs="Sylfaen"/>
            <w:sz w:val="20"/>
            <w:szCs w:val="20"/>
          </w:rPr>
          <w:delText>չափից</w:delText>
        </w:r>
        <w:r w:rsidR="00AE3822" w:rsidRPr="00E6597C">
          <w:rPr>
            <w:rFonts w:ascii="GHEA Grapalat" w:hAnsi="GHEA Grapalat" w:cs="Sylfaen"/>
            <w:sz w:val="20"/>
            <w:szCs w:val="20"/>
            <w:lang w:val="af-ZA"/>
          </w:rPr>
          <w:delText xml:space="preserve"> </w:delText>
        </w:r>
        <w:r w:rsidR="00AE3822" w:rsidRPr="00E6597C">
          <w:rPr>
            <w:rFonts w:ascii="GHEA Grapalat" w:hAnsi="GHEA Grapalat" w:cs="Sylfaen"/>
            <w:sz w:val="20"/>
            <w:szCs w:val="20"/>
          </w:rPr>
          <w:delText>ավել</w:delText>
        </w:r>
        <w:r w:rsidR="00A22EB5" w:rsidRPr="00E6597C">
          <w:rPr>
            <w:rFonts w:ascii="GHEA Grapalat" w:hAnsi="GHEA Grapalat" w:cs="Sylfaen"/>
            <w:sz w:val="20"/>
            <w:szCs w:val="20"/>
          </w:rPr>
          <w:delText>ի</w:delText>
        </w:r>
        <w:r w:rsidR="00AE3822" w:rsidRPr="00E6597C">
          <w:rPr>
            <w:rFonts w:ascii="GHEA Grapalat" w:hAnsi="GHEA Grapalat" w:cs="Sylfaen"/>
            <w:sz w:val="20"/>
            <w:szCs w:val="20"/>
            <w:lang w:val="af-ZA"/>
          </w:rPr>
          <w:delText xml:space="preserve">, </w:delText>
        </w:r>
        <w:r w:rsidR="00AE3822" w:rsidRPr="00E6597C">
          <w:rPr>
            <w:rFonts w:ascii="GHEA Grapalat" w:hAnsi="GHEA Grapalat" w:cs="Sylfaen"/>
            <w:sz w:val="20"/>
            <w:szCs w:val="20"/>
          </w:rPr>
          <w:delText>ապա</w:delText>
        </w:r>
        <w:r w:rsidR="00AE3822" w:rsidRPr="00E6597C">
          <w:rPr>
            <w:rFonts w:ascii="GHEA Grapalat" w:hAnsi="GHEA Grapalat" w:cs="Sylfaen"/>
            <w:sz w:val="20"/>
            <w:szCs w:val="20"/>
            <w:lang w:val="af-ZA"/>
          </w:rPr>
          <w:delText xml:space="preserve"> </w:delText>
        </w:r>
        <w:r w:rsidR="00AE3822" w:rsidRPr="00E6597C">
          <w:rPr>
            <w:rFonts w:ascii="GHEA Grapalat" w:hAnsi="GHEA Grapalat" w:cs="Sylfaen"/>
            <w:sz w:val="20"/>
            <w:szCs w:val="20"/>
          </w:rPr>
          <w:delText>հայտը</w:delText>
        </w:r>
        <w:r w:rsidR="00AE3822" w:rsidRPr="00E6597C">
          <w:rPr>
            <w:rFonts w:ascii="GHEA Grapalat" w:hAnsi="GHEA Grapalat" w:cs="Sylfaen"/>
            <w:sz w:val="20"/>
            <w:szCs w:val="20"/>
            <w:lang w:val="af-ZA"/>
          </w:rPr>
          <w:delText xml:space="preserve"> </w:delText>
        </w:r>
        <w:r w:rsidR="00AE3822" w:rsidRPr="00E6597C">
          <w:rPr>
            <w:rFonts w:ascii="GHEA Grapalat" w:hAnsi="GHEA Grapalat" w:cs="Sylfaen"/>
            <w:sz w:val="20"/>
            <w:szCs w:val="20"/>
          </w:rPr>
          <w:delText>համարվում</w:delText>
        </w:r>
        <w:r w:rsidR="00AE3822" w:rsidRPr="00E6597C">
          <w:rPr>
            <w:rFonts w:ascii="GHEA Grapalat" w:hAnsi="GHEA Grapalat" w:cs="Sylfaen"/>
            <w:sz w:val="20"/>
            <w:szCs w:val="20"/>
            <w:lang w:val="af-ZA"/>
          </w:rPr>
          <w:delText xml:space="preserve"> </w:delText>
        </w:r>
        <w:r w:rsidR="00AE3822" w:rsidRPr="00E6597C">
          <w:rPr>
            <w:rFonts w:ascii="GHEA Grapalat" w:hAnsi="GHEA Grapalat" w:cs="Sylfaen"/>
            <w:sz w:val="20"/>
            <w:szCs w:val="20"/>
          </w:rPr>
          <w:delText>է</w:delText>
        </w:r>
        <w:r w:rsidR="00AE3822" w:rsidRPr="00E6597C">
          <w:rPr>
            <w:rFonts w:ascii="GHEA Grapalat" w:hAnsi="GHEA Grapalat" w:cs="Sylfaen"/>
            <w:sz w:val="20"/>
            <w:szCs w:val="20"/>
            <w:lang w:val="af-ZA"/>
          </w:rPr>
          <w:delText xml:space="preserve"> </w:delText>
        </w:r>
        <w:r w:rsidR="00AE3822" w:rsidRPr="00E6597C">
          <w:rPr>
            <w:rFonts w:ascii="GHEA Grapalat" w:hAnsi="GHEA Grapalat" w:cs="Sylfaen"/>
            <w:sz w:val="20"/>
            <w:szCs w:val="20"/>
          </w:rPr>
          <w:delText>հրավերի</w:delText>
        </w:r>
        <w:r w:rsidR="00AE3822" w:rsidRPr="00E6597C">
          <w:rPr>
            <w:rFonts w:ascii="GHEA Grapalat" w:hAnsi="GHEA Grapalat" w:cs="Sylfaen"/>
            <w:sz w:val="20"/>
            <w:szCs w:val="20"/>
            <w:lang w:val="af-ZA"/>
          </w:rPr>
          <w:delText xml:space="preserve"> </w:delText>
        </w:r>
        <w:r w:rsidR="00AE3822" w:rsidRPr="00E6597C">
          <w:rPr>
            <w:rFonts w:ascii="GHEA Grapalat" w:hAnsi="GHEA Grapalat" w:cs="Sylfaen"/>
            <w:sz w:val="20"/>
            <w:szCs w:val="20"/>
          </w:rPr>
          <w:delText>պահանջներին</w:delText>
        </w:r>
        <w:r w:rsidR="00AE3822" w:rsidRPr="00E6597C">
          <w:rPr>
            <w:rFonts w:ascii="GHEA Grapalat" w:hAnsi="GHEA Grapalat" w:cs="Sylfaen"/>
            <w:sz w:val="20"/>
            <w:szCs w:val="20"/>
            <w:lang w:val="af-ZA"/>
          </w:rPr>
          <w:delText xml:space="preserve"> </w:delText>
        </w:r>
        <w:r w:rsidR="00AE3822" w:rsidRPr="00E6597C">
          <w:rPr>
            <w:rFonts w:ascii="GHEA Grapalat" w:hAnsi="GHEA Grapalat" w:cs="Sylfaen"/>
            <w:sz w:val="20"/>
            <w:szCs w:val="20"/>
          </w:rPr>
          <w:delText>բավարարող</w:delText>
        </w:r>
        <w:r w:rsidR="00AE3822" w:rsidRPr="00E6597C">
          <w:rPr>
            <w:rFonts w:ascii="GHEA Grapalat" w:hAnsi="GHEA Grapalat" w:cs="Sylfaen"/>
            <w:sz w:val="20"/>
            <w:szCs w:val="20"/>
            <w:lang w:val="af-ZA"/>
          </w:rPr>
          <w:delText xml:space="preserve"> </w:delText>
        </w:r>
        <w:r w:rsidR="00AE3822" w:rsidRPr="00E6597C">
          <w:rPr>
            <w:rFonts w:ascii="GHEA Grapalat" w:hAnsi="GHEA Grapalat" w:cs="Sylfaen"/>
            <w:sz w:val="20"/>
            <w:szCs w:val="20"/>
          </w:rPr>
          <w:delText>և</w:delText>
        </w:r>
        <w:r w:rsidR="00AE3822" w:rsidRPr="00E6597C">
          <w:rPr>
            <w:rFonts w:ascii="GHEA Grapalat" w:hAnsi="GHEA Grapalat" w:cs="Sylfaen"/>
            <w:sz w:val="20"/>
            <w:szCs w:val="20"/>
            <w:lang w:val="af-ZA"/>
          </w:rPr>
          <w:delText xml:space="preserve"> </w:delText>
        </w:r>
        <w:r w:rsidR="00AE3822" w:rsidRPr="00E6597C">
          <w:rPr>
            <w:rFonts w:ascii="GHEA Grapalat" w:hAnsi="GHEA Grapalat" w:cs="Sylfaen"/>
            <w:sz w:val="20"/>
            <w:szCs w:val="20"/>
          </w:rPr>
          <w:delText>ենթակա</w:delText>
        </w:r>
        <w:r w:rsidR="00AE3822" w:rsidRPr="00E6597C">
          <w:rPr>
            <w:rFonts w:ascii="GHEA Grapalat" w:hAnsi="GHEA Grapalat" w:cs="Sylfaen"/>
            <w:sz w:val="20"/>
            <w:szCs w:val="20"/>
            <w:lang w:val="af-ZA"/>
          </w:rPr>
          <w:delText xml:space="preserve"> </w:delText>
        </w:r>
        <w:r w:rsidR="00AE3822" w:rsidRPr="00E6597C">
          <w:rPr>
            <w:rFonts w:ascii="GHEA Grapalat" w:hAnsi="GHEA Grapalat" w:cs="Sylfaen"/>
            <w:sz w:val="20"/>
            <w:szCs w:val="20"/>
          </w:rPr>
          <w:delText>չէ</w:delText>
        </w:r>
        <w:r w:rsidR="00AE3822" w:rsidRPr="00E6597C">
          <w:rPr>
            <w:rFonts w:ascii="GHEA Grapalat" w:hAnsi="GHEA Grapalat" w:cs="Sylfaen"/>
            <w:sz w:val="20"/>
            <w:szCs w:val="20"/>
            <w:lang w:val="af-ZA"/>
          </w:rPr>
          <w:delText xml:space="preserve"> </w:delText>
        </w:r>
        <w:r w:rsidR="00AE3822" w:rsidRPr="00E6597C">
          <w:rPr>
            <w:rFonts w:ascii="GHEA Grapalat" w:hAnsi="GHEA Grapalat" w:cs="Sylfaen"/>
            <w:sz w:val="20"/>
            <w:szCs w:val="20"/>
          </w:rPr>
          <w:delText>մերժման</w:delText>
        </w:r>
        <w:r w:rsidR="00AE3822" w:rsidRPr="00E6597C">
          <w:rPr>
            <w:rFonts w:ascii="GHEA Grapalat" w:hAnsi="GHEA Grapalat" w:cs="Sylfaen"/>
            <w:sz w:val="20"/>
            <w:szCs w:val="20"/>
            <w:lang w:val="af-ZA"/>
          </w:rPr>
          <w:delText>:</w:delText>
        </w:r>
      </w:del>
    </w:p>
    <w:p w14:paraId="263375D1" w14:textId="362EE9CC" w:rsidR="006F3F15" w:rsidRDefault="001578D4" w:rsidP="00265A5A">
      <w:pPr>
        <w:ind w:firstLine="567"/>
        <w:jc w:val="both"/>
        <w:rPr>
          <w:del w:id="375" w:author="Հերմինե Գևորգյան" w:date="2026-02-26T23:44:00Z" w16du:dateUtc="2026-02-26T19:44:00Z"/>
          <w:rFonts w:ascii="GHEA Grapalat" w:hAnsi="GHEA Grapalat"/>
          <w:sz w:val="20"/>
          <w:szCs w:val="20"/>
          <w:lang w:val="af-ZA"/>
        </w:rPr>
      </w:pPr>
      <w:del w:id="376" w:author="Հերմինե Գևորգյան" w:date="2026-02-26T23:44:00Z" w16du:dateUtc="2026-02-26T19:44:00Z">
        <w:r w:rsidRPr="00E6597C">
          <w:rPr>
            <w:rFonts w:ascii="GHEA Grapalat" w:hAnsi="GHEA Grapalat"/>
            <w:sz w:val="20"/>
            <w:szCs w:val="20"/>
          </w:rPr>
          <w:delText>Կանխիկ</w:delText>
        </w:r>
        <w:r w:rsidRPr="00E6597C">
          <w:rPr>
            <w:rFonts w:ascii="GHEA Grapalat" w:hAnsi="GHEA Grapalat"/>
            <w:sz w:val="20"/>
            <w:szCs w:val="20"/>
            <w:lang w:val="af-ZA"/>
          </w:rPr>
          <w:delText xml:space="preserve"> </w:delText>
        </w:r>
        <w:r w:rsidRPr="00E6597C">
          <w:rPr>
            <w:rFonts w:ascii="GHEA Grapalat" w:hAnsi="GHEA Grapalat"/>
            <w:sz w:val="20"/>
            <w:szCs w:val="20"/>
          </w:rPr>
          <w:delText>փողի</w:delText>
        </w:r>
        <w:r w:rsidRPr="00E6597C">
          <w:rPr>
            <w:rFonts w:ascii="GHEA Grapalat" w:hAnsi="GHEA Grapalat"/>
            <w:sz w:val="20"/>
            <w:szCs w:val="20"/>
            <w:lang w:val="af-ZA"/>
          </w:rPr>
          <w:delText xml:space="preserve"> </w:delText>
        </w:r>
        <w:r w:rsidRPr="00E6597C">
          <w:rPr>
            <w:rFonts w:ascii="GHEA Grapalat" w:hAnsi="GHEA Grapalat"/>
            <w:sz w:val="20"/>
            <w:szCs w:val="20"/>
          </w:rPr>
          <w:delText>ձևով</w:delText>
        </w:r>
        <w:r w:rsidRPr="00E6597C">
          <w:rPr>
            <w:rFonts w:ascii="GHEA Grapalat" w:hAnsi="GHEA Grapalat"/>
            <w:sz w:val="20"/>
            <w:szCs w:val="20"/>
            <w:lang w:val="af-ZA"/>
          </w:rPr>
          <w:delText xml:space="preserve"> </w:delText>
        </w:r>
        <w:r w:rsidRPr="00E6597C">
          <w:rPr>
            <w:rFonts w:ascii="GHEA Grapalat" w:hAnsi="GHEA Grapalat"/>
            <w:sz w:val="20"/>
            <w:szCs w:val="20"/>
          </w:rPr>
          <w:delText>ներկայացված</w:delText>
        </w:r>
        <w:r w:rsidRPr="00E6597C">
          <w:rPr>
            <w:rFonts w:ascii="GHEA Grapalat" w:hAnsi="GHEA Grapalat"/>
            <w:sz w:val="20"/>
            <w:szCs w:val="20"/>
            <w:lang w:val="af-ZA"/>
          </w:rPr>
          <w:delText xml:space="preserve"> </w:delText>
        </w:r>
        <w:r w:rsidRPr="00E6597C">
          <w:rPr>
            <w:rFonts w:ascii="GHEA Grapalat" w:hAnsi="GHEA Grapalat"/>
            <w:sz w:val="20"/>
            <w:szCs w:val="20"/>
          </w:rPr>
          <w:delText>հայտի</w:delText>
        </w:r>
        <w:r w:rsidRPr="00E6597C">
          <w:rPr>
            <w:rFonts w:ascii="GHEA Grapalat" w:hAnsi="GHEA Grapalat"/>
            <w:sz w:val="20"/>
            <w:szCs w:val="20"/>
            <w:lang w:val="af-ZA"/>
          </w:rPr>
          <w:delText xml:space="preserve"> </w:delText>
        </w:r>
        <w:r w:rsidRPr="00E6597C">
          <w:rPr>
            <w:rFonts w:ascii="GHEA Grapalat" w:hAnsi="GHEA Grapalat"/>
            <w:sz w:val="20"/>
            <w:szCs w:val="20"/>
          </w:rPr>
          <w:delText>ապահովումը</w:delText>
        </w:r>
        <w:r w:rsidRPr="00E6597C">
          <w:rPr>
            <w:rFonts w:ascii="GHEA Grapalat" w:hAnsi="GHEA Grapalat"/>
            <w:sz w:val="20"/>
            <w:szCs w:val="20"/>
            <w:lang w:val="af-ZA"/>
          </w:rPr>
          <w:delText xml:space="preserve"> </w:delText>
        </w:r>
        <w:r w:rsidR="00712311" w:rsidRPr="00E6597C">
          <w:rPr>
            <w:rFonts w:ascii="GHEA Grapalat" w:hAnsi="GHEA Grapalat"/>
            <w:sz w:val="20"/>
            <w:szCs w:val="20"/>
          </w:rPr>
          <w:delText>պետք</w:delText>
        </w:r>
        <w:r w:rsidR="00712311" w:rsidRPr="00E6597C">
          <w:rPr>
            <w:rFonts w:ascii="GHEA Grapalat" w:hAnsi="GHEA Grapalat"/>
            <w:sz w:val="20"/>
            <w:szCs w:val="20"/>
            <w:lang w:val="af-ZA"/>
          </w:rPr>
          <w:delText xml:space="preserve"> </w:delText>
        </w:r>
        <w:r w:rsidR="00712311" w:rsidRPr="00E6597C">
          <w:rPr>
            <w:rFonts w:ascii="GHEA Grapalat" w:hAnsi="GHEA Grapalat"/>
            <w:sz w:val="20"/>
            <w:szCs w:val="20"/>
          </w:rPr>
          <w:delText>է</w:delText>
        </w:r>
        <w:r w:rsidR="00712311" w:rsidRPr="00E6597C">
          <w:rPr>
            <w:rFonts w:ascii="GHEA Grapalat" w:hAnsi="GHEA Grapalat"/>
            <w:sz w:val="20"/>
            <w:szCs w:val="20"/>
            <w:lang w:val="af-ZA"/>
          </w:rPr>
          <w:delText xml:space="preserve"> </w:delText>
        </w:r>
        <w:r w:rsidR="00712311" w:rsidRPr="00E6597C">
          <w:rPr>
            <w:rFonts w:ascii="GHEA Grapalat" w:hAnsi="GHEA Grapalat"/>
            <w:sz w:val="20"/>
            <w:szCs w:val="20"/>
          </w:rPr>
          <w:delText>փոխանցվի</w:delText>
        </w:r>
        <w:r w:rsidR="00712311" w:rsidRPr="00E6597C">
          <w:rPr>
            <w:rFonts w:ascii="GHEA Grapalat" w:hAnsi="GHEA Grapalat"/>
            <w:sz w:val="20"/>
            <w:szCs w:val="20"/>
            <w:lang w:val="af-ZA"/>
          </w:rPr>
          <w:delText xml:space="preserve"> </w:delText>
        </w:r>
        <w:r w:rsidR="00712311" w:rsidRPr="00E6597C">
          <w:rPr>
            <w:rFonts w:ascii="GHEA Grapalat" w:hAnsi="GHEA Grapalat"/>
            <w:sz w:val="20"/>
            <w:szCs w:val="20"/>
          </w:rPr>
          <w:delText>Կենտրոնական</w:delText>
        </w:r>
        <w:r w:rsidR="00712311" w:rsidRPr="00E6597C">
          <w:rPr>
            <w:rFonts w:ascii="GHEA Grapalat" w:hAnsi="GHEA Grapalat"/>
            <w:sz w:val="20"/>
            <w:szCs w:val="20"/>
            <w:lang w:val="af-ZA"/>
          </w:rPr>
          <w:delText xml:space="preserve"> </w:delText>
        </w:r>
        <w:r w:rsidR="00712311" w:rsidRPr="00E6597C">
          <w:rPr>
            <w:rFonts w:ascii="GHEA Grapalat" w:hAnsi="GHEA Grapalat"/>
            <w:sz w:val="20"/>
            <w:szCs w:val="20"/>
          </w:rPr>
          <w:delText>գանձապետարանում</w:delText>
        </w:r>
        <w:r w:rsidR="00712311" w:rsidRPr="00E6597C">
          <w:rPr>
            <w:rFonts w:ascii="GHEA Grapalat" w:hAnsi="GHEA Grapalat"/>
            <w:sz w:val="20"/>
            <w:szCs w:val="20"/>
            <w:lang w:val="af-ZA"/>
          </w:rPr>
          <w:delText xml:space="preserve"> </w:delText>
        </w:r>
        <w:r w:rsidRPr="00E6597C">
          <w:rPr>
            <w:rFonts w:ascii="GHEA Grapalat" w:hAnsi="GHEA Grapalat"/>
            <w:sz w:val="20"/>
            <w:szCs w:val="20"/>
          </w:rPr>
          <w:delText>լիազորված</w:delText>
        </w:r>
        <w:r w:rsidRPr="00E6597C">
          <w:rPr>
            <w:rFonts w:ascii="GHEA Grapalat" w:hAnsi="GHEA Grapalat"/>
            <w:sz w:val="20"/>
            <w:szCs w:val="20"/>
            <w:lang w:val="af-ZA"/>
          </w:rPr>
          <w:delText xml:space="preserve"> </w:delText>
        </w:r>
        <w:r w:rsidRPr="00E6597C">
          <w:rPr>
            <w:rFonts w:ascii="GHEA Grapalat" w:hAnsi="GHEA Grapalat"/>
            <w:sz w:val="20"/>
            <w:szCs w:val="20"/>
          </w:rPr>
          <w:delText>մարմնի</w:delText>
        </w:r>
        <w:r w:rsidRPr="00E6597C">
          <w:rPr>
            <w:rFonts w:ascii="GHEA Grapalat" w:hAnsi="GHEA Grapalat"/>
            <w:sz w:val="20"/>
            <w:szCs w:val="20"/>
            <w:lang w:val="af-ZA"/>
          </w:rPr>
          <w:delText xml:space="preserve"> </w:delText>
        </w:r>
        <w:r w:rsidRPr="00E6597C">
          <w:rPr>
            <w:rFonts w:ascii="GHEA Grapalat" w:hAnsi="GHEA Grapalat"/>
            <w:sz w:val="20"/>
            <w:szCs w:val="20"/>
          </w:rPr>
          <w:delText>անվամբ</w:delText>
        </w:r>
        <w:r w:rsidRPr="00E6597C">
          <w:rPr>
            <w:rFonts w:ascii="GHEA Grapalat" w:hAnsi="GHEA Grapalat"/>
            <w:sz w:val="20"/>
            <w:szCs w:val="20"/>
            <w:lang w:val="af-ZA"/>
          </w:rPr>
          <w:delText xml:space="preserve"> </w:delText>
        </w:r>
        <w:r w:rsidRPr="00E6597C">
          <w:rPr>
            <w:rFonts w:ascii="GHEA Grapalat" w:hAnsi="GHEA Grapalat"/>
            <w:sz w:val="20"/>
            <w:szCs w:val="20"/>
          </w:rPr>
          <w:delText>բացված</w:delText>
        </w:r>
        <w:r w:rsidRPr="00E6597C">
          <w:rPr>
            <w:rFonts w:ascii="GHEA Grapalat" w:hAnsi="GHEA Grapalat"/>
            <w:sz w:val="20"/>
            <w:szCs w:val="20"/>
            <w:lang w:val="af-ZA"/>
          </w:rPr>
          <w:delText xml:space="preserve"> </w:delText>
        </w:r>
        <w:r w:rsidR="003F1EEA" w:rsidRPr="00E6597C">
          <w:rPr>
            <w:rFonts w:ascii="GHEA Grapalat" w:hAnsi="GHEA Grapalat"/>
            <w:lang w:val="af-ZA"/>
          </w:rPr>
          <w:delText>«</w:delText>
        </w:r>
        <w:r w:rsidR="003B0D6E" w:rsidRPr="00E6597C">
          <w:rPr>
            <w:rFonts w:ascii="GHEA Grapalat" w:hAnsi="GHEA Grapalat"/>
            <w:sz w:val="20"/>
            <w:szCs w:val="20"/>
            <w:lang w:val="af-ZA"/>
          </w:rPr>
          <w:delText>900008000466</w:delText>
        </w:r>
        <w:r w:rsidR="003F1EEA" w:rsidRPr="00E6597C">
          <w:rPr>
            <w:rFonts w:ascii="GHEA Grapalat" w:hAnsi="GHEA Grapalat"/>
            <w:lang w:val="af-ZA"/>
          </w:rPr>
          <w:delText>»</w:delText>
        </w:r>
        <w:r w:rsidR="00F20DA5" w:rsidRPr="00E6597C">
          <w:rPr>
            <w:rFonts w:ascii="GHEA Grapalat" w:hAnsi="GHEA Grapalat"/>
            <w:sz w:val="20"/>
            <w:szCs w:val="20"/>
            <w:lang w:val="af-ZA"/>
          </w:rPr>
          <w:delText xml:space="preserve"> </w:delText>
        </w:r>
        <w:r w:rsidRPr="00E6597C">
          <w:rPr>
            <w:rFonts w:ascii="GHEA Grapalat" w:hAnsi="GHEA Grapalat"/>
            <w:sz w:val="20"/>
            <w:szCs w:val="20"/>
          </w:rPr>
          <w:delText>գանձապետական</w:delText>
        </w:r>
        <w:r w:rsidRPr="00E6597C">
          <w:rPr>
            <w:rFonts w:ascii="GHEA Grapalat" w:hAnsi="GHEA Grapalat"/>
            <w:sz w:val="20"/>
            <w:szCs w:val="20"/>
            <w:lang w:val="af-ZA"/>
          </w:rPr>
          <w:delText xml:space="preserve"> </w:delText>
        </w:r>
        <w:r w:rsidRPr="00E6597C">
          <w:rPr>
            <w:rFonts w:ascii="GHEA Grapalat" w:hAnsi="GHEA Grapalat"/>
            <w:sz w:val="20"/>
            <w:szCs w:val="20"/>
          </w:rPr>
          <w:delText>հաշվ</w:delText>
        </w:r>
        <w:r w:rsidR="00712311" w:rsidRPr="00E6597C">
          <w:rPr>
            <w:rFonts w:ascii="GHEA Grapalat" w:hAnsi="GHEA Grapalat"/>
            <w:sz w:val="20"/>
            <w:szCs w:val="20"/>
          </w:rPr>
          <w:delText>ին</w:delText>
        </w:r>
        <w:r w:rsidR="00712311" w:rsidRPr="00E6597C">
          <w:rPr>
            <w:rFonts w:ascii="GHEA Grapalat" w:hAnsi="GHEA Grapalat"/>
            <w:sz w:val="20"/>
            <w:szCs w:val="20"/>
            <w:lang w:val="af-ZA"/>
          </w:rPr>
          <w:delText xml:space="preserve">, </w:delText>
        </w:r>
        <w:r w:rsidR="00712311" w:rsidRPr="00E6597C">
          <w:rPr>
            <w:rFonts w:ascii="GHEA Grapalat" w:hAnsi="GHEA Grapalat"/>
            <w:sz w:val="20"/>
            <w:szCs w:val="20"/>
          </w:rPr>
          <w:delText>որը</w:delText>
        </w:r>
        <w:r w:rsidR="00712311" w:rsidRPr="00E6597C">
          <w:rPr>
            <w:rFonts w:ascii="GHEA Grapalat" w:hAnsi="GHEA Grapalat"/>
            <w:sz w:val="20"/>
            <w:szCs w:val="20"/>
            <w:lang w:val="af-ZA"/>
          </w:rPr>
          <w:delText xml:space="preserve"> </w:delText>
        </w:r>
        <w:r w:rsidR="00712311" w:rsidRPr="00E6597C">
          <w:rPr>
            <w:rFonts w:ascii="GHEA Grapalat" w:hAnsi="GHEA Grapalat"/>
            <w:sz w:val="20"/>
            <w:szCs w:val="20"/>
          </w:rPr>
          <w:delText>ենթակա</w:delText>
        </w:r>
        <w:r w:rsidR="00712311" w:rsidRPr="00E6597C">
          <w:rPr>
            <w:rFonts w:ascii="GHEA Grapalat" w:hAnsi="GHEA Grapalat"/>
            <w:sz w:val="20"/>
            <w:szCs w:val="20"/>
            <w:lang w:val="af-ZA"/>
          </w:rPr>
          <w:delText xml:space="preserve"> </w:delText>
        </w:r>
        <w:r w:rsidR="00712311" w:rsidRPr="00E6597C">
          <w:rPr>
            <w:rFonts w:ascii="GHEA Grapalat" w:hAnsi="GHEA Grapalat"/>
            <w:sz w:val="20"/>
            <w:szCs w:val="20"/>
          </w:rPr>
          <w:delText>է</w:delText>
        </w:r>
        <w:r w:rsidR="00712311" w:rsidRPr="00E6597C">
          <w:rPr>
            <w:rFonts w:ascii="GHEA Grapalat" w:hAnsi="GHEA Grapalat"/>
            <w:sz w:val="20"/>
            <w:szCs w:val="20"/>
            <w:lang w:val="af-ZA"/>
          </w:rPr>
          <w:delText xml:space="preserve"> </w:delText>
        </w:r>
        <w:r w:rsidR="00712311" w:rsidRPr="00E6597C">
          <w:rPr>
            <w:rFonts w:ascii="GHEA Grapalat" w:hAnsi="GHEA Grapalat"/>
            <w:sz w:val="20"/>
            <w:szCs w:val="20"/>
          </w:rPr>
          <w:delText>վերադարձման</w:delText>
        </w:r>
        <w:r w:rsidR="00712311" w:rsidRPr="00E6597C">
          <w:rPr>
            <w:rFonts w:ascii="GHEA Grapalat" w:hAnsi="GHEA Grapalat"/>
            <w:sz w:val="20"/>
            <w:szCs w:val="20"/>
            <w:lang w:val="af-ZA"/>
          </w:rPr>
          <w:delText xml:space="preserve"> </w:delText>
        </w:r>
        <w:r w:rsidR="002032CE" w:rsidRPr="00E6597C">
          <w:rPr>
            <w:rFonts w:ascii="GHEA Grapalat" w:hAnsi="GHEA Grapalat"/>
            <w:sz w:val="20"/>
            <w:szCs w:val="20"/>
          </w:rPr>
          <w:delText>այն</w:delText>
        </w:r>
        <w:r w:rsidR="002032CE" w:rsidRPr="00E6597C">
          <w:rPr>
            <w:rFonts w:ascii="GHEA Grapalat" w:hAnsi="GHEA Grapalat"/>
            <w:sz w:val="20"/>
            <w:szCs w:val="20"/>
            <w:lang w:val="af-ZA"/>
          </w:rPr>
          <w:delText xml:space="preserve"> </w:delText>
        </w:r>
        <w:r w:rsidR="002032CE" w:rsidRPr="00E6597C">
          <w:rPr>
            <w:rFonts w:ascii="GHEA Grapalat" w:hAnsi="GHEA Grapalat"/>
            <w:sz w:val="20"/>
            <w:szCs w:val="20"/>
          </w:rPr>
          <w:delText>ներկայացրած</w:delText>
        </w:r>
        <w:r w:rsidR="002032CE" w:rsidRPr="00E6597C">
          <w:rPr>
            <w:rFonts w:ascii="GHEA Grapalat" w:hAnsi="GHEA Grapalat"/>
            <w:sz w:val="20"/>
            <w:szCs w:val="20"/>
            <w:lang w:val="af-ZA"/>
          </w:rPr>
          <w:delText xml:space="preserve"> </w:delText>
        </w:r>
        <w:r w:rsidR="002032CE" w:rsidRPr="00E6597C">
          <w:rPr>
            <w:rFonts w:ascii="GHEA Grapalat" w:hAnsi="GHEA Grapalat"/>
            <w:sz w:val="20"/>
            <w:szCs w:val="20"/>
          </w:rPr>
          <w:delText>մասնակցին</w:delText>
        </w:r>
        <w:r w:rsidR="002032CE" w:rsidRPr="00E6597C">
          <w:rPr>
            <w:rFonts w:ascii="GHEA Grapalat" w:hAnsi="GHEA Grapalat"/>
            <w:sz w:val="20"/>
            <w:szCs w:val="20"/>
            <w:lang w:val="af-ZA"/>
          </w:rPr>
          <w:delText xml:space="preserve">` </w:delText>
        </w:r>
        <w:r w:rsidR="00402941" w:rsidRPr="00E6597C">
          <w:rPr>
            <w:rFonts w:ascii="GHEA Grapalat" w:hAnsi="GHEA Grapalat"/>
            <w:sz w:val="20"/>
            <w:szCs w:val="20"/>
          </w:rPr>
          <w:delText>բացառությամբ</w:delText>
        </w:r>
        <w:r w:rsidR="00402941" w:rsidRPr="00E6597C">
          <w:rPr>
            <w:rFonts w:ascii="GHEA Grapalat" w:hAnsi="GHEA Grapalat"/>
            <w:sz w:val="20"/>
            <w:szCs w:val="20"/>
            <w:lang w:val="af-ZA"/>
          </w:rPr>
          <w:delText xml:space="preserve"> </w:delText>
        </w:r>
        <w:r w:rsidR="00402941" w:rsidRPr="00E6597C">
          <w:rPr>
            <w:rFonts w:ascii="GHEA Grapalat" w:hAnsi="GHEA Grapalat"/>
            <w:sz w:val="20"/>
            <w:szCs w:val="20"/>
          </w:rPr>
          <w:delText>սույն</w:delText>
        </w:r>
        <w:r w:rsidR="00402941" w:rsidRPr="00E6597C">
          <w:rPr>
            <w:rFonts w:ascii="GHEA Grapalat" w:hAnsi="GHEA Grapalat"/>
            <w:sz w:val="20"/>
            <w:szCs w:val="20"/>
            <w:lang w:val="af-ZA"/>
          </w:rPr>
          <w:delText xml:space="preserve"> </w:delText>
        </w:r>
        <w:r w:rsidR="00402941" w:rsidRPr="00E6597C">
          <w:rPr>
            <w:rFonts w:ascii="GHEA Grapalat" w:hAnsi="GHEA Grapalat"/>
            <w:sz w:val="20"/>
            <w:szCs w:val="20"/>
          </w:rPr>
          <w:delText>հրավերի</w:delText>
        </w:r>
        <w:r w:rsidR="00402941" w:rsidRPr="00E6597C">
          <w:rPr>
            <w:rFonts w:ascii="GHEA Grapalat" w:hAnsi="GHEA Grapalat"/>
            <w:sz w:val="20"/>
            <w:szCs w:val="20"/>
            <w:lang w:val="af-ZA"/>
          </w:rPr>
          <w:delText xml:space="preserve"> 1-</w:delText>
        </w:r>
        <w:r w:rsidR="00402941" w:rsidRPr="00E6597C">
          <w:rPr>
            <w:rFonts w:ascii="GHEA Grapalat" w:hAnsi="GHEA Grapalat"/>
            <w:sz w:val="20"/>
            <w:szCs w:val="20"/>
          </w:rPr>
          <w:delText>ին</w:delText>
        </w:r>
        <w:r w:rsidR="00402941" w:rsidRPr="00E6597C">
          <w:rPr>
            <w:rFonts w:ascii="GHEA Grapalat" w:hAnsi="GHEA Grapalat"/>
            <w:sz w:val="20"/>
            <w:szCs w:val="20"/>
            <w:lang w:val="af-ZA"/>
          </w:rPr>
          <w:delText xml:space="preserve"> </w:delText>
        </w:r>
        <w:r w:rsidR="00402941" w:rsidRPr="00E6597C">
          <w:rPr>
            <w:rFonts w:ascii="GHEA Grapalat" w:hAnsi="GHEA Grapalat"/>
            <w:sz w:val="20"/>
            <w:szCs w:val="20"/>
          </w:rPr>
          <w:delText>մասի</w:delText>
        </w:r>
        <w:r w:rsidR="00402941" w:rsidRPr="00E6597C">
          <w:rPr>
            <w:rFonts w:ascii="GHEA Grapalat" w:hAnsi="GHEA Grapalat"/>
            <w:sz w:val="20"/>
            <w:szCs w:val="20"/>
            <w:lang w:val="af-ZA"/>
          </w:rPr>
          <w:delText xml:space="preserve"> </w:delText>
        </w:r>
        <w:r w:rsidR="000D701E" w:rsidRPr="00E6597C">
          <w:rPr>
            <w:rFonts w:ascii="GHEA Grapalat" w:hAnsi="GHEA Grapalat"/>
            <w:sz w:val="20"/>
            <w:szCs w:val="20"/>
            <w:lang w:val="af-ZA"/>
          </w:rPr>
          <w:delText>7</w:delText>
        </w:r>
        <w:r w:rsidR="00402941" w:rsidRPr="00E6597C">
          <w:rPr>
            <w:rFonts w:ascii="GHEA Grapalat" w:hAnsi="GHEA Grapalat"/>
            <w:sz w:val="20"/>
            <w:szCs w:val="20"/>
            <w:lang w:val="af-ZA"/>
          </w:rPr>
          <w:delText xml:space="preserve">.3 </w:delText>
        </w:r>
        <w:r w:rsidR="00402941" w:rsidRPr="00E6597C">
          <w:rPr>
            <w:rFonts w:ascii="GHEA Grapalat" w:hAnsi="GHEA Grapalat"/>
            <w:sz w:val="20"/>
            <w:szCs w:val="20"/>
          </w:rPr>
          <w:delText>կետով</w:delText>
        </w:r>
        <w:r w:rsidR="00402941" w:rsidRPr="00E6597C">
          <w:rPr>
            <w:rFonts w:ascii="GHEA Grapalat" w:hAnsi="GHEA Grapalat"/>
            <w:sz w:val="20"/>
            <w:szCs w:val="20"/>
            <w:lang w:val="af-ZA"/>
          </w:rPr>
          <w:delText xml:space="preserve"> </w:delText>
        </w:r>
        <w:r w:rsidR="00402941" w:rsidRPr="00E6597C">
          <w:rPr>
            <w:rFonts w:ascii="GHEA Grapalat" w:hAnsi="GHEA Grapalat"/>
            <w:sz w:val="20"/>
            <w:szCs w:val="20"/>
          </w:rPr>
          <w:delText>նախատեսված</w:delText>
        </w:r>
        <w:r w:rsidR="00402941" w:rsidRPr="00E6597C">
          <w:rPr>
            <w:rFonts w:ascii="GHEA Grapalat" w:hAnsi="GHEA Grapalat"/>
            <w:sz w:val="20"/>
            <w:szCs w:val="20"/>
            <w:lang w:val="af-ZA"/>
          </w:rPr>
          <w:delText xml:space="preserve"> </w:delText>
        </w:r>
        <w:r w:rsidR="00402941" w:rsidRPr="00E6597C">
          <w:rPr>
            <w:rFonts w:ascii="GHEA Grapalat" w:hAnsi="GHEA Grapalat"/>
            <w:sz w:val="20"/>
            <w:szCs w:val="20"/>
          </w:rPr>
          <w:delText>դեպքերի</w:delText>
        </w:r>
        <w:r w:rsidR="00712311" w:rsidRPr="00E6597C">
          <w:rPr>
            <w:rFonts w:ascii="GHEA Grapalat" w:hAnsi="GHEA Grapalat"/>
            <w:sz w:val="20"/>
            <w:szCs w:val="20"/>
            <w:lang w:val="af-ZA"/>
          </w:rPr>
          <w:delText xml:space="preserve">: </w:delText>
        </w:r>
        <w:r w:rsidR="006F3F15" w:rsidRPr="00BA41C0">
          <w:rPr>
            <w:rFonts w:ascii="GHEA Grapalat" w:hAnsi="GHEA Grapalat"/>
            <w:sz w:val="20"/>
            <w:szCs w:val="20"/>
          </w:rPr>
          <w:delText>Ընդ</w:delText>
        </w:r>
        <w:r w:rsidR="006F3F15" w:rsidRPr="00BA41C0">
          <w:rPr>
            <w:rFonts w:ascii="GHEA Grapalat" w:hAnsi="GHEA Grapalat"/>
            <w:sz w:val="20"/>
            <w:szCs w:val="20"/>
            <w:lang w:val="af-ZA"/>
          </w:rPr>
          <w:delText xml:space="preserve"> </w:delText>
        </w:r>
        <w:r w:rsidR="006F3F15" w:rsidRPr="00BA41C0">
          <w:rPr>
            <w:rFonts w:ascii="GHEA Grapalat" w:hAnsi="GHEA Grapalat"/>
            <w:sz w:val="20"/>
            <w:szCs w:val="20"/>
          </w:rPr>
          <w:delText>որում</w:delText>
        </w:r>
        <w:r w:rsidR="006F3F15" w:rsidRPr="00BE2650">
          <w:rPr>
            <w:rFonts w:ascii="GHEA Grapalat" w:hAnsi="GHEA Grapalat"/>
            <w:sz w:val="20"/>
            <w:szCs w:val="20"/>
            <w:lang w:val="af-ZA"/>
          </w:rPr>
          <w:delText xml:space="preserve"> </w:delText>
        </w:r>
        <w:r w:rsidR="006F3F15" w:rsidRPr="00BA41C0">
          <w:rPr>
            <w:rFonts w:ascii="GHEA Grapalat" w:hAnsi="GHEA Grapalat"/>
            <w:sz w:val="20"/>
            <w:szCs w:val="20"/>
          </w:rPr>
          <w:delText>հայտի</w:delText>
        </w:r>
        <w:r w:rsidR="006F3F15" w:rsidRPr="00BA41C0">
          <w:rPr>
            <w:rFonts w:ascii="GHEA Grapalat" w:hAnsi="GHEA Grapalat"/>
            <w:sz w:val="20"/>
            <w:szCs w:val="20"/>
            <w:lang w:val="af-ZA"/>
          </w:rPr>
          <w:delText xml:space="preserve"> </w:delText>
        </w:r>
        <w:r w:rsidR="006F3F15" w:rsidRPr="00BA41C0">
          <w:rPr>
            <w:rFonts w:ascii="GHEA Grapalat" w:hAnsi="GHEA Grapalat"/>
            <w:sz w:val="20"/>
            <w:szCs w:val="20"/>
          </w:rPr>
          <w:delText>ապահովումը</w:delText>
        </w:r>
        <w:r w:rsidR="006F3F15" w:rsidRPr="00BA41C0">
          <w:rPr>
            <w:rFonts w:ascii="GHEA Grapalat" w:hAnsi="GHEA Grapalat"/>
            <w:sz w:val="20"/>
            <w:szCs w:val="20"/>
            <w:lang w:val="af-ZA"/>
          </w:rPr>
          <w:delText xml:space="preserve"> </w:delText>
        </w:r>
        <w:r w:rsidR="006F3F15" w:rsidRPr="00BA41C0">
          <w:rPr>
            <w:rFonts w:ascii="GHEA Grapalat" w:hAnsi="GHEA Grapalat"/>
            <w:sz w:val="20"/>
            <w:szCs w:val="20"/>
          </w:rPr>
          <w:delText>վերադարձվում</w:delText>
        </w:r>
        <w:r w:rsidR="006F3F15" w:rsidRPr="00BA41C0">
          <w:rPr>
            <w:rFonts w:ascii="GHEA Grapalat" w:hAnsi="GHEA Grapalat"/>
            <w:sz w:val="20"/>
            <w:szCs w:val="20"/>
            <w:lang w:val="af-ZA"/>
          </w:rPr>
          <w:delText xml:space="preserve"> </w:delText>
        </w:r>
        <w:r w:rsidR="006F3F15" w:rsidRPr="00BA41C0">
          <w:rPr>
            <w:rFonts w:ascii="GHEA Grapalat" w:hAnsi="GHEA Grapalat"/>
            <w:sz w:val="20"/>
            <w:szCs w:val="20"/>
          </w:rPr>
          <w:delText>է</w:delText>
        </w:r>
        <w:r w:rsidR="006F3F15" w:rsidRPr="00BA41C0">
          <w:rPr>
            <w:rFonts w:ascii="GHEA Grapalat" w:hAnsi="GHEA Grapalat"/>
            <w:sz w:val="20"/>
            <w:szCs w:val="20"/>
            <w:lang w:val="af-ZA"/>
          </w:rPr>
          <w:delText xml:space="preserve"> </w:delText>
        </w:r>
        <w:r w:rsidR="006F3F15" w:rsidRPr="00BA41C0">
          <w:rPr>
            <w:rFonts w:ascii="GHEA Grapalat" w:hAnsi="GHEA Grapalat"/>
            <w:sz w:val="20"/>
            <w:szCs w:val="20"/>
          </w:rPr>
          <w:delText>պայմանագիրը</w:delText>
        </w:r>
        <w:r w:rsidR="006F3F15" w:rsidRPr="00BA41C0">
          <w:rPr>
            <w:rFonts w:ascii="GHEA Grapalat" w:hAnsi="GHEA Grapalat"/>
            <w:sz w:val="20"/>
            <w:szCs w:val="20"/>
            <w:lang w:val="af-ZA"/>
          </w:rPr>
          <w:delText xml:space="preserve"> </w:delText>
        </w:r>
        <w:r w:rsidR="006F3F15" w:rsidRPr="00BA41C0">
          <w:rPr>
            <w:rFonts w:ascii="GHEA Grapalat" w:hAnsi="GHEA Grapalat"/>
            <w:sz w:val="20"/>
            <w:szCs w:val="20"/>
          </w:rPr>
          <w:delText>կնքվելու</w:delText>
        </w:r>
        <w:r w:rsidR="006F3F15" w:rsidRPr="00BA41C0">
          <w:rPr>
            <w:rFonts w:ascii="GHEA Grapalat" w:hAnsi="GHEA Grapalat"/>
            <w:sz w:val="20"/>
            <w:szCs w:val="20"/>
            <w:lang w:val="af-ZA"/>
          </w:rPr>
          <w:delText xml:space="preserve"> </w:delText>
        </w:r>
        <w:r w:rsidR="006F3F15" w:rsidRPr="00BA41C0">
          <w:rPr>
            <w:rFonts w:ascii="GHEA Grapalat" w:hAnsi="GHEA Grapalat"/>
            <w:sz w:val="20"/>
            <w:szCs w:val="20"/>
          </w:rPr>
          <w:delText>օրվան</w:delText>
        </w:r>
        <w:r w:rsidR="006F3F15" w:rsidRPr="00BA41C0">
          <w:rPr>
            <w:rFonts w:ascii="GHEA Grapalat" w:hAnsi="GHEA Grapalat"/>
            <w:sz w:val="20"/>
            <w:szCs w:val="20"/>
            <w:lang w:val="af-ZA"/>
          </w:rPr>
          <w:delText xml:space="preserve"> </w:delText>
        </w:r>
        <w:r w:rsidR="006F3F15" w:rsidRPr="00BA41C0">
          <w:rPr>
            <w:rFonts w:ascii="GHEA Grapalat" w:hAnsi="GHEA Grapalat"/>
            <w:sz w:val="20"/>
            <w:szCs w:val="20"/>
          </w:rPr>
          <w:delText>հաջորդող</w:delText>
        </w:r>
        <w:r w:rsidR="006F3F15" w:rsidRPr="00BA41C0">
          <w:rPr>
            <w:rFonts w:ascii="GHEA Grapalat" w:hAnsi="GHEA Grapalat"/>
            <w:sz w:val="20"/>
            <w:szCs w:val="20"/>
            <w:lang w:val="af-ZA"/>
          </w:rPr>
          <w:delText xml:space="preserve"> </w:delText>
        </w:r>
        <w:r w:rsidR="006F3F15" w:rsidRPr="00BA41C0">
          <w:rPr>
            <w:rFonts w:ascii="GHEA Grapalat" w:hAnsi="GHEA Grapalat"/>
            <w:sz w:val="20"/>
            <w:szCs w:val="20"/>
          </w:rPr>
          <w:delText>հինգ</w:delText>
        </w:r>
        <w:r w:rsidR="006F3F15" w:rsidRPr="00BA41C0">
          <w:rPr>
            <w:rFonts w:ascii="GHEA Grapalat" w:hAnsi="GHEA Grapalat"/>
            <w:sz w:val="20"/>
            <w:szCs w:val="20"/>
            <w:lang w:val="af-ZA"/>
          </w:rPr>
          <w:delText xml:space="preserve"> </w:delText>
        </w:r>
        <w:r w:rsidR="006F3F15" w:rsidRPr="00BA41C0">
          <w:rPr>
            <w:rFonts w:ascii="GHEA Grapalat" w:hAnsi="GHEA Grapalat"/>
            <w:sz w:val="20"/>
            <w:szCs w:val="20"/>
          </w:rPr>
          <w:delText>աշխատանքային</w:delText>
        </w:r>
        <w:r w:rsidR="006F3F15" w:rsidRPr="00BA41C0">
          <w:rPr>
            <w:rFonts w:ascii="GHEA Grapalat" w:hAnsi="GHEA Grapalat"/>
            <w:sz w:val="20"/>
            <w:szCs w:val="20"/>
            <w:lang w:val="af-ZA"/>
          </w:rPr>
          <w:delText xml:space="preserve"> </w:delText>
        </w:r>
        <w:r w:rsidR="006F3F15" w:rsidRPr="00BA41C0">
          <w:rPr>
            <w:rFonts w:ascii="GHEA Grapalat" w:hAnsi="GHEA Grapalat"/>
            <w:sz w:val="20"/>
            <w:szCs w:val="20"/>
          </w:rPr>
          <w:delText>օրվա</w:delText>
        </w:r>
        <w:r w:rsidR="006F3F15" w:rsidRPr="00BA41C0">
          <w:rPr>
            <w:rFonts w:ascii="GHEA Grapalat" w:hAnsi="GHEA Grapalat"/>
            <w:sz w:val="20"/>
            <w:szCs w:val="20"/>
            <w:lang w:val="af-ZA"/>
          </w:rPr>
          <w:delText xml:space="preserve"> </w:delText>
        </w:r>
        <w:r w:rsidR="006F3F15" w:rsidRPr="00BA41C0">
          <w:rPr>
            <w:rFonts w:ascii="GHEA Grapalat" w:hAnsi="GHEA Grapalat"/>
            <w:sz w:val="20"/>
            <w:szCs w:val="20"/>
          </w:rPr>
          <w:delText>ընթացքում</w:delText>
        </w:r>
        <w:r w:rsidR="006F3F15" w:rsidRPr="00BA41C0">
          <w:rPr>
            <w:rFonts w:ascii="GHEA Grapalat" w:hAnsi="GHEA Grapalat"/>
            <w:sz w:val="20"/>
            <w:szCs w:val="20"/>
            <w:lang w:val="af-ZA"/>
          </w:rPr>
          <w:delText xml:space="preserve">: </w:delText>
        </w:r>
        <w:r w:rsidR="006F3F15" w:rsidRPr="00BA41C0">
          <w:rPr>
            <w:rFonts w:ascii="GHEA Grapalat" w:hAnsi="GHEA Grapalat"/>
            <w:sz w:val="20"/>
            <w:szCs w:val="20"/>
          </w:rPr>
          <w:delText>Գնման</w:delText>
        </w:r>
        <w:r w:rsidR="006F3F15" w:rsidRPr="00BA41C0">
          <w:rPr>
            <w:rFonts w:ascii="GHEA Grapalat" w:hAnsi="GHEA Grapalat"/>
            <w:sz w:val="20"/>
            <w:szCs w:val="20"/>
            <w:lang w:val="af-ZA"/>
          </w:rPr>
          <w:delText xml:space="preserve"> </w:delText>
        </w:r>
        <w:r w:rsidR="006F3F15" w:rsidRPr="00BA41C0">
          <w:rPr>
            <w:rFonts w:ascii="GHEA Grapalat" w:hAnsi="GHEA Grapalat"/>
            <w:sz w:val="20"/>
            <w:szCs w:val="20"/>
          </w:rPr>
          <w:delText>ընթացակարգը</w:delText>
        </w:r>
        <w:r w:rsidR="006F3F15" w:rsidRPr="00BA41C0">
          <w:rPr>
            <w:rFonts w:ascii="GHEA Grapalat" w:hAnsi="GHEA Grapalat"/>
            <w:sz w:val="20"/>
            <w:szCs w:val="20"/>
            <w:lang w:val="af-ZA"/>
          </w:rPr>
          <w:delText xml:space="preserve"> </w:delText>
        </w:r>
        <w:r w:rsidR="006F3F15" w:rsidRPr="00BA41C0">
          <w:rPr>
            <w:rFonts w:ascii="GHEA Grapalat" w:hAnsi="GHEA Grapalat"/>
            <w:sz w:val="20"/>
            <w:szCs w:val="20"/>
          </w:rPr>
          <w:delText>չկայացած</w:delText>
        </w:r>
        <w:r w:rsidR="006F3F15" w:rsidRPr="00BA41C0">
          <w:rPr>
            <w:rFonts w:ascii="GHEA Grapalat" w:hAnsi="GHEA Grapalat"/>
            <w:sz w:val="20"/>
            <w:szCs w:val="20"/>
            <w:lang w:val="af-ZA"/>
          </w:rPr>
          <w:delText xml:space="preserve"> </w:delText>
        </w:r>
        <w:r w:rsidR="006F3F15" w:rsidRPr="00BA41C0">
          <w:rPr>
            <w:rFonts w:ascii="GHEA Grapalat" w:hAnsi="GHEA Grapalat"/>
            <w:sz w:val="20"/>
            <w:szCs w:val="20"/>
          </w:rPr>
          <w:delText>հայտարարվելու</w:delText>
        </w:r>
        <w:r w:rsidR="006F3F15" w:rsidRPr="00BA41C0">
          <w:rPr>
            <w:rFonts w:ascii="GHEA Grapalat" w:hAnsi="GHEA Grapalat"/>
            <w:sz w:val="20"/>
            <w:szCs w:val="20"/>
            <w:lang w:val="af-ZA"/>
          </w:rPr>
          <w:delText xml:space="preserve"> </w:delText>
        </w:r>
        <w:r w:rsidR="006F3F15" w:rsidRPr="00BA41C0">
          <w:rPr>
            <w:rFonts w:ascii="GHEA Grapalat" w:hAnsi="GHEA Grapalat"/>
            <w:sz w:val="20"/>
            <w:szCs w:val="20"/>
          </w:rPr>
          <w:delText>դեպքում</w:delText>
        </w:r>
        <w:r w:rsidR="006F3F15" w:rsidRPr="00BA41C0">
          <w:rPr>
            <w:rFonts w:ascii="GHEA Grapalat" w:hAnsi="GHEA Grapalat"/>
            <w:sz w:val="20"/>
            <w:szCs w:val="20"/>
            <w:lang w:val="af-ZA"/>
          </w:rPr>
          <w:delText xml:space="preserve"> </w:delText>
        </w:r>
        <w:r w:rsidR="006F3F15" w:rsidRPr="00BA41C0">
          <w:rPr>
            <w:rFonts w:ascii="GHEA Grapalat" w:hAnsi="GHEA Grapalat"/>
            <w:sz w:val="20"/>
            <w:szCs w:val="20"/>
          </w:rPr>
          <w:delText>հայտի</w:delText>
        </w:r>
        <w:r w:rsidR="006F3F15" w:rsidRPr="00BA41C0">
          <w:rPr>
            <w:rFonts w:ascii="GHEA Grapalat" w:hAnsi="GHEA Grapalat"/>
            <w:sz w:val="20"/>
            <w:szCs w:val="20"/>
            <w:lang w:val="af-ZA"/>
          </w:rPr>
          <w:delText xml:space="preserve"> </w:delText>
        </w:r>
        <w:r w:rsidR="006F3F15" w:rsidRPr="00BA41C0">
          <w:rPr>
            <w:rFonts w:ascii="GHEA Grapalat" w:hAnsi="GHEA Grapalat"/>
            <w:sz w:val="20"/>
            <w:szCs w:val="20"/>
          </w:rPr>
          <w:delText>ապահովումը</w:delText>
        </w:r>
        <w:r w:rsidR="006F3F15" w:rsidRPr="00BA41C0">
          <w:rPr>
            <w:rFonts w:ascii="GHEA Grapalat" w:hAnsi="GHEA Grapalat"/>
            <w:sz w:val="20"/>
            <w:szCs w:val="20"/>
            <w:lang w:val="af-ZA"/>
          </w:rPr>
          <w:delText xml:space="preserve"> </w:delText>
        </w:r>
        <w:r w:rsidR="006F3F15" w:rsidRPr="00BA41C0">
          <w:rPr>
            <w:rFonts w:ascii="GHEA Grapalat" w:hAnsi="GHEA Grapalat"/>
            <w:sz w:val="20"/>
            <w:szCs w:val="20"/>
          </w:rPr>
          <w:delText>վերադարձվում</w:delText>
        </w:r>
        <w:r w:rsidR="006F3F15" w:rsidRPr="00BA41C0">
          <w:rPr>
            <w:rFonts w:ascii="GHEA Grapalat" w:hAnsi="GHEA Grapalat"/>
            <w:sz w:val="20"/>
            <w:szCs w:val="20"/>
            <w:lang w:val="af-ZA"/>
          </w:rPr>
          <w:delText xml:space="preserve"> </w:delText>
        </w:r>
        <w:r w:rsidR="006F3F15" w:rsidRPr="00BA41C0">
          <w:rPr>
            <w:rFonts w:ascii="GHEA Grapalat" w:hAnsi="GHEA Grapalat"/>
            <w:sz w:val="20"/>
            <w:szCs w:val="20"/>
          </w:rPr>
          <w:delText>է</w:delText>
        </w:r>
        <w:r w:rsidR="006F3F15" w:rsidRPr="00BA41C0">
          <w:rPr>
            <w:rFonts w:ascii="GHEA Grapalat" w:hAnsi="GHEA Grapalat"/>
            <w:sz w:val="20"/>
            <w:szCs w:val="20"/>
            <w:lang w:val="af-ZA"/>
          </w:rPr>
          <w:delText xml:space="preserve"> </w:delText>
        </w:r>
        <w:r w:rsidR="006F3F15" w:rsidRPr="00BA41C0">
          <w:rPr>
            <w:rFonts w:ascii="GHEA Grapalat" w:hAnsi="GHEA Grapalat"/>
            <w:sz w:val="20"/>
            <w:szCs w:val="20"/>
          </w:rPr>
          <w:delText>անգործության</w:delText>
        </w:r>
        <w:r w:rsidR="006F3F15" w:rsidRPr="00BA41C0">
          <w:rPr>
            <w:rFonts w:ascii="GHEA Grapalat" w:hAnsi="GHEA Grapalat"/>
            <w:sz w:val="20"/>
            <w:szCs w:val="20"/>
            <w:lang w:val="af-ZA"/>
          </w:rPr>
          <w:delText xml:space="preserve"> </w:delText>
        </w:r>
        <w:r w:rsidR="006F3F15" w:rsidRPr="00BA41C0">
          <w:rPr>
            <w:rFonts w:ascii="GHEA Grapalat" w:hAnsi="GHEA Grapalat"/>
            <w:sz w:val="20"/>
            <w:szCs w:val="20"/>
          </w:rPr>
          <w:delText>ժամկետն</w:delText>
        </w:r>
        <w:r w:rsidR="006F3F15" w:rsidRPr="00BA41C0">
          <w:rPr>
            <w:rFonts w:ascii="GHEA Grapalat" w:hAnsi="GHEA Grapalat"/>
            <w:sz w:val="20"/>
            <w:szCs w:val="20"/>
            <w:lang w:val="af-ZA"/>
          </w:rPr>
          <w:delText xml:space="preserve"> </w:delText>
        </w:r>
        <w:r w:rsidR="006F3F15" w:rsidRPr="00BA41C0">
          <w:rPr>
            <w:rFonts w:ascii="GHEA Grapalat" w:hAnsi="GHEA Grapalat"/>
            <w:sz w:val="20"/>
            <w:szCs w:val="20"/>
          </w:rPr>
          <w:delText>ավարտվելուն</w:delText>
        </w:r>
        <w:r w:rsidR="006F3F15" w:rsidRPr="00BA41C0">
          <w:rPr>
            <w:rFonts w:ascii="GHEA Grapalat" w:hAnsi="GHEA Grapalat"/>
            <w:sz w:val="20"/>
            <w:szCs w:val="20"/>
            <w:lang w:val="af-ZA"/>
          </w:rPr>
          <w:delText xml:space="preserve"> </w:delText>
        </w:r>
        <w:r w:rsidR="006F3F15" w:rsidRPr="00BA41C0">
          <w:rPr>
            <w:rFonts w:ascii="GHEA Grapalat" w:hAnsi="GHEA Grapalat"/>
            <w:sz w:val="20"/>
            <w:szCs w:val="20"/>
          </w:rPr>
          <w:delText>հաջորդող</w:delText>
        </w:r>
        <w:r w:rsidR="006F3F15" w:rsidRPr="00BA41C0">
          <w:rPr>
            <w:rFonts w:ascii="GHEA Grapalat" w:hAnsi="GHEA Grapalat"/>
            <w:sz w:val="20"/>
            <w:szCs w:val="20"/>
            <w:lang w:val="af-ZA"/>
          </w:rPr>
          <w:delText xml:space="preserve"> </w:delText>
        </w:r>
        <w:r w:rsidR="006F3F15" w:rsidRPr="00BA41C0">
          <w:rPr>
            <w:rFonts w:ascii="GHEA Grapalat" w:hAnsi="GHEA Grapalat"/>
            <w:sz w:val="20"/>
            <w:szCs w:val="20"/>
          </w:rPr>
          <w:delText>հինգ</w:delText>
        </w:r>
        <w:r w:rsidR="006F3F15" w:rsidRPr="00BA41C0">
          <w:rPr>
            <w:rFonts w:ascii="GHEA Grapalat" w:hAnsi="GHEA Grapalat"/>
            <w:sz w:val="20"/>
            <w:szCs w:val="20"/>
            <w:lang w:val="af-ZA"/>
          </w:rPr>
          <w:delText xml:space="preserve"> </w:delText>
        </w:r>
        <w:r w:rsidR="006F3F15" w:rsidRPr="00BA41C0">
          <w:rPr>
            <w:rFonts w:ascii="GHEA Grapalat" w:hAnsi="GHEA Grapalat"/>
            <w:sz w:val="20"/>
            <w:szCs w:val="20"/>
          </w:rPr>
          <w:delText>աշխատանքային</w:delText>
        </w:r>
        <w:r w:rsidR="006F3F15" w:rsidRPr="00BA41C0">
          <w:rPr>
            <w:rFonts w:ascii="GHEA Grapalat" w:hAnsi="GHEA Grapalat"/>
            <w:sz w:val="20"/>
            <w:szCs w:val="20"/>
            <w:lang w:val="af-ZA"/>
          </w:rPr>
          <w:delText xml:space="preserve"> </w:delText>
        </w:r>
        <w:r w:rsidR="006F3F15" w:rsidRPr="00BA41C0">
          <w:rPr>
            <w:rFonts w:ascii="GHEA Grapalat" w:hAnsi="GHEA Grapalat"/>
            <w:sz w:val="20"/>
            <w:szCs w:val="20"/>
          </w:rPr>
          <w:delText>օրվա</w:delText>
        </w:r>
        <w:r w:rsidR="006F3F15" w:rsidRPr="00BA41C0">
          <w:rPr>
            <w:rFonts w:ascii="GHEA Grapalat" w:hAnsi="GHEA Grapalat"/>
            <w:sz w:val="20"/>
            <w:szCs w:val="20"/>
            <w:lang w:val="af-ZA"/>
          </w:rPr>
          <w:delText xml:space="preserve"> </w:delText>
        </w:r>
        <w:r w:rsidR="006F3F15" w:rsidRPr="00BA41C0">
          <w:rPr>
            <w:rFonts w:ascii="GHEA Grapalat" w:hAnsi="GHEA Grapalat"/>
            <w:sz w:val="20"/>
            <w:szCs w:val="20"/>
          </w:rPr>
          <w:delText>ընթացքում</w:delText>
        </w:r>
        <w:r w:rsidR="006F3F15" w:rsidRPr="00BA41C0">
          <w:rPr>
            <w:rFonts w:ascii="GHEA Grapalat" w:hAnsi="GHEA Grapalat"/>
            <w:sz w:val="20"/>
            <w:szCs w:val="20"/>
            <w:lang w:val="af-ZA"/>
          </w:rPr>
          <w:delText xml:space="preserve">, </w:delText>
        </w:r>
        <w:r w:rsidR="006F3F15" w:rsidRPr="00BA41C0">
          <w:rPr>
            <w:rFonts w:ascii="GHEA Grapalat" w:hAnsi="GHEA Grapalat"/>
            <w:sz w:val="20"/>
            <w:szCs w:val="20"/>
          </w:rPr>
          <w:delText>եթե</w:delText>
        </w:r>
        <w:r w:rsidR="006F3F15" w:rsidRPr="00BA41C0">
          <w:rPr>
            <w:rFonts w:ascii="GHEA Grapalat" w:hAnsi="GHEA Grapalat"/>
            <w:sz w:val="20"/>
            <w:szCs w:val="20"/>
            <w:lang w:val="af-ZA"/>
          </w:rPr>
          <w:delText xml:space="preserve"> </w:delText>
        </w:r>
        <w:r w:rsidR="006F3F15" w:rsidRPr="00BA41C0">
          <w:rPr>
            <w:rFonts w:ascii="GHEA Grapalat" w:hAnsi="GHEA Grapalat"/>
            <w:sz w:val="20"/>
            <w:szCs w:val="20"/>
          </w:rPr>
          <w:delText>գնման</w:delText>
        </w:r>
        <w:r w:rsidR="006F3F15" w:rsidRPr="00BA41C0">
          <w:rPr>
            <w:rFonts w:ascii="GHEA Grapalat" w:hAnsi="GHEA Grapalat"/>
            <w:sz w:val="20"/>
            <w:szCs w:val="20"/>
            <w:lang w:val="af-ZA"/>
          </w:rPr>
          <w:delText xml:space="preserve"> </w:delText>
        </w:r>
        <w:r w:rsidR="006F3F15" w:rsidRPr="00BA41C0">
          <w:rPr>
            <w:rFonts w:ascii="GHEA Grapalat" w:hAnsi="GHEA Grapalat"/>
            <w:sz w:val="20"/>
            <w:szCs w:val="20"/>
          </w:rPr>
          <w:delText>ընթացակարգի</w:delText>
        </w:r>
        <w:r w:rsidR="006F3F15" w:rsidRPr="00BA41C0">
          <w:rPr>
            <w:rFonts w:ascii="GHEA Grapalat" w:hAnsi="GHEA Grapalat"/>
            <w:sz w:val="20"/>
            <w:szCs w:val="20"/>
            <w:lang w:val="af-ZA"/>
          </w:rPr>
          <w:delText xml:space="preserve"> </w:delText>
        </w:r>
        <w:r w:rsidR="006F3F15" w:rsidRPr="00BA41C0">
          <w:rPr>
            <w:rFonts w:ascii="GHEA Grapalat" w:hAnsi="GHEA Grapalat"/>
            <w:sz w:val="20"/>
            <w:szCs w:val="20"/>
          </w:rPr>
          <w:delText>արդյունքները</w:delText>
        </w:r>
        <w:r w:rsidR="006F3F15" w:rsidRPr="00BA41C0">
          <w:rPr>
            <w:rFonts w:ascii="GHEA Grapalat" w:hAnsi="GHEA Grapalat"/>
            <w:sz w:val="20"/>
            <w:szCs w:val="20"/>
            <w:lang w:val="af-ZA"/>
          </w:rPr>
          <w:delText xml:space="preserve"> </w:delText>
        </w:r>
        <w:r w:rsidR="006F3F15" w:rsidRPr="00BA41C0">
          <w:rPr>
            <w:rFonts w:ascii="GHEA Grapalat" w:hAnsi="GHEA Grapalat"/>
            <w:sz w:val="20"/>
            <w:szCs w:val="20"/>
          </w:rPr>
          <w:delText>բողոքարկված</w:delText>
        </w:r>
        <w:r w:rsidR="006F3F15" w:rsidRPr="00BA41C0">
          <w:rPr>
            <w:rFonts w:ascii="GHEA Grapalat" w:hAnsi="GHEA Grapalat"/>
            <w:sz w:val="20"/>
            <w:szCs w:val="20"/>
            <w:lang w:val="af-ZA"/>
          </w:rPr>
          <w:delText xml:space="preserve"> </w:delText>
        </w:r>
        <w:r w:rsidR="006F3F15" w:rsidRPr="00BA41C0">
          <w:rPr>
            <w:rFonts w:ascii="GHEA Grapalat" w:hAnsi="GHEA Grapalat"/>
            <w:sz w:val="20"/>
            <w:szCs w:val="20"/>
          </w:rPr>
          <w:delText>չեն</w:delText>
        </w:r>
        <w:r w:rsidR="006F3F15" w:rsidRPr="00BA41C0">
          <w:rPr>
            <w:rFonts w:ascii="GHEA Grapalat" w:hAnsi="GHEA Grapalat"/>
            <w:sz w:val="20"/>
            <w:szCs w:val="20"/>
            <w:lang w:val="af-ZA"/>
          </w:rPr>
          <w:delText xml:space="preserve">: </w:delText>
        </w:r>
        <w:r w:rsidR="006F3F15" w:rsidRPr="00BA41C0">
          <w:rPr>
            <w:rFonts w:ascii="GHEA Grapalat" w:hAnsi="GHEA Grapalat"/>
            <w:sz w:val="20"/>
            <w:szCs w:val="20"/>
          </w:rPr>
          <w:delText>Բողոքի</w:delText>
        </w:r>
        <w:r w:rsidR="006F3F15" w:rsidRPr="00BA41C0">
          <w:rPr>
            <w:rFonts w:ascii="GHEA Grapalat" w:hAnsi="GHEA Grapalat"/>
            <w:sz w:val="20"/>
            <w:szCs w:val="20"/>
            <w:lang w:val="af-ZA"/>
          </w:rPr>
          <w:delText xml:space="preserve"> </w:delText>
        </w:r>
        <w:r w:rsidR="006F3F15" w:rsidRPr="00BA41C0">
          <w:rPr>
            <w:rFonts w:ascii="GHEA Grapalat" w:hAnsi="GHEA Grapalat"/>
            <w:sz w:val="20"/>
            <w:szCs w:val="20"/>
          </w:rPr>
          <w:delText>առկայության</w:delText>
        </w:r>
        <w:r w:rsidR="006F3F15" w:rsidRPr="00BA41C0">
          <w:rPr>
            <w:rFonts w:ascii="GHEA Grapalat" w:hAnsi="GHEA Grapalat"/>
            <w:sz w:val="20"/>
            <w:szCs w:val="20"/>
            <w:lang w:val="af-ZA"/>
          </w:rPr>
          <w:delText xml:space="preserve"> </w:delText>
        </w:r>
        <w:r w:rsidR="006F3F15" w:rsidRPr="00BA41C0">
          <w:rPr>
            <w:rFonts w:ascii="GHEA Grapalat" w:hAnsi="GHEA Grapalat"/>
            <w:sz w:val="20"/>
            <w:szCs w:val="20"/>
          </w:rPr>
          <w:delText>դեպքում</w:delText>
        </w:r>
        <w:r w:rsidR="006F3F15" w:rsidRPr="00BA41C0">
          <w:rPr>
            <w:rFonts w:ascii="GHEA Grapalat" w:hAnsi="GHEA Grapalat"/>
            <w:sz w:val="20"/>
            <w:szCs w:val="20"/>
            <w:lang w:val="af-ZA"/>
          </w:rPr>
          <w:delText xml:space="preserve"> </w:delText>
        </w:r>
        <w:r w:rsidR="006F3F15" w:rsidRPr="00BA41C0">
          <w:rPr>
            <w:rFonts w:ascii="GHEA Grapalat" w:hAnsi="GHEA Grapalat"/>
            <w:sz w:val="20"/>
            <w:szCs w:val="20"/>
          </w:rPr>
          <w:delText>հայտի</w:delText>
        </w:r>
        <w:r w:rsidR="006F3F15" w:rsidRPr="00BA41C0">
          <w:rPr>
            <w:rFonts w:ascii="GHEA Grapalat" w:hAnsi="GHEA Grapalat"/>
            <w:sz w:val="20"/>
            <w:szCs w:val="20"/>
            <w:lang w:val="af-ZA"/>
          </w:rPr>
          <w:delText xml:space="preserve"> </w:delText>
        </w:r>
        <w:r w:rsidR="006F3F15" w:rsidRPr="00BA41C0">
          <w:rPr>
            <w:rFonts w:ascii="GHEA Grapalat" w:hAnsi="GHEA Grapalat"/>
            <w:sz w:val="20"/>
            <w:szCs w:val="20"/>
          </w:rPr>
          <w:delText>ապահովումը</w:delText>
        </w:r>
        <w:r w:rsidR="006F3F15" w:rsidRPr="00BA41C0">
          <w:rPr>
            <w:rFonts w:ascii="GHEA Grapalat" w:hAnsi="GHEA Grapalat"/>
            <w:sz w:val="20"/>
            <w:szCs w:val="20"/>
            <w:lang w:val="af-ZA"/>
          </w:rPr>
          <w:delText xml:space="preserve"> </w:delText>
        </w:r>
        <w:r w:rsidR="006F3F15" w:rsidRPr="00BA41C0">
          <w:rPr>
            <w:rFonts w:ascii="GHEA Grapalat" w:hAnsi="GHEA Grapalat"/>
            <w:sz w:val="20"/>
            <w:szCs w:val="20"/>
          </w:rPr>
          <w:delText>վերադարձվում</w:delText>
        </w:r>
        <w:r w:rsidR="006F3F15" w:rsidRPr="00BA41C0">
          <w:rPr>
            <w:rFonts w:ascii="GHEA Grapalat" w:hAnsi="GHEA Grapalat"/>
            <w:sz w:val="20"/>
            <w:szCs w:val="20"/>
            <w:lang w:val="af-ZA"/>
          </w:rPr>
          <w:delText xml:space="preserve"> </w:delText>
        </w:r>
        <w:r w:rsidR="006F3F15" w:rsidRPr="00BA41C0">
          <w:rPr>
            <w:rFonts w:ascii="GHEA Grapalat" w:hAnsi="GHEA Grapalat"/>
            <w:sz w:val="20"/>
            <w:szCs w:val="20"/>
          </w:rPr>
          <w:delText>է</w:delText>
        </w:r>
        <w:r w:rsidR="006F3F15" w:rsidRPr="00BA41C0">
          <w:rPr>
            <w:rFonts w:ascii="GHEA Grapalat" w:hAnsi="GHEA Grapalat"/>
            <w:sz w:val="20"/>
            <w:szCs w:val="20"/>
            <w:lang w:val="af-ZA"/>
          </w:rPr>
          <w:delText xml:space="preserve"> </w:delText>
        </w:r>
        <w:r w:rsidR="006F3F15" w:rsidRPr="00BA41C0">
          <w:rPr>
            <w:rFonts w:ascii="GHEA Grapalat" w:hAnsi="GHEA Grapalat"/>
            <w:sz w:val="20"/>
            <w:szCs w:val="20"/>
          </w:rPr>
          <w:delText>գնման</w:delText>
        </w:r>
        <w:r w:rsidR="006F3F15" w:rsidRPr="00BA41C0">
          <w:rPr>
            <w:rFonts w:ascii="GHEA Grapalat" w:hAnsi="GHEA Grapalat"/>
            <w:sz w:val="20"/>
            <w:szCs w:val="20"/>
            <w:lang w:val="af-ZA"/>
          </w:rPr>
          <w:delText xml:space="preserve"> </w:delText>
        </w:r>
        <w:r w:rsidR="006F3F15" w:rsidRPr="00BA41C0">
          <w:rPr>
            <w:rFonts w:ascii="GHEA Grapalat" w:hAnsi="GHEA Grapalat"/>
            <w:sz w:val="20"/>
            <w:szCs w:val="20"/>
          </w:rPr>
          <w:delText>ընթացակարգը</w:delText>
        </w:r>
        <w:r w:rsidR="006F3F15" w:rsidRPr="00BA41C0">
          <w:rPr>
            <w:rFonts w:ascii="GHEA Grapalat" w:hAnsi="GHEA Grapalat"/>
            <w:sz w:val="20"/>
            <w:szCs w:val="20"/>
            <w:lang w:val="af-ZA"/>
          </w:rPr>
          <w:delText xml:space="preserve"> </w:delText>
        </w:r>
        <w:r w:rsidR="006F3F15" w:rsidRPr="00BA41C0">
          <w:rPr>
            <w:rFonts w:ascii="GHEA Grapalat" w:hAnsi="GHEA Grapalat"/>
            <w:sz w:val="20"/>
            <w:szCs w:val="20"/>
          </w:rPr>
          <w:delText>չկայացած</w:delText>
        </w:r>
        <w:r w:rsidR="006F3F15" w:rsidRPr="00BA41C0">
          <w:rPr>
            <w:rFonts w:ascii="GHEA Grapalat" w:hAnsi="GHEA Grapalat"/>
            <w:sz w:val="20"/>
            <w:szCs w:val="20"/>
            <w:lang w:val="af-ZA"/>
          </w:rPr>
          <w:delText xml:space="preserve"> </w:delText>
        </w:r>
        <w:r w:rsidR="006F3F15" w:rsidRPr="00BA41C0">
          <w:rPr>
            <w:rFonts w:ascii="GHEA Grapalat" w:hAnsi="GHEA Grapalat"/>
            <w:sz w:val="20"/>
            <w:szCs w:val="20"/>
          </w:rPr>
          <w:delText>հայտարարելու</w:delText>
        </w:r>
        <w:r w:rsidR="006F3F15" w:rsidRPr="00BA41C0">
          <w:rPr>
            <w:rFonts w:ascii="GHEA Grapalat" w:hAnsi="GHEA Grapalat"/>
            <w:sz w:val="20"/>
            <w:szCs w:val="20"/>
            <w:lang w:val="af-ZA"/>
          </w:rPr>
          <w:delText xml:space="preserve"> </w:delText>
        </w:r>
        <w:r w:rsidR="006F3F15" w:rsidRPr="00BA41C0">
          <w:rPr>
            <w:rFonts w:ascii="GHEA Grapalat" w:hAnsi="GHEA Grapalat"/>
            <w:sz w:val="20"/>
            <w:szCs w:val="20"/>
          </w:rPr>
          <w:delText>մասին</w:delText>
        </w:r>
        <w:r w:rsidR="006F3F15" w:rsidRPr="00BA41C0">
          <w:rPr>
            <w:rFonts w:ascii="GHEA Grapalat" w:hAnsi="GHEA Grapalat"/>
            <w:sz w:val="20"/>
            <w:szCs w:val="20"/>
            <w:lang w:val="af-ZA"/>
          </w:rPr>
          <w:delText xml:space="preserve"> </w:delText>
        </w:r>
        <w:r w:rsidR="006F3F15" w:rsidRPr="00BA41C0">
          <w:rPr>
            <w:rFonts w:ascii="GHEA Grapalat" w:hAnsi="GHEA Grapalat"/>
            <w:sz w:val="20"/>
            <w:szCs w:val="20"/>
          </w:rPr>
          <w:delText>գնահատող</w:delText>
        </w:r>
        <w:r w:rsidR="006F3F15" w:rsidRPr="00BA41C0">
          <w:rPr>
            <w:rFonts w:ascii="GHEA Grapalat" w:hAnsi="GHEA Grapalat"/>
            <w:sz w:val="20"/>
            <w:szCs w:val="20"/>
            <w:lang w:val="af-ZA"/>
          </w:rPr>
          <w:delText xml:space="preserve"> </w:delText>
        </w:r>
        <w:r w:rsidR="006F3F15" w:rsidRPr="00BA41C0">
          <w:rPr>
            <w:rFonts w:ascii="GHEA Grapalat" w:hAnsi="GHEA Grapalat"/>
            <w:sz w:val="20"/>
            <w:szCs w:val="20"/>
          </w:rPr>
          <w:delText>հանձնաժողովի</w:delText>
        </w:r>
        <w:r w:rsidR="006F3F15" w:rsidRPr="00BA41C0">
          <w:rPr>
            <w:rFonts w:ascii="GHEA Grapalat" w:hAnsi="GHEA Grapalat"/>
            <w:sz w:val="20"/>
            <w:szCs w:val="20"/>
            <w:lang w:val="af-ZA"/>
          </w:rPr>
          <w:delText xml:space="preserve"> </w:delText>
        </w:r>
        <w:r w:rsidR="006F3F15" w:rsidRPr="00BA41C0">
          <w:rPr>
            <w:rFonts w:ascii="GHEA Grapalat" w:hAnsi="GHEA Grapalat"/>
            <w:sz w:val="20"/>
            <w:szCs w:val="20"/>
          </w:rPr>
          <w:delText>որոշումն</w:delText>
        </w:r>
        <w:r w:rsidR="006F3F15" w:rsidRPr="00BA41C0">
          <w:rPr>
            <w:rFonts w:ascii="GHEA Grapalat" w:hAnsi="GHEA Grapalat"/>
            <w:sz w:val="20"/>
            <w:szCs w:val="20"/>
            <w:lang w:val="af-ZA"/>
          </w:rPr>
          <w:delText xml:space="preserve"> </w:delText>
        </w:r>
        <w:r w:rsidR="006F3F15" w:rsidRPr="00BA41C0">
          <w:rPr>
            <w:rFonts w:ascii="GHEA Grapalat" w:hAnsi="GHEA Grapalat"/>
            <w:sz w:val="20"/>
            <w:szCs w:val="20"/>
          </w:rPr>
          <w:delText>անփոփոխ</w:delText>
        </w:r>
        <w:r w:rsidR="006F3F15" w:rsidRPr="00BA41C0">
          <w:rPr>
            <w:rFonts w:ascii="GHEA Grapalat" w:hAnsi="GHEA Grapalat"/>
            <w:sz w:val="20"/>
            <w:szCs w:val="20"/>
            <w:lang w:val="af-ZA"/>
          </w:rPr>
          <w:delText xml:space="preserve"> </w:delText>
        </w:r>
        <w:r w:rsidR="006F3F15" w:rsidRPr="00BA41C0">
          <w:rPr>
            <w:rFonts w:ascii="GHEA Grapalat" w:hAnsi="GHEA Grapalat"/>
            <w:sz w:val="20"/>
            <w:szCs w:val="20"/>
          </w:rPr>
          <w:delText>թողնելու</w:delText>
        </w:r>
        <w:r w:rsidR="006F3F15" w:rsidRPr="00BA41C0">
          <w:rPr>
            <w:rFonts w:ascii="GHEA Grapalat" w:hAnsi="GHEA Grapalat"/>
            <w:sz w:val="20"/>
            <w:szCs w:val="20"/>
            <w:lang w:val="af-ZA"/>
          </w:rPr>
          <w:delText xml:space="preserve"> </w:delText>
        </w:r>
        <w:r w:rsidR="006F3F15" w:rsidRPr="00BA41C0">
          <w:rPr>
            <w:rFonts w:ascii="GHEA Grapalat" w:hAnsi="GHEA Grapalat"/>
            <w:sz w:val="20"/>
            <w:szCs w:val="20"/>
          </w:rPr>
          <w:delText>մասին</w:delText>
        </w:r>
        <w:r w:rsidR="006F3F15" w:rsidRPr="00BA41C0">
          <w:rPr>
            <w:rFonts w:ascii="GHEA Grapalat" w:hAnsi="GHEA Grapalat"/>
            <w:sz w:val="20"/>
            <w:szCs w:val="20"/>
            <w:lang w:val="af-ZA"/>
          </w:rPr>
          <w:delText xml:space="preserve"> </w:delText>
        </w:r>
        <w:r w:rsidR="006F3F15" w:rsidRPr="00BA41C0">
          <w:rPr>
            <w:rFonts w:ascii="GHEA Grapalat" w:hAnsi="GHEA Grapalat"/>
            <w:sz w:val="20"/>
            <w:szCs w:val="20"/>
          </w:rPr>
          <w:delText>դատարանի</w:delText>
        </w:r>
        <w:r w:rsidR="006F3F15" w:rsidRPr="00BA41C0">
          <w:rPr>
            <w:rFonts w:ascii="GHEA Grapalat" w:hAnsi="GHEA Grapalat"/>
            <w:sz w:val="20"/>
            <w:szCs w:val="20"/>
            <w:lang w:val="af-ZA"/>
          </w:rPr>
          <w:delText xml:space="preserve"> </w:delText>
        </w:r>
        <w:r w:rsidR="006F3F15" w:rsidRPr="00BA41C0">
          <w:rPr>
            <w:rFonts w:ascii="GHEA Grapalat" w:hAnsi="GHEA Grapalat"/>
            <w:sz w:val="20"/>
            <w:szCs w:val="20"/>
          </w:rPr>
          <w:delText>եզրափակիչ</w:delText>
        </w:r>
        <w:r w:rsidR="006F3F15" w:rsidRPr="00BA41C0">
          <w:rPr>
            <w:rFonts w:ascii="GHEA Grapalat" w:hAnsi="GHEA Grapalat"/>
            <w:sz w:val="20"/>
            <w:szCs w:val="20"/>
            <w:lang w:val="af-ZA"/>
          </w:rPr>
          <w:delText xml:space="preserve"> </w:delText>
        </w:r>
        <w:r w:rsidR="006F3F15" w:rsidRPr="00BA41C0">
          <w:rPr>
            <w:rFonts w:ascii="GHEA Grapalat" w:hAnsi="GHEA Grapalat"/>
            <w:sz w:val="20"/>
            <w:szCs w:val="20"/>
          </w:rPr>
          <w:delText>դատական</w:delText>
        </w:r>
        <w:r w:rsidR="006F3F15" w:rsidRPr="00BA41C0">
          <w:rPr>
            <w:rFonts w:ascii="GHEA Grapalat" w:hAnsi="GHEA Grapalat"/>
            <w:sz w:val="20"/>
            <w:szCs w:val="20"/>
            <w:lang w:val="af-ZA"/>
          </w:rPr>
          <w:delText xml:space="preserve"> </w:delText>
        </w:r>
        <w:r w:rsidR="006F3F15" w:rsidRPr="00BA41C0">
          <w:rPr>
            <w:rFonts w:ascii="GHEA Grapalat" w:hAnsi="GHEA Grapalat"/>
            <w:sz w:val="20"/>
            <w:szCs w:val="20"/>
          </w:rPr>
          <w:delText>ակտն</w:delText>
        </w:r>
        <w:r w:rsidR="006F3F15" w:rsidRPr="00BA41C0">
          <w:rPr>
            <w:rFonts w:ascii="GHEA Grapalat" w:hAnsi="GHEA Grapalat"/>
            <w:sz w:val="20"/>
            <w:szCs w:val="20"/>
            <w:lang w:val="af-ZA"/>
          </w:rPr>
          <w:delText xml:space="preserve"> </w:delText>
        </w:r>
        <w:r w:rsidR="006F3F15" w:rsidRPr="00BA41C0">
          <w:rPr>
            <w:rFonts w:ascii="GHEA Grapalat" w:hAnsi="GHEA Grapalat"/>
            <w:sz w:val="20"/>
            <w:szCs w:val="20"/>
          </w:rPr>
          <w:delText>օրինական</w:delText>
        </w:r>
        <w:r w:rsidR="006F3F15" w:rsidRPr="00BA41C0">
          <w:rPr>
            <w:rFonts w:ascii="GHEA Grapalat" w:hAnsi="GHEA Grapalat"/>
            <w:sz w:val="20"/>
            <w:szCs w:val="20"/>
            <w:lang w:val="af-ZA"/>
          </w:rPr>
          <w:delText xml:space="preserve"> </w:delText>
        </w:r>
        <w:r w:rsidR="006F3F15" w:rsidRPr="00BA41C0">
          <w:rPr>
            <w:rFonts w:ascii="GHEA Grapalat" w:hAnsi="GHEA Grapalat"/>
            <w:sz w:val="20"/>
            <w:szCs w:val="20"/>
          </w:rPr>
          <w:delText>ուժի</w:delText>
        </w:r>
        <w:r w:rsidR="006F3F15" w:rsidRPr="00BA41C0">
          <w:rPr>
            <w:rFonts w:ascii="GHEA Grapalat" w:hAnsi="GHEA Grapalat"/>
            <w:sz w:val="20"/>
            <w:szCs w:val="20"/>
            <w:lang w:val="af-ZA"/>
          </w:rPr>
          <w:delText xml:space="preserve"> </w:delText>
        </w:r>
        <w:r w:rsidR="006F3F15" w:rsidRPr="00BA41C0">
          <w:rPr>
            <w:rFonts w:ascii="GHEA Grapalat" w:hAnsi="GHEA Grapalat"/>
            <w:sz w:val="20"/>
            <w:szCs w:val="20"/>
          </w:rPr>
          <w:delText>մեջ</w:delText>
        </w:r>
        <w:r w:rsidR="006F3F15" w:rsidRPr="00BA41C0">
          <w:rPr>
            <w:rFonts w:ascii="GHEA Grapalat" w:hAnsi="GHEA Grapalat"/>
            <w:sz w:val="20"/>
            <w:szCs w:val="20"/>
            <w:lang w:val="af-ZA"/>
          </w:rPr>
          <w:delText xml:space="preserve"> </w:delText>
        </w:r>
        <w:r w:rsidR="006F3F15" w:rsidRPr="00BA41C0">
          <w:rPr>
            <w:rFonts w:ascii="GHEA Grapalat" w:hAnsi="GHEA Grapalat"/>
            <w:sz w:val="20"/>
            <w:szCs w:val="20"/>
          </w:rPr>
          <w:delText>մտնելու</w:delText>
        </w:r>
        <w:r w:rsidR="006F3F15" w:rsidRPr="00BA41C0">
          <w:rPr>
            <w:rFonts w:ascii="GHEA Grapalat" w:hAnsi="GHEA Grapalat"/>
            <w:sz w:val="20"/>
            <w:szCs w:val="20"/>
            <w:lang w:val="af-ZA"/>
          </w:rPr>
          <w:delText xml:space="preserve"> </w:delText>
        </w:r>
        <w:r w:rsidR="006F3F15" w:rsidRPr="00BA41C0">
          <w:rPr>
            <w:rFonts w:ascii="GHEA Grapalat" w:hAnsi="GHEA Grapalat"/>
            <w:sz w:val="20"/>
            <w:szCs w:val="20"/>
          </w:rPr>
          <w:delText>օրվան</w:delText>
        </w:r>
        <w:r w:rsidR="006F3F15" w:rsidRPr="00BA41C0">
          <w:rPr>
            <w:rFonts w:ascii="GHEA Grapalat" w:hAnsi="GHEA Grapalat"/>
            <w:sz w:val="20"/>
            <w:szCs w:val="20"/>
            <w:lang w:val="af-ZA"/>
          </w:rPr>
          <w:delText xml:space="preserve"> </w:delText>
        </w:r>
        <w:r w:rsidR="006F3F15" w:rsidRPr="00BA41C0">
          <w:rPr>
            <w:rFonts w:ascii="GHEA Grapalat" w:hAnsi="GHEA Grapalat"/>
            <w:sz w:val="20"/>
            <w:szCs w:val="20"/>
          </w:rPr>
          <w:delText>հաջորդող</w:delText>
        </w:r>
        <w:r w:rsidR="006F3F15" w:rsidRPr="00BA41C0">
          <w:rPr>
            <w:rFonts w:ascii="GHEA Grapalat" w:hAnsi="GHEA Grapalat"/>
            <w:sz w:val="20"/>
            <w:szCs w:val="20"/>
            <w:lang w:val="af-ZA"/>
          </w:rPr>
          <w:delText xml:space="preserve"> </w:delText>
        </w:r>
        <w:r w:rsidR="006F3F15" w:rsidRPr="00BA41C0">
          <w:rPr>
            <w:rFonts w:ascii="GHEA Grapalat" w:hAnsi="GHEA Grapalat"/>
            <w:sz w:val="20"/>
            <w:szCs w:val="20"/>
          </w:rPr>
          <w:delText>հինգ</w:delText>
        </w:r>
        <w:r w:rsidR="006F3F15" w:rsidRPr="00BA41C0">
          <w:rPr>
            <w:rFonts w:ascii="GHEA Grapalat" w:hAnsi="GHEA Grapalat"/>
            <w:sz w:val="20"/>
            <w:szCs w:val="20"/>
            <w:lang w:val="af-ZA"/>
          </w:rPr>
          <w:delText xml:space="preserve"> </w:delText>
        </w:r>
        <w:r w:rsidR="006F3F15" w:rsidRPr="00BA41C0">
          <w:rPr>
            <w:rFonts w:ascii="GHEA Grapalat" w:hAnsi="GHEA Grapalat"/>
            <w:sz w:val="20"/>
            <w:szCs w:val="20"/>
          </w:rPr>
          <w:delText>աշխատանքային</w:delText>
        </w:r>
        <w:r w:rsidR="006F3F15" w:rsidRPr="00BA41C0">
          <w:rPr>
            <w:rFonts w:ascii="GHEA Grapalat" w:hAnsi="GHEA Grapalat"/>
            <w:sz w:val="20"/>
            <w:szCs w:val="20"/>
            <w:lang w:val="af-ZA"/>
          </w:rPr>
          <w:delText xml:space="preserve"> </w:delText>
        </w:r>
        <w:r w:rsidR="006F3F15" w:rsidRPr="00BA41C0">
          <w:rPr>
            <w:rFonts w:ascii="GHEA Grapalat" w:hAnsi="GHEA Grapalat"/>
            <w:sz w:val="20"/>
            <w:szCs w:val="20"/>
          </w:rPr>
          <w:delText>օրվա</w:delText>
        </w:r>
        <w:r w:rsidR="006F3F15" w:rsidRPr="00BA41C0">
          <w:rPr>
            <w:rFonts w:ascii="GHEA Grapalat" w:hAnsi="GHEA Grapalat"/>
            <w:sz w:val="20"/>
            <w:szCs w:val="20"/>
            <w:lang w:val="af-ZA"/>
          </w:rPr>
          <w:delText xml:space="preserve"> </w:delText>
        </w:r>
        <w:r w:rsidR="006F3F15" w:rsidRPr="00BA41C0">
          <w:rPr>
            <w:rFonts w:ascii="GHEA Grapalat" w:hAnsi="GHEA Grapalat"/>
            <w:sz w:val="20"/>
            <w:szCs w:val="20"/>
          </w:rPr>
          <w:delText>ընթացքում</w:delText>
        </w:r>
        <w:r w:rsidR="006F3F15" w:rsidRPr="00BA41C0">
          <w:rPr>
            <w:rFonts w:ascii="GHEA Grapalat" w:hAnsi="GHEA Grapalat"/>
            <w:sz w:val="20"/>
            <w:szCs w:val="20"/>
            <w:lang w:val="af-ZA"/>
          </w:rPr>
          <w:delText>:</w:delText>
        </w:r>
      </w:del>
    </w:p>
    <w:p w14:paraId="6EAA97D8" w14:textId="19ED8FF7" w:rsidR="007367D4" w:rsidRDefault="007367D4" w:rsidP="00265A5A">
      <w:pPr>
        <w:shd w:val="clear" w:color="auto" w:fill="FFFFFF"/>
        <w:ind w:firstLine="375"/>
        <w:jc w:val="both"/>
        <w:rPr>
          <w:del w:id="377" w:author="Հերմինե Գևորգյան" w:date="2026-02-26T23:44:00Z" w16du:dateUtc="2026-02-26T19:44:00Z"/>
          <w:rFonts w:ascii="GHEA Grapalat" w:hAnsi="GHEA Grapalat"/>
          <w:sz w:val="20"/>
          <w:szCs w:val="20"/>
          <w:lang w:val="hy-AM"/>
        </w:rPr>
      </w:pPr>
      <w:del w:id="378" w:author="Հերմինե Գևորգյան" w:date="2026-02-26T23:44:00Z" w16du:dateUtc="2026-02-26T19:44:00Z">
        <w:r w:rsidRPr="00401C4E">
          <w:rPr>
            <w:rFonts w:ascii="GHEA Grapalat" w:hAnsi="GHEA Grapalat"/>
            <w:sz w:val="20"/>
            <w:szCs w:val="20"/>
          </w:rPr>
          <w:delText>Եթե</w:delText>
        </w:r>
        <w:r w:rsidRPr="00401C4E">
          <w:rPr>
            <w:rFonts w:ascii="GHEA Grapalat" w:hAnsi="GHEA Grapalat"/>
            <w:sz w:val="20"/>
            <w:szCs w:val="20"/>
            <w:lang w:val="af-ZA"/>
          </w:rPr>
          <w:delText xml:space="preserve"> </w:delText>
        </w:r>
        <w:r w:rsidRPr="00401C4E">
          <w:rPr>
            <w:rFonts w:ascii="GHEA Grapalat" w:hAnsi="GHEA Grapalat"/>
            <w:sz w:val="20"/>
            <w:szCs w:val="20"/>
          </w:rPr>
          <w:delText>գնման</w:delText>
        </w:r>
        <w:r w:rsidRPr="00401C4E">
          <w:rPr>
            <w:rFonts w:ascii="GHEA Grapalat" w:hAnsi="GHEA Grapalat"/>
            <w:sz w:val="20"/>
            <w:szCs w:val="20"/>
            <w:lang w:val="af-ZA"/>
          </w:rPr>
          <w:delText xml:space="preserve"> </w:delText>
        </w:r>
        <w:r w:rsidRPr="00401C4E">
          <w:rPr>
            <w:rFonts w:ascii="GHEA Grapalat" w:hAnsi="GHEA Grapalat"/>
            <w:sz w:val="20"/>
            <w:szCs w:val="20"/>
          </w:rPr>
          <w:delText>ընթացակարգը</w:delText>
        </w:r>
        <w:r w:rsidRPr="00401C4E">
          <w:rPr>
            <w:rFonts w:ascii="GHEA Grapalat" w:hAnsi="GHEA Grapalat"/>
            <w:sz w:val="20"/>
            <w:szCs w:val="20"/>
            <w:lang w:val="af-ZA"/>
          </w:rPr>
          <w:delText xml:space="preserve"> </w:delText>
        </w:r>
        <w:r w:rsidRPr="00401C4E">
          <w:rPr>
            <w:rFonts w:ascii="GHEA Grapalat" w:hAnsi="GHEA Grapalat"/>
            <w:sz w:val="20"/>
            <w:szCs w:val="20"/>
          </w:rPr>
          <w:delText>կազմակերպվում</w:delText>
        </w:r>
        <w:r w:rsidRPr="00401C4E">
          <w:rPr>
            <w:rFonts w:ascii="GHEA Grapalat" w:hAnsi="GHEA Grapalat"/>
            <w:sz w:val="20"/>
            <w:szCs w:val="20"/>
            <w:lang w:val="af-ZA"/>
          </w:rPr>
          <w:delText xml:space="preserve"> </w:delText>
        </w:r>
        <w:r w:rsidRPr="00401C4E">
          <w:rPr>
            <w:rFonts w:ascii="GHEA Grapalat" w:hAnsi="GHEA Grapalat"/>
            <w:sz w:val="20"/>
            <w:szCs w:val="20"/>
          </w:rPr>
          <w:delText>է</w:delText>
        </w:r>
        <w:r w:rsidRPr="00401C4E">
          <w:rPr>
            <w:rFonts w:ascii="GHEA Grapalat" w:hAnsi="GHEA Grapalat"/>
            <w:sz w:val="20"/>
            <w:szCs w:val="20"/>
            <w:lang w:val="af-ZA"/>
          </w:rPr>
          <w:delText xml:space="preserve"> </w:delText>
        </w:r>
        <w:r>
          <w:rPr>
            <w:rFonts w:ascii="GHEA Grapalat" w:hAnsi="GHEA Grapalat"/>
            <w:sz w:val="20"/>
            <w:szCs w:val="20"/>
            <w:lang w:val="hy-AM"/>
          </w:rPr>
          <w:delText>Օ</w:delText>
        </w:r>
        <w:r w:rsidRPr="00401C4E">
          <w:rPr>
            <w:rFonts w:ascii="GHEA Grapalat" w:hAnsi="GHEA Grapalat"/>
            <w:sz w:val="20"/>
            <w:szCs w:val="20"/>
          </w:rPr>
          <w:delText>րենքի</w:delText>
        </w:r>
        <w:r w:rsidRPr="00401C4E">
          <w:rPr>
            <w:rFonts w:ascii="GHEA Grapalat" w:hAnsi="GHEA Grapalat"/>
            <w:sz w:val="20"/>
            <w:szCs w:val="20"/>
            <w:lang w:val="af-ZA"/>
          </w:rPr>
          <w:delText xml:space="preserve"> 15-</w:delText>
        </w:r>
        <w:r w:rsidRPr="00401C4E">
          <w:rPr>
            <w:rFonts w:ascii="GHEA Grapalat" w:hAnsi="GHEA Grapalat"/>
            <w:sz w:val="20"/>
            <w:szCs w:val="20"/>
          </w:rPr>
          <w:delText>րդ</w:delText>
        </w:r>
        <w:r w:rsidRPr="00401C4E">
          <w:rPr>
            <w:rFonts w:ascii="GHEA Grapalat" w:hAnsi="GHEA Grapalat"/>
            <w:sz w:val="20"/>
            <w:szCs w:val="20"/>
            <w:lang w:val="af-ZA"/>
          </w:rPr>
          <w:delText xml:space="preserve"> </w:delText>
        </w:r>
        <w:r w:rsidRPr="00401C4E">
          <w:rPr>
            <w:rFonts w:ascii="GHEA Grapalat" w:hAnsi="GHEA Grapalat"/>
            <w:sz w:val="20"/>
            <w:szCs w:val="20"/>
          </w:rPr>
          <w:delText>հոդվածի</w:delText>
        </w:r>
        <w:r w:rsidRPr="00401C4E">
          <w:rPr>
            <w:rFonts w:ascii="GHEA Grapalat" w:hAnsi="GHEA Grapalat"/>
            <w:sz w:val="20"/>
            <w:szCs w:val="20"/>
            <w:lang w:val="af-ZA"/>
          </w:rPr>
          <w:delText xml:space="preserve"> 6-</w:delText>
        </w:r>
        <w:r w:rsidRPr="00401C4E">
          <w:rPr>
            <w:rFonts w:ascii="GHEA Grapalat" w:hAnsi="GHEA Grapalat"/>
            <w:sz w:val="20"/>
            <w:szCs w:val="20"/>
          </w:rPr>
          <w:delText>րդ</w:delText>
        </w:r>
        <w:r w:rsidRPr="00401C4E">
          <w:rPr>
            <w:rFonts w:ascii="GHEA Grapalat" w:hAnsi="GHEA Grapalat"/>
            <w:sz w:val="20"/>
            <w:szCs w:val="20"/>
            <w:lang w:val="af-ZA"/>
          </w:rPr>
          <w:delText xml:space="preserve"> </w:delText>
        </w:r>
        <w:r w:rsidRPr="00401C4E">
          <w:rPr>
            <w:rFonts w:ascii="GHEA Grapalat" w:hAnsi="GHEA Grapalat"/>
            <w:sz w:val="20"/>
            <w:szCs w:val="20"/>
          </w:rPr>
          <w:delText>մասի</w:delText>
        </w:r>
        <w:r w:rsidRPr="00401C4E">
          <w:rPr>
            <w:rFonts w:ascii="GHEA Grapalat" w:hAnsi="GHEA Grapalat"/>
            <w:sz w:val="20"/>
            <w:szCs w:val="20"/>
            <w:lang w:val="af-ZA"/>
          </w:rPr>
          <w:delText xml:space="preserve"> 2-</w:delText>
        </w:r>
        <w:r w:rsidRPr="00401C4E">
          <w:rPr>
            <w:rFonts w:ascii="GHEA Grapalat" w:hAnsi="GHEA Grapalat"/>
            <w:sz w:val="20"/>
            <w:szCs w:val="20"/>
          </w:rPr>
          <w:delText>րդ</w:delText>
        </w:r>
        <w:r w:rsidRPr="00401C4E">
          <w:rPr>
            <w:rFonts w:ascii="GHEA Grapalat" w:hAnsi="GHEA Grapalat"/>
            <w:sz w:val="20"/>
            <w:szCs w:val="20"/>
            <w:lang w:val="af-ZA"/>
          </w:rPr>
          <w:delText xml:space="preserve"> </w:delText>
        </w:r>
        <w:r w:rsidRPr="00401C4E">
          <w:rPr>
            <w:rFonts w:ascii="GHEA Grapalat" w:hAnsi="GHEA Grapalat"/>
            <w:sz w:val="20"/>
            <w:szCs w:val="20"/>
          </w:rPr>
          <w:delText>կետի</w:delText>
        </w:r>
        <w:r w:rsidRPr="00401C4E">
          <w:rPr>
            <w:rFonts w:ascii="GHEA Grapalat" w:hAnsi="GHEA Grapalat"/>
            <w:sz w:val="20"/>
            <w:szCs w:val="20"/>
            <w:lang w:val="af-ZA"/>
          </w:rPr>
          <w:delText xml:space="preserve"> </w:delText>
        </w:r>
        <w:r w:rsidRPr="00401C4E">
          <w:rPr>
            <w:rFonts w:ascii="GHEA Grapalat" w:hAnsi="GHEA Grapalat"/>
            <w:sz w:val="20"/>
            <w:szCs w:val="20"/>
          </w:rPr>
          <w:delText>հիման</w:delText>
        </w:r>
        <w:r w:rsidRPr="00401C4E">
          <w:rPr>
            <w:rFonts w:ascii="GHEA Grapalat" w:hAnsi="GHEA Grapalat"/>
            <w:sz w:val="20"/>
            <w:szCs w:val="20"/>
            <w:lang w:val="af-ZA"/>
          </w:rPr>
          <w:delText xml:space="preserve"> </w:delText>
        </w:r>
        <w:r w:rsidRPr="00401C4E">
          <w:rPr>
            <w:rFonts w:ascii="GHEA Grapalat" w:hAnsi="GHEA Grapalat"/>
            <w:sz w:val="20"/>
            <w:szCs w:val="20"/>
          </w:rPr>
          <w:delText>վրա</w:delText>
        </w:r>
        <w:r w:rsidRPr="00401C4E">
          <w:rPr>
            <w:rFonts w:ascii="GHEA Grapalat" w:hAnsi="GHEA Grapalat"/>
            <w:sz w:val="20"/>
            <w:szCs w:val="20"/>
            <w:lang w:val="af-ZA"/>
          </w:rPr>
          <w:delText xml:space="preserve">, </w:delText>
        </w:r>
        <w:r w:rsidRPr="00401C4E">
          <w:rPr>
            <w:rFonts w:ascii="GHEA Grapalat" w:hAnsi="GHEA Grapalat"/>
            <w:sz w:val="20"/>
            <w:szCs w:val="20"/>
          </w:rPr>
          <w:delText>հայտի</w:delText>
        </w:r>
        <w:r w:rsidRPr="00401C4E">
          <w:rPr>
            <w:rFonts w:ascii="GHEA Grapalat" w:hAnsi="GHEA Grapalat"/>
            <w:sz w:val="20"/>
            <w:szCs w:val="20"/>
            <w:lang w:val="af-ZA"/>
          </w:rPr>
          <w:delText xml:space="preserve"> </w:delText>
        </w:r>
        <w:r w:rsidRPr="00401C4E">
          <w:rPr>
            <w:rFonts w:ascii="GHEA Grapalat" w:hAnsi="GHEA Grapalat"/>
            <w:sz w:val="20"/>
            <w:szCs w:val="20"/>
          </w:rPr>
          <w:delText>ապահովումը</w:delText>
        </w:r>
        <w:r w:rsidRPr="00401C4E">
          <w:rPr>
            <w:rFonts w:ascii="GHEA Grapalat" w:hAnsi="GHEA Grapalat"/>
            <w:sz w:val="20"/>
            <w:szCs w:val="20"/>
            <w:lang w:val="af-ZA"/>
          </w:rPr>
          <w:delText xml:space="preserve"> </w:delText>
        </w:r>
        <w:r w:rsidRPr="00401C4E">
          <w:rPr>
            <w:rFonts w:ascii="GHEA Grapalat" w:hAnsi="GHEA Grapalat"/>
            <w:sz w:val="20"/>
            <w:szCs w:val="20"/>
          </w:rPr>
          <w:delText>պայմանագիրը</w:delText>
        </w:r>
        <w:r w:rsidRPr="00401C4E">
          <w:rPr>
            <w:rFonts w:ascii="GHEA Grapalat" w:hAnsi="GHEA Grapalat"/>
            <w:sz w:val="20"/>
            <w:szCs w:val="20"/>
            <w:lang w:val="af-ZA"/>
          </w:rPr>
          <w:delText xml:space="preserve"> </w:delText>
        </w:r>
        <w:r w:rsidRPr="00401C4E">
          <w:rPr>
            <w:rFonts w:ascii="GHEA Grapalat" w:hAnsi="GHEA Grapalat"/>
            <w:sz w:val="20"/>
            <w:szCs w:val="20"/>
          </w:rPr>
          <w:delText>կնքած</w:delText>
        </w:r>
        <w:r w:rsidRPr="00401C4E">
          <w:rPr>
            <w:rFonts w:ascii="GHEA Grapalat" w:hAnsi="GHEA Grapalat"/>
            <w:sz w:val="20"/>
            <w:szCs w:val="20"/>
            <w:lang w:val="af-ZA"/>
          </w:rPr>
          <w:delText xml:space="preserve"> </w:delText>
        </w:r>
        <w:r w:rsidRPr="00401C4E">
          <w:rPr>
            <w:rFonts w:ascii="GHEA Grapalat" w:hAnsi="GHEA Grapalat"/>
            <w:sz w:val="20"/>
            <w:szCs w:val="20"/>
          </w:rPr>
          <w:delText>անձին</w:delText>
        </w:r>
        <w:r w:rsidRPr="00265A5A">
          <w:rPr>
            <w:rFonts w:ascii="GHEA Grapalat" w:hAnsi="GHEA Grapalat"/>
            <w:sz w:val="20"/>
            <w:szCs w:val="20"/>
            <w:lang w:val="af-ZA"/>
          </w:rPr>
          <w:delText xml:space="preserve"> </w:delText>
        </w:r>
        <w:r w:rsidRPr="00401C4E">
          <w:rPr>
            <w:rFonts w:ascii="GHEA Grapalat" w:hAnsi="GHEA Grapalat"/>
            <w:sz w:val="20"/>
            <w:szCs w:val="20"/>
          </w:rPr>
          <w:delText>վերադարձվում</w:delText>
        </w:r>
        <w:r w:rsidRPr="00265A5A">
          <w:rPr>
            <w:rFonts w:ascii="GHEA Grapalat" w:hAnsi="GHEA Grapalat"/>
            <w:sz w:val="20"/>
            <w:szCs w:val="20"/>
            <w:lang w:val="af-ZA"/>
          </w:rPr>
          <w:delText xml:space="preserve"> </w:delText>
        </w:r>
        <w:r w:rsidRPr="00401C4E">
          <w:rPr>
            <w:rFonts w:ascii="GHEA Grapalat" w:hAnsi="GHEA Grapalat"/>
            <w:sz w:val="20"/>
            <w:szCs w:val="20"/>
          </w:rPr>
          <w:delText>է</w:delText>
        </w:r>
        <w:r w:rsidRPr="00265A5A">
          <w:rPr>
            <w:rFonts w:ascii="GHEA Grapalat" w:hAnsi="GHEA Grapalat"/>
            <w:sz w:val="20"/>
            <w:szCs w:val="20"/>
            <w:lang w:val="af-ZA"/>
          </w:rPr>
          <w:delText xml:space="preserve"> </w:delText>
        </w:r>
        <w:r w:rsidRPr="00401C4E">
          <w:rPr>
            <w:rFonts w:ascii="GHEA Grapalat" w:hAnsi="GHEA Grapalat"/>
            <w:sz w:val="20"/>
            <w:szCs w:val="20"/>
          </w:rPr>
          <w:delText>ֆինանսական</w:delText>
        </w:r>
        <w:r w:rsidRPr="00265A5A">
          <w:rPr>
            <w:rFonts w:ascii="GHEA Grapalat" w:hAnsi="GHEA Grapalat"/>
            <w:sz w:val="20"/>
            <w:szCs w:val="20"/>
            <w:lang w:val="af-ZA"/>
          </w:rPr>
          <w:delText xml:space="preserve"> </w:delText>
        </w:r>
        <w:r w:rsidRPr="00401C4E">
          <w:rPr>
            <w:rFonts w:ascii="GHEA Grapalat" w:hAnsi="GHEA Grapalat"/>
            <w:sz w:val="20"/>
            <w:szCs w:val="20"/>
          </w:rPr>
          <w:delText>միջոցներ</w:delText>
        </w:r>
        <w:r w:rsidRPr="00265A5A">
          <w:rPr>
            <w:rFonts w:ascii="GHEA Grapalat" w:hAnsi="GHEA Grapalat"/>
            <w:sz w:val="20"/>
            <w:szCs w:val="20"/>
            <w:lang w:val="af-ZA"/>
          </w:rPr>
          <w:delText xml:space="preserve"> </w:delText>
        </w:r>
        <w:r w:rsidRPr="00401C4E">
          <w:rPr>
            <w:rFonts w:ascii="GHEA Grapalat" w:hAnsi="GHEA Grapalat"/>
            <w:sz w:val="20"/>
            <w:szCs w:val="20"/>
          </w:rPr>
          <w:delText>նախատեսված</w:delText>
        </w:r>
        <w:r w:rsidRPr="00265A5A">
          <w:rPr>
            <w:rFonts w:ascii="GHEA Grapalat" w:hAnsi="GHEA Grapalat"/>
            <w:sz w:val="20"/>
            <w:szCs w:val="20"/>
            <w:lang w:val="af-ZA"/>
          </w:rPr>
          <w:delText xml:space="preserve"> </w:delText>
        </w:r>
        <w:r w:rsidRPr="00401C4E">
          <w:rPr>
            <w:rFonts w:ascii="GHEA Grapalat" w:hAnsi="GHEA Grapalat"/>
            <w:sz w:val="20"/>
            <w:szCs w:val="20"/>
          </w:rPr>
          <w:delText>լինելու</w:delText>
        </w:r>
        <w:r w:rsidRPr="00265A5A">
          <w:rPr>
            <w:rFonts w:ascii="GHEA Grapalat" w:hAnsi="GHEA Grapalat"/>
            <w:sz w:val="20"/>
            <w:szCs w:val="20"/>
            <w:lang w:val="af-ZA"/>
          </w:rPr>
          <w:delText xml:space="preserve"> </w:delText>
        </w:r>
        <w:r w:rsidRPr="00401C4E">
          <w:rPr>
            <w:rFonts w:ascii="GHEA Grapalat" w:hAnsi="GHEA Grapalat"/>
            <w:sz w:val="20"/>
            <w:szCs w:val="20"/>
          </w:rPr>
          <w:delText>վերաբերյալ</w:delText>
        </w:r>
        <w:r w:rsidRPr="00265A5A">
          <w:rPr>
            <w:rFonts w:ascii="GHEA Grapalat" w:hAnsi="GHEA Grapalat"/>
            <w:sz w:val="20"/>
            <w:szCs w:val="20"/>
            <w:lang w:val="af-ZA"/>
          </w:rPr>
          <w:delText xml:space="preserve"> </w:delText>
        </w:r>
        <w:r w:rsidRPr="00401C4E">
          <w:rPr>
            <w:rFonts w:ascii="GHEA Grapalat" w:hAnsi="GHEA Grapalat"/>
            <w:sz w:val="20"/>
            <w:szCs w:val="20"/>
          </w:rPr>
          <w:delText>կողմերի</w:delText>
        </w:r>
        <w:r w:rsidRPr="00265A5A">
          <w:rPr>
            <w:rFonts w:ascii="GHEA Grapalat" w:hAnsi="GHEA Grapalat"/>
            <w:sz w:val="20"/>
            <w:szCs w:val="20"/>
            <w:lang w:val="af-ZA"/>
          </w:rPr>
          <w:delText xml:space="preserve"> </w:delText>
        </w:r>
        <w:r w:rsidRPr="00401C4E">
          <w:rPr>
            <w:rFonts w:ascii="GHEA Grapalat" w:hAnsi="GHEA Grapalat"/>
            <w:sz w:val="20"/>
            <w:szCs w:val="20"/>
          </w:rPr>
          <w:delText>միջև</w:delText>
        </w:r>
        <w:r w:rsidRPr="00265A5A">
          <w:rPr>
            <w:rFonts w:ascii="GHEA Grapalat" w:hAnsi="GHEA Grapalat"/>
            <w:sz w:val="20"/>
            <w:szCs w:val="20"/>
            <w:lang w:val="af-ZA"/>
          </w:rPr>
          <w:delText xml:space="preserve"> </w:delText>
        </w:r>
        <w:r w:rsidRPr="00401C4E">
          <w:rPr>
            <w:rFonts w:ascii="GHEA Grapalat" w:hAnsi="GHEA Grapalat"/>
            <w:sz w:val="20"/>
            <w:szCs w:val="20"/>
          </w:rPr>
          <w:delText>համաձայնագիրը</w:delText>
        </w:r>
        <w:r w:rsidRPr="00265A5A">
          <w:rPr>
            <w:rFonts w:ascii="GHEA Grapalat" w:hAnsi="GHEA Grapalat"/>
            <w:sz w:val="20"/>
            <w:szCs w:val="20"/>
            <w:lang w:val="af-ZA"/>
          </w:rPr>
          <w:delText xml:space="preserve"> </w:delText>
        </w:r>
        <w:r w:rsidRPr="00401C4E">
          <w:rPr>
            <w:rFonts w:ascii="GHEA Grapalat" w:hAnsi="GHEA Grapalat"/>
            <w:sz w:val="20"/>
            <w:szCs w:val="20"/>
          </w:rPr>
          <w:delText>կնքվելու</w:delText>
        </w:r>
        <w:r w:rsidRPr="00265A5A">
          <w:rPr>
            <w:rFonts w:ascii="GHEA Grapalat" w:hAnsi="GHEA Grapalat"/>
            <w:sz w:val="20"/>
            <w:szCs w:val="20"/>
            <w:lang w:val="af-ZA"/>
          </w:rPr>
          <w:delText xml:space="preserve"> </w:delText>
        </w:r>
        <w:r w:rsidRPr="00401C4E">
          <w:rPr>
            <w:rFonts w:ascii="GHEA Grapalat" w:hAnsi="GHEA Grapalat"/>
            <w:sz w:val="20"/>
            <w:szCs w:val="20"/>
          </w:rPr>
          <w:delText>օրվան</w:delText>
        </w:r>
        <w:r w:rsidRPr="00265A5A">
          <w:rPr>
            <w:rFonts w:ascii="GHEA Grapalat" w:hAnsi="GHEA Grapalat"/>
            <w:sz w:val="20"/>
            <w:szCs w:val="20"/>
            <w:lang w:val="af-ZA"/>
          </w:rPr>
          <w:delText xml:space="preserve"> </w:delText>
        </w:r>
        <w:r w:rsidRPr="00401C4E">
          <w:rPr>
            <w:rFonts w:ascii="GHEA Grapalat" w:hAnsi="GHEA Grapalat"/>
            <w:sz w:val="20"/>
            <w:szCs w:val="20"/>
          </w:rPr>
          <w:delText>հաջորդող</w:delText>
        </w:r>
        <w:r w:rsidRPr="00265A5A">
          <w:rPr>
            <w:rFonts w:ascii="GHEA Grapalat" w:hAnsi="GHEA Grapalat"/>
            <w:sz w:val="20"/>
            <w:szCs w:val="20"/>
            <w:lang w:val="af-ZA"/>
          </w:rPr>
          <w:delText xml:space="preserve">  </w:delText>
        </w:r>
        <w:r w:rsidRPr="00401C4E">
          <w:rPr>
            <w:rFonts w:ascii="GHEA Grapalat" w:hAnsi="GHEA Grapalat"/>
            <w:sz w:val="20"/>
            <w:szCs w:val="20"/>
          </w:rPr>
          <w:delText>հինգ</w:delText>
        </w:r>
        <w:r w:rsidRPr="00265A5A">
          <w:rPr>
            <w:rFonts w:ascii="GHEA Grapalat" w:hAnsi="GHEA Grapalat"/>
            <w:sz w:val="20"/>
            <w:szCs w:val="20"/>
            <w:lang w:val="af-ZA"/>
          </w:rPr>
          <w:delText xml:space="preserve"> </w:delText>
        </w:r>
        <w:r w:rsidRPr="00401C4E">
          <w:rPr>
            <w:rFonts w:ascii="GHEA Grapalat" w:hAnsi="GHEA Grapalat"/>
            <w:sz w:val="20"/>
            <w:szCs w:val="20"/>
          </w:rPr>
          <w:delText>աշխատանքային</w:delText>
        </w:r>
        <w:r w:rsidRPr="00265A5A">
          <w:rPr>
            <w:rFonts w:ascii="GHEA Grapalat" w:hAnsi="GHEA Grapalat"/>
            <w:sz w:val="20"/>
            <w:szCs w:val="20"/>
            <w:lang w:val="af-ZA"/>
          </w:rPr>
          <w:delText xml:space="preserve"> </w:delText>
        </w:r>
        <w:r w:rsidRPr="00401C4E">
          <w:rPr>
            <w:rFonts w:ascii="GHEA Grapalat" w:hAnsi="GHEA Grapalat"/>
            <w:sz w:val="20"/>
            <w:szCs w:val="20"/>
          </w:rPr>
          <w:delText>օրվա</w:delText>
        </w:r>
        <w:r w:rsidRPr="00265A5A">
          <w:rPr>
            <w:rFonts w:ascii="GHEA Grapalat" w:hAnsi="GHEA Grapalat"/>
            <w:sz w:val="20"/>
            <w:szCs w:val="20"/>
            <w:lang w:val="af-ZA"/>
          </w:rPr>
          <w:delText xml:space="preserve"> </w:delText>
        </w:r>
        <w:r w:rsidRPr="00401C4E">
          <w:rPr>
            <w:rFonts w:ascii="GHEA Grapalat" w:hAnsi="GHEA Grapalat"/>
            <w:sz w:val="20"/>
            <w:szCs w:val="20"/>
          </w:rPr>
          <w:delText>ընթացքում</w:delText>
        </w:r>
        <w:r w:rsidRPr="00265A5A">
          <w:rPr>
            <w:rFonts w:ascii="GHEA Grapalat" w:hAnsi="GHEA Grapalat"/>
            <w:sz w:val="20"/>
            <w:szCs w:val="20"/>
            <w:lang w:val="af-ZA"/>
          </w:rPr>
          <w:delText xml:space="preserve">: </w:delText>
        </w:r>
        <w:r w:rsidRPr="00265A5A">
          <w:rPr>
            <w:rFonts w:ascii="GHEA Grapalat" w:hAnsi="GHEA Grapalat"/>
            <w:sz w:val="20"/>
            <w:szCs w:val="20"/>
          </w:rPr>
          <w:delText>Եթե</w:delText>
        </w:r>
        <w:r w:rsidRPr="00265A5A">
          <w:rPr>
            <w:rFonts w:ascii="GHEA Grapalat" w:hAnsi="GHEA Grapalat"/>
            <w:sz w:val="20"/>
            <w:szCs w:val="20"/>
            <w:lang w:val="af-ZA"/>
          </w:rPr>
          <w:delText xml:space="preserve">  </w:delText>
        </w:r>
        <w:r w:rsidRPr="00265A5A">
          <w:rPr>
            <w:rFonts w:ascii="GHEA Grapalat" w:hAnsi="GHEA Grapalat"/>
            <w:sz w:val="20"/>
            <w:szCs w:val="20"/>
          </w:rPr>
          <w:delText>պայմանագիր</w:delText>
        </w:r>
        <w:r w:rsidRPr="00265A5A">
          <w:rPr>
            <w:rFonts w:ascii="GHEA Grapalat" w:hAnsi="GHEA Grapalat"/>
            <w:sz w:val="20"/>
            <w:szCs w:val="20"/>
            <w:lang w:val="af-ZA"/>
          </w:rPr>
          <w:delText xml:space="preserve"> </w:delText>
        </w:r>
        <w:r w:rsidRPr="00265A5A">
          <w:rPr>
            <w:rFonts w:ascii="GHEA Grapalat" w:hAnsi="GHEA Grapalat"/>
            <w:sz w:val="20"/>
            <w:szCs w:val="20"/>
          </w:rPr>
          <w:delText>կնքելու</w:delText>
        </w:r>
        <w:r w:rsidRPr="00265A5A">
          <w:rPr>
            <w:rFonts w:ascii="GHEA Grapalat" w:hAnsi="GHEA Grapalat"/>
            <w:sz w:val="20"/>
            <w:szCs w:val="20"/>
            <w:lang w:val="af-ZA"/>
          </w:rPr>
          <w:delText xml:space="preserve"> </w:delText>
        </w:r>
        <w:r w:rsidRPr="00265A5A">
          <w:rPr>
            <w:rFonts w:ascii="GHEA Grapalat" w:hAnsi="GHEA Grapalat"/>
            <w:sz w:val="20"/>
            <w:szCs w:val="20"/>
          </w:rPr>
          <w:delText>օրվան</w:delText>
        </w:r>
        <w:r w:rsidRPr="00265A5A">
          <w:rPr>
            <w:rFonts w:ascii="GHEA Grapalat" w:hAnsi="GHEA Grapalat"/>
            <w:sz w:val="20"/>
            <w:szCs w:val="20"/>
            <w:lang w:val="af-ZA"/>
          </w:rPr>
          <w:delText xml:space="preserve"> </w:delText>
        </w:r>
        <w:r w:rsidRPr="00265A5A">
          <w:rPr>
            <w:rFonts w:ascii="GHEA Grapalat" w:hAnsi="GHEA Grapalat"/>
            <w:sz w:val="20"/>
            <w:szCs w:val="20"/>
          </w:rPr>
          <w:delText>հաջորդող</w:delText>
        </w:r>
        <w:r w:rsidRPr="00265A5A">
          <w:rPr>
            <w:rFonts w:ascii="GHEA Grapalat" w:hAnsi="GHEA Grapalat"/>
            <w:sz w:val="20"/>
            <w:szCs w:val="20"/>
            <w:lang w:val="af-ZA"/>
          </w:rPr>
          <w:delText xml:space="preserve"> </w:delText>
        </w:r>
        <w:r w:rsidRPr="00265A5A">
          <w:rPr>
            <w:rFonts w:ascii="GHEA Grapalat" w:hAnsi="GHEA Grapalat"/>
            <w:sz w:val="20"/>
            <w:szCs w:val="20"/>
          </w:rPr>
          <w:delText>վեց</w:delText>
        </w:r>
        <w:r w:rsidRPr="00265A5A">
          <w:rPr>
            <w:rFonts w:ascii="GHEA Grapalat" w:hAnsi="GHEA Grapalat"/>
            <w:sz w:val="20"/>
            <w:szCs w:val="20"/>
            <w:lang w:val="af-ZA"/>
          </w:rPr>
          <w:delText xml:space="preserve"> </w:delText>
        </w:r>
        <w:r w:rsidRPr="00265A5A">
          <w:rPr>
            <w:rFonts w:ascii="GHEA Grapalat" w:hAnsi="GHEA Grapalat"/>
            <w:sz w:val="20"/>
            <w:szCs w:val="20"/>
          </w:rPr>
          <w:delText>ամսվա</w:delText>
        </w:r>
        <w:r w:rsidRPr="00265A5A">
          <w:rPr>
            <w:rFonts w:ascii="GHEA Grapalat" w:hAnsi="GHEA Grapalat"/>
            <w:sz w:val="20"/>
            <w:szCs w:val="20"/>
            <w:lang w:val="af-ZA"/>
          </w:rPr>
          <w:delText xml:space="preserve"> </w:delText>
        </w:r>
        <w:r w:rsidRPr="00265A5A">
          <w:rPr>
            <w:rFonts w:ascii="GHEA Grapalat" w:hAnsi="GHEA Grapalat"/>
            <w:sz w:val="20"/>
            <w:szCs w:val="20"/>
          </w:rPr>
          <w:delText>ընթացքում</w:delText>
        </w:r>
        <w:r w:rsidRPr="00265A5A">
          <w:rPr>
            <w:rFonts w:ascii="GHEA Grapalat" w:hAnsi="GHEA Grapalat"/>
            <w:sz w:val="20"/>
            <w:szCs w:val="20"/>
            <w:lang w:val="af-ZA"/>
          </w:rPr>
          <w:delText xml:space="preserve"> </w:delText>
        </w:r>
        <w:r w:rsidRPr="00265A5A">
          <w:rPr>
            <w:rFonts w:ascii="GHEA Grapalat" w:hAnsi="GHEA Grapalat"/>
            <w:sz w:val="20"/>
            <w:szCs w:val="20"/>
          </w:rPr>
          <w:delText>պայմանագրի</w:delText>
        </w:r>
        <w:r w:rsidRPr="00265A5A">
          <w:rPr>
            <w:rFonts w:ascii="GHEA Grapalat" w:hAnsi="GHEA Grapalat"/>
            <w:sz w:val="20"/>
            <w:szCs w:val="20"/>
            <w:lang w:val="af-ZA"/>
          </w:rPr>
          <w:delText xml:space="preserve"> </w:delText>
        </w:r>
        <w:r w:rsidRPr="00265A5A">
          <w:rPr>
            <w:rFonts w:ascii="GHEA Grapalat" w:hAnsi="GHEA Grapalat"/>
            <w:sz w:val="20"/>
            <w:szCs w:val="20"/>
          </w:rPr>
          <w:delText>կատարման</w:delText>
        </w:r>
        <w:r w:rsidRPr="00265A5A">
          <w:rPr>
            <w:rFonts w:ascii="GHEA Grapalat" w:hAnsi="GHEA Grapalat"/>
            <w:sz w:val="20"/>
            <w:szCs w:val="20"/>
            <w:lang w:val="af-ZA"/>
          </w:rPr>
          <w:delText xml:space="preserve"> </w:delText>
        </w:r>
        <w:r w:rsidRPr="00265A5A">
          <w:rPr>
            <w:rFonts w:ascii="GHEA Grapalat" w:hAnsi="GHEA Grapalat"/>
            <w:sz w:val="20"/>
            <w:szCs w:val="20"/>
          </w:rPr>
          <w:delText>համար</w:delText>
        </w:r>
        <w:r w:rsidRPr="00265A5A">
          <w:rPr>
            <w:rFonts w:ascii="GHEA Grapalat" w:hAnsi="GHEA Grapalat"/>
            <w:sz w:val="20"/>
            <w:szCs w:val="20"/>
            <w:lang w:val="af-ZA"/>
          </w:rPr>
          <w:delText xml:space="preserve"> </w:delText>
        </w:r>
        <w:r w:rsidRPr="00265A5A">
          <w:rPr>
            <w:rFonts w:ascii="GHEA Grapalat" w:hAnsi="GHEA Grapalat"/>
            <w:sz w:val="20"/>
            <w:szCs w:val="20"/>
          </w:rPr>
          <w:delText>ֆինանսական</w:delText>
        </w:r>
        <w:r w:rsidRPr="00265A5A">
          <w:rPr>
            <w:rFonts w:ascii="GHEA Grapalat" w:hAnsi="GHEA Grapalat"/>
            <w:sz w:val="20"/>
            <w:szCs w:val="20"/>
            <w:lang w:val="af-ZA"/>
          </w:rPr>
          <w:delText xml:space="preserve"> </w:delText>
        </w:r>
        <w:r w:rsidRPr="00265A5A">
          <w:rPr>
            <w:rFonts w:ascii="GHEA Grapalat" w:hAnsi="GHEA Grapalat"/>
            <w:sz w:val="20"/>
            <w:szCs w:val="20"/>
          </w:rPr>
          <w:delText>միջոցներ</w:delText>
        </w:r>
        <w:r w:rsidRPr="00265A5A">
          <w:rPr>
            <w:rFonts w:ascii="GHEA Grapalat" w:hAnsi="GHEA Grapalat"/>
            <w:sz w:val="20"/>
            <w:szCs w:val="20"/>
            <w:lang w:val="af-ZA"/>
          </w:rPr>
          <w:delText xml:space="preserve"> </w:delText>
        </w:r>
        <w:r w:rsidRPr="00265A5A">
          <w:rPr>
            <w:rFonts w:ascii="GHEA Grapalat" w:hAnsi="GHEA Grapalat"/>
            <w:sz w:val="20"/>
            <w:szCs w:val="20"/>
          </w:rPr>
          <w:delText>չեն</w:delText>
        </w:r>
        <w:r w:rsidRPr="00265A5A">
          <w:rPr>
            <w:rFonts w:ascii="GHEA Grapalat" w:hAnsi="GHEA Grapalat"/>
            <w:sz w:val="20"/>
            <w:szCs w:val="20"/>
            <w:lang w:val="af-ZA"/>
          </w:rPr>
          <w:delText xml:space="preserve"> </w:delText>
        </w:r>
        <w:r w:rsidRPr="00265A5A">
          <w:rPr>
            <w:rFonts w:ascii="GHEA Grapalat" w:hAnsi="GHEA Grapalat"/>
            <w:sz w:val="20"/>
            <w:szCs w:val="20"/>
          </w:rPr>
          <w:delText>նախատեսվում</w:delText>
        </w:r>
        <w:r w:rsidRPr="00265A5A">
          <w:rPr>
            <w:rFonts w:ascii="GHEA Grapalat" w:hAnsi="GHEA Grapalat"/>
            <w:sz w:val="20"/>
            <w:szCs w:val="20"/>
            <w:lang w:val="af-ZA"/>
          </w:rPr>
          <w:delText xml:space="preserve"> </w:delText>
        </w:r>
        <w:r w:rsidRPr="00265A5A">
          <w:rPr>
            <w:rFonts w:ascii="GHEA Grapalat" w:hAnsi="GHEA Grapalat"/>
            <w:sz w:val="20"/>
            <w:szCs w:val="20"/>
          </w:rPr>
          <w:delText>և</w:delText>
        </w:r>
        <w:r w:rsidRPr="00265A5A">
          <w:rPr>
            <w:rFonts w:ascii="GHEA Grapalat" w:hAnsi="GHEA Grapalat"/>
            <w:sz w:val="20"/>
            <w:szCs w:val="20"/>
            <w:lang w:val="af-ZA"/>
          </w:rPr>
          <w:delText xml:space="preserve"> </w:delText>
        </w:r>
        <w:r w:rsidRPr="00265A5A">
          <w:rPr>
            <w:rFonts w:ascii="GHEA Grapalat" w:hAnsi="GHEA Grapalat"/>
            <w:sz w:val="20"/>
            <w:szCs w:val="20"/>
          </w:rPr>
          <w:delText>պայմանագիրը</w:delText>
        </w:r>
        <w:r w:rsidRPr="00265A5A">
          <w:rPr>
            <w:rFonts w:ascii="GHEA Grapalat" w:hAnsi="GHEA Grapalat"/>
            <w:sz w:val="20"/>
            <w:szCs w:val="20"/>
            <w:lang w:val="af-ZA"/>
          </w:rPr>
          <w:delText xml:space="preserve"> </w:delText>
        </w:r>
        <w:r w:rsidRPr="00265A5A">
          <w:rPr>
            <w:rFonts w:ascii="GHEA Grapalat" w:hAnsi="GHEA Grapalat"/>
            <w:sz w:val="20"/>
            <w:szCs w:val="20"/>
          </w:rPr>
          <w:delText>լուծվում</w:delText>
        </w:r>
        <w:r w:rsidRPr="00265A5A">
          <w:rPr>
            <w:rFonts w:ascii="GHEA Grapalat" w:hAnsi="GHEA Grapalat"/>
            <w:sz w:val="20"/>
            <w:szCs w:val="20"/>
            <w:lang w:val="af-ZA"/>
          </w:rPr>
          <w:delText xml:space="preserve"> </w:delText>
        </w:r>
        <w:r w:rsidRPr="00265A5A">
          <w:rPr>
            <w:rFonts w:ascii="GHEA Grapalat" w:hAnsi="GHEA Grapalat"/>
            <w:sz w:val="20"/>
            <w:szCs w:val="20"/>
          </w:rPr>
          <w:delText>է</w:delText>
        </w:r>
        <w:r w:rsidRPr="00265A5A">
          <w:rPr>
            <w:rFonts w:ascii="GHEA Grapalat" w:hAnsi="GHEA Grapalat"/>
            <w:sz w:val="20"/>
            <w:szCs w:val="20"/>
            <w:lang w:val="af-ZA"/>
          </w:rPr>
          <w:delText xml:space="preserve">, </w:delText>
        </w:r>
        <w:r w:rsidRPr="00265A5A">
          <w:rPr>
            <w:rFonts w:ascii="GHEA Grapalat" w:hAnsi="GHEA Grapalat"/>
            <w:sz w:val="20"/>
            <w:szCs w:val="20"/>
          </w:rPr>
          <w:delText>ապա</w:delText>
        </w:r>
        <w:r w:rsidRPr="00265A5A">
          <w:rPr>
            <w:rFonts w:ascii="GHEA Grapalat" w:hAnsi="GHEA Grapalat"/>
            <w:sz w:val="20"/>
            <w:szCs w:val="20"/>
            <w:lang w:val="af-ZA"/>
          </w:rPr>
          <w:delText xml:space="preserve"> </w:delText>
        </w:r>
        <w:r w:rsidRPr="00BA7559">
          <w:rPr>
            <w:rFonts w:ascii="GHEA Grapalat" w:hAnsi="GHEA Grapalat"/>
            <w:sz w:val="20"/>
            <w:szCs w:val="20"/>
          </w:rPr>
          <w:delText>հայտի</w:delText>
        </w:r>
        <w:r w:rsidRPr="00265A5A">
          <w:rPr>
            <w:rFonts w:ascii="GHEA Grapalat" w:hAnsi="GHEA Grapalat"/>
            <w:sz w:val="20"/>
            <w:szCs w:val="20"/>
            <w:lang w:val="af-ZA"/>
          </w:rPr>
          <w:delText xml:space="preserve"> </w:delText>
        </w:r>
        <w:r w:rsidRPr="00BA7559">
          <w:rPr>
            <w:rFonts w:ascii="GHEA Grapalat" w:hAnsi="GHEA Grapalat"/>
            <w:sz w:val="20"/>
            <w:szCs w:val="20"/>
          </w:rPr>
          <w:delText>ապահովումը</w:delText>
        </w:r>
        <w:r w:rsidRPr="00265A5A">
          <w:rPr>
            <w:rFonts w:ascii="GHEA Grapalat" w:hAnsi="GHEA Grapalat"/>
            <w:sz w:val="20"/>
            <w:szCs w:val="20"/>
            <w:lang w:val="af-ZA"/>
          </w:rPr>
          <w:delText xml:space="preserve"> </w:delText>
        </w:r>
        <w:r w:rsidRPr="00BA7559">
          <w:rPr>
            <w:rFonts w:ascii="GHEA Grapalat" w:hAnsi="GHEA Grapalat"/>
            <w:sz w:val="20"/>
            <w:szCs w:val="20"/>
          </w:rPr>
          <w:delText>վերադարձվում</w:delText>
        </w:r>
        <w:r w:rsidRPr="00265A5A">
          <w:rPr>
            <w:rFonts w:ascii="GHEA Grapalat" w:hAnsi="GHEA Grapalat"/>
            <w:sz w:val="20"/>
            <w:szCs w:val="20"/>
            <w:lang w:val="af-ZA"/>
          </w:rPr>
          <w:delText xml:space="preserve"> </w:delText>
        </w:r>
        <w:r w:rsidRPr="00BA7559">
          <w:rPr>
            <w:rFonts w:ascii="GHEA Grapalat" w:hAnsi="GHEA Grapalat"/>
            <w:sz w:val="20"/>
            <w:szCs w:val="20"/>
          </w:rPr>
          <w:delText>է</w:delText>
        </w:r>
        <w:r w:rsidRPr="00265A5A">
          <w:rPr>
            <w:rFonts w:ascii="GHEA Grapalat" w:hAnsi="GHEA Grapalat"/>
            <w:sz w:val="20"/>
            <w:szCs w:val="20"/>
            <w:lang w:val="af-ZA"/>
          </w:rPr>
          <w:delText xml:space="preserve"> </w:delText>
        </w:r>
        <w:r w:rsidRPr="00265A5A">
          <w:rPr>
            <w:rFonts w:ascii="GHEA Grapalat" w:hAnsi="GHEA Grapalat"/>
            <w:sz w:val="20"/>
            <w:szCs w:val="20"/>
          </w:rPr>
          <w:delText>պայմանագիրը</w:delText>
        </w:r>
        <w:r w:rsidRPr="00265A5A">
          <w:rPr>
            <w:rFonts w:ascii="GHEA Grapalat" w:hAnsi="GHEA Grapalat"/>
            <w:sz w:val="20"/>
            <w:szCs w:val="20"/>
            <w:lang w:val="af-ZA"/>
          </w:rPr>
          <w:delText xml:space="preserve"> </w:delText>
        </w:r>
        <w:r w:rsidRPr="00265A5A">
          <w:rPr>
            <w:rFonts w:ascii="GHEA Grapalat" w:hAnsi="GHEA Grapalat"/>
            <w:sz w:val="20"/>
            <w:szCs w:val="20"/>
          </w:rPr>
          <w:delText>լուծվելու</w:delText>
        </w:r>
        <w:r w:rsidRPr="00265A5A">
          <w:rPr>
            <w:rFonts w:ascii="GHEA Grapalat" w:hAnsi="GHEA Grapalat"/>
            <w:sz w:val="20"/>
            <w:szCs w:val="20"/>
            <w:lang w:val="af-ZA"/>
          </w:rPr>
          <w:delText xml:space="preserve"> </w:delText>
        </w:r>
        <w:r w:rsidRPr="00265A5A">
          <w:rPr>
            <w:rFonts w:ascii="GHEA Grapalat" w:hAnsi="GHEA Grapalat"/>
            <w:sz w:val="20"/>
            <w:szCs w:val="20"/>
          </w:rPr>
          <w:delText>օրվան</w:delText>
        </w:r>
        <w:r w:rsidRPr="00265A5A">
          <w:rPr>
            <w:rFonts w:ascii="GHEA Grapalat" w:hAnsi="GHEA Grapalat"/>
            <w:sz w:val="20"/>
            <w:szCs w:val="20"/>
            <w:lang w:val="af-ZA"/>
          </w:rPr>
          <w:delText xml:space="preserve"> </w:delText>
        </w:r>
        <w:r w:rsidRPr="00BA7559">
          <w:rPr>
            <w:rFonts w:ascii="GHEA Grapalat" w:hAnsi="GHEA Grapalat"/>
            <w:sz w:val="20"/>
            <w:szCs w:val="20"/>
          </w:rPr>
          <w:delText>հաջորդող</w:delText>
        </w:r>
        <w:r w:rsidRPr="00265A5A">
          <w:rPr>
            <w:rFonts w:ascii="GHEA Grapalat" w:hAnsi="GHEA Grapalat"/>
            <w:sz w:val="20"/>
            <w:szCs w:val="20"/>
            <w:lang w:val="af-ZA"/>
          </w:rPr>
          <w:delText xml:space="preserve"> </w:delText>
        </w:r>
        <w:r w:rsidRPr="00BA7559">
          <w:rPr>
            <w:rFonts w:ascii="GHEA Grapalat" w:hAnsi="GHEA Grapalat"/>
            <w:sz w:val="20"/>
            <w:szCs w:val="20"/>
          </w:rPr>
          <w:delText>հինգ</w:delText>
        </w:r>
        <w:r w:rsidRPr="00265A5A">
          <w:rPr>
            <w:rFonts w:ascii="GHEA Grapalat" w:hAnsi="GHEA Grapalat"/>
            <w:sz w:val="20"/>
            <w:szCs w:val="20"/>
            <w:lang w:val="af-ZA"/>
          </w:rPr>
          <w:delText xml:space="preserve"> </w:delText>
        </w:r>
        <w:r w:rsidRPr="00BA7559">
          <w:rPr>
            <w:rFonts w:ascii="GHEA Grapalat" w:hAnsi="GHEA Grapalat"/>
            <w:sz w:val="20"/>
            <w:szCs w:val="20"/>
          </w:rPr>
          <w:delText>աշխատանքային</w:delText>
        </w:r>
        <w:r w:rsidRPr="00BA7559">
          <w:rPr>
            <w:rFonts w:ascii="GHEA Grapalat" w:hAnsi="GHEA Grapalat"/>
            <w:sz w:val="20"/>
            <w:szCs w:val="20"/>
            <w:lang w:val="af-ZA"/>
          </w:rPr>
          <w:delText xml:space="preserve"> </w:delText>
        </w:r>
        <w:r w:rsidRPr="00BA7559">
          <w:rPr>
            <w:rFonts w:ascii="GHEA Grapalat" w:hAnsi="GHEA Grapalat"/>
            <w:sz w:val="20"/>
            <w:szCs w:val="20"/>
          </w:rPr>
          <w:delText>օրվա</w:delText>
        </w:r>
        <w:r w:rsidRPr="00BA7559">
          <w:rPr>
            <w:rFonts w:ascii="GHEA Grapalat" w:hAnsi="GHEA Grapalat"/>
            <w:sz w:val="20"/>
            <w:szCs w:val="20"/>
            <w:lang w:val="af-ZA"/>
          </w:rPr>
          <w:delText xml:space="preserve"> </w:delText>
        </w:r>
        <w:r w:rsidRPr="00BA7559">
          <w:rPr>
            <w:rFonts w:ascii="GHEA Grapalat" w:hAnsi="GHEA Grapalat"/>
            <w:sz w:val="20"/>
            <w:szCs w:val="20"/>
          </w:rPr>
          <w:delText>ընթացքում</w:delText>
        </w:r>
        <w:r w:rsidRPr="00BA7559">
          <w:rPr>
            <w:rFonts w:ascii="GHEA Grapalat" w:hAnsi="GHEA Grapalat"/>
            <w:sz w:val="20"/>
            <w:szCs w:val="20"/>
            <w:lang w:val="hy-AM"/>
          </w:rPr>
          <w:delText>:</w:delText>
        </w:r>
        <w:r w:rsidR="00263447">
          <w:rPr>
            <w:rStyle w:val="af6"/>
            <w:rFonts w:ascii="GHEA Grapalat" w:hAnsi="GHEA Grapalat"/>
            <w:sz w:val="20"/>
            <w:szCs w:val="20"/>
            <w:lang w:val="hy-AM"/>
          </w:rPr>
          <w:footnoteReference w:id="9"/>
        </w:r>
      </w:del>
    </w:p>
    <w:p w14:paraId="3E1B1407" w14:textId="77777777" w:rsidR="00E57B16" w:rsidRDefault="00E57B16" w:rsidP="00E57B16">
      <w:pPr>
        <w:shd w:val="clear" w:color="auto" w:fill="FFFFFF"/>
        <w:ind w:firstLine="375"/>
        <w:jc w:val="both"/>
        <w:rPr>
          <w:del w:id="380" w:author="Հերմինե Գևորգյան" w:date="2026-02-26T23:44:00Z" w16du:dateUtc="2026-02-26T19:44:00Z"/>
          <w:rFonts w:ascii="GHEA Grapalat" w:hAnsi="GHEA Grapalat" w:cs="Sylfaen"/>
          <w:sz w:val="20"/>
          <w:lang w:val="hy-AM"/>
        </w:rPr>
      </w:pPr>
      <w:del w:id="381" w:author="Հերմինե Գևորգյան" w:date="2026-02-26T23:44:00Z" w16du:dateUtc="2026-02-26T19:44:00Z">
        <w:r w:rsidRPr="003A3A1F">
          <w:rPr>
            <w:rFonts w:ascii="GHEA Grapalat" w:hAnsi="GHEA Grapalat" w:cs="Sylfaen"/>
            <w:sz w:val="20"/>
            <w:lang w:val="af-ZA"/>
          </w:rPr>
          <w:delText xml:space="preserve">Պատվիրատուի ղեկավարը </w:delText>
        </w:r>
        <w:r w:rsidRPr="001F3550">
          <w:rPr>
            <w:rFonts w:ascii="GHEA Grapalat" w:hAnsi="GHEA Grapalat" w:cs="Sylfaen"/>
            <w:sz w:val="20"/>
            <w:lang w:val="af-ZA"/>
          </w:rPr>
          <w:delText xml:space="preserve">հայտի ապահովման </w:delText>
        </w:r>
        <w:r>
          <w:rPr>
            <w:rFonts w:ascii="GHEA Grapalat" w:hAnsi="GHEA Grapalat" w:cs="Sylfaen"/>
            <w:sz w:val="20"/>
            <w:lang w:val="hy-AM"/>
          </w:rPr>
          <w:delText xml:space="preserve">վերադարձման մասին </w:delText>
        </w:r>
        <w:r w:rsidRPr="003A3A1F">
          <w:rPr>
            <w:rFonts w:ascii="GHEA Grapalat" w:hAnsi="GHEA Grapalat" w:cs="Sylfaen"/>
            <w:sz w:val="20"/>
            <w:lang w:val="hy-AM"/>
          </w:rPr>
          <w:delText>սույն կետով նախատեսված ժամկետներում</w:delText>
        </w:r>
        <w:r>
          <w:rPr>
            <w:rFonts w:ascii="GHEA Grapalat" w:hAnsi="GHEA Grapalat" w:cs="Sylfaen"/>
            <w:sz w:val="20"/>
            <w:lang w:val="hy-AM"/>
          </w:rPr>
          <w:delText xml:space="preserve"> գրավոր տեղեկացնում է՝</w:delText>
        </w:r>
      </w:del>
    </w:p>
    <w:p w14:paraId="2FDC310D" w14:textId="77777777" w:rsidR="00E57B16" w:rsidRDefault="00E57B16" w:rsidP="00E57B16">
      <w:pPr>
        <w:shd w:val="clear" w:color="auto" w:fill="FFFFFF"/>
        <w:ind w:firstLine="375"/>
        <w:jc w:val="both"/>
        <w:rPr>
          <w:del w:id="382" w:author="Հերմինե Գևորգյան" w:date="2026-02-26T23:44:00Z" w16du:dateUtc="2026-02-26T19:44:00Z"/>
          <w:rFonts w:ascii="GHEA Grapalat" w:hAnsi="GHEA Grapalat" w:cs="Sylfaen"/>
          <w:sz w:val="20"/>
          <w:lang w:val="hy-AM"/>
        </w:rPr>
      </w:pPr>
      <w:del w:id="383" w:author="Հերմինե Գևորգյան" w:date="2026-02-26T23:44:00Z" w16du:dateUtc="2026-02-26T19:44:00Z">
        <w:r>
          <w:rPr>
            <w:rFonts w:ascii="GHEA Grapalat" w:hAnsi="GHEA Grapalat" w:cs="Sylfaen"/>
            <w:sz w:val="20"/>
            <w:lang w:val="hy-AM"/>
          </w:rPr>
          <w:delText>- կանխիկ փողի ձևով ներկայացված ապահովման դեպքում ՀՀ ֆինանսների նախարարությանը՝ կցելով վճարումը հիմնավորող հայտով ներկայացված փաստաթղթի պատճենը.</w:delText>
        </w:r>
      </w:del>
    </w:p>
    <w:p w14:paraId="2D5297C4" w14:textId="77777777" w:rsidR="00E57B16" w:rsidRDefault="00E57B16" w:rsidP="00E57B16">
      <w:pPr>
        <w:shd w:val="clear" w:color="auto" w:fill="FFFFFF"/>
        <w:ind w:firstLine="375"/>
        <w:jc w:val="both"/>
        <w:rPr>
          <w:del w:id="384" w:author="Հերմինե Գևորգյան" w:date="2026-02-26T23:44:00Z" w16du:dateUtc="2026-02-26T19:44:00Z"/>
          <w:rFonts w:ascii="GHEA Grapalat" w:hAnsi="GHEA Grapalat" w:cs="Sylfaen"/>
          <w:sz w:val="20"/>
          <w:lang w:val="hy-AM"/>
        </w:rPr>
      </w:pPr>
      <w:del w:id="385" w:author="Հերմինե Գևորգյան" w:date="2026-02-26T23:44:00Z" w16du:dateUtc="2026-02-26T19:44:00Z">
        <w:r>
          <w:rPr>
            <w:rFonts w:ascii="GHEA Grapalat" w:hAnsi="GHEA Grapalat" w:cs="Sylfaen"/>
            <w:sz w:val="20"/>
            <w:lang w:val="hy-AM"/>
          </w:rPr>
          <w:delText>- բանկային երաշխիքի ձևով ներկայացված ապահովման դեպքում՝ երաշխիքը թողարկած բանկին.</w:delText>
        </w:r>
      </w:del>
    </w:p>
    <w:p w14:paraId="5494FE16" w14:textId="77777777" w:rsidR="00E57B16" w:rsidRPr="007C7FCA" w:rsidRDefault="00E57B16" w:rsidP="00E57B16">
      <w:pPr>
        <w:shd w:val="clear" w:color="auto" w:fill="FFFFFF"/>
        <w:ind w:firstLine="375"/>
        <w:jc w:val="both"/>
        <w:rPr>
          <w:del w:id="386" w:author="Հերմինե Գևորգյան" w:date="2026-02-26T23:44:00Z" w16du:dateUtc="2026-02-26T19:44:00Z"/>
          <w:rFonts w:asciiTheme="minorHAnsi" w:hAnsiTheme="minorHAnsi"/>
          <w:sz w:val="20"/>
          <w:szCs w:val="20"/>
          <w:lang w:val="hy-AM"/>
        </w:rPr>
      </w:pPr>
    </w:p>
    <w:p w14:paraId="4AF8DF92" w14:textId="77777777" w:rsidR="000A7528" w:rsidRPr="00E6597C" w:rsidRDefault="00283198" w:rsidP="00015CC3">
      <w:pPr>
        <w:ind w:firstLine="567"/>
        <w:jc w:val="both"/>
        <w:rPr>
          <w:del w:id="387" w:author="Հերմինե Գևորգյան" w:date="2026-02-26T23:44:00Z" w16du:dateUtc="2026-02-26T19:44:00Z"/>
          <w:rFonts w:ascii="GHEA Grapalat" w:hAnsi="GHEA Grapalat"/>
          <w:sz w:val="20"/>
          <w:szCs w:val="20"/>
          <w:lang w:val="af-ZA"/>
        </w:rPr>
      </w:pPr>
      <w:del w:id="388" w:author="Հերմինե Գևորգյան" w:date="2026-02-26T23:44:00Z" w16du:dateUtc="2026-02-26T19:44:00Z">
        <w:r w:rsidRPr="00E6597C">
          <w:rPr>
            <w:rFonts w:ascii="GHEA Grapalat" w:hAnsi="GHEA Grapalat" w:cs="Sylfaen"/>
            <w:sz w:val="20"/>
            <w:szCs w:val="20"/>
            <w:lang w:val="af-ZA"/>
          </w:rPr>
          <w:delText>7</w:delText>
        </w:r>
        <w:r w:rsidR="000A7528" w:rsidRPr="00E6597C">
          <w:rPr>
            <w:rFonts w:ascii="GHEA Grapalat" w:hAnsi="GHEA Grapalat" w:cs="Sylfaen"/>
            <w:sz w:val="20"/>
            <w:szCs w:val="20"/>
            <w:lang w:val="af-ZA"/>
          </w:rPr>
          <w:delText xml:space="preserve">.2 </w:delText>
        </w:r>
        <w:r w:rsidR="00712311" w:rsidRPr="00265A5A">
          <w:rPr>
            <w:rFonts w:ascii="GHEA Grapalat" w:hAnsi="GHEA Grapalat"/>
            <w:sz w:val="20"/>
            <w:szCs w:val="20"/>
            <w:lang w:val="hy-AM"/>
          </w:rPr>
          <w:delText>Գնման</w:delText>
        </w:r>
        <w:r w:rsidR="00712311" w:rsidRPr="00E6597C">
          <w:rPr>
            <w:rFonts w:ascii="GHEA Grapalat" w:hAnsi="GHEA Grapalat"/>
            <w:sz w:val="20"/>
            <w:szCs w:val="20"/>
            <w:lang w:val="af-ZA"/>
          </w:rPr>
          <w:delText xml:space="preserve"> </w:delText>
        </w:r>
        <w:r w:rsidR="000A7528" w:rsidRPr="00265A5A">
          <w:rPr>
            <w:rFonts w:ascii="GHEA Grapalat" w:hAnsi="GHEA Grapalat"/>
            <w:sz w:val="20"/>
            <w:szCs w:val="20"/>
            <w:lang w:val="hy-AM"/>
          </w:rPr>
          <w:delText>ընթացակարգ</w:delText>
        </w:r>
        <w:r w:rsidR="00712311" w:rsidRPr="00265A5A">
          <w:rPr>
            <w:rFonts w:ascii="GHEA Grapalat" w:hAnsi="GHEA Grapalat"/>
            <w:sz w:val="20"/>
            <w:szCs w:val="20"/>
            <w:lang w:val="hy-AM"/>
          </w:rPr>
          <w:delText>ը</w:delText>
        </w:r>
        <w:r w:rsidR="00712311" w:rsidRPr="00E6597C">
          <w:rPr>
            <w:rFonts w:ascii="GHEA Grapalat" w:hAnsi="GHEA Grapalat"/>
            <w:sz w:val="20"/>
            <w:szCs w:val="20"/>
            <w:lang w:val="af-ZA"/>
          </w:rPr>
          <w:delText xml:space="preserve"> </w:delText>
        </w:r>
        <w:r w:rsidR="00712311" w:rsidRPr="00265A5A">
          <w:rPr>
            <w:rFonts w:ascii="GHEA Grapalat" w:hAnsi="GHEA Grapalat"/>
            <w:sz w:val="20"/>
            <w:szCs w:val="20"/>
            <w:lang w:val="hy-AM"/>
          </w:rPr>
          <w:delText>չափաբաժիններով</w:delText>
        </w:r>
        <w:r w:rsidR="00712311" w:rsidRPr="00E6597C">
          <w:rPr>
            <w:rFonts w:ascii="GHEA Grapalat" w:hAnsi="GHEA Grapalat"/>
            <w:sz w:val="20"/>
            <w:szCs w:val="20"/>
            <w:lang w:val="af-ZA"/>
          </w:rPr>
          <w:delText xml:space="preserve"> </w:delText>
        </w:r>
        <w:r w:rsidR="00712311" w:rsidRPr="00265A5A">
          <w:rPr>
            <w:rFonts w:ascii="GHEA Grapalat" w:hAnsi="GHEA Grapalat"/>
            <w:sz w:val="20"/>
            <w:szCs w:val="20"/>
            <w:lang w:val="hy-AM"/>
          </w:rPr>
          <w:delText>կազմակերպվելու</w:delText>
        </w:r>
        <w:r w:rsidR="00712311" w:rsidRPr="00E6597C">
          <w:rPr>
            <w:rFonts w:ascii="GHEA Grapalat" w:hAnsi="GHEA Grapalat"/>
            <w:sz w:val="20"/>
            <w:szCs w:val="20"/>
            <w:lang w:val="af-ZA"/>
          </w:rPr>
          <w:delText xml:space="preserve"> </w:delText>
        </w:r>
        <w:r w:rsidR="00712311" w:rsidRPr="00265A5A">
          <w:rPr>
            <w:rFonts w:ascii="GHEA Grapalat" w:hAnsi="GHEA Grapalat"/>
            <w:sz w:val="20"/>
            <w:szCs w:val="20"/>
            <w:lang w:val="hy-AM"/>
          </w:rPr>
          <w:delText>դեպքում</w:delText>
        </w:r>
        <w:r w:rsidR="00712311" w:rsidRPr="00E6597C">
          <w:rPr>
            <w:rFonts w:ascii="GHEA Grapalat" w:hAnsi="GHEA Grapalat"/>
            <w:sz w:val="20"/>
            <w:szCs w:val="20"/>
            <w:lang w:val="af-ZA"/>
          </w:rPr>
          <w:delText xml:space="preserve">, </w:delText>
        </w:r>
        <w:r w:rsidR="00712311" w:rsidRPr="00265A5A">
          <w:rPr>
            <w:rFonts w:ascii="GHEA Grapalat" w:hAnsi="GHEA Grapalat"/>
            <w:sz w:val="20"/>
            <w:szCs w:val="20"/>
            <w:lang w:val="hy-AM"/>
          </w:rPr>
          <w:delText>եթե</w:delText>
        </w:r>
        <w:r w:rsidR="00712311" w:rsidRPr="00E6597C">
          <w:rPr>
            <w:rFonts w:ascii="GHEA Grapalat" w:hAnsi="GHEA Grapalat"/>
            <w:sz w:val="20"/>
            <w:szCs w:val="20"/>
            <w:lang w:val="af-ZA"/>
          </w:rPr>
          <w:delText>`</w:delText>
        </w:r>
        <w:r w:rsidR="00712311" w:rsidRPr="00E6597C" w:rsidDel="00712311">
          <w:rPr>
            <w:rFonts w:ascii="GHEA Grapalat" w:hAnsi="GHEA Grapalat"/>
            <w:sz w:val="20"/>
            <w:szCs w:val="20"/>
            <w:lang w:val="af-ZA"/>
          </w:rPr>
          <w:delText xml:space="preserve"> </w:delText>
        </w:r>
        <w:r w:rsidR="000A7528" w:rsidRPr="00E6597C">
          <w:rPr>
            <w:rFonts w:ascii="GHEA Grapalat" w:hAnsi="GHEA Grapalat"/>
            <w:sz w:val="20"/>
            <w:szCs w:val="20"/>
            <w:lang w:val="af-ZA"/>
          </w:rPr>
          <w:delText xml:space="preserve"> </w:delText>
        </w:r>
      </w:del>
    </w:p>
    <w:p w14:paraId="48A5C1A0" w14:textId="77777777" w:rsidR="006F3F15" w:rsidRPr="004B72E3" w:rsidRDefault="000A7528" w:rsidP="00015CC3">
      <w:pPr>
        <w:shd w:val="clear" w:color="auto" w:fill="FFFFFF"/>
        <w:ind w:firstLine="375"/>
        <w:jc w:val="both"/>
        <w:rPr>
          <w:del w:id="389" w:author="Հերմինե Գևորգյան" w:date="2026-02-26T23:44:00Z" w16du:dateUtc="2026-02-26T19:44:00Z"/>
          <w:rFonts w:ascii="GHEA Grapalat" w:hAnsi="GHEA Grapalat"/>
          <w:sz w:val="20"/>
          <w:szCs w:val="20"/>
          <w:lang w:val="hy-AM"/>
        </w:rPr>
      </w:pPr>
      <w:del w:id="390" w:author="Հերմինե Գևորգյան" w:date="2026-02-26T23:44:00Z" w16du:dateUtc="2026-02-26T19:44:00Z">
        <w:r w:rsidRPr="00E6597C">
          <w:rPr>
            <w:rFonts w:ascii="GHEA Grapalat" w:hAnsi="GHEA Grapalat"/>
            <w:sz w:val="20"/>
            <w:szCs w:val="20"/>
            <w:lang w:val="hy-AM"/>
          </w:rPr>
          <w:delText>ա.</w:delText>
        </w:r>
        <w:r w:rsidRPr="00E6597C">
          <w:rPr>
            <w:rFonts w:ascii="GHEA Grapalat" w:hAnsi="GHEA Grapalat"/>
            <w:sz w:val="20"/>
            <w:szCs w:val="20"/>
            <w:lang w:val="af-ZA"/>
          </w:rPr>
          <w:delText xml:space="preserve"> </w:delText>
        </w:r>
        <w:r w:rsidR="00712311" w:rsidRPr="00E6597C">
          <w:rPr>
            <w:rFonts w:ascii="GHEA Grapalat" w:hAnsi="GHEA Grapalat"/>
            <w:sz w:val="20"/>
            <w:szCs w:val="20"/>
          </w:rPr>
          <w:delText>մասնակիցը</w:delText>
        </w:r>
        <w:r w:rsidR="00712311" w:rsidRPr="00E6597C">
          <w:rPr>
            <w:rFonts w:ascii="GHEA Grapalat" w:hAnsi="GHEA Grapalat"/>
            <w:sz w:val="20"/>
            <w:szCs w:val="20"/>
            <w:lang w:val="af-ZA"/>
          </w:rPr>
          <w:delText xml:space="preserve"> </w:delText>
        </w:r>
        <w:r w:rsidRPr="00E6597C">
          <w:rPr>
            <w:rFonts w:ascii="GHEA Grapalat" w:hAnsi="GHEA Grapalat"/>
            <w:sz w:val="20"/>
            <w:szCs w:val="20"/>
          </w:rPr>
          <w:delText>հայտ</w:delText>
        </w:r>
        <w:r w:rsidRPr="00E6597C">
          <w:rPr>
            <w:rFonts w:ascii="GHEA Grapalat" w:hAnsi="GHEA Grapalat"/>
            <w:sz w:val="20"/>
            <w:szCs w:val="20"/>
            <w:lang w:val="af-ZA"/>
          </w:rPr>
          <w:delText xml:space="preserve"> </w:delText>
        </w:r>
        <w:r w:rsidRPr="00E6597C">
          <w:rPr>
            <w:rFonts w:ascii="GHEA Grapalat" w:hAnsi="GHEA Grapalat"/>
            <w:sz w:val="20"/>
            <w:szCs w:val="20"/>
          </w:rPr>
          <w:delText>ներկայացնում</w:delText>
        </w:r>
        <w:r w:rsidRPr="00E6597C">
          <w:rPr>
            <w:rFonts w:ascii="GHEA Grapalat" w:hAnsi="GHEA Grapalat"/>
            <w:sz w:val="20"/>
            <w:szCs w:val="20"/>
            <w:lang w:val="af-ZA"/>
          </w:rPr>
          <w:delText xml:space="preserve"> </w:delText>
        </w:r>
        <w:r w:rsidRPr="00E6597C">
          <w:rPr>
            <w:rFonts w:ascii="GHEA Grapalat" w:hAnsi="GHEA Grapalat"/>
            <w:sz w:val="20"/>
            <w:szCs w:val="20"/>
          </w:rPr>
          <w:delText>է</w:delText>
        </w:r>
        <w:r w:rsidRPr="00E6597C">
          <w:rPr>
            <w:rFonts w:ascii="GHEA Grapalat" w:hAnsi="GHEA Grapalat"/>
            <w:sz w:val="20"/>
            <w:szCs w:val="20"/>
            <w:lang w:val="af-ZA"/>
          </w:rPr>
          <w:delText xml:space="preserve"> </w:delText>
        </w:r>
        <w:r w:rsidRPr="00E6597C">
          <w:rPr>
            <w:rFonts w:ascii="GHEA Grapalat" w:hAnsi="GHEA Grapalat"/>
            <w:sz w:val="20"/>
            <w:szCs w:val="20"/>
          </w:rPr>
          <w:delText>մեկից</w:delText>
        </w:r>
        <w:r w:rsidRPr="00E6597C">
          <w:rPr>
            <w:rFonts w:ascii="GHEA Grapalat" w:hAnsi="GHEA Grapalat"/>
            <w:sz w:val="20"/>
            <w:szCs w:val="20"/>
            <w:lang w:val="af-ZA"/>
          </w:rPr>
          <w:delText xml:space="preserve"> </w:delText>
        </w:r>
        <w:r w:rsidRPr="00E6597C">
          <w:rPr>
            <w:rFonts w:ascii="GHEA Grapalat" w:hAnsi="GHEA Grapalat"/>
            <w:sz w:val="20"/>
            <w:szCs w:val="20"/>
          </w:rPr>
          <w:delText>ավել</w:delText>
        </w:r>
        <w:r w:rsidRPr="00E6597C">
          <w:rPr>
            <w:rFonts w:ascii="GHEA Grapalat" w:hAnsi="GHEA Grapalat"/>
            <w:sz w:val="20"/>
            <w:szCs w:val="20"/>
            <w:lang w:val="af-ZA"/>
          </w:rPr>
          <w:delText xml:space="preserve"> </w:delText>
        </w:r>
        <w:r w:rsidRPr="00E6597C">
          <w:rPr>
            <w:rFonts w:ascii="GHEA Grapalat" w:hAnsi="GHEA Grapalat"/>
            <w:sz w:val="20"/>
            <w:szCs w:val="20"/>
          </w:rPr>
          <w:delText>չափաբաժինների</w:delText>
        </w:r>
        <w:r w:rsidRPr="00E6597C">
          <w:rPr>
            <w:rFonts w:ascii="GHEA Grapalat" w:hAnsi="GHEA Grapalat"/>
            <w:sz w:val="20"/>
            <w:szCs w:val="20"/>
            <w:lang w:val="af-ZA"/>
          </w:rPr>
          <w:delText xml:space="preserve"> </w:delText>
        </w:r>
        <w:r w:rsidRPr="00E6597C">
          <w:rPr>
            <w:rFonts w:ascii="GHEA Grapalat" w:hAnsi="GHEA Grapalat"/>
            <w:sz w:val="20"/>
            <w:szCs w:val="20"/>
          </w:rPr>
          <w:delText>համար</w:delText>
        </w:r>
        <w:r w:rsidRPr="00E6597C">
          <w:rPr>
            <w:rFonts w:ascii="GHEA Grapalat" w:hAnsi="GHEA Grapalat"/>
            <w:sz w:val="20"/>
            <w:szCs w:val="20"/>
            <w:lang w:val="af-ZA"/>
          </w:rPr>
          <w:delText xml:space="preserve">, </w:delText>
        </w:r>
        <w:r w:rsidRPr="00E6597C">
          <w:rPr>
            <w:rFonts w:ascii="GHEA Grapalat" w:hAnsi="GHEA Grapalat"/>
            <w:sz w:val="20"/>
            <w:szCs w:val="20"/>
          </w:rPr>
          <w:delText>ապա</w:delText>
        </w:r>
        <w:r w:rsidRPr="00E6597C">
          <w:rPr>
            <w:rFonts w:ascii="GHEA Grapalat" w:hAnsi="GHEA Grapalat"/>
            <w:sz w:val="20"/>
            <w:szCs w:val="20"/>
            <w:lang w:val="af-ZA"/>
          </w:rPr>
          <w:delText xml:space="preserve"> </w:delText>
        </w:r>
        <w:r w:rsidR="00712311" w:rsidRPr="00E6597C">
          <w:rPr>
            <w:rFonts w:ascii="GHEA Grapalat" w:hAnsi="GHEA Grapalat"/>
            <w:sz w:val="20"/>
            <w:szCs w:val="20"/>
          </w:rPr>
          <w:delText>հայտի</w:delText>
        </w:r>
        <w:r w:rsidR="00712311" w:rsidRPr="00E6597C">
          <w:rPr>
            <w:rFonts w:ascii="GHEA Grapalat" w:hAnsi="GHEA Grapalat"/>
            <w:sz w:val="20"/>
            <w:szCs w:val="20"/>
            <w:lang w:val="af-ZA"/>
          </w:rPr>
          <w:delText xml:space="preserve"> </w:delText>
        </w:r>
        <w:r w:rsidR="00712311" w:rsidRPr="00E6597C">
          <w:rPr>
            <w:rFonts w:ascii="GHEA Grapalat" w:hAnsi="GHEA Grapalat"/>
            <w:sz w:val="20"/>
            <w:szCs w:val="20"/>
          </w:rPr>
          <w:delText>ապահովումը</w:delText>
        </w:r>
        <w:r w:rsidR="00712311" w:rsidRPr="00E6597C">
          <w:rPr>
            <w:rFonts w:ascii="GHEA Grapalat" w:hAnsi="GHEA Grapalat"/>
            <w:sz w:val="20"/>
            <w:szCs w:val="20"/>
            <w:lang w:val="af-ZA"/>
          </w:rPr>
          <w:delText xml:space="preserve"> </w:delText>
        </w:r>
        <w:r w:rsidRPr="00E6597C">
          <w:rPr>
            <w:rFonts w:ascii="GHEA Grapalat" w:hAnsi="GHEA Grapalat"/>
            <w:sz w:val="20"/>
            <w:szCs w:val="20"/>
          </w:rPr>
          <w:delText>կարող</w:delText>
        </w:r>
        <w:r w:rsidRPr="00E6597C">
          <w:rPr>
            <w:rFonts w:ascii="GHEA Grapalat" w:hAnsi="GHEA Grapalat"/>
            <w:sz w:val="20"/>
            <w:szCs w:val="20"/>
            <w:lang w:val="af-ZA"/>
          </w:rPr>
          <w:delText xml:space="preserve"> </w:delText>
        </w:r>
        <w:r w:rsidRPr="00E6597C">
          <w:rPr>
            <w:rFonts w:ascii="GHEA Grapalat" w:hAnsi="GHEA Grapalat"/>
            <w:sz w:val="20"/>
            <w:szCs w:val="20"/>
          </w:rPr>
          <w:delText>է</w:delText>
        </w:r>
        <w:r w:rsidRPr="00E6597C">
          <w:rPr>
            <w:rFonts w:ascii="GHEA Grapalat" w:hAnsi="GHEA Grapalat"/>
            <w:sz w:val="20"/>
            <w:szCs w:val="20"/>
            <w:lang w:val="af-ZA"/>
          </w:rPr>
          <w:delText xml:space="preserve"> </w:delText>
        </w:r>
        <w:r w:rsidRPr="00E6597C">
          <w:rPr>
            <w:rFonts w:ascii="GHEA Grapalat" w:hAnsi="GHEA Grapalat"/>
            <w:sz w:val="20"/>
            <w:szCs w:val="20"/>
          </w:rPr>
          <w:delText>ներկայացնել</w:delText>
        </w:r>
        <w:r w:rsidRPr="00E6597C">
          <w:rPr>
            <w:rFonts w:ascii="GHEA Grapalat" w:hAnsi="GHEA Grapalat"/>
            <w:sz w:val="20"/>
            <w:szCs w:val="20"/>
            <w:lang w:val="af-ZA"/>
          </w:rPr>
          <w:delText xml:space="preserve"> </w:delText>
        </w:r>
        <w:r w:rsidRPr="00E6597C">
          <w:rPr>
            <w:rFonts w:ascii="GHEA Grapalat" w:hAnsi="GHEA Grapalat"/>
            <w:sz w:val="20"/>
            <w:szCs w:val="20"/>
          </w:rPr>
          <w:delText>ինչպես</w:delText>
        </w:r>
        <w:r w:rsidRPr="00E6597C">
          <w:rPr>
            <w:rFonts w:ascii="GHEA Grapalat" w:hAnsi="GHEA Grapalat"/>
            <w:sz w:val="20"/>
            <w:szCs w:val="20"/>
            <w:lang w:val="af-ZA"/>
          </w:rPr>
          <w:delText xml:space="preserve"> </w:delText>
        </w:r>
        <w:r w:rsidRPr="00E6597C">
          <w:rPr>
            <w:rFonts w:ascii="GHEA Grapalat" w:hAnsi="GHEA Grapalat"/>
            <w:sz w:val="20"/>
            <w:szCs w:val="20"/>
          </w:rPr>
          <w:delText>յուրաքանչյուր</w:delText>
        </w:r>
        <w:r w:rsidRPr="00E6597C">
          <w:rPr>
            <w:rFonts w:ascii="GHEA Grapalat" w:hAnsi="GHEA Grapalat"/>
            <w:sz w:val="20"/>
            <w:szCs w:val="20"/>
            <w:lang w:val="af-ZA"/>
          </w:rPr>
          <w:delText xml:space="preserve"> </w:delText>
        </w:r>
        <w:r w:rsidRPr="00E6597C">
          <w:rPr>
            <w:rFonts w:ascii="GHEA Grapalat" w:hAnsi="GHEA Grapalat"/>
            <w:sz w:val="20"/>
            <w:szCs w:val="20"/>
          </w:rPr>
          <w:delText>չափաբաժնի</w:delText>
        </w:r>
        <w:r w:rsidRPr="00E6597C">
          <w:rPr>
            <w:rFonts w:ascii="GHEA Grapalat" w:hAnsi="GHEA Grapalat"/>
            <w:sz w:val="20"/>
            <w:szCs w:val="20"/>
            <w:lang w:val="af-ZA"/>
          </w:rPr>
          <w:delText xml:space="preserve"> </w:delText>
        </w:r>
        <w:r w:rsidRPr="00E6597C">
          <w:rPr>
            <w:rFonts w:ascii="GHEA Grapalat" w:hAnsi="GHEA Grapalat"/>
            <w:sz w:val="20"/>
            <w:szCs w:val="20"/>
          </w:rPr>
          <w:delText>համար</w:delText>
        </w:r>
        <w:r w:rsidRPr="00E6597C">
          <w:rPr>
            <w:rFonts w:ascii="GHEA Grapalat" w:hAnsi="GHEA Grapalat"/>
            <w:sz w:val="20"/>
            <w:szCs w:val="20"/>
            <w:lang w:val="af-ZA"/>
          </w:rPr>
          <w:delText xml:space="preserve"> </w:delText>
        </w:r>
        <w:r w:rsidRPr="00E6597C">
          <w:rPr>
            <w:rFonts w:ascii="GHEA Grapalat" w:hAnsi="GHEA Grapalat"/>
            <w:sz w:val="20"/>
            <w:szCs w:val="20"/>
          </w:rPr>
          <w:delText>առանձին</w:delText>
        </w:r>
        <w:r w:rsidRPr="00E6597C">
          <w:rPr>
            <w:rFonts w:ascii="GHEA Grapalat" w:hAnsi="GHEA Grapalat"/>
            <w:sz w:val="20"/>
            <w:szCs w:val="20"/>
            <w:lang w:val="af-ZA"/>
          </w:rPr>
          <w:delText xml:space="preserve">, </w:delText>
        </w:r>
        <w:r w:rsidRPr="00E6597C">
          <w:rPr>
            <w:rFonts w:ascii="GHEA Grapalat" w:hAnsi="GHEA Grapalat"/>
            <w:sz w:val="20"/>
            <w:szCs w:val="20"/>
          </w:rPr>
          <w:delText>այնպես</w:delText>
        </w:r>
        <w:r w:rsidRPr="00E6597C">
          <w:rPr>
            <w:rFonts w:ascii="GHEA Grapalat" w:hAnsi="GHEA Grapalat"/>
            <w:sz w:val="20"/>
            <w:szCs w:val="20"/>
            <w:lang w:val="af-ZA"/>
          </w:rPr>
          <w:delText xml:space="preserve"> </w:delText>
        </w:r>
        <w:r w:rsidRPr="00E6597C">
          <w:rPr>
            <w:rFonts w:ascii="GHEA Grapalat" w:hAnsi="GHEA Grapalat"/>
            <w:sz w:val="20"/>
            <w:szCs w:val="20"/>
          </w:rPr>
          <w:delText>էլ</w:delText>
        </w:r>
        <w:r w:rsidRPr="00E6597C">
          <w:rPr>
            <w:rFonts w:ascii="GHEA Grapalat" w:hAnsi="GHEA Grapalat"/>
            <w:sz w:val="20"/>
            <w:szCs w:val="20"/>
            <w:lang w:val="af-ZA"/>
          </w:rPr>
          <w:delText xml:space="preserve"> </w:delText>
        </w:r>
        <w:r w:rsidRPr="00E6597C">
          <w:rPr>
            <w:rFonts w:ascii="GHEA Grapalat" w:hAnsi="GHEA Grapalat"/>
            <w:sz w:val="20"/>
            <w:szCs w:val="20"/>
          </w:rPr>
          <w:delText>մեկ</w:delText>
        </w:r>
        <w:r w:rsidRPr="00E6597C">
          <w:rPr>
            <w:rFonts w:ascii="GHEA Grapalat" w:hAnsi="GHEA Grapalat"/>
            <w:sz w:val="20"/>
            <w:szCs w:val="20"/>
            <w:lang w:val="af-ZA"/>
          </w:rPr>
          <w:delText xml:space="preserve"> </w:delText>
        </w:r>
        <w:r w:rsidRPr="00E6597C">
          <w:rPr>
            <w:rFonts w:ascii="GHEA Grapalat" w:hAnsi="GHEA Grapalat"/>
            <w:sz w:val="20"/>
            <w:szCs w:val="20"/>
          </w:rPr>
          <w:delText>հայտի</w:delText>
        </w:r>
        <w:r w:rsidRPr="00E6597C">
          <w:rPr>
            <w:rFonts w:ascii="GHEA Grapalat" w:hAnsi="GHEA Grapalat"/>
            <w:sz w:val="20"/>
            <w:szCs w:val="20"/>
            <w:lang w:val="af-ZA"/>
          </w:rPr>
          <w:delText xml:space="preserve"> </w:delText>
        </w:r>
        <w:r w:rsidRPr="00E6597C">
          <w:rPr>
            <w:rFonts w:ascii="GHEA Grapalat" w:hAnsi="GHEA Grapalat"/>
            <w:sz w:val="20"/>
            <w:szCs w:val="20"/>
          </w:rPr>
          <w:delText>ապահովում</w:delText>
        </w:r>
        <w:r w:rsidRPr="00E6597C">
          <w:rPr>
            <w:rFonts w:ascii="GHEA Grapalat" w:hAnsi="GHEA Grapalat"/>
            <w:sz w:val="20"/>
            <w:szCs w:val="20"/>
            <w:lang w:val="af-ZA"/>
          </w:rPr>
          <w:delText xml:space="preserve">` </w:delText>
        </w:r>
        <w:r w:rsidRPr="00E6597C">
          <w:rPr>
            <w:rFonts w:ascii="GHEA Grapalat" w:hAnsi="GHEA Grapalat"/>
            <w:sz w:val="20"/>
            <w:szCs w:val="20"/>
          </w:rPr>
          <w:delText>բոլոր</w:delText>
        </w:r>
        <w:r w:rsidRPr="00E6597C">
          <w:rPr>
            <w:rFonts w:ascii="GHEA Grapalat" w:hAnsi="GHEA Grapalat"/>
            <w:sz w:val="20"/>
            <w:szCs w:val="20"/>
            <w:lang w:val="af-ZA"/>
          </w:rPr>
          <w:delText xml:space="preserve"> </w:delText>
        </w:r>
        <w:r w:rsidRPr="00E6597C">
          <w:rPr>
            <w:rFonts w:ascii="GHEA Grapalat" w:hAnsi="GHEA Grapalat"/>
            <w:sz w:val="20"/>
            <w:szCs w:val="20"/>
          </w:rPr>
          <w:delText>չափաբաժինների</w:delText>
        </w:r>
        <w:r w:rsidRPr="00E6597C">
          <w:rPr>
            <w:rFonts w:ascii="GHEA Grapalat" w:hAnsi="GHEA Grapalat"/>
            <w:sz w:val="20"/>
            <w:szCs w:val="20"/>
            <w:lang w:val="af-ZA"/>
          </w:rPr>
          <w:delText xml:space="preserve"> </w:delText>
        </w:r>
        <w:r w:rsidRPr="00E6597C">
          <w:rPr>
            <w:rFonts w:ascii="GHEA Grapalat" w:hAnsi="GHEA Grapalat"/>
            <w:sz w:val="20"/>
            <w:szCs w:val="20"/>
          </w:rPr>
          <w:delText>համար</w:delText>
        </w:r>
        <w:r w:rsidRPr="00E6597C">
          <w:rPr>
            <w:rFonts w:ascii="GHEA Grapalat" w:hAnsi="GHEA Grapalat"/>
            <w:sz w:val="20"/>
            <w:szCs w:val="20"/>
            <w:lang w:val="af-ZA"/>
          </w:rPr>
          <w:delText xml:space="preserve">: </w:delText>
        </w:r>
        <w:r w:rsidRPr="00E6597C">
          <w:rPr>
            <w:rFonts w:ascii="GHEA Grapalat" w:hAnsi="GHEA Grapalat"/>
            <w:sz w:val="20"/>
            <w:szCs w:val="20"/>
          </w:rPr>
          <w:delText>Մեկ</w:delText>
        </w:r>
        <w:r w:rsidRPr="00E6597C">
          <w:rPr>
            <w:rFonts w:ascii="GHEA Grapalat" w:hAnsi="GHEA Grapalat"/>
            <w:sz w:val="20"/>
            <w:szCs w:val="20"/>
            <w:lang w:val="af-ZA"/>
          </w:rPr>
          <w:delText xml:space="preserve"> </w:delText>
        </w:r>
        <w:r w:rsidRPr="00E6597C">
          <w:rPr>
            <w:rFonts w:ascii="GHEA Grapalat" w:hAnsi="GHEA Grapalat"/>
            <w:sz w:val="20"/>
            <w:szCs w:val="20"/>
          </w:rPr>
          <w:delText>հայտի</w:delText>
        </w:r>
        <w:r w:rsidRPr="00E6597C">
          <w:rPr>
            <w:rFonts w:ascii="GHEA Grapalat" w:hAnsi="GHEA Grapalat"/>
            <w:sz w:val="20"/>
            <w:szCs w:val="20"/>
            <w:lang w:val="af-ZA"/>
          </w:rPr>
          <w:delText xml:space="preserve"> </w:delText>
        </w:r>
        <w:r w:rsidRPr="00E6597C">
          <w:rPr>
            <w:rFonts w:ascii="GHEA Grapalat" w:hAnsi="GHEA Grapalat"/>
            <w:sz w:val="20"/>
            <w:szCs w:val="20"/>
          </w:rPr>
          <w:delText>ապահովում</w:delText>
        </w:r>
        <w:r w:rsidRPr="00E6597C">
          <w:rPr>
            <w:rFonts w:ascii="GHEA Grapalat" w:hAnsi="GHEA Grapalat"/>
            <w:sz w:val="20"/>
            <w:szCs w:val="20"/>
            <w:lang w:val="af-ZA"/>
          </w:rPr>
          <w:delText xml:space="preserve"> </w:delText>
        </w:r>
        <w:r w:rsidRPr="00E6597C">
          <w:rPr>
            <w:rFonts w:ascii="GHEA Grapalat" w:hAnsi="GHEA Grapalat"/>
            <w:sz w:val="20"/>
            <w:szCs w:val="20"/>
          </w:rPr>
          <w:delText>ներկայացվելու</w:delText>
        </w:r>
        <w:r w:rsidRPr="00E6597C">
          <w:rPr>
            <w:rFonts w:ascii="GHEA Grapalat" w:hAnsi="GHEA Grapalat"/>
            <w:sz w:val="20"/>
            <w:szCs w:val="20"/>
            <w:lang w:val="af-ZA"/>
          </w:rPr>
          <w:delText xml:space="preserve"> </w:delText>
        </w:r>
        <w:r w:rsidRPr="00E6597C">
          <w:rPr>
            <w:rFonts w:ascii="GHEA Grapalat" w:hAnsi="GHEA Grapalat"/>
            <w:sz w:val="20"/>
            <w:szCs w:val="20"/>
          </w:rPr>
          <w:delText>դեպքում</w:delText>
        </w:r>
        <w:r w:rsidRPr="00E6597C">
          <w:rPr>
            <w:rFonts w:ascii="GHEA Grapalat" w:hAnsi="GHEA Grapalat"/>
            <w:sz w:val="20"/>
            <w:szCs w:val="20"/>
            <w:lang w:val="af-ZA"/>
          </w:rPr>
          <w:delText xml:space="preserve">, </w:delText>
        </w:r>
        <w:r w:rsidRPr="00E6597C">
          <w:rPr>
            <w:rFonts w:ascii="GHEA Grapalat" w:hAnsi="GHEA Grapalat"/>
            <w:sz w:val="20"/>
            <w:szCs w:val="20"/>
          </w:rPr>
          <w:delText>դրա</w:delText>
        </w:r>
        <w:r w:rsidRPr="00E6597C">
          <w:rPr>
            <w:rFonts w:ascii="GHEA Grapalat" w:hAnsi="GHEA Grapalat"/>
            <w:sz w:val="20"/>
            <w:szCs w:val="20"/>
            <w:lang w:val="af-ZA"/>
          </w:rPr>
          <w:delText xml:space="preserve"> </w:delText>
        </w:r>
        <w:r w:rsidRPr="00E6597C">
          <w:rPr>
            <w:rFonts w:ascii="GHEA Grapalat" w:hAnsi="GHEA Grapalat"/>
            <w:sz w:val="20"/>
            <w:szCs w:val="20"/>
          </w:rPr>
          <w:delText>գումարը</w:delText>
        </w:r>
        <w:r w:rsidRPr="00E6597C">
          <w:rPr>
            <w:rFonts w:ascii="GHEA Grapalat" w:hAnsi="GHEA Grapalat"/>
            <w:sz w:val="20"/>
            <w:szCs w:val="20"/>
            <w:lang w:val="af-ZA"/>
          </w:rPr>
          <w:delText xml:space="preserve"> </w:delText>
        </w:r>
        <w:r w:rsidRPr="00E6597C">
          <w:rPr>
            <w:rFonts w:ascii="GHEA Grapalat" w:hAnsi="GHEA Grapalat"/>
            <w:sz w:val="20"/>
            <w:szCs w:val="20"/>
          </w:rPr>
          <w:delText>հաշվարկվում</w:delText>
        </w:r>
        <w:r w:rsidRPr="00E6597C">
          <w:rPr>
            <w:rFonts w:ascii="GHEA Grapalat" w:hAnsi="GHEA Grapalat"/>
            <w:sz w:val="20"/>
            <w:szCs w:val="20"/>
            <w:lang w:val="af-ZA"/>
          </w:rPr>
          <w:delText xml:space="preserve"> </w:delText>
        </w:r>
        <w:r w:rsidRPr="00E6597C">
          <w:rPr>
            <w:rFonts w:ascii="GHEA Grapalat" w:hAnsi="GHEA Grapalat"/>
            <w:sz w:val="20"/>
            <w:szCs w:val="20"/>
          </w:rPr>
          <w:delText>է</w:delText>
        </w:r>
        <w:r w:rsidRPr="00E6597C">
          <w:rPr>
            <w:rFonts w:ascii="GHEA Grapalat" w:hAnsi="GHEA Grapalat"/>
            <w:sz w:val="20"/>
            <w:szCs w:val="20"/>
            <w:lang w:val="af-ZA"/>
          </w:rPr>
          <w:delText xml:space="preserve"> </w:delText>
        </w:r>
        <w:r w:rsidRPr="00E6597C">
          <w:rPr>
            <w:rFonts w:ascii="GHEA Grapalat" w:hAnsi="GHEA Grapalat"/>
            <w:sz w:val="20"/>
            <w:szCs w:val="20"/>
          </w:rPr>
          <w:delText>ներկայացված</w:delText>
        </w:r>
        <w:r w:rsidRPr="00E6597C">
          <w:rPr>
            <w:rFonts w:ascii="GHEA Grapalat" w:hAnsi="GHEA Grapalat"/>
            <w:sz w:val="20"/>
            <w:szCs w:val="20"/>
            <w:lang w:val="af-ZA"/>
          </w:rPr>
          <w:delText xml:space="preserve"> </w:delText>
        </w:r>
        <w:r w:rsidRPr="00E6597C">
          <w:rPr>
            <w:rFonts w:ascii="GHEA Grapalat" w:hAnsi="GHEA Grapalat"/>
            <w:sz w:val="20"/>
            <w:szCs w:val="20"/>
          </w:rPr>
          <w:delText>չափաբաժինների</w:delText>
        </w:r>
        <w:r w:rsidRPr="00E6597C">
          <w:rPr>
            <w:rFonts w:ascii="GHEA Grapalat" w:hAnsi="GHEA Grapalat"/>
            <w:sz w:val="20"/>
            <w:szCs w:val="20"/>
            <w:lang w:val="af-ZA"/>
          </w:rPr>
          <w:delText xml:space="preserve"> </w:delText>
        </w:r>
        <w:r w:rsidR="006F3F15">
          <w:rPr>
            <w:rFonts w:ascii="GHEA Grapalat" w:hAnsi="GHEA Grapalat"/>
            <w:sz w:val="20"/>
            <w:szCs w:val="20"/>
            <w:lang w:val="hy-AM"/>
          </w:rPr>
          <w:delText>գնման գների</w:delText>
        </w:r>
        <w:r w:rsidR="006F3F15" w:rsidRPr="004B72E3">
          <w:rPr>
            <w:rFonts w:ascii="GHEA Grapalat" w:hAnsi="GHEA Grapalat"/>
            <w:sz w:val="20"/>
            <w:szCs w:val="20"/>
            <w:lang w:val="af-ZA"/>
          </w:rPr>
          <w:delText xml:space="preserve"> </w:delText>
        </w:r>
        <w:r w:rsidR="006F3F15" w:rsidRPr="004B72E3">
          <w:rPr>
            <w:rFonts w:ascii="GHEA Grapalat" w:hAnsi="GHEA Grapalat"/>
            <w:sz w:val="20"/>
            <w:szCs w:val="20"/>
            <w:lang w:val="hy-AM"/>
          </w:rPr>
          <w:delText>իսկ</w:delText>
        </w:r>
        <w:r w:rsidR="006F3F15">
          <w:rPr>
            <w:rFonts w:ascii="GHEA Grapalat" w:hAnsi="GHEA Grapalat"/>
            <w:sz w:val="20"/>
            <w:szCs w:val="20"/>
            <w:lang w:val="af-ZA"/>
          </w:rPr>
          <w:delText xml:space="preserve"> </w:delText>
        </w:r>
        <w:r w:rsidR="006F3F15" w:rsidRPr="004B72E3">
          <w:rPr>
            <w:rFonts w:ascii="GHEA Grapalat" w:hAnsi="GHEA Grapalat"/>
            <w:sz w:val="20"/>
            <w:szCs w:val="20"/>
            <w:lang w:val="hy-AM"/>
          </w:rPr>
          <w:delText>գնային</w:delText>
        </w:r>
        <w:r w:rsidR="006F3F15">
          <w:rPr>
            <w:rFonts w:ascii="GHEA Grapalat" w:hAnsi="GHEA Grapalat"/>
            <w:sz w:val="20"/>
            <w:szCs w:val="20"/>
            <w:lang w:val="af-ZA"/>
          </w:rPr>
          <w:delText xml:space="preserve"> </w:delText>
        </w:r>
        <w:r w:rsidR="006F3F15" w:rsidRPr="004B72E3">
          <w:rPr>
            <w:rFonts w:ascii="GHEA Grapalat" w:hAnsi="GHEA Grapalat"/>
            <w:sz w:val="20"/>
            <w:szCs w:val="20"/>
            <w:lang w:val="hy-AM"/>
          </w:rPr>
          <w:delText>առաջարկները</w:delText>
        </w:r>
        <w:r w:rsidR="006F3F15">
          <w:rPr>
            <w:rFonts w:ascii="GHEA Grapalat" w:hAnsi="GHEA Grapalat"/>
            <w:sz w:val="20"/>
            <w:szCs w:val="20"/>
            <w:lang w:val="af-ZA"/>
          </w:rPr>
          <w:delText xml:space="preserve"> </w:delText>
        </w:r>
        <w:r w:rsidR="006F3F15" w:rsidRPr="004B72E3">
          <w:rPr>
            <w:rFonts w:ascii="GHEA Grapalat" w:hAnsi="GHEA Grapalat"/>
            <w:sz w:val="20"/>
            <w:szCs w:val="20"/>
            <w:lang w:val="hy-AM"/>
          </w:rPr>
          <w:delText>գնման</w:delText>
        </w:r>
        <w:r w:rsidR="006F3F15">
          <w:rPr>
            <w:rFonts w:ascii="GHEA Grapalat" w:hAnsi="GHEA Grapalat"/>
            <w:sz w:val="20"/>
            <w:szCs w:val="20"/>
            <w:lang w:val="af-ZA"/>
          </w:rPr>
          <w:delText xml:space="preserve"> </w:delText>
        </w:r>
        <w:r w:rsidR="006F3F15" w:rsidRPr="004B72E3">
          <w:rPr>
            <w:rFonts w:ascii="GHEA Grapalat" w:hAnsi="GHEA Grapalat"/>
            <w:sz w:val="20"/>
            <w:szCs w:val="20"/>
            <w:lang w:val="hy-AM"/>
          </w:rPr>
          <w:delText>գները</w:delText>
        </w:r>
        <w:r w:rsidR="006F3F15">
          <w:rPr>
            <w:rFonts w:ascii="GHEA Grapalat" w:hAnsi="GHEA Grapalat"/>
            <w:sz w:val="20"/>
            <w:szCs w:val="20"/>
            <w:lang w:val="af-ZA"/>
          </w:rPr>
          <w:delText xml:space="preserve"> </w:delText>
        </w:r>
        <w:r w:rsidR="006F3F15" w:rsidRPr="004B72E3">
          <w:rPr>
            <w:rFonts w:ascii="GHEA Grapalat" w:hAnsi="GHEA Grapalat"/>
            <w:sz w:val="20"/>
            <w:szCs w:val="20"/>
            <w:lang w:val="hy-AM"/>
          </w:rPr>
          <w:delText>գերազանցելու</w:delText>
        </w:r>
        <w:r w:rsidR="006F3F15">
          <w:rPr>
            <w:rFonts w:ascii="GHEA Grapalat" w:hAnsi="GHEA Grapalat"/>
            <w:sz w:val="20"/>
            <w:szCs w:val="20"/>
            <w:lang w:val="af-ZA"/>
          </w:rPr>
          <w:delText xml:space="preserve"> </w:delText>
        </w:r>
        <w:r w:rsidR="006F3F15" w:rsidRPr="004B72E3">
          <w:rPr>
            <w:rFonts w:ascii="GHEA Grapalat" w:hAnsi="GHEA Grapalat"/>
            <w:sz w:val="20"/>
            <w:szCs w:val="20"/>
            <w:lang w:val="hy-AM"/>
          </w:rPr>
          <w:delText>դեպքում՝</w:delText>
        </w:r>
        <w:r w:rsidR="006F3F15">
          <w:rPr>
            <w:rFonts w:ascii="GHEA Grapalat" w:hAnsi="GHEA Grapalat"/>
            <w:sz w:val="20"/>
            <w:szCs w:val="20"/>
            <w:lang w:val="af-ZA"/>
          </w:rPr>
          <w:delText xml:space="preserve"> </w:delText>
        </w:r>
        <w:r w:rsidR="006F3F15" w:rsidRPr="004B72E3">
          <w:rPr>
            <w:rFonts w:ascii="GHEA Grapalat" w:hAnsi="GHEA Grapalat"/>
            <w:sz w:val="20"/>
            <w:szCs w:val="20"/>
            <w:lang w:val="hy-AM"/>
          </w:rPr>
          <w:delText>գնային</w:delText>
        </w:r>
        <w:r w:rsidR="006F3F15">
          <w:rPr>
            <w:rFonts w:ascii="GHEA Grapalat" w:hAnsi="GHEA Grapalat"/>
            <w:sz w:val="20"/>
            <w:szCs w:val="20"/>
            <w:lang w:val="af-ZA"/>
          </w:rPr>
          <w:delText xml:space="preserve"> </w:delText>
        </w:r>
        <w:r w:rsidR="006F3F15" w:rsidRPr="004B72E3">
          <w:rPr>
            <w:rFonts w:ascii="GHEA Grapalat" w:hAnsi="GHEA Grapalat"/>
            <w:sz w:val="20"/>
            <w:szCs w:val="20"/>
            <w:lang w:val="hy-AM"/>
          </w:rPr>
          <w:delText>առաջարկների</w:delText>
        </w:r>
        <w:r w:rsidR="006F3F15">
          <w:rPr>
            <w:rFonts w:ascii="GHEA Grapalat" w:hAnsi="GHEA Grapalat"/>
            <w:sz w:val="20"/>
            <w:szCs w:val="20"/>
            <w:lang w:val="af-ZA"/>
          </w:rPr>
          <w:delText xml:space="preserve"> </w:delText>
        </w:r>
        <w:r w:rsidR="006F3F15" w:rsidRPr="004B72E3">
          <w:rPr>
            <w:rFonts w:ascii="GHEA Grapalat" w:hAnsi="GHEA Grapalat"/>
            <w:sz w:val="20"/>
            <w:szCs w:val="20"/>
            <w:lang w:val="hy-AM"/>
          </w:rPr>
          <w:delText>հանրագումարի</w:delText>
        </w:r>
        <w:r w:rsidR="006F3F15" w:rsidRPr="00337B83">
          <w:rPr>
            <w:rFonts w:ascii="GHEA Grapalat" w:hAnsi="GHEA Grapalat"/>
            <w:sz w:val="20"/>
            <w:szCs w:val="20"/>
            <w:lang w:val="af-ZA"/>
          </w:rPr>
          <w:delText xml:space="preserve"> </w:delText>
        </w:r>
        <w:r w:rsidR="006F3F15" w:rsidRPr="004B72E3">
          <w:rPr>
            <w:rFonts w:ascii="GHEA Grapalat" w:hAnsi="GHEA Grapalat"/>
            <w:sz w:val="20"/>
            <w:szCs w:val="20"/>
            <w:lang w:val="hy-AM"/>
          </w:rPr>
          <w:delText>նկատմամբ՝</w:delText>
        </w:r>
        <w:r w:rsidR="006F3F15" w:rsidRPr="004B72E3">
          <w:rPr>
            <w:rFonts w:ascii="GHEA Grapalat" w:hAnsi="GHEA Grapalat"/>
            <w:sz w:val="20"/>
            <w:szCs w:val="20"/>
            <w:lang w:val="af-ZA"/>
          </w:rPr>
          <w:delText xml:space="preserve"> </w:delText>
        </w:r>
        <w:r w:rsidR="006F3F15" w:rsidRPr="004B72E3">
          <w:rPr>
            <w:rFonts w:ascii="GHEA Grapalat" w:hAnsi="GHEA Grapalat"/>
            <w:sz w:val="20"/>
            <w:szCs w:val="20"/>
            <w:lang w:val="hy-AM"/>
          </w:rPr>
          <w:delText>հաշվի</w:delText>
        </w:r>
        <w:r w:rsidR="006F3F15" w:rsidRPr="004B72E3">
          <w:rPr>
            <w:rFonts w:ascii="GHEA Grapalat" w:hAnsi="GHEA Grapalat"/>
            <w:sz w:val="20"/>
            <w:szCs w:val="20"/>
            <w:lang w:val="af-ZA"/>
          </w:rPr>
          <w:delText xml:space="preserve"> </w:delText>
        </w:r>
        <w:r w:rsidR="006F3F15" w:rsidRPr="004B72E3">
          <w:rPr>
            <w:rFonts w:ascii="GHEA Grapalat" w:hAnsi="GHEA Grapalat"/>
            <w:sz w:val="20"/>
            <w:szCs w:val="20"/>
            <w:lang w:val="hy-AM"/>
          </w:rPr>
          <w:delText>առնելով</w:delText>
        </w:r>
        <w:r w:rsidR="006F3F15" w:rsidRPr="004B72E3">
          <w:rPr>
            <w:rFonts w:ascii="GHEA Grapalat" w:hAnsi="GHEA Grapalat"/>
            <w:sz w:val="20"/>
            <w:szCs w:val="20"/>
            <w:lang w:val="af-ZA"/>
          </w:rPr>
          <w:delText xml:space="preserve"> </w:delText>
        </w:r>
        <w:r w:rsidR="006F3F15" w:rsidRPr="004B72E3">
          <w:rPr>
            <w:rFonts w:ascii="GHEA Grapalat" w:hAnsi="GHEA Grapalat"/>
            <w:sz w:val="20"/>
            <w:szCs w:val="20"/>
            <w:lang w:val="hy-AM"/>
          </w:rPr>
          <w:delText>Կարգի</w:delText>
        </w:r>
        <w:r w:rsidR="006F3F15" w:rsidRPr="004B72E3">
          <w:rPr>
            <w:rFonts w:ascii="GHEA Grapalat" w:hAnsi="GHEA Grapalat"/>
            <w:sz w:val="20"/>
            <w:szCs w:val="20"/>
            <w:lang w:val="af-ZA"/>
          </w:rPr>
          <w:delText xml:space="preserve"> 32-</w:delText>
        </w:r>
        <w:r w:rsidR="006F3F15" w:rsidRPr="004B72E3">
          <w:rPr>
            <w:rFonts w:ascii="GHEA Grapalat" w:hAnsi="GHEA Grapalat"/>
            <w:sz w:val="20"/>
            <w:szCs w:val="20"/>
            <w:lang w:val="hy-AM"/>
          </w:rPr>
          <w:delText>րդ</w:delText>
        </w:r>
        <w:r w:rsidR="006F3F15" w:rsidRPr="004B72E3">
          <w:rPr>
            <w:rFonts w:ascii="GHEA Grapalat" w:hAnsi="GHEA Grapalat"/>
            <w:sz w:val="20"/>
            <w:szCs w:val="20"/>
            <w:lang w:val="af-ZA"/>
          </w:rPr>
          <w:delText xml:space="preserve"> </w:delText>
        </w:r>
        <w:r w:rsidR="006F3F15" w:rsidRPr="004B72E3">
          <w:rPr>
            <w:rFonts w:ascii="GHEA Grapalat" w:hAnsi="GHEA Grapalat"/>
            <w:sz w:val="20"/>
            <w:szCs w:val="20"/>
            <w:lang w:val="hy-AM"/>
          </w:rPr>
          <w:delText>կետի</w:delText>
        </w:r>
        <w:r w:rsidR="006F3F15" w:rsidRPr="004B72E3">
          <w:rPr>
            <w:rFonts w:ascii="GHEA Grapalat" w:hAnsi="GHEA Grapalat"/>
            <w:sz w:val="20"/>
            <w:szCs w:val="20"/>
            <w:lang w:val="af-ZA"/>
          </w:rPr>
          <w:delText xml:space="preserve"> 1-</w:delText>
        </w:r>
        <w:r w:rsidR="006F3F15" w:rsidRPr="004B72E3">
          <w:rPr>
            <w:rFonts w:ascii="GHEA Grapalat" w:hAnsi="GHEA Grapalat"/>
            <w:sz w:val="20"/>
            <w:szCs w:val="20"/>
            <w:lang w:val="hy-AM"/>
          </w:rPr>
          <w:delText>ին</w:delText>
        </w:r>
        <w:r w:rsidR="006F3F15" w:rsidRPr="004B72E3">
          <w:rPr>
            <w:rFonts w:ascii="GHEA Grapalat" w:hAnsi="GHEA Grapalat"/>
            <w:sz w:val="20"/>
            <w:szCs w:val="20"/>
            <w:lang w:val="af-ZA"/>
          </w:rPr>
          <w:delText xml:space="preserve"> </w:delText>
        </w:r>
        <w:r w:rsidR="006F3F15" w:rsidRPr="004B72E3">
          <w:rPr>
            <w:rFonts w:ascii="GHEA Grapalat" w:hAnsi="GHEA Grapalat"/>
            <w:sz w:val="20"/>
            <w:szCs w:val="20"/>
            <w:lang w:val="hy-AM"/>
          </w:rPr>
          <w:delText>ենթակետի</w:delText>
        </w:r>
        <w:r w:rsidR="006F3F15" w:rsidRPr="004B72E3">
          <w:rPr>
            <w:rFonts w:ascii="GHEA Grapalat" w:hAnsi="GHEA Grapalat"/>
            <w:sz w:val="20"/>
            <w:szCs w:val="20"/>
            <w:lang w:val="af-ZA"/>
          </w:rPr>
          <w:delText xml:space="preserve"> «</w:delText>
        </w:r>
        <w:r w:rsidR="006F3F15" w:rsidRPr="004B72E3">
          <w:rPr>
            <w:rFonts w:ascii="GHEA Grapalat" w:hAnsi="GHEA Grapalat"/>
            <w:sz w:val="20"/>
            <w:szCs w:val="20"/>
            <w:lang w:val="hy-AM"/>
          </w:rPr>
          <w:delText>ե</w:delText>
        </w:r>
        <w:r w:rsidR="006F3F15" w:rsidRPr="004B72E3">
          <w:rPr>
            <w:rFonts w:ascii="GHEA Grapalat" w:hAnsi="GHEA Grapalat"/>
            <w:sz w:val="20"/>
            <w:szCs w:val="20"/>
            <w:lang w:val="af-ZA"/>
          </w:rPr>
          <w:delText xml:space="preserve">» </w:delText>
        </w:r>
        <w:r w:rsidR="006F3F15" w:rsidRPr="004B72E3">
          <w:rPr>
            <w:rFonts w:ascii="GHEA Grapalat" w:hAnsi="GHEA Grapalat"/>
            <w:sz w:val="20"/>
            <w:szCs w:val="20"/>
            <w:lang w:val="hy-AM"/>
          </w:rPr>
          <w:delText>պարբերության</w:delText>
        </w:r>
        <w:r w:rsidR="006F3F15" w:rsidRPr="004B72E3">
          <w:rPr>
            <w:rFonts w:ascii="GHEA Grapalat" w:hAnsi="GHEA Grapalat"/>
            <w:sz w:val="20"/>
            <w:szCs w:val="20"/>
            <w:lang w:val="af-ZA"/>
          </w:rPr>
          <w:delText xml:space="preserve"> </w:delText>
        </w:r>
        <w:r w:rsidR="006F3F15" w:rsidRPr="004B72E3">
          <w:rPr>
            <w:rFonts w:ascii="GHEA Grapalat" w:hAnsi="GHEA Grapalat"/>
            <w:sz w:val="20"/>
            <w:szCs w:val="20"/>
            <w:lang w:val="hy-AM"/>
          </w:rPr>
          <w:delText>պահանջները</w:delText>
        </w:r>
        <w:r w:rsidR="006F3F15" w:rsidRPr="004B72E3">
          <w:rPr>
            <w:rFonts w:ascii="GHEA Grapalat" w:hAnsi="GHEA Grapalat"/>
            <w:sz w:val="20"/>
            <w:szCs w:val="20"/>
            <w:lang w:val="af-ZA"/>
          </w:rPr>
          <w:delText>,</w:delText>
        </w:r>
        <w:r w:rsidR="006F3F15" w:rsidRPr="00124CC4">
          <w:rPr>
            <w:rFonts w:ascii="GHEA Grapalat" w:hAnsi="GHEA Grapalat"/>
            <w:color w:val="000000"/>
            <w:lang w:val="hy-AM"/>
          </w:rPr>
          <w:delText xml:space="preserve"> </w:delText>
        </w:r>
      </w:del>
    </w:p>
    <w:p w14:paraId="1A01EBF2" w14:textId="4BD5CEFC" w:rsidR="000A7528" w:rsidRPr="00E6597C" w:rsidRDefault="000A7528" w:rsidP="00015CC3">
      <w:pPr>
        <w:ind w:firstLine="567"/>
        <w:jc w:val="both"/>
        <w:rPr>
          <w:del w:id="391" w:author="Հերմինե Գևորգյան" w:date="2026-02-26T23:44:00Z" w16du:dateUtc="2026-02-26T19:44:00Z"/>
          <w:rFonts w:ascii="GHEA Grapalat" w:hAnsi="GHEA Grapalat"/>
          <w:color w:val="FFFFFF"/>
          <w:sz w:val="20"/>
          <w:szCs w:val="20"/>
          <w:lang w:val="af-ZA"/>
        </w:rPr>
      </w:pPr>
      <w:del w:id="392" w:author="Հերմինե Գևորգյան" w:date="2026-02-26T23:44:00Z" w16du:dateUtc="2026-02-26T19:44:00Z">
        <w:r w:rsidRPr="00015CC3">
          <w:rPr>
            <w:rFonts w:ascii="GHEA Grapalat" w:hAnsi="GHEA Grapalat"/>
            <w:sz w:val="20"/>
            <w:szCs w:val="20"/>
            <w:lang w:val="hy-AM"/>
          </w:rPr>
          <w:delText>բ</w:delText>
        </w:r>
        <w:r w:rsidRPr="00E6597C">
          <w:rPr>
            <w:rFonts w:ascii="GHEA Grapalat" w:hAnsi="GHEA Grapalat"/>
            <w:sz w:val="20"/>
            <w:szCs w:val="20"/>
            <w:lang w:val="hy-AM"/>
          </w:rPr>
          <w:delText>.</w:delText>
        </w:r>
        <w:r w:rsidRPr="00E6597C">
          <w:rPr>
            <w:rFonts w:ascii="GHEA Grapalat" w:hAnsi="GHEA Grapalat"/>
            <w:sz w:val="20"/>
            <w:szCs w:val="20"/>
            <w:lang w:val="af-ZA"/>
          </w:rPr>
          <w:delText xml:space="preserve"> </w:delText>
        </w:r>
        <w:r w:rsidR="006F3F15">
          <w:rPr>
            <w:rFonts w:ascii="GHEA Grapalat" w:hAnsi="GHEA Grapalat" w:cs="Sylfaen"/>
            <w:sz w:val="20"/>
            <w:lang w:val="hy-AM"/>
          </w:rPr>
          <w:delText>Մ</w:delText>
        </w:r>
        <w:r w:rsidR="006F3F15" w:rsidRPr="00015CC3">
          <w:rPr>
            <w:rFonts w:ascii="GHEA Grapalat" w:hAnsi="GHEA Grapalat" w:cs="Sylfaen"/>
            <w:sz w:val="20"/>
            <w:lang w:val="hy-AM"/>
          </w:rPr>
          <w:delText>ասնակիցը</w:delText>
        </w:r>
        <w:r w:rsidR="006F3F15" w:rsidRPr="004B72E3">
          <w:rPr>
            <w:rFonts w:ascii="GHEA Grapalat" w:hAnsi="GHEA Grapalat" w:cs="Sylfaen"/>
            <w:sz w:val="20"/>
            <w:lang w:val="af-ZA"/>
          </w:rPr>
          <w:delText xml:space="preserve"> </w:delText>
        </w:r>
        <w:r w:rsidR="006F3F15" w:rsidRPr="00015CC3">
          <w:rPr>
            <w:rFonts w:ascii="GHEA Grapalat" w:hAnsi="GHEA Grapalat" w:cs="Sylfaen"/>
            <w:sz w:val="20"/>
            <w:lang w:val="hy-AM"/>
          </w:rPr>
          <w:delText>զրկվում</w:delText>
        </w:r>
        <w:r w:rsidR="006F3F15" w:rsidRPr="004B72E3">
          <w:rPr>
            <w:rFonts w:ascii="GHEA Grapalat" w:hAnsi="GHEA Grapalat" w:cs="Sylfaen"/>
            <w:sz w:val="20"/>
            <w:lang w:val="af-ZA"/>
          </w:rPr>
          <w:delText xml:space="preserve"> </w:delText>
        </w:r>
        <w:r w:rsidR="006F3F15" w:rsidRPr="00015CC3">
          <w:rPr>
            <w:rFonts w:ascii="GHEA Grapalat" w:hAnsi="GHEA Grapalat" w:cs="Sylfaen"/>
            <w:sz w:val="20"/>
            <w:lang w:val="hy-AM"/>
          </w:rPr>
          <w:delText>է</w:delText>
        </w:r>
        <w:r w:rsidR="006F3F15" w:rsidRPr="004B72E3">
          <w:rPr>
            <w:rFonts w:ascii="GHEA Grapalat" w:hAnsi="GHEA Grapalat" w:cs="Sylfaen"/>
            <w:sz w:val="20"/>
            <w:lang w:val="af-ZA"/>
          </w:rPr>
          <w:delText xml:space="preserve"> </w:delText>
        </w:r>
        <w:r w:rsidR="006F3F15" w:rsidRPr="00015CC3">
          <w:rPr>
            <w:rFonts w:ascii="GHEA Grapalat" w:hAnsi="GHEA Grapalat" w:cs="Sylfaen"/>
            <w:sz w:val="20"/>
            <w:lang w:val="hy-AM"/>
          </w:rPr>
          <w:delText>պայմանագիր</w:delText>
        </w:r>
        <w:r w:rsidR="006F3F15" w:rsidRPr="004B72E3">
          <w:rPr>
            <w:rFonts w:ascii="GHEA Grapalat" w:hAnsi="GHEA Grapalat" w:cs="Sylfaen"/>
            <w:sz w:val="20"/>
            <w:lang w:val="af-ZA"/>
          </w:rPr>
          <w:delText xml:space="preserve"> </w:delText>
        </w:r>
        <w:r w:rsidR="006F3F15" w:rsidRPr="00015CC3">
          <w:rPr>
            <w:rFonts w:ascii="GHEA Grapalat" w:hAnsi="GHEA Grapalat" w:cs="Sylfaen"/>
            <w:sz w:val="20"/>
            <w:lang w:val="hy-AM"/>
          </w:rPr>
          <w:delText>կնքելու</w:delText>
        </w:r>
        <w:r w:rsidR="006F3F15" w:rsidRPr="004B72E3">
          <w:rPr>
            <w:rFonts w:ascii="GHEA Grapalat" w:hAnsi="GHEA Grapalat" w:cs="Sylfaen"/>
            <w:sz w:val="20"/>
            <w:lang w:val="af-ZA"/>
          </w:rPr>
          <w:delText xml:space="preserve"> </w:delText>
        </w:r>
        <w:r w:rsidR="006F3F15" w:rsidRPr="00015CC3">
          <w:rPr>
            <w:rFonts w:ascii="GHEA Grapalat" w:hAnsi="GHEA Grapalat" w:cs="Sylfaen"/>
            <w:sz w:val="20"/>
            <w:lang w:val="hy-AM"/>
          </w:rPr>
          <w:delText>իրավունքից</w:delText>
        </w:r>
        <w:r w:rsidR="006F3F15" w:rsidRPr="004B72E3">
          <w:rPr>
            <w:rFonts w:ascii="GHEA Grapalat" w:hAnsi="GHEA Grapalat" w:cs="Sylfaen"/>
            <w:sz w:val="20"/>
            <w:lang w:val="af-ZA"/>
          </w:rPr>
          <w:delText xml:space="preserve"> </w:delText>
        </w:r>
        <w:r w:rsidR="006F3F15" w:rsidRPr="00015CC3">
          <w:rPr>
            <w:rFonts w:ascii="GHEA Grapalat" w:hAnsi="GHEA Grapalat" w:cs="Sylfaen"/>
            <w:sz w:val="20"/>
            <w:lang w:val="hy-AM"/>
          </w:rPr>
          <w:delText>որևէ</w:delText>
        </w:r>
        <w:r w:rsidR="006F3F15" w:rsidRPr="004B72E3">
          <w:rPr>
            <w:rFonts w:ascii="GHEA Grapalat" w:hAnsi="GHEA Grapalat" w:cs="Sylfaen"/>
            <w:sz w:val="20"/>
            <w:lang w:val="af-ZA"/>
          </w:rPr>
          <w:delText xml:space="preserve"> </w:delText>
        </w:r>
        <w:r w:rsidR="006F3F15" w:rsidRPr="00015CC3">
          <w:rPr>
            <w:rFonts w:ascii="GHEA Grapalat" w:hAnsi="GHEA Grapalat" w:cs="Sylfaen"/>
            <w:sz w:val="20"/>
            <w:lang w:val="hy-AM"/>
          </w:rPr>
          <w:delText>չափաբաժնի</w:delText>
        </w:r>
        <w:r w:rsidR="006F3F15" w:rsidRPr="004B72E3">
          <w:rPr>
            <w:rFonts w:ascii="GHEA Grapalat" w:hAnsi="GHEA Grapalat" w:cs="Sylfaen"/>
            <w:sz w:val="20"/>
            <w:lang w:val="af-ZA"/>
          </w:rPr>
          <w:delText xml:space="preserve"> </w:delText>
        </w:r>
        <w:r w:rsidR="006F3F15" w:rsidRPr="00015CC3">
          <w:rPr>
            <w:rFonts w:ascii="GHEA Grapalat" w:hAnsi="GHEA Grapalat" w:cs="Sylfaen"/>
            <w:sz w:val="20"/>
            <w:lang w:val="hy-AM"/>
          </w:rPr>
          <w:delText>մասով</w:delText>
        </w:r>
        <w:r w:rsidR="006F3F15" w:rsidRPr="004B72E3">
          <w:rPr>
            <w:rFonts w:ascii="GHEA Grapalat" w:hAnsi="GHEA Grapalat" w:cs="Sylfaen"/>
            <w:sz w:val="20"/>
            <w:lang w:val="af-ZA"/>
          </w:rPr>
          <w:delText xml:space="preserve">, </w:delText>
        </w:r>
        <w:r w:rsidR="006F3F15" w:rsidRPr="00015CC3">
          <w:rPr>
            <w:rFonts w:ascii="GHEA Grapalat" w:hAnsi="GHEA Grapalat" w:cs="Sylfaen"/>
            <w:sz w:val="20"/>
            <w:lang w:val="hy-AM"/>
          </w:rPr>
          <w:delText>ապա</w:delText>
        </w:r>
        <w:r w:rsidR="006F3F15" w:rsidRPr="004B72E3">
          <w:rPr>
            <w:rFonts w:ascii="GHEA Grapalat" w:hAnsi="GHEA Grapalat" w:cs="Sylfaen"/>
            <w:sz w:val="20"/>
            <w:lang w:val="af-ZA"/>
          </w:rPr>
          <w:delText xml:space="preserve"> </w:delText>
        </w:r>
        <w:r w:rsidR="006F3F15" w:rsidRPr="00015CC3">
          <w:rPr>
            <w:rFonts w:ascii="GHEA Grapalat" w:hAnsi="GHEA Grapalat" w:cs="Sylfaen"/>
            <w:sz w:val="20"/>
            <w:lang w:val="hy-AM"/>
          </w:rPr>
          <w:delText>հայտի</w:delText>
        </w:r>
        <w:r w:rsidR="006F3F15" w:rsidRPr="004B72E3">
          <w:rPr>
            <w:rFonts w:ascii="GHEA Grapalat" w:hAnsi="GHEA Grapalat" w:cs="Sylfaen"/>
            <w:sz w:val="20"/>
            <w:lang w:val="af-ZA"/>
          </w:rPr>
          <w:delText xml:space="preserve"> </w:delText>
        </w:r>
        <w:r w:rsidR="006F3F15" w:rsidRPr="00015CC3">
          <w:rPr>
            <w:rFonts w:ascii="GHEA Grapalat" w:hAnsi="GHEA Grapalat" w:cs="Sylfaen"/>
            <w:sz w:val="20"/>
            <w:lang w:val="hy-AM"/>
          </w:rPr>
          <w:delText>ապահովումը</w:delText>
        </w:r>
        <w:r w:rsidR="006F3F15" w:rsidRPr="004B72E3">
          <w:rPr>
            <w:rFonts w:ascii="GHEA Grapalat" w:hAnsi="GHEA Grapalat" w:cs="Sylfaen"/>
            <w:sz w:val="20"/>
            <w:lang w:val="af-ZA"/>
          </w:rPr>
          <w:delText xml:space="preserve"> </w:delText>
        </w:r>
        <w:r w:rsidR="006F3F15" w:rsidRPr="00015CC3">
          <w:rPr>
            <w:rFonts w:ascii="GHEA Grapalat" w:hAnsi="GHEA Grapalat" w:cs="Sylfaen"/>
            <w:sz w:val="20"/>
            <w:lang w:val="hy-AM"/>
          </w:rPr>
          <w:delText>վճարվում</w:delText>
        </w:r>
        <w:r w:rsidR="006F3F15" w:rsidRPr="004B72E3">
          <w:rPr>
            <w:rFonts w:ascii="GHEA Grapalat" w:hAnsi="GHEA Grapalat" w:cs="Sylfaen"/>
            <w:sz w:val="20"/>
            <w:lang w:val="af-ZA"/>
          </w:rPr>
          <w:delText xml:space="preserve"> </w:delText>
        </w:r>
        <w:r w:rsidR="006F3F15" w:rsidRPr="00015CC3">
          <w:rPr>
            <w:rFonts w:ascii="GHEA Grapalat" w:hAnsi="GHEA Grapalat" w:cs="Sylfaen"/>
            <w:sz w:val="20"/>
            <w:lang w:val="hy-AM"/>
          </w:rPr>
          <w:delText>է</w:delText>
        </w:r>
        <w:r w:rsidR="006F3F15" w:rsidRPr="004B72E3">
          <w:rPr>
            <w:rFonts w:ascii="GHEA Grapalat" w:hAnsi="GHEA Grapalat" w:cs="Sylfaen"/>
            <w:sz w:val="20"/>
            <w:lang w:val="af-ZA"/>
          </w:rPr>
          <w:delText xml:space="preserve"> </w:delText>
        </w:r>
        <w:r w:rsidR="006F3F15" w:rsidRPr="00015CC3">
          <w:rPr>
            <w:rFonts w:ascii="GHEA Grapalat" w:hAnsi="GHEA Grapalat" w:cs="Sylfaen"/>
            <w:sz w:val="20"/>
            <w:lang w:val="hy-AM"/>
          </w:rPr>
          <w:delText>միայն</w:delText>
        </w:r>
        <w:r w:rsidR="006F3F15" w:rsidRPr="004B72E3">
          <w:rPr>
            <w:rFonts w:ascii="GHEA Grapalat" w:hAnsi="GHEA Grapalat" w:cs="Sylfaen"/>
            <w:sz w:val="20"/>
            <w:lang w:val="af-ZA"/>
          </w:rPr>
          <w:delText xml:space="preserve"> </w:delText>
        </w:r>
        <w:r w:rsidR="006F3F15" w:rsidRPr="00015CC3">
          <w:rPr>
            <w:rFonts w:ascii="GHEA Grapalat" w:hAnsi="GHEA Grapalat" w:cs="Sylfaen"/>
            <w:sz w:val="20"/>
            <w:lang w:val="hy-AM"/>
          </w:rPr>
          <w:delText>այդ</w:delText>
        </w:r>
        <w:r w:rsidR="006F3F15" w:rsidRPr="004B72E3">
          <w:rPr>
            <w:rFonts w:ascii="GHEA Grapalat" w:hAnsi="GHEA Grapalat" w:cs="Sylfaen"/>
            <w:sz w:val="20"/>
            <w:lang w:val="af-ZA"/>
          </w:rPr>
          <w:delText xml:space="preserve"> </w:delText>
        </w:r>
        <w:r w:rsidR="006F3F15" w:rsidRPr="00015CC3">
          <w:rPr>
            <w:rFonts w:ascii="GHEA Grapalat" w:hAnsi="GHEA Grapalat" w:cs="Sylfaen"/>
            <w:sz w:val="20"/>
            <w:lang w:val="hy-AM"/>
          </w:rPr>
          <w:delText>չափաբաժնի</w:delText>
        </w:r>
        <w:r w:rsidR="006F3F15" w:rsidRPr="004B72E3">
          <w:rPr>
            <w:rFonts w:ascii="GHEA Grapalat" w:hAnsi="GHEA Grapalat" w:cs="Sylfaen"/>
            <w:sz w:val="20"/>
            <w:lang w:val="af-ZA"/>
          </w:rPr>
          <w:delText xml:space="preserve"> </w:delText>
        </w:r>
        <w:r w:rsidR="006F3F15" w:rsidRPr="00015CC3">
          <w:rPr>
            <w:rFonts w:ascii="GHEA Grapalat" w:hAnsi="GHEA Grapalat" w:cs="Sylfaen"/>
            <w:sz w:val="20"/>
            <w:lang w:val="hy-AM"/>
          </w:rPr>
          <w:delText>նկատմամբ</w:delText>
        </w:r>
        <w:r w:rsidR="006F3F15" w:rsidRPr="004B72E3">
          <w:rPr>
            <w:rFonts w:ascii="GHEA Grapalat" w:hAnsi="GHEA Grapalat" w:cs="Sylfaen"/>
            <w:sz w:val="20"/>
            <w:lang w:val="af-ZA"/>
          </w:rPr>
          <w:delText xml:space="preserve"> </w:delText>
        </w:r>
        <w:r w:rsidR="006F3F15" w:rsidRPr="00015CC3">
          <w:rPr>
            <w:rFonts w:ascii="GHEA Grapalat" w:hAnsi="GHEA Grapalat" w:cs="Sylfaen"/>
            <w:sz w:val="20"/>
            <w:lang w:val="hy-AM"/>
          </w:rPr>
          <w:delText>հաշվարկված</w:delText>
        </w:r>
        <w:r w:rsidR="006F3F15" w:rsidRPr="004B72E3">
          <w:rPr>
            <w:rFonts w:ascii="GHEA Grapalat" w:hAnsi="GHEA Grapalat" w:cs="Sylfaen"/>
            <w:sz w:val="20"/>
            <w:lang w:val="af-ZA"/>
          </w:rPr>
          <w:delText xml:space="preserve"> </w:delText>
        </w:r>
        <w:r w:rsidR="006F3F15" w:rsidRPr="00015CC3">
          <w:rPr>
            <w:rFonts w:ascii="GHEA Grapalat" w:hAnsi="GHEA Grapalat" w:cs="Sylfaen"/>
            <w:sz w:val="20"/>
            <w:lang w:val="hy-AM"/>
          </w:rPr>
          <w:delText>ապահովման</w:delText>
        </w:r>
        <w:r w:rsidR="006F3F15" w:rsidRPr="004B72E3">
          <w:rPr>
            <w:rFonts w:ascii="GHEA Grapalat" w:hAnsi="GHEA Grapalat" w:cs="Sylfaen"/>
            <w:sz w:val="20"/>
            <w:lang w:val="af-ZA"/>
          </w:rPr>
          <w:delText xml:space="preserve"> </w:delText>
        </w:r>
        <w:r w:rsidR="006F3F15" w:rsidRPr="00015CC3">
          <w:rPr>
            <w:rFonts w:ascii="GHEA Grapalat" w:hAnsi="GHEA Grapalat" w:cs="Sylfaen"/>
            <w:sz w:val="20"/>
            <w:lang w:val="hy-AM"/>
          </w:rPr>
          <w:delText>չափով</w:delText>
        </w:r>
        <w:r w:rsidRPr="00E6597C">
          <w:rPr>
            <w:rFonts w:ascii="GHEA Grapalat" w:hAnsi="GHEA Grapalat"/>
            <w:sz w:val="20"/>
            <w:szCs w:val="20"/>
            <w:lang w:val="af-ZA"/>
          </w:rPr>
          <w:delText>:</w:delText>
        </w:r>
        <w:r w:rsidR="00263447">
          <w:rPr>
            <w:rStyle w:val="af6"/>
            <w:rFonts w:ascii="GHEA Grapalat" w:hAnsi="GHEA Grapalat"/>
            <w:sz w:val="20"/>
            <w:szCs w:val="20"/>
            <w:lang w:val="af-ZA"/>
          </w:rPr>
          <w:footnoteReference w:id="10"/>
        </w:r>
      </w:del>
    </w:p>
    <w:p w14:paraId="56C56E11" w14:textId="77777777" w:rsidR="00F20DA5" w:rsidRPr="00E6597C" w:rsidRDefault="00283198" w:rsidP="00EF3662">
      <w:pPr>
        <w:ind w:firstLine="567"/>
        <w:jc w:val="both"/>
        <w:rPr>
          <w:del w:id="395" w:author="Հերմինե Գևորգյան" w:date="2026-02-26T23:44:00Z" w16du:dateUtc="2026-02-26T19:44:00Z"/>
          <w:rFonts w:ascii="GHEA Grapalat" w:hAnsi="GHEA Grapalat" w:cs="Sylfaen"/>
          <w:sz w:val="20"/>
          <w:lang w:val="af-ZA"/>
        </w:rPr>
      </w:pPr>
      <w:del w:id="396" w:author="Հերմինե Գևորգյան" w:date="2026-02-26T23:44:00Z" w16du:dateUtc="2026-02-26T19:44:00Z">
        <w:r w:rsidRPr="00E6597C">
          <w:rPr>
            <w:rFonts w:ascii="GHEA Grapalat" w:hAnsi="GHEA Grapalat" w:cs="Sylfaen"/>
            <w:sz w:val="20"/>
            <w:lang w:val="af-ZA"/>
          </w:rPr>
          <w:delText>7</w:delText>
        </w:r>
        <w:r w:rsidR="00096865" w:rsidRPr="00E6597C">
          <w:rPr>
            <w:rFonts w:ascii="GHEA Grapalat" w:hAnsi="GHEA Grapalat" w:cs="Sylfaen"/>
            <w:sz w:val="20"/>
            <w:lang w:val="af-ZA"/>
          </w:rPr>
          <w:delText>.</w:delText>
        </w:r>
        <w:r w:rsidR="009771B9" w:rsidRPr="00E6597C">
          <w:rPr>
            <w:rFonts w:ascii="GHEA Grapalat" w:hAnsi="GHEA Grapalat" w:cs="Sylfaen"/>
            <w:sz w:val="20"/>
            <w:lang w:val="af-ZA"/>
          </w:rPr>
          <w:delText>3</w:delText>
        </w:r>
        <w:r w:rsidR="00096865" w:rsidRPr="00E6597C">
          <w:rPr>
            <w:rFonts w:ascii="GHEA Grapalat" w:hAnsi="GHEA Grapalat" w:cs="Sylfaen"/>
            <w:sz w:val="20"/>
            <w:lang w:val="af-ZA"/>
          </w:rPr>
          <w:delText xml:space="preserve"> </w:delText>
        </w:r>
        <w:r w:rsidR="009771B9" w:rsidRPr="00E6597C">
          <w:rPr>
            <w:rFonts w:ascii="GHEA Grapalat" w:hAnsi="GHEA Grapalat" w:cs="Sylfaen"/>
            <w:sz w:val="20"/>
            <w:lang w:val="ru-RU"/>
          </w:rPr>
          <w:delText>Մասնակիցը</w:delText>
        </w:r>
        <w:r w:rsidR="009771B9" w:rsidRPr="00E6597C">
          <w:rPr>
            <w:rFonts w:ascii="GHEA Grapalat" w:hAnsi="GHEA Grapalat" w:cs="Sylfaen"/>
            <w:sz w:val="20"/>
            <w:lang w:val="af-ZA"/>
          </w:rPr>
          <w:delText xml:space="preserve"> </w:delText>
        </w:r>
        <w:r w:rsidR="009771B9" w:rsidRPr="00E6597C">
          <w:rPr>
            <w:rFonts w:ascii="GHEA Grapalat" w:hAnsi="GHEA Grapalat" w:cs="Sylfaen"/>
            <w:sz w:val="20"/>
            <w:lang w:val="ru-RU"/>
          </w:rPr>
          <w:delText>վճարում</w:delText>
        </w:r>
        <w:r w:rsidR="009771B9" w:rsidRPr="00E6597C">
          <w:rPr>
            <w:rFonts w:ascii="GHEA Grapalat" w:hAnsi="GHEA Grapalat" w:cs="Sylfaen"/>
            <w:sz w:val="20"/>
            <w:lang w:val="af-ZA"/>
          </w:rPr>
          <w:delText xml:space="preserve"> </w:delText>
        </w:r>
        <w:r w:rsidR="009771B9" w:rsidRPr="00E6597C">
          <w:rPr>
            <w:rFonts w:ascii="GHEA Grapalat" w:hAnsi="GHEA Grapalat" w:cs="Sylfaen"/>
            <w:sz w:val="20"/>
            <w:lang w:val="ru-RU"/>
          </w:rPr>
          <w:delText>է</w:delText>
        </w:r>
        <w:r w:rsidR="009771B9" w:rsidRPr="00E6597C">
          <w:rPr>
            <w:rFonts w:ascii="GHEA Grapalat" w:hAnsi="GHEA Grapalat" w:cs="Sylfaen"/>
            <w:sz w:val="20"/>
            <w:lang w:val="af-ZA"/>
          </w:rPr>
          <w:delText xml:space="preserve"> </w:delText>
        </w:r>
        <w:r w:rsidR="009771B9" w:rsidRPr="00E6597C">
          <w:rPr>
            <w:rFonts w:ascii="GHEA Grapalat" w:hAnsi="GHEA Grapalat" w:cs="Sylfaen"/>
            <w:sz w:val="20"/>
            <w:lang w:val="ru-RU"/>
          </w:rPr>
          <w:delText>հայտի</w:delText>
        </w:r>
        <w:r w:rsidR="009771B9" w:rsidRPr="00E6597C">
          <w:rPr>
            <w:rFonts w:ascii="GHEA Grapalat" w:hAnsi="GHEA Grapalat" w:cs="Sylfaen"/>
            <w:sz w:val="20"/>
            <w:lang w:val="af-ZA"/>
          </w:rPr>
          <w:delText xml:space="preserve"> </w:delText>
        </w:r>
        <w:r w:rsidR="009771B9" w:rsidRPr="00E6597C">
          <w:rPr>
            <w:rFonts w:ascii="GHEA Grapalat" w:hAnsi="GHEA Grapalat" w:cs="Sylfaen"/>
            <w:sz w:val="20"/>
            <w:lang w:val="ru-RU"/>
          </w:rPr>
          <w:delText>ապահովումը</w:delText>
        </w:r>
        <w:r w:rsidR="009771B9" w:rsidRPr="00E6597C">
          <w:rPr>
            <w:rFonts w:ascii="GHEA Grapalat" w:hAnsi="GHEA Grapalat" w:cs="Sylfaen"/>
            <w:sz w:val="20"/>
            <w:lang w:val="af-ZA"/>
          </w:rPr>
          <w:delText xml:space="preserve">, </w:delText>
        </w:r>
        <w:r w:rsidR="009771B9" w:rsidRPr="00E6597C">
          <w:rPr>
            <w:rFonts w:ascii="GHEA Grapalat" w:hAnsi="GHEA Grapalat" w:cs="Sylfaen"/>
            <w:sz w:val="20"/>
            <w:lang w:val="ru-RU"/>
          </w:rPr>
          <w:delText>եթե</w:delText>
        </w:r>
        <w:r w:rsidR="009771B9" w:rsidRPr="00E6597C">
          <w:rPr>
            <w:rFonts w:ascii="GHEA Grapalat" w:hAnsi="GHEA Grapalat" w:cs="Sylfaen"/>
            <w:sz w:val="20"/>
            <w:lang w:val="af-ZA"/>
          </w:rPr>
          <w:delText xml:space="preserve"> </w:delText>
        </w:r>
        <w:r w:rsidR="009771B9" w:rsidRPr="00E6597C">
          <w:rPr>
            <w:rFonts w:ascii="GHEA Grapalat" w:hAnsi="GHEA Grapalat" w:cs="Sylfaen"/>
            <w:sz w:val="20"/>
            <w:lang w:val="ru-RU"/>
          </w:rPr>
          <w:delText>նա</w:delText>
        </w:r>
        <w:r w:rsidR="009771B9" w:rsidRPr="00E6597C">
          <w:rPr>
            <w:rFonts w:ascii="GHEA Grapalat" w:hAnsi="GHEA Grapalat" w:cs="Sylfaen"/>
            <w:sz w:val="20"/>
            <w:lang w:val="af-ZA"/>
          </w:rPr>
          <w:delText>`</w:delText>
        </w:r>
      </w:del>
    </w:p>
    <w:p w14:paraId="6F1C6321" w14:textId="77777777" w:rsidR="00096865" w:rsidRPr="00E6597C" w:rsidRDefault="00096865" w:rsidP="00EF3662">
      <w:pPr>
        <w:ind w:firstLine="567"/>
        <w:jc w:val="both"/>
        <w:rPr>
          <w:del w:id="397" w:author="Հերմինե Գևորգյան" w:date="2026-02-26T23:44:00Z" w16du:dateUtc="2026-02-26T19:44:00Z"/>
          <w:rFonts w:ascii="GHEA Grapalat" w:hAnsi="GHEA Grapalat" w:cs="Sylfaen"/>
          <w:sz w:val="20"/>
          <w:lang w:val="af-ZA"/>
        </w:rPr>
      </w:pPr>
      <w:del w:id="398" w:author="Հերմինե Գևորգյան" w:date="2026-02-26T23:44:00Z" w16du:dateUtc="2026-02-26T19:44:00Z">
        <w:r w:rsidRPr="00E6597C">
          <w:rPr>
            <w:rFonts w:ascii="GHEA Grapalat" w:hAnsi="GHEA Grapalat" w:cs="Sylfaen"/>
            <w:sz w:val="20"/>
            <w:lang w:val="af-ZA"/>
          </w:rPr>
          <w:delText xml:space="preserve">1) </w:delText>
        </w:r>
        <w:r w:rsidRPr="00E6597C">
          <w:rPr>
            <w:rFonts w:ascii="GHEA Grapalat" w:hAnsi="GHEA Grapalat" w:cs="Sylfaen"/>
            <w:sz w:val="20"/>
            <w:lang w:val="ru-RU"/>
          </w:rPr>
          <w:delText>հայտարարվել</w:delText>
        </w:r>
        <w:r w:rsidRPr="00E6597C">
          <w:rPr>
            <w:rFonts w:ascii="GHEA Grapalat" w:hAnsi="GHEA Grapalat" w:cs="Sylfaen"/>
            <w:sz w:val="20"/>
            <w:lang w:val="af-ZA"/>
          </w:rPr>
          <w:delText xml:space="preserve"> </w:delText>
        </w:r>
        <w:r w:rsidRPr="00E6597C">
          <w:rPr>
            <w:rFonts w:ascii="GHEA Grapalat" w:hAnsi="GHEA Grapalat" w:cs="Sylfaen"/>
            <w:sz w:val="20"/>
            <w:lang w:val="ru-RU"/>
          </w:rPr>
          <w:delText>է</w:delText>
        </w:r>
        <w:r w:rsidRPr="00E6597C">
          <w:rPr>
            <w:rFonts w:ascii="GHEA Grapalat" w:hAnsi="GHEA Grapalat" w:cs="Sylfaen"/>
            <w:sz w:val="20"/>
            <w:lang w:val="af-ZA"/>
          </w:rPr>
          <w:delText xml:space="preserve"> </w:delText>
        </w:r>
        <w:r w:rsidRPr="00E6597C">
          <w:rPr>
            <w:rFonts w:ascii="GHEA Grapalat" w:hAnsi="GHEA Grapalat" w:cs="Sylfaen"/>
            <w:sz w:val="20"/>
            <w:lang w:val="ru-RU"/>
          </w:rPr>
          <w:delText>ընտրված</w:delText>
        </w:r>
        <w:r w:rsidRPr="00E6597C">
          <w:rPr>
            <w:rFonts w:ascii="GHEA Grapalat" w:hAnsi="GHEA Grapalat" w:cs="Sylfaen"/>
            <w:sz w:val="20"/>
            <w:lang w:val="af-ZA"/>
          </w:rPr>
          <w:delText xml:space="preserve"> </w:delText>
        </w:r>
        <w:r w:rsidRPr="00E6597C">
          <w:rPr>
            <w:rFonts w:ascii="GHEA Grapalat" w:hAnsi="GHEA Grapalat" w:cs="Sylfaen"/>
            <w:sz w:val="20"/>
            <w:lang w:val="ru-RU"/>
          </w:rPr>
          <w:delText>մասնակից</w:delText>
        </w:r>
        <w:r w:rsidRPr="00E6597C">
          <w:rPr>
            <w:rFonts w:ascii="GHEA Grapalat" w:hAnsi="GHEA Grapalat" w:cs="Sylfaen"/>
            <w:sz w:val="20"/>
            <w:lang w:val="af-ZA"/>
          </w:rPr>
          <w:delText xml:space="preserve">, </w:delText>
        </w:r>
        <w:r w:rsidRPr="00E6597C">
          <w:rPr>
            <w:rFonts w:ascii="GHEA Grapalat" w:hAnsi="GHEA Grapalat" w:cs="Sylfaen"/>
            <w:sz w:val="20"/>
            <w:lang w:val="ru-RU"/>
          </w:rPr>
          <w:delText>սակայն</w:delText>
        </w:r>
        <w:r w:rsidRPr="00E6597C">
          <w:rPr>
            <w:rFonts w:ascii="GHEA Grapalat" w:hAnsi="GHEA Grapalat" w:cs="Sylfaen"/>
            <w:sz w:val="20"/>
            <w:lang w:val="af-ZA"/>
          </w:rPr>
          <w:delText xml:space="preserve"> </w:delText>
        </w:r>
        <w:r w:rsidRPr="00E6597C">
          <w:rPr>
            <w:rFonts w:ascii="GHEA Grapalat" w:hAnsi="GHEA Grapalat" w:cs="Sylfaen"/>
            <w:sz w:val="20"/>
            <w:lang w:val="ru-RU"/>
          </w:rPr>
          <w:delText>հրաժարվում</w:delText>
        </w:r>
        <w:r w:rsidRPr="00E6597C">
          <w:rPr>
            <w:rFonts w:ascii="GHEA Grapalat" w:hAnsi="GHEA Grapalat" w:cs="Sylfaen"/>
            <w:sz w:val="20"/>
            <w:lang w:val="af-ZA"/>
          </w:rPr>
          <w:delText xml:space="preserve"> </w:delText>
        </w:r>
        <w:r w:rsidRPr="00E6597C">
          <w:rPr>
            <w:rFonts w:ascii="GHEA Grapalat" w:hAnsi="GHEA Grapalat" w:cs="Sylfaen"/>
            <w:sz w:val="20"/>
            <w:lang w:val="ru-RU"/>
          </w:rPr>
          <w:delText>կամ</w:delText>
        </w:r>
        <w:r w:rsidRPr="00E6597C">
          <w:rPr>
            <w:rFonts w:ascii="GHEA Grapalat" w:hAnsi="GHEA Grapalat" w:cs="Sylfaen"/>
            <w:sz w:val="20"/>
            <w:lang w:val="af-ZA"/>
          </w:rPr>
          <w:delText xml:space="preserve"> </w:delText>
        </w:r>
        <w:r w:rsidRPr="00E6597C">
          <w:rPr>
            <w:rFonts w:ascii="GHEA Grapalat" w:hAnsi="GHEA Grapalat" w:cs="Sylfaen"/>
            <w:sz w:val="20"/>
            <w:lang w:val="ru-RU"/>
          </w:rPr>
          <w:delText>զրկվում</w:delText>
        </w:r>
        <w:r w:rsidRPr="00E6597C">
          <w:rPr>
            <w:rFonts w:ascii="GHEA Grapalat" w:hAnsi="GHEA Grapalat" w:cs="Sylfaen"/>
            <w:sz w:val="20"/>
            <w:lang w:val="af-ZA"/>
          </w:rPr>
          <w:delText xml:space="preserve"> </w:delText>
        </w:r>
        <w:r w:rsidRPr="00E6597C">
          <w:rPr>
            <w:rFonts w:ascii="GHEA Grapalat" w:hAnsi="GHEA Grapalat" w:cs="Sylfaen"/>
            <w:sz w:val="20"/>
            <w:lang w:val="ru-RU"/>
          </w:rPr>
          <w:delText>է</w:delText>
        </w:r>
        <w:r w:rsidRPr="00E6597C">
          <w:rPr>
            <w:rFonts w:ascii="GHEA Grapalat" w:hAnsi="GHEA Grapalat" w:cs="Sylfaen"/>
            <w:sz w:val="20"/>
            <w:lang w:val="af-ZA"/>
          </w:rPr>
          <w:delText xml:space="preserve"> </w:delText>
        </w:r>
        <w:r w:rsidRPr="00E6597C">
          <w:rPr>
            <w:rFonts w:ascii="GHEA Grapalat" w:hAnsi="GHEA Grapalat" w:cs="Sylfaen"/>
            <w:sz w:val="20"/>
            <w:lang w:val="ru-RU"/>
          </w:rPr>
          <w:delText>պայմանագիր</w:delText>
        </w:r>
        <w:r w:rsidRPr="00E6597C">
          <w:rPr>
            <w:rFonts w:ascii="GHEA Grapalat" w:hAnsi="GHEA Grapalat" w:cs="Sylfaen"/>
            <w:sz w:val="20"/>
            <w:lang w:val="af-ZA"/>
          </w:rPr>
          <w:delText xml:space="preserve"> </w:delText>
        </w:r>
        <w:r w:rsidRPr="00E6597C">
          <w:rPr>
            <w:rFonts w:ascii="GHEA Grapalat" w:hAnsi="GHEA Grapalat" w:cs="Sylfaen"/>
            <w:sz w:val="20"/>
            <w:lang w:val="ru-RU"/>
          </w:rPr>
          <w:delText>կնքելու</w:delText>
        </w:r>
        <w:r w:rsidRPr="00E6597C">
          <w:rPr>
            <w:rFonts w:ascii="GHEA Grapalat" w:hAnsi="GHEA Grapalat" w:cs="Sylfaen"/>
            <w:sz w:val="20"/>
            <w:lang w:val="af-ZA"/>
          </w:rPr>
          <w:delText xml:space="preserve"> </w:delText>
        </w:r>
        <w:r w:rsidRPr="00E6597C">
          <w:rPr>
            <w:rFonts w:ascii="GHEA Grapalat" w:hAnsi="GHEA Grapalat" w:cs="Sylfaen"/>
            <w:sz w:val="20"/>
            <w:lang w:val="ru-RU"/>
          </w:rPr>
          <w:delText>իրավունքից</w:delText>
        </w:r>
        <w:r w:rsidRPr="00E6597C">
          <w:rPr>
            <w:rFonts w:ascii="GHEA Grapalat" w:hAnsi="GHEA Grapalat" w:cs="Sylfaen"/>
            <w:sz w:val="20"/>
            <w:lang w:val="af-ZA"/>
          </w:rPr>
          <w:delText>.</w:delText>
        </w:r>
      </w:del>
    </w:p>
    <w:p w14:paraId="2F13EAD7" w14:textId="77777777" w:rsidR="00096865" w:rsidRPr="00015CC3" w:rsidRDefault="00096865" w:rsidP="00EF3662">
      <w:pPr>
        <w:ind w:firstLine="567"/>
        <w:jc w:val="both"/>
        <w:rPr>
          <w:del w:id="399" w:author="Հերմինե Գևորգյան" w:date="2026-02-26T23:44:00Z" w16du:dateUtc="2026-02-26T19:44:00Z"/>
          <w:rFonts w:ascii="GHEA Grapalat" w:hAnsi="GHEA Grapalat" w:cs="Sylfaen"/>
          <w:sz w:val="20"/>
          <w:lang w:val="af-ZA"/>
        </w:rPr>
      </w:pPr>
      <w:del w:id="400" w:author="Հերմինե Գևորգյան" w:date="2026-02-26T23:44:00Z" w16du:dateUtc="2026-02-26T19:44:00Z">
        <w:r w:rsidRPr="00015CC3">
          <w:rPr>
            <w:rFonts w:ascii="GHEA Grapalat" w:hAnsi="GHEA Grapalat" w:cs="Sylfaen"/>
            <w:sz w:val="20"/>
            <w:lang w:val="af-ZA"/>
          </w:rPr>
          <w:delText xml:space="preserve">2) </w:delText>
        </w:r>
        <w:r w:rsidRPr="00015CC3">
          <w:rPr>
            <w:rFonts w:ascii="GHEA Grapalat" w:hAnsi="GHEA Grapalat" w:cs="Sylfaen"/>
            <w:sz w:val="20"/>
            <w:lang w:val="ru-RU"/>
          </w:rPr>
          <w:delText>խախտել</w:delText>
        </w:r>
        <w:r w:rsidRPr="00015CC3">
          <w:rPr>
            <w:rFonts w:ascii="GHEA Grapalat" w:hAnsi="GHEA Grapalat" w:cs="Sylfaen"/>
            <w:sz w:val="20"/>
            <w:lang w:val="af-ZA"/>
          </w:rPr>
          <w:delText xml:space="preserve"> </w:delText>
        </w:r>
        <w:r w:rsidRPr="00015CC3">
          <w:rPr>
            <w:rFonts w:ascii="GHEA Grapalat" w:hAnsi="GHEA Grapalat" w:cs="Sylfaen"/>
            <w:sz w:val="20"/>
            <w:lang w:val="ru-RU"/>
          </w:rPr>
          <w:delText>է</w:delText>
        </w:r>
        <w:r w:rsidRPr="00015CC3">
          <w:rPr>
            <w:rFonts w:ascii="GHEA Grapalat" w:hAnsi="GHEA Grapalat" w:cs="Sylfaen"/>
            <w:sz w:val="20"/>
            <w:lang w:val="af-ZA"/>
          </w:rPr>
          <w:delText xml:space="preserve"> </w:delText>
        </w:r>
        <w:r w:rsidRPr="00015CC3">
          <w:rPr>
            <w:rFonts w:ascii="GHEA Grapalat" w:hAnsi="GHEA Grapalat" w:cs="Sylfaen"/>
            <w:sz w:val="20"/>
            <w:lang w:val="ru-RU"/>
          </w:rPr>
          <w:delText>գնման</w:delText>
        </w:r>
        <w:r w:rsidRPr="00015CC3">
          <w:rPr>
            <w:rFonts w:ascii="GHEA Grapalat" w:hAnsi="GHEA Grapalat" w:cs="Sylfaen"/>
            <w:sz w:val="20"/>
            <w:lang w:val="af-ZA"/>
          </w:rPr>
          <w:delText xml:space="preserve"> </w:delText>
        </w:r>
        <w:r w:rsidRPr="00015CC3">
          <w:rPr>
            <w:rFonts w:ascii="GHEA Grapalat" w:hAnsi="GHEA Grapalat" w:cs="Sylfaen"/>
            <w:sz w:val="20"/>
            <w:lang w:val="ru-RU"/>
          </w:rPr>
          <w:delText>գործընթացի</w:delText>
        </w:r>
        <w:r w:rsidRPr="00015CC3">
          <w:rPr>
            <w:rFonts w:ascii="GHEA Grapalat" w:hAnsi="GHEA Grapalat" w:cs="Sylfaen"/>
            <w:sz w:val="20"/>
            <w:lang w:val="af-ZA"/>
          </w:rPr>
          <w:delText xml:space="preserve"> </w:delText>
        </w:r>
        <w:r w:rsidRPr="00015CC3">
          <w:rPr>
            <w:rFonts w:ascii="GHEA Grapalat" w:hAnsi="GHEA Grapalat" w:cs="Sylfaen"/>
            <w:sz w:val="20"/>
            <w:lang w:val="ru-RU"/>
          </w:rPr>
          <w:delText>շրջանակում</w:delText>
        </w:r>
        <w:r w:rsidRPr="00015CC3">
          <w:rPr>
            <w:rFonts w:ascii="GHEA Grapalat" w:hAnsi="GHEA Grapalat" w:cs="Sylfaen"/>
            <w:sz w:val="20"/>
            <w:lang w:val="af-ZA"/>
          </w:rPr>
          <w:delText xml:space="preserve"> </w:delText>
        </w:r>
        <w:r w:rsidRPr="00015CC3">
          <w:rPr>
            <w:rFonts w:ascii="GHEA Grapalat" w:hAnsi="GHEA Grapalat" w:cs="Sylfaen"/>
            <w:sz w:val="20"/>
            <w:lang w:val="ru-RU"/>
          </w:rPr>
          <w:delText>ստանձնած</w:delText>
        </w:r>
        <w:r w:rsidRPr="00015CC3">
          <w:rPr>
            <w:rFonts w:ascii="GHEA Grapalat" w:hAnsi="GHEA Grapalat" w:cs="Sylfaen"/>
            <w:sz w:val="20"/>
            <w:lang w:val="af-ZA"/>
          </w:rPr>
          <w:delText xml:space="preserve"> </w:delText>
        </w:r>
        <w:r w:rsidRPr="00015CC3">
          <w:rPr>
            <w:rFonts w:ascii="GHEA Grapalat" w:hAnsi="GHEA Grapalat" w:cs="Sylfaen"/>
            <w:sz w:val="20"/>
            <w:lang w:val="ru-RU"/>
          </w:rPr>
          <w:delText>պարտավորություն</w:delText>
        </w:r>
        <w:r w:rsidRPr="00015CC3">
          <w:rPr>
            <w:rFonts w:ascii="GHEA Grapalat" w:hAnsi="GHEA Grapalat" w:cs="Sylfaen"/>
            <w:sz w:val="20"/>
            <w:lang w:val="af-ZA"/>
          </w:rPr>
          <w:delText xml:space="preserve">, </w:delText>
        </w:r>
        <w:r w:rsidRPr="00015CC3">
          <w:rPr>
            <w:rFonts w:ascii="GHEA Grapalat" w:hAnsi="GHEA Grapalat" w:cs="Sylfaen"/>
            <w:sz w:val="20"/>
            <w:lang w:val="ru-RU"/>
          </w:rPr>
          <w:delText>որը</w:delText>
        </w:r>
        <w:r w:rsidRPr="00015CC3">
          <w:rPr>
            <w:rFonts w:ascii="GHEA Grapalat" w:hAnsi="GHEA Grapalat" w:cs="Sylfaen"/>
            <w:sz w:val="20"/>
            <w:lang w:val="af-ZA"/>
          </w:rPr>
          <w:delText xml:space="preserve"> </w:delText>
        </w:r>
        <w:r w:rsidRPr="00015CC3">
          <w:rPr>
            <w:rFonts w:ascii="GHEA Grapalat" w:hAnsi="GHEA Grapalat" w:cs="Sylfaen"/>
            <w:sz w:val="20"/>
            <w:lang w:val="ru-RU"/>
          </w:rPr>
          <w:delText>հանգեցրել</w:delText>
        </w:r>
        <w:r w:rsidRPr="00015CC3">
          <w:rPr>
            <w:rFonts w:ascii="GHEA Grapalat" w:hAnsi="GHEA Grapalat" w:cs="Sylfaen"/>
            <w:sz w:val="20"/>
            <w:lang w:val="af-ZA"/>
          </w:rPr>
          <w:delText xml:space="preserve"> </w:delText>
        </w:r>
        <w:r w:rsidRPr="00015CC3">
          <w:rPr>
            <w:rFonts w:ascii="GHEA Grapalat" w:hAnsi="GHEA Grapalat" w:cs="Sylfaen"/>
            <w:sz w:val="20"/>
            <w:lang w:val="ru-RU"/>
          </w:rPr>
          <w:delText>է</w:delText>
        </w:r>
        <w:r w:rsidRPr="00015CC3">
          <w:rPr>
            <w:rFonts w:ascii="GHEA Grapalat" w:hAnsi="GHEA Grapalat" w:cs="Sylfaen"/>
            <w:sz w:val="20"/>
            <w:lang w:val="af-ZA"/>
          </w:rPr>
          <w:delText xml:space="preserve"> </w:delText>
        </w:r>
        <w:r w:rsidRPr="00015CC3">
          <w:rPr>
            <w:rFonts w:ascii="GHEA Grapalat" w:hAnsi="GHEA Grapalat" w:cs="Sylfaen"/>
            <w:sz w:val="20"/>
            <w:lang w:val="ru-RU"/>
          </w:rPr>
          <w:delText>գործընթացին</w:delText>
        </w:r>
        <w:r w:rsidRPr="00015CC3">
          <w:rPr>
            <w:rFonts w:ascii="GHEA Grapalat" w:hAnsi="GHEA Grapalat" w:cs="Sylfaen"/>
            <w:sz w:val="20"/>
            <w:lang w:val="af-ZA"/>
          </w:rPr>
          <w:delText xml:space="preserve"> </w:delText>
        </w:r>
        <w:r w:rsidRPr="00015CC3">
          <w:rPr>
            <w:rFonts w:ascii="GHEA Grapalat" w:hAnsi="GHEA Grapalat" w:cs="Sylfaen"/>
            <w:sz w:val="20"/>
            <w:lang w:val="ru-RU"/>
          </w:rPr>
          <w:delText>տվյալ</w:delText>
        </w:r>
        <w:r w:rsidRPr="00015CC3">
          <w:rPr>
            <w:rFonts w:ascii="GHEA Grapalat" w:hAnsi="GHEA Grapalat" w:cs="Sylfaen"/>
            <w:sz w:val="20"/>
            <w:lang w:val="af-ZA"/>
          </w:rPr>
          <w:delText xml:space="preserve"> </w:delText>
        </w:r>
        <w:r w:rsidR="00EB602D" w:rsidRPr="00015CC3">
          <w:rPr>
            <w:rFonts w:ascii="GHEA Grapalat" w:hAnsi="GHEA Grapalat" w:cs="Sylfaen"/>
            <w:sz w:val="20"/>
          </w:rPr>
          <w:delText>Մ</w:delText>
        </w:r>
        <w:r w:rsidRPr="00015CC3">
          <w:rPr>
            <w:rFonts w:ascii="GHEA Grapalat" w:hAnsi="GHEA Grapalat" w:cs="Sylfaen"/>
            <w:sz w:val="20"/>
            <w:lang w:val="ru-RU"/>
          </w:rPr>
          <w:delText>ասնակցի</w:delText>
        </w:r>
        <w:r w:rsidRPr="00015CC3">
          <w:rPr>
            <w:rFonts w:ascii="GHEA Grapalat" w:hAnsi="GHEA Grapalat" w:cs="Sylfaen"/>
            <w:sz w:val="20"/>
            <w:lang w:val="af-ZA"/>
          </w:rPr>
          <w:delText xml:space="preserve"> </w:delText>
        </w:r>
        <w:r w:rsidRPr="00015CC3">
          <w:rPr>
            <w:rFonts w:ascii="GHEA Grapalat" w:hAnsi="GHEA Grapalat" w:cs="Sylfaen"/>
            <w:sz w:val="20"/>
            <w:lang w:val="ru-RU"/>
          </w:rPr>
          <w:delText>հետագա</w:delText>
        </w:r>
        <w:r w:rsidRPr="00015CC3">
          <w:rPr>
            <w:rFonts w:ascii="GHEA Grapalat" w:hAnsi="GHEA Grapalat" w:cs="Sylfaen"/>
            <w:sz w:val="20"/>
            <w:lang w:val="af-ZA"/>
          </w:rPr>
          <w:delText xml:space="preserve"> </w:delText>
        </w:r>
        <w:r w:rsidRPr="00015CC3">
          <w:rPr>
            <w:rFonts w:ascii="GHEA Grapalat" w:hAnsi="GHEA Grapalat" w:cs="Sylfaen"/>
            <w:sz w:val="20"/>
            <w:lang w:val="ru-RU"/>
          </w:rPr>
          <w:delText>մասնակցության</w:delText>
        </w:r>
        <w:r w:rsidRPr="00015CC3">
          <w:rPr>
            <w:rFonts w:ascii="GHEA Grapalat" w:hAnsi="GHEA Grapalat" w:cs="Sylfaen"/>
            <w:sz w:val="20"/>
            <w:lang w:val="af-ZA"/>
          </w:rPr>
          <w:delText xml:space="preserve"> </w:delText>
        </w:r>
        <w:r w:rsidRPr="00015CC3">
          <w:rPr>
            <w:rFonts w:ascii="GHEA Grapalat" w:hAnsi="GHEA Grapalat" w:cs="Sylfaen"/>
            <w:sz w:val="20"/>
            <w:lang w:val="ru-RU"/>
          </w:rPr>
          <w:delText>դադարեցմանը</w:delText>
        </w:r>
        <w:r w:rsidRPr="00015CC3">
          <w:rPr>
            <w:rFonts w:ascii="GHEA Grapalat" w:hAnsi="GHEA Grapalat" w:cs="Sylfaen"/>
            <w:sz w:val="20"/>
            <w:lang w:val="af-ZA"/>
          </w:rPr>
          <w:delText>.</w:delText>
        </w:r>
      </w:del>
    </w:p>
    <w:p w14:paraId="6A3ECACF" w14:textId="309806D1" w:rsidR="00015CC3" w:rsidRPr="00717204" w:rsidRDefault="00283198" w:rsidP="00C8399F">
      <w:pPr>
        <w:pStyle w:val="af4"/>
        <w:shd w:val="clear" w:color="auto" w:fill="FFFFFF"/>
        <w:spacing w:before="0" w:beforeAutospacing="0" w:after="0" w:afterAutospacing="0"/>
        <w:ind w:firstLine="375"/>
        <w:jc w:val="both"/>
        <w:rPr>
          <w:del w:id="401" w:author="Հերմինե Գևորգյան" w:date="2026-02-26T23:44:00Z" w16du:dateUtc="2026-02-26T19:44:00Z"/>
          <w:rFonts w:ascii="GHEA Grapalat" w:hAnsi="GHEA Grapalat"/>
          <w:sz w:val="20"/>
          <w:szCs w:val="20"/>
          <w:lang w:val="hy-AM"/>
        </w:rPr>
      </w:pPr>
      <w:del w:id="402" w:author="Հերմինե Գևորգյան" w:date="2026-02-26T23:44:00Z" w16du:dateUtc="2026-02-26T19:44:00Z">
        <w:r w:rsidRPr="00015CC3">
          <w:rPr>
            <w:rFonts w:ascii="GHEA Grapalat" w:hAnsi="GHEA Grapalat"/>
            <w:sz w:val="20"/>
            <w:lang w:val="af-ZA"/>
          </w:rPr>
          <w:delText>7</w:delText>
        </w:r>
        <w:r w:rsidR="00096865" w:rsidRPr="00015CC3">
          <w:rPr>
            <w:rFonts w:ascii="GHEA Grapalat" w:hAnsi="GHEA Grapalat"/>
            <w:sz w:val="20"/>
            <w:lang w:val="af-ZA"/>
          </w:rPr>
          <w:delText>.</w:delText>
        </w:r>
        <w:r w:rsidR="009771B9" w:rsidRPr="00015CC3">
          <w:rPr>
            <w:rFonts w:ascii="GHEA Grapalat" w:hAnsi="GHEA Grapalat"/>
            <w:sz w:val="20"/>
            <w:lang w:val="af-ZA"/>
          </w:rPr>
          <w:delText>4</w:delText>
        </w:r>
        <w:r w:rsidR="00096865" w:rsidRPr="00015CC3">
          <w:rPr>
            <w:rFonts w:ascii="GHEA Grapalat" w:hAnsi="GHEA Grapalat"/>
            <w:sz w:val="20"/>
            <w:lang w:val="af-ZA"/>
          </w:rPr>
          <w:tab/>
        </w:r>
        <w:r w:rsidR="00096865" w:rsidRPr="00015CC3">
          <w:rPr>
            <w:rFonts w:ascii="GHEA Grapalat" w:hAnsi="GHEA Grapalat" w:cs="Sylfaen"/>
            <w:sz w:val="20"/>
            <w:lang w:val="ru-RU"/>
          </w:rPr>
          <w:delText>Հայտի</w:delText>
        </w:r>
        <w:r w:rsidR="00096865" w:rsidRPr="00015CC3">
          <w:rPr>
            <w:rFonts w:ascii="GHEA Grapalat" w:hAnsi="GHEA Grapalat" w:cs="Sylfaen"/>
            <w:sz w:val="20"/>
            <w:lang w:val="af-ZA"/>
          </w:rPr>
          <w:delText xml:space="preserve"> </w:delText>
        </w:r>
        <w:r w:rsidR="00096865" w:rsidRPr="00015CC3">
          <w:rPr>
            <w:rFonts w:ascii="GHEA Grapalat" w:hAnsi="GHEA Grapalat" w:cs="Sylfaen"/>
            <w:sz w:val="20"/>
            <w:lang w:val="ru-RU"/>
          </w:rPr>
          <w:delText>ապահով</w:delText>
        </w:r>
        <w:r w:rsidR="0093460D" w:rsidRPr="00015CC3">
          <w:rPr>
            <w:rFonts w:ascii="GHEA Grapalat" w:hAnsi="GHEA Grapalat" w:cs="Sylfaen"/>
            <w:sz w:val="20"/>
          </w:rPr>
          <w:delText>ումը</w:delText>
        </w:r>
        <w:r w:rsidR="0093460D" w:rsidRPr="00015CC3">
          <w:rPr>
            <w:rFonts w:ascii="GHEA Grapalat" w:hAnsi="GHEA Grapalat" w:cs="Sylfaen"/>
            <w:sz w:val="20"/>
            <w:lang w:val="af-ZA"/>
          </w:rPr>
          <w:delText xml:space="preserve"> </w:delText>
        </w:r>
        <w:r w:rsidR="00E43CEB" w:rsidRPr="00015CC3">
          <w:rPr>
            <w:rFonts w:ascii="GHEA Grapalat" w:hAnsi="GHEA Grapalat" w:cs="Sylfaen"/>
            <w:sz w:val="20"/>
          </w:rPr>
          <w:delText>պետք</w:delText>
        </w:r>
        <w:r w:rsidR="00E43CEB" w:rsidRPr="00015CC3">
          <w:rPr>
            <w:rFonts w:ascii="GHEA Grapalat" w:hAnsi="GHEA Grapalat" w:cs="Sylfaen"/>
            <w:sz w:val="20"/>
            <w:lang w:val="af-ZA"/>
          </w:rPr>
          <w:delText xml:space="preserve"> </w:delText>
        </w:r>
        <w:r w:rsidR="00E43CEB" w:rsidRPr="00015CC3">
          <w:rPr>
            <w:rFonts w:ascii="GHEA Grapalat" w:hAnsi="GHEA Grapalat" w:cs="Sylfaen"/>
            <w:sz w:val="20"/>
          </w:rPr>
          <w:delText>է</w:delText>
        </w:r>
        <w:r w:rsidR="00E43CEB" w:rsidRPr="00015CC3">
          <w:rPr>
            <w:rFonts w:ascii="GHEA Grapalat" w:hAnsi="GHEA Grapalat" w:cs="Sylfaen"/>
            <w:sz w:val="20"/>
            <w:lang w:val="af-ZA"/>
          </w:rPr>
          <w:delText xml:space="preserve"> </w:delText>
        </w:r>
        <w:r w:rsidR="00C23B1B" w:rsidRPr="00015CC3">
          <w:rPr>
            <w:rFonts w:ascii="GHEA Grapalat" w:hAnsi="GHEA Grapalat" w:cs="Sylfaen"/>
            <w:sz w:val="20"/>
          </w:rPr>
          <w:delText>վավեր</w:delText>
        </w:r>
        <w:r w:rsidR="00C23B1B" w:rsidRPr="00015CC3">
          <w:rPr>
            <w:rFonts w:ascii="GHEA Grapalat" w:hAnsi="GHEA Grapalat" w:cs="Sylfaen"/>
            <w:sz w:val="20"/>
            <w:lang w:val="af-ZA"/>
          </w:rPr>
          <w:delText xml:space="preserve"> </w:delText>
        </w:r>
        <w:r w:rsidR="00E43CEB" w:rsidRPr="00015CC3">
          <w:rPr>
            <w:rFonts w:ascii="GHEA Grapalat" w:hAnsi="GHEA Grapalat" w:cs="Sylfaen"/>
            <w:sz w:val="20"/>
          </w:rPr>
          <w:delText>լինի</w:delText>
        </w:r>
        <w:r w:rsidR="00E43CEB" w:rsidRPr="00015CC3">
          <w:rPr>
            <w:rFonts w:ascii="GHEA Grapalat" w:hAnsi="GHEA Grapalat" w:cs="Sylfaen"/>
            <w:sz w:val="20"/>
            <w:lang w:val="af-ZA"/>
          </w:rPr>
          <w:delText xml:space="preserve"> </w:delText>
        </w:r>
        <w:r w:rsidR="00E57B16">
          <w:rPr>
            <w:rFonts w:ascii="GHEA Grapalat" w:hAnsi="GHEA Grapalat" w:cs="Sylfaen"/>
            <w:sz w:val="20"/>
            <w:lang w:val="hy-AM"/>
          </w:rPr>
          <w:delText>հայտերի ներկայացման</w:delText>
        </w:r>
        <w:r w:rsidR="00186C1B">
          <w:rPr>
            <w:rFonts w:ascii="GHEA Grapalat" w:hAnsi="GHEA Grapalat" w:cs="Sylfaen"/>
            <w:sz w:val="20"/>
            <w:lang w:val="hy-AM"/>
          </w:rPr>
          <w:delText xml:space="preserve"> վերջնաժամկետը լրանալու</w:delText>
        </w:r>
        <w:r w:rsidR="00C813A9" w:rsidRPr="00015CC3">
          <w:rPr>
            <w:rFonts w:ascii="GHEA Grapalat" w:hAnsi="GHEA Grapalat" w:cs="Sylfaen"/>
            <w:sz w:val="20"/>
            <w:lang w:val="af-ZA"/>
          </w:rPr>
          <w:delText xml:space="preserve"> </w:delText>
        </w:r>
        <w:r w:rsidR="00C813A9" w:rsidRPr="00015CC3">
          <w:rPr>
            <w:rFonts w:ascii="GHEA Grapalat" w:hAnsi="GHEA Grapalat" w:cs="Sylfaen"/>
            <w:sz w:val="20"/>
          </w:rPr>
          <w:delText>օրվանից</w:delText>
        </w:r>
        <w:r w:rsidR="00C813A9" w:rsidRPr="00015CC3">
          <w:rPr>
            <w:rFonts w:ascii="GHEA Grapalat" w:hAnsi="GHEA Grapalat" w:cs="Sylfaen"/>
            <w:sz w:val="20"/>
            <w:lang w:val="af-ZA"/>
          </w:rPr>
          <w:delText xml:space="preserve"> </w:delText>
        </w:r>
        <w:r w:rsidR="00C813A9" w:rsidRPr="00015CC3">
          <w:rPr>
            <w:rFonts w:ascii="GHEA Grapalat" w:hAnsi="GHEA Grapalat" w:cs="Sylfaen"/>
            <w:sz w:val="20"/>
          </w:rPr>
          <w:delText>հաշված</w:delText>
        </w:r>
        <w:r w:rsidR="00C813A9" w:rsidRPr="00015CC3">
          <w:rPr>
            <w:rFonts w:ascii="GHEA Grapalat" w:hAnsi="GHEA Grapalat" w:cs="Sylfaen"/>
            <w:sz w:val="20"/>
            <w:lang w:val="af-ZA"/>
          </w:rPr>
          <w:delText xml:space="preserve"> </w:delText>
        </w:r>
        <w:r w:rsidR="00A27FAF" w:rsidRPr="00015CC3">
          <w:rPr>
            <w:rFonts w:ascii="GHEA Grapalat" w:hAnsi="GHEA Grapalat" w:cs="Sylfaen"/>
            <w:sz w:val="20"/>
            <w:lang w:val="af-ZA"/>
          </w:rPr>
          <w:delText>90</w:delText>
        </w:r>
        <w:r w:rsidR="00822942" w:rsidRPr="00015CC3">
          <w:rPr>
            <w:rFonts w:ascii="GHEA Grapalat" w:hAnsi="GHEA Grapalat" w:cs="Sylfaen"/>
            <w:sz w:val="20"/>
            <w:lang w:val="hy-AM"/>
          </w:rPr>
          <w:delText xml:space="preserve"> </w:delText>
        </w:r>
        <w:r w:rsidR="00822942" w:rsidRPr="00015CC3">
          <w:rPr>
            <w:rFonts w:ascii="GHEA Grapalat" w:hAnsi="GHEA Grapalat" w:cs="Sylfaen"/>
            <w:sz w:val="20"/>
            <w:lang w:val="af-ZA"/>
          </w:rPr>
          <w:delText>(</w:delText>
        </w:r>
        <w:r w:rsidR="00822942" w:rsidRPr="00015CC3">
          <w:rPr>
            <w:rFonts w:ascii="GHEA Grapalat" w:hAnsi="GHEA Grapalat" w:cs="Sylfaen"/>
            <w:sz w:val="20"/>
            <w:lang w:val="hy-AM"/>
          </w:rPr>
          <w:delText>իննսուն</w:delText>
        </w:r>
        <w:r w:rsidR="00822942" w:rsidRPr="00015CC3">
          <w:rPr>
            <w:rFonts w:ascii="GHEA Grapalat" w:hAnsi="GHEA Grapalat" w:cs="Sylfaen"/>
            <w:sz w:val="20"/>
            <w:lang w:val="af-ZA"/>
          </w:rPr>
          <w:delText>)</w:delText>
        </w:r>
        <w:r w:rsidR="00C813A9" w:rsidRPr="00015CC3">
          <w:rPr>
            <w:rFonts w:ascii="GHEA Grapalat" w:hAnsi="GHEA Grapalat" w:cs="Sylfaen"/>
            <w:sz w:val="20"/>
            <w:lang w:val="af-ZA"/>
          </w:rPr>
          <w:delText xml:space="preserve"> </w:delText>
        </w:r>
        <w:r w:rsidR="001A4EF7" w:rsidRPr="00015CC3">
          <w:rPr>
            <w:rFonts w:ascii="GHEA Grapalat" w:hAnsi="GHEA Grapalat" w:cs="Sylfaen"/>
            <w:sz w:val="20"/>
          </w:rPr>
          <w:delText>աշխատանքային</w:delText>
        </w:r>
        <w:r w:rsidR="001A4EF7" w:rsidRPr="00015CC3">
          <w:rPr>
            <w:rFonts w:ascii="GHEA Grapalat" w:hAnsi="GHEA Grapalat" w:cs="Sylfaen"/>
            <w:sz w:val="20"/>
            <w:lang w:val="af-ZA"/>
          </w:rPr>
          <w:delText xml:space="preserve"> </w:delText>
        </w:r>
        <w:r w:rsidR="001A4EF7" w:rsidRPr="00015CC3">
          <w:rPr>
            <w:rFonts w:ascii="GHEA Grapalat" w:hAnsi="GHEA Grapalat" w:cs="Sylfaen"/>
            <w:sz w:val="20"/>
          </w:rPr>
          <w:delText>օր</w:delText>
        </w:r>
        <w:r w:rsidR="0093460D" w:rsidRPr="00015CC3">
          <w:rPr>
            <w:rFonts w:ascii="GHEA Grapalat" w:hAnsi="GHEA Grapalat"/>
            <w:sz w:val="20"/>
            <w:szCs w:val="20"/>
            <w:lang w:val="af-ZA"/>
          </w:rPr>
          <w:delText>:</w:delText>
        </w:r>
        <w:r w:rsidR="00263447">
          <w:rPr>
            <w:rStyle w:val="af6"/>
            <w:rFonts w:ascii="GHEA Grapalat" w:hAnsi="GHEA Grapalat"/>
            <w:sz w:val="20"/>
            <w:szCs w:val="20"/>
            <w:lang w:val="af-ZA"/>
          </w:rPr>
          <w:footnoteReference w:id="11"/>
        </w:r>
      </w:del>
    </w:p>
    <w:p w14:paraId="05F75FEA" w14:textId="715E4FA3" w:rsidR="00C8399F" w:rsidRPr="00015CC3" w:rsidRDefault="00C8399F" w:rsidP="00C8399F">
      <w:pPr>
        <w:pStyle w:val="af4"/>
        <w:shd w:val="clear" w:color="auto" w:fill="FFFFFF"/>
        <w:spacing w:before="0" w:beforeAutospacing="0" w:after="0" w:afterAutospacing="0"/>
        <w:ind w:firstLine="375"/>
        <w:jc w:val="both"/>
        <w:rPr>
          <w:del w:id="404" w:author="Հերմինե Գևորգյան" w:date="2026-02-26T23:44:00Z" w16du:dateUtc="2026-02-26T19:44:00Z"/>
          <w:rFonts w:ascii="GHEA Grapalat" w:hAnsi="GHEA Grapalat" w:cs="Sylfaen"/>
          <w:sz w:val="20"/>
          <w:lang w:val="af-ZA"/>
        </w:rPr>
      </w:pPr>
      <w:del w:id="405" w:author="Հերմինե Գևորգյան" w:date="2026-02-26T23:44:00Z" w16du:dateUtc="2026-02-26T19:44:00Z">
        <w:r w:rsidRPr="00015CC3">
          <w:rPr>
            <w:rFonts w:ascii="GHEA Grapalat" w:hAnsi="GHEA Grapalat" w:cs="Sylfaen"/>
            <w:sz w:val="20"/>
            <w:lang w:val="af-ZA"/>
          </w:rPr>
          <w:delText xml:space="preserve">7.5 Պատվիրատուի ղեկավարը հայտի ապահովման վճարման պահանջը բանկին, իսկ կանխիկ փողի ձևով ներկայացված ապահովման դեպքում՝ </w:delText>
        </w:r>
        <w:r w:rsidR="00186C1B">
          <w:rPr>
            <w:rFonts w:ascii="GHEA Grapalat" w:hAnsi="GHEA Grapalat" w:cs="Sylfaen"/>
            <w:sz w:val="20"/>
            <w:lang w:val="hy-AM"/>
          </w:rPr>
          <w:delText>ՀՀ ֆինանսների նախարարություն</w:delText>
        </w:r>
        <w:r w:rsidRPr="00015CC3">
          <w:rPr>
            <w:rFonts w:ascii="GHEA Grapalat" w:hAnsi="GHEA Grapalat" w:cs="Sylfaen"/>
            <w:sz w:val="20"/>
            <w:lang w:val="af-ZA"/>
          </w:rPr>
          <w:delText>, ներկայացնում է</w:delText>
        </w:r>
        <w:r w:rsidR="001F25A9">
          <w:rPr>
            <w:rFonts w:ascii="GHEA Grapalat" w:hAnsi="GHEA Grapalat" w:cs="Sylfaen"/>
            <w:sz w:val="20"/>
            <w:lang w:val="hy-AM"/>
          </w:rPr>
          <w:delText xml:space="preserve"> գրավոր</w:delText>
        </w:r>
        <w:r w:rsidR="00EA0311">
          <w:rPr>
            <w:rFonts w:ascii="GHEA Grapalat" w:hAnsi="GHEA Grapalat" w:cs="Sylfaen"/>
            <w:sz w:val="20"/>
            <w:lang w:val="hy-AM"/>
          </w:rPr>
          <w:delText>՝</w:delText>
        </w:r>
        <w:r w:rsidRPr="00015CC3">
          <w:rPr>
            <w:rFonts w:ascii="GHEA Grapalat" w:hAnsi="GHEA Grapalat" w:cs="Sylfaen"/>
            <w:sz w:val="20"/>
            <w:lang w:val="af-ZA"/>
          </w:rPr>
          <w:delText xml:space="preserve"> հայտի ապահովման վճարման հիմքը առաջանալու օրվան հաջորդող </w:delText>
        </w:r>
        <w:r w:rsidR="00186C1B">
          <w:rPr>
            <w:rFonts w:ascii="GHEA Grapalat" w:hAnsi="GHEA Grapalat" w:cs="Sylfaen"/>
            <w:sz w:val="20"/>
            <w:lang w:val="hy-AM"/>
          </w:rPr>
          <w:delText>հինգ</w:delText>
        </w:r>
        <w:r w:rsidR="00186C1B" w:rsidRPr="00015CC3">
          <w:rPr>
            <w:rFonts w:ascii="GHEA Grapalat" w:hAnsi="GHEA Grapalat" w:cs="Sylfaen"/>
            <w:sz w:val="20"/>
            <w:lang w:val="af-ZA"/>
          </w:rPr>
          <w:delText xml:space="preserve"> </w:delText>
        </w:r>
        <w:r w:rsidRPr="00015CC3">
          <w:rPr>
            <w:rFonts w:ascii="GHEA Grapalat" w:hAnsi="GHEA Grapalat" w:cs="Sylfaen"/>
            <w:sz w:val="20"/>
            <w:lang w:val="af-ZA"/>
          </w:rPr>
          <w:delText>աշխատանքային օրվա ընթացքում: Եթե ապահովման վճարման պահանջը բանկի</w:delText>
        </w:r>
        <w:r w:rsidR="00653DBE">
          <w:rPr>
            <w:rFonts w:ascii="GHEA Grapalat" w:hAnsi="GHEA Grapalat" w:cs="Sylfaen"/>
            <w:sz w:val="20"/>
            <w:lang w:val="hy-AM"/>
          </w:rPr>
          <w:delText xml:space="preserve"> կամ ՀՀ ֆինանսների նախարարության </w:delText>
        </w:r>
        <w:r w:rsidRPr="00015CC3">
          <w:rPr>
            <w:rFonts w:ascii="GHEA Grapalat" w:hAnsi="GHEA Grapalat" w:cs="Sylfaen"/>
            <w:sz w:val="20"/>
            <w:lang w:val="af-ZA"/>
          </w:rPr>
          <w:delText xml:space="preserve"> կողմից մերժվում է պահանջը կամ դրան կից փաստաթղթերը ոչ ամբողջական ներկայացված լինելու հիմքով, ապա նոր պահանջը պատվիրատուի ղեկավարը </w:delText>
        </w:r>
        <w:r w:rsidR="00653DBE">
          <w:rPr>
            <w:rFonts w:ascii="GHEA Grapalat" w:hAnsi="GHEA Grapalat" w:cs="Sylfaen"/>
            <w:sz w:val="20"/>
            <w:lang w:val="hy-AM"/>
          </w:rPr>
          <w:delText>գրավոր</w:delText>
        </w:r>
        <w:r w:rsidR="00653DBE" w:rsidRPr="00015CC3">
          <w:rPr>
            <w:rFonts w:ascii="GHEA Grapalat" w:hAnsi="GHEA Grapalat" w:cs="Sylfaen"/>
            <w:sz w:val="20"/>
            <w:lang w:val="af-ZA"/>
          </w:rPr>
          <w:delText xml:space="preserve"> </w:delText>
        </w:r>
        <w:r w:rsidRPr="00015CC3">
          <w:rPr>
            <w:rFonts w:ascii="GHEA Grapalat" w:hAnsi="GHEA Grapalat" w:cs="Sylfaen"/>
            <w:sz w:val="20"/>
            <w:lang w:val="af-ZA"/>
          </w:rPr>
          <w:delText xml:space="preserve">ներկայացնում է մերժումը ստանալուն հաջորդող երկու աշխատանքային օրվա ընթացքում: </w:delText>
        </w:r>
      </w:del>
    </w:p>
    <w:p w14:paraId="7E273905" w14:textId="77777777" w:rsidR="006F3F15" w:rsidRPr="006F76DB" w:rsidRDefault="006F3F15" w:rsidP="006F3F15">
      <w:pPr>
        <w:ind w:firstLine="567"/>
        <w:jc w:val="both"/>
        <w:rPr>
          <w:del w:id="406" w:author="Հերմինե Գևորգյան" w:date="2026-02-26T23:44:00Z" w16du:dateUtc="2026-02-26T19:44:00Z"/>
          <w:rFonts w:ascii="GHEA Grapalat" w:hAnsi="GHEA Grapalat" w:cs="Sylfaen"/>
          <w:sz w:val="20"/>
          <w:lang w:val="af-ZA"/>
        </w:rPr>
      </w:pPr>
      <w:del w:id="407" w:author="Հերմինե Գևորգյան" w:date="2026-02-26T23:44:00Z" w16du:dateUtc="2026-02-26T19:44:00Z">
        <w:r w:rsidRPr="00015CC3">
          <w:rPr>
            <w:rFonts w:ascii="GHEA Grapalat" w:hAnsi="GHEA Grapalat" w:cs="Sylfaen"/>
            <w:sz w:val="20"/>
            <w:lang w:val="af-ZA"/>
          </w:rPr>
          <w:delText>7</w:delText>
        </w:r>
        <w:r w:rsidRPr="00015CC3">
          <w:rPr>
            <w:rFonts w:ascii="Cambria Math" w:hAnsi="Cambria Math" w:cs="Cambria Math"/>
            <w:sz w:val="20"/>
            <w:lang w:val="af-ZA"/>
          </w:rPr>
          <w:delText>․</w:delText>
        </w:r>
        <w:r w:rsidR="00C8399F" w:rsidRPr="00015CC3">
          <w:rPr>
            <w:rFonts w:ascii="GHEA Grapalat" w:hAnsi="GHEA Grapalat" w:cs="Sylfaen"/>
            <w:sz w:val="20"/>
            <w:lang w:val="hy-AM"/>
          </w:rPr>
          <w:delText xml:space="preserve">6 </w:delText>
        </w:r>
        <w:r w:rsidRPr="00015CC3">
          <w:rPr>
            <w:rFonts w:ascii="GHEA Grapalat" w:hAnsi="GHEA Grapalat" w:cs="Sylfaen"/>
            <w:sz w:val="20"/>
            <w:lang w:val="hy-AM"/>
          </w:rPr>
          <w:delText>Մասնակցի</w:delText>
        </w:r>
        <w:r w:rsidRPr="00015CC3">
          <w:rPr>
            <w:rFonts w:ascii="GHEA Grapalat" w:hAnsi="GHEA Grapalat" w:cs="Sylfaen"/>
            <w:sz w:val="20"/>
            <w:lang w:val="af-ZA"/>
          </w:rPr>
          <w:delText xml:space="preserve"> </w:delText>
        </w:r>
        <w:r w:rsidRPr="00015CC3">
          <w:rPr>
            <w:rFonts w:ascii="GHEA Grapalat" w:hAnsi="GHEA Grapalat" w:cs="Sylfaen"/>
            <w:sz w:val="20"/>
            <w:lang w:val="hy-AM"/>
          </w:rPr>
          <w:delText>հայտը</w:delText>
        </w:r>
        <w:r w:rsidRPr="00015CC3">
          <w:rPr>
            <w:rFonts w:ascii="GHEA Grapalat" w:hAnsi="GHEA Grapalat" w:cs="Sylfaen"/>
            <w:sz w:val="20"/>
            <w:lang w:val="af-ZA"/>
          </w:rPr>
          <w:delText xml:space="preserve"> </w:delText>
        </w:r>
        <w:r w:rsidRPr="00015CC3">
          <w:rPr>
            <w:rFonts w:ascii="GHEA Grapalat" w:hAnsi="GHEA Grapalat" w:cs="Sylfaen"/>
            <w:sz w:val="20"/>
            <w:lang w:val="hy-AM"/>
          </w:rPr>
          <w:delText>ենթակա</w:delText>
        </w:r>
        <w:r w:rsidRPr="00015CC3">
          <w:rPr>
            <w:rFonts w:ascii="GHEA Grapalat" w:hAnsi="GHEA Grapalat" w:cs="Sylfaen"/>
            <w:sz w:val="20"/>
            <w:lang w:val="af-ZA"/>
          </w:rPr>
          <w:delText xml:space="preserve"> </w:delText>
        </w:r>
        <w:r w:rsidRPr="00015CC3">
          <w:rPr>
            <w:rFonts w:ascii="GHEA Grapalat" w:hAnsi="GHEA Grapalat" w:cs="Sylfaen"/>
            <w:sz w:val="20"/>
            <w:lang w:val="hy-AM"/>
          </w:rPr>
          <w:delText>է</w:delText>
        </w:r>
        <w:r w:rsidRPr="00015CC3">
          <w:rPr>
            <w:rFonts w:ascii="GHEA Grapalat" w:hAnsi="GHEA Grapalat" w:cs="Sylfaen"/>
            <w:sz w:val="20"/>
            <w:lang w:val="af-ZA"/>
          </w:rPr>
          <w:delText xml:space="preserve"> </w:delText>
        </w:r>
        <w:r w:rsidRPr="00015CC3">
          <w:rPr>
            <w:rFonts w:ascii="GHEA Grapalat" w:hAnsi="GHEA Grapalat" w:cs="Sylfaen"/>
            <w:sz w:val="20"/>
            <w:lang w:val="hy-AM"/>
          </w:rPr>
          <w:delText>մերժման</w:delText>
        </w:r>
        <w:r w:rsidRPr="00015CC3">
          <w:rPr>
            <w:rFonts w:ascii="GHEA Grapalat" w:hAnsi="GHEA Grapalat" w:cs="Sylfaen"/>
            <w:sz w:val="20"/>
            <w:lang w:val="af-ZA"/>
          </w:rPr>
          <w:delText xml:space="preserve">, </w:delText>
        </w:r>
        <w:r w:rsidRPr="00015CC3">
          <w:rPr>
            <w:rFonts w:ascii="GHEA Grapalat" w:hAnsi="GHEA Grapalat" w:cs="Sylfaen"/>
            <w:sz w:val="20"/>
            <w:lang w:val="hy-AM"/>
          </w:rPr>
          <w:delText>եթե</w:delText>
        </w:r>
        <w:r w:rsidRPr="00015CC3">
          <w:rPr>
            <w:rFonts w:ascii="GHEA Grapalat" w:hAnsi="GHEA Grapalat" w:cs="Sylfaen"/>
            <w:sz w:val="20"/>
            <w:lang w:val="af-ZA"/>
          </w:rPr>
          <w:delText xml:space="preserve"> </w:delText>
        </w:r>
        <w:r w:rsidRPr="00015CC3">
          <w:rPr>
            <w:rFonts w:ascii="GHEA Grapalat" w:hAnsi="GHEA Grapalat" w:cs="Sylfaen"/>
            <w:sz w:val="20"/>
            <w:lang w:val="hy-AM"/>
          </w:rPr>
          <w:delText>դրանում</w:delText>
        </w:r>
        <w:r w:rsidRPr="00015CC3">
          <w:rPr>
            <w:rFonts w:ascii="GHEA Grapalat" w:hAnsi="GHEA Grapalat" w:cs="Sylfaen"/>
            <w:sz w:val="20"/>
            <w:lang w:val="af-ZA"/>
          </w:rPr>
          <w:delText xml:space="preserve"> </w:delText>
        </w:r>
        <w:r w:rsidRPr="00015CC3">
          <w:rPr>
            <w:rFonts w:ascii="GHEA Grapalat" w:hAnsi="GHEA Grapalat" w:cs="Sylfaen"/>
            <w:sz w:val="20"/>
            <w:lang w:val="hy-AM"/>
          </w:rPr>
          <w:delText>բացակայում</w:delText>
        </w:r>
        <w:r w:rsidRPr="00015CC3">
          <w:rPr>
            <w:rFonts w:ascii="GHEA Grapalat" w:hAnsi="GHEA Grapalat" w:cs="Sylfaen"/>
            <w:sz w:val="20"/>
            <w:lang w:val="af-ZA"/>
          </w:rPr>
          <w:delText xml:space="preserve"> </w:delText>
        </w:r>
        <w:r w:rsidRPr="00015CC3">
          <w:rPr>
            <w:rFonts w:ascii="GHEA Grapalat" w:hAnsi="GHEA Grapalat" w:cs="Sylfaen"/>
            <w:sz w:val="20"/>
            <w:lang w:val="hy-AM"/>
          </w:rPr>
          <w:delText>է</w:delText>
        </w:r>
        <w:r w:rsidRPr="00015CC3">
          <w:rPr>
            <w:rFonts w:ascii="GHEA Grapalat" w:hAnsi="GHEA Grapalat" w:cs="Sylfaen"/>
            <w:sz w:val="20"/>
            <w:lang w:val="af-ZA"/>
          </w:rPr>
          <w:delText xml:space="preserve"> </w:delText>
        </w:r>
        <w:r w:rsidRPr="00015CC3">
          <w:rPr>
            <w:rFonts w:ascii="GHEA Grapalat" w:hAnsi="GHEA Grapalat" w:cs="Sylfaen"/>
            <w:sz w:val="20"/>
            <w:lang w:val="hy-AM"/>
          </w:rPr>
          <w:delText>հայտի</w:delText>
        </w:r>
        <w:r w:rsidRPr="00015CC3">
          <w:rPr>
            <w:rFonts w:ascii="GHEA Grapalat" w:hAnsi="GHEA Grapalat" w:cs="Sylfaen"/>
            <w:sz w:val="20"/>
            <w:lang w:val="af-ZA"/>
          </w:rPr>
          <w:delText xml:space="preserve"> </w:delText>
        </w:r>
        <w:r w:rsidRPr="00015CC3">
          <w:rPr>
            <w:rFonts w:ascii="GHEA Grapalat" w:hAnsi="GHEA Grapalat" w:cs="Sylfaen"/>
            <w:sz w:val="20"/>
            <w:lang w:val="hy-AM"/>
          </w:rPr>
          <w:delText>ապահովումը</w:delText>
        </w:r>
        <w:r w:rsidRPr="00015CC3">
          <w:rPr>
            <w:rFonts w:ascii="GHEA Grapalat" w:hAnsi="GHEA Grapalat" w:cs="Sylfaen"/>
            <w:sz w:val="20"/>
            <w:lang w:val="af-ZA"/>
          </w:rPr>
          <w:delText xml:space="preserve">, </w:delText>
        </w:r>
        <w:r w:rsidRPr="00015CC3">
          <w:rPr>
            <w:rFonts w:ascii="GHEA Grapalat" w:hAnsi="GHEA Grapalat" w:cs="Sylfaen"/>
            <w:sz w:val="20"/>
            <w:lang w:val="hy-AM"/>
          </w:rPr>
          <w:delText>կամ</w:delText>
        </w:r>
        <w:r w:rsidRPr="00015CC3">
          <w:rPr>
            <w:rFonts w:ascii="GHEA Grapalat" w:hAnsi="GHEA Grapalat" w:cs="Sylfaen"/>
            <w:sz w:val="20"/>
            <w:lang w:val="af-ZA"/>
          </w:rPr>
          <w:delText xml:space="preserve"> </w:delText>
        </w:r>
        <w:r w:rsidRPr="00015CC3">
          <w:rPr>
            <w:rFonts w:ascii="GHEA Grapalat" w:hAnsi="GHEA Grapalat" w:cs="Sylfaen"/>
            <w:sz w:val="20"/>
            <w:lang w:val="hy-AM"/>
          </w:rPr>
          <w:delText>եթե</w:delText>
        </w:r>
        <w:r w:rsidRPr="00015CC3">
          <w:rPr>
            <w:rFonts w:ascii="GHEA Grapalat" w:hAnsi="GHEA Grapalat" w:cs="Sylfaen"/>
            <w:sz w:val="20"/>
            <w:lang w:val="af-ZA"/>
          </w:rPr>
          <w:delText xml:space="preserve"> </w:delText>
        </w:r>
        <w:r w:rsidRPr="00015CC3">
          <w:rPr>
            <w:rFonts w:ascii="GHEA Grapalat" w:hAnsi="GHEA Grapalat" w:cs="Sylfaen"/>
            <w:sz w:val="20"/>
            <w:lang w:val="hy-AM"/>
          </w:rPr>
          <w:delText>այն</w:delText>
        </w:r>
        <w:r w:rsidRPr="00015CC3">
          <w:rPr>
            <w:rFonts w:ascii="GHEA Grapalat" w:hAnsi="GHEA Grapalat" w:cs="Sylfaen"/>
            <w:sz w:val="20"/>
            <w:lang w:val="af-ZA"/>
          </w:rPr>
          <w:delText xml:space="preserve"> </w:delText>
        </w:r>
        <w:r w:rsidRPr="00015CC3">
          <w:rPr>
            <w:rFonts w:ascii="GHEA Grapalat" w:hAnsi="GHEA Grapalat" w:cs="Sylfaen"/>
            <w:sz w:val="20"/>
            <w:lang w:val="hy-AM"/>
          </w:rPr>
          <w:delText>ներկայացված</w:delText>
        </w:r>
        <w:r w:rsidRPr="00015CC3">
          <w:rPr>
            <w:rFonts w:ascii="GHEA Grapalat" w:hAnsi="GHEA Grapalat" w:cs="Sylfaen"/>
            <w:sz w:val="20"/>
            <w:lang w:val="af-ZA"/>
          </w:rPr>
          <w:delText xml:space="preserve"> </w:delText>
        </w:r>
        <w:r w:rsidRPr="00015CC3">
          <w:rPr>
            <w:rFonts w:ascii="GHEA Grapalat" w:hAnsi="GHEA Grapalat" w:cs="Sylfaen"/>
            <w:sz w:val="20"/>
            <w:lang w:val="hy-AM"/>
          </w:rPr>
          <w:delText>է</w:delText>
        </w:r>
        <w:r w:rsidRPr="00015CC3">
          <w:rPr>
            <w:rFonts w:ascii="GHEA Grapalat" w:hAnsi="GHEA Grapalat" w:cs="Sylfaen"/>
            <w:sz w:val="20"/>
            <w:lang w:val="af-ZA"/>
          </w:rPr>
          <w:delText xml:space="preserve"> </w:delText>
        </w:r>
        <w:r w:rsidRPr="00015CC3">
          <w:rPr>
            <w:rFonts w:ascii="GHEA Grapalat" w:hAnsi="GHEA Grapalat" w:cs="Sylfaen"/>
            <w:sz w:val="20"/>
            <w:lang w:val="hy-AM"/>
          </w:rPr>
          <w:delText>հրավերի</w:delText>
        </w:r>
        <w:r w:rsidRPr="00015CC3">
          <w:rPr>
            <w:rFonts w:ascii="GHEA Grapalat" w:hAnsi="GHEA Grapalat" w:cs="Sylfaen"/>
            <w:sz w:val="20"/>
            <w:lang w:val="af-ZA"/>
          </w:rPr>
          <w:delText xml:space="preserve"> </w:delText>
        </w:r>
        <w:r w:rsidRPr="00015CC3">
          <w:rPr>
            <w:rFonts w:ascii="GHEA Grapalat" w:hAnsi="GHEA Grapalat" w:cs="Sylfaen"/>
            <w:sz w:val="20"/>
            <w:lang w:val="hy-AM"/>
          </w:rPr>
          <w:delText>պահանջներին</w:delText>
        </w:r>
        <w:r w:rsidRPr="00015CC3">
          <w:rPr>
            <w:rFonts w:ascii="GHEA Grapalat" w:hAnsi="GHEA Grapalat" w:cs="Sylfaen"/>
            <w:sz w:val="20"/>
            <w:lang w:val="af-ZA"/>
          </w:rPr>
          <w:delText xml:space="preserve"> </w:delText>
        </w:r>
        <w:r w:rsidRPr="00015CC3">
          <w:rPr>
            <w:rFonts w:ascii="GHEA Grapalat" w:hAnsi="GHEA Grapalat" w:cs="Sylfaen"/>
            <w:sz w:val="20"/>
            <w:lang w:val="hy-AM"/>
          </w:rPr>
          <w:delText>անհամապատասխան</w:delText>
        </w:r>
        <w:r w:rsidRPr="00BA41C0">
          <w:rPr>
            <w:rFonts w:ascii="GHEA Grapalat" w:hAnsi="GHEA Grapalat" w:cs="Sylfaen"/>
            <w:sz w:val="20"/>
            <w:lang w:val="af-ZA"/>
          </w:rPr>
          <w:delText>:</w:delText>
        </w:r>
      </w:del>
    </w:p>
    <w:p w14:paraId="41C36AAE" w14:textId="77777777" w:rsidR="006F3F15" w:rsidRPr="006F3F15" w:rsidRDefault="006F3F15" w:rsidP="00EF3662">
      <w:pPr>
        <w:ind w:firstLine="567"/>
        <w:jc w:val="both"/>
        <w:rPr>
          <w:del w:id="408" w:author="Հերմինե Գևորգյան" w:date="2026-02-26T23:44:00Z" w16du:dateUtc="2026-02-26T19:44:00Z"/>
          <w:rFonts w:ascii="GHEA Grapalat" w:hAnsi="GHEA Grapalat" w:cs="Sylfaen"/>
          <w:sz w:val="20"/>
          <w:szCs w:val="20"/>
          <w:lang w:val="af-ZA"/>
        </w:rPr>
      </w:pPr>
    </w:p>
    <w:p w14:paraId="00E0646A" w14:textId="77777777" w:rsidR="00096865" w:rsidRPr="00E6597C" w:rsidRDefault="00096865" w:rsidP="00EF3662">
      <w:pPr>
        <w:ind w:firstLine="567"/>
        <w:jc w:val="both"/>
        <w:rPr>
          <w:del w:id="409" w:author="Հերմինե Գևորգյան" w:date="2026-02-26T23:44:00Z" w16du:dateUtc="2026-02-26T19:44:00Z"/>
          <w:rFonts w:ascii="GHEA Grapalat" w:hAnsi="GHEA Grapalat" w:cs="Sylfaen"/>
          <w:sz w:val="20"/>
          <w:lang w:val="af-ZA"/>
        </w:rPr>
      </w:pPr>
    </w:p>
    <w:p w14:paraId="3B78E9C2" w14:textId="77777777" w:rsidR="00096865" w:rsidRPr="00E6597C" w:rsidRDefault="00096865" w:rsidP="00EF3662">
      <w:pPr>
        <w:ind w:firstLine="567"/>
        <w:jc w:val="both"/>
        <w:rPr>
          <w:del w:id="410" w:author="Հերմինե Գևորգյան" w:date="2026-02-26T23:44:00Z" w16du:dateUtc="2026-02-26T19:44:00Z"/>
          <w:rFonts w:ascii="GHEA Grapalat" w:hAnsi="GHEA Grapalat" w:cs="Sylfaen"/>
          <w:sz w:val="20"/>
          <w:lang w:val="af-ZA"/>
        </w:rPr>
      </w:pPr>
    </w:p>
    <w:p w14:paraId="28AC9A9C" w14:textId="77777777" w:rsidR="00807178" w:rsidRPr="00E6597C" w:rsidRDefault="00FD2748" w:rsidP="00EF3662">
      <w:pPr>
        <w:ind w:firstLine="567"/>
        <w:jc w:val="center"/>
        <w:rPr>
          <w:rFonts w:ascii="GHEA Grapalat" w:hAnsi="GHEA Grapalat"/>
          <w:b/>
          <w:sz w:val="20"/>
          <w:lang w:val="hy-AM"/>
        </w:rPr>
      </w:pPr>
      <w:r w:rsidRPr="00E6597C">
        <w:rPr>
          <w:rFonts w:ascii="GHEA Grapalat" w:hAnsi="GHEA Grapalat"/>
          <w:b/>
          <w:sz w:val="20"/>
          <w:lang w:val="af-ZA"/>
        </w:rPr>
        <w:t>8</w:t>
      </w:r>
      <w:r w:rsidR="008D5016" w:rsidRPr="00E6597C">
        <w:rPr>
          <w:rFonts w:ascii="GHEA Grapalat" w:hAnsi="GHEA Grapalat"/>
          <w:b/>
          <w:sz w:val="20"/>
          <w:lang w:val="af-ZA"/>
        </w:rPr>
        <w:t>.  ՀԱՅՏԵՐԻ ԲԱՑՈՒՄԸ</w:t>
      </w:r>
      <w:r w:rsidR="00807178" w:rsidRPr="00E6597C">
        <w:rPr>
          <w:rFonts w:ascii="GHEA Grapalat" w:hAnsi="GHEA Grapalat"/>
          <w:b/>
          <w:sz w:val="20"/>
          <w:lang w:val="hy-AM"/>
        </w:rPr>
        <w:t xml:space="preserve">, </w:t>
      </w:r>
      <w:r w:rsidR="00807178" w:rsidRPr="00E6597C">
        <w:rPr>
          <w:rFonts w:ascii="GHEA Grapalat" w:hAnsi="GHEA Grapalat"/>
          <w:b/>
          <w:sz w:val="20"/>
          <w:lang w:val="af-ZA"/>
        </w:rPr>
        <w:t xml:space="preserve">ԳՆԱՀԱՏՈՒՄԸ  ԵՎ  </w:t>
      </w:r>
    </w:p>
    <w:p w14:paraId="00B41D88" w14:textId="77777777" w:rsidR="00096865" w:rsidRPr="00E6597C" w:rsidRDefault="00807178" w:rsidP="00EF3662">
      <w:pPr>
        <w:ind w:firstLine="567"/>
        <w:jc w:val="center"/>
        <w:rPr>
          <w:rFonts w:ascii="GHEA Grapalat" w:hAnsi="GHEA Grapalat"/>
          <w:b/>
          <w:sz w:val="20"/>
          <w:lang w:val="af-ZA"/>
        </w:rPr>
      </w:pPr>
      <w:r w:rsidRPr="00E6597C">
        <w:rPr>
          <w:rFonts w:ascii="GHEA Grapalat" w:hAnsi="GHEA Grapalat"/>
          <w:b/>
          <w:sz w:val="20"/>
          <w:lang w:val="af-ZA"/>
        </w:rPr>
        <w:t>ԱՐԴՅՈՒՆՔՆԵՐԻ ԱՄՓՈՓՈՒՄԸ</w:t>
      </w:r>
      <w:r w:rsidR="008D5016" w:rsidRPr="00E6597C">
        <w:rPr>
          <w:rFonts w:ascii="GHEA Grapalat" w:hAnsi="GHEA Grapalat"/>
          <w:b/>
          <w:sz w:val="20"/>
          <w:lang w:val="af-ZA"/>
        </w:rPr>
        <w:t xml:space="preserve"> </w:t>
      </w:r>
    </w:p>
    <w:p w14:paraId="18DD8921" w14:textId="77777777" w:rsidR="00096865" w:rsidRPr="00E6597C" w:rsidRDefault="00096865" w:rsidP="00EF3662">
      <w:pPr>
        <w:ind w:firstLine="567"/>
        <w:jc w:val="both"/>
        <w:rPr>
          <w:rFonts w:ascii="GHEA Grapalat" w:hAnsi="GHEA Grapalat"/>
          <w:b/>
          <w:sz w:val="20"/>
          <w:lang w:val="af-ZA"/>
        </w:rPr>
      </w:pPr>
    </w:p>
    <w:p w14:paraId="05E27C9A" w14:textId="7A9D60BF" w:rsidR="003F79B4" w:rsidRPr="00E6597C" w:rsidRDefault="00FD2748" w:rsidP="003F79B4">
      <w:pPr>
        <w:pStyle w:val="23"/>
        <w:spacing w:line="240" w:lineRule="auto"/>
        <w:ind w:firstLine="567"/>
        <w:rPr>
          <w:rFonts w:ascii="GHEA Grapalat" w:hAnsi="GHEA Grapalat" w:cs="Tahoma"/>
        </w:rPr>
      </w:pPr>
      <w:r w:rsidRPr="00E6597C">
        <w:rPr>
          <w:rFonts w:ascii="GHEA Grapalat" w:hAnsi="GHEA Grapalat"/>
        </w:rPr>
        <w:t>8</w:t>
      </w:r>
      <w:r w:rsidR="00096865" w:rsidRPr="00E6597C">
        <w:rPr>
          <w:rFonts w:ascii="GHEA Grapalat" w:hAnsi="GHEA Grapalat"/>
        </w:rPr>
        <w:t xml:space="preserve">.1 </w:t>
      </w:r>
      <w:proofErr w:type="spellStart"/>
      <w:r w:rsidR="003F79B4" w:rsidRPr="00E6597C">
        <w:rPr>
          <w:rFonts w:ascii="GHEA Grapalat" w:hAnsi="GHEA Grapalat" w:cs="Sylfaen"/>
          <w:lang w:val="ru-RU"/>
        </w:rPr>
        <w:t>Հայտերի</w:t>
      </w:r>
      <w:proofErr w:type="spellEnd"/>
      <w:r w:rsidR="003F79B4" w:rsidRPr="00E6597C">
        <w:rPr>
          <w:rFonts w:ascii="GHEA Grapalat" w:hAnsi="GHEA Grapalat" w:cs="Sylfaen"/>
        </w:rPr>
        <w:t xml:space="preserve"> </w:t>
      </w:r>
      <w:proofErr w:type="spellStart"/>
      <w:r w:rsidR="003F79B4" w:rsidRPr="00E6597C">
        <w:rPr>
          <w:rFonts w:ascii="GHEA Grapalat" w:hAnsi="GHEA Grapalat" w:cs="Sylfaen"/>
          <w:lang w:val="ru-RU"/>
        </w:rPr>
        <w:t>բացումը</w:t>
      </w:r>
      <w:proofErr w:type="spellEnd"/>
      <w:r w:rsidR="003F79B4" w:rsidRPr="00E6597C">
        <w:rPr>
          <w:rFonts w:ascii="GHEA Grapalat" w:hAnsi="GHEA Grapalat" w:cs="Sylfaen"/>
        </w:rPr>
        <w:t xml:space="preserve"> </w:t>
      </w:r>
      <w:proofErr w:type="spellStart"/>
      <w:r w:rsidR="003F79B4" w:rsidRPr="00E6597C">
        <w:rPr>
          <w:rFonts w:ascii="GHEA Grapalat" w:hAnsi="GHEA Grapalat" w:cs="Sylfaen"/>
          <w:lang w:val="ru-RU"/>
        </w:rPr>
        <w:t>կկատարվի</w:t>
      </w:r>
      <w:proofErr w:type="spellEnd"/>
      <w:r w:rsidR="003F79B4" w:rsidRPr="00E6597C">
        <w:rPr>
          <w:rFonts w:ascii="GHEA Grapalat" w:hAnsi="GHEA Grapalat" w:cs="Sylfaen"/>
        </w:rPr>
        <w:t xml:space="preserve"> հանձնաժողովի հայտերի բացման նիստում</w:t>
      </w:r>
      <w:r w:rsidR="003F79B4" w:rsidRPr="004605D7" w:rsidDel="00D63E9A">
        <w:rPr>
          <w:rFonts w:ascii="GHEA Grapalat" w:hAnsi="GHEA Grapalat" w:cs="Sylfaen"/>
          <w:szCs w:val="24"/>
        </w:rPr>
        <w:t xml:space="preserve"> </w:t>
      </w:r>
      <w:r w:rsidR="003F79B4" w:rsidRPr="00E6597C">
        <w:rPr>
          <w:rFonts w:ascii="GHEA Grapalat" w:hAnsi="GHEA Grapalat" w:cs="Sylfaen"/>
          <w:szCs w:val="24"/>
        </w:rPr>
        <w:t xml:space="preserve">`  </w:t>
      </w:r>
      <w:proofErr w:type="spellStart"/>
      <w:r w:rsidR="003F79B4" w:rsidRPr="00E6597C">
        <w:rPr>
          <w:rFonts w:ascii="GHEA Grapalat" w:hAnsi="GHEA Grapalat" w:cs="Sylfaen"/>
          <w:szCs w:val="24"/>
          <w:lang w:val="ru-RU"/>
        </w:rPr>
        <w:t>սույն</w:t>
      </w:r>
      <w:proofErr w:type="spellEnd"/>
      <w:r w:rsidR="003F79B4" w:rsidRPr="00E6597C">
        <w:rPr>
          <w:rFonts w:ascii="GHEA Grapalat" w:hAnsi="GHEA Grapalat" w:cs="Sylfaen"/>
          <w:szCs w:val="24"/>
        </w:rPr>
        <w:t xml:space="preserve"> </w:t>
      </w:r>
      <w:proofErr w:type="spellStart"/>
      <w:r w:rsidR="003F79B4" w:rsidRPr="00E6597C">
        <w:rPr>
          <w:rFonts w:ascii="GHEA Grapalat" w:hAnsi="GHEA Grapalat" w:cs="Sylfaen"/>
          <w:szCs w:val="24"/>
          <w:lang w:val="ru-RU"/>
        </w:rPr>
        <w:t>ընթացակարգի</w:t>
      </w:r>
      <w:proofErr w:type="spellEnd"/>
      <w:r w:rsidR="003F79B4" w:rsidRPr="00E6597C">
        <w:rPr>
          <w:rFonts w:ascii="GHEA Grapalat" w:hAnsi="GHEA Grapalat" w:cs="Sylfaen"/>
          <w:szCs w:val="24"/>
        </w:rPr>
        <w:t xml:space="preserve"> </w:t>
      </w:r>
      <w:proofErr w:type="spellStart"/>
      <w:r w:rsidR="003F79B4" w:rsidRPr="00E6597C">
        <w:rPr>
          <w:rFonts w:ascii="GHEA Grapalat" w:hAnsi="GHEA Grapalat" w:cs="Sylfaen"/>
          <w:szCs w:val="24"/>
          <w:lang w:val="ru-RU"/>
        </w:rPr>
        <w:t>հայտարարությունը</w:t>
      </w:r>
      <w:proofErr w:type="spellEnd"/>
      <w:r w:rsidR="003F79B4" w:rsidRPr="00E6597C">
        <w:rPr>
          <w:rFonts w:ascii="GHEA Grapalat" w:hAnsi="GHEA Grapalat" w:cs="Sylfaen"/>
          <w:szCs w:val="24"/>
        </w:rPr>
        <w:t xml:space="preserve"> </w:t>
      </w:r>
      <w:r w:rsidR="003F79B4" w:rsidRPr="00E6597C">
        <w:rPr>
          <w:rFonts w:ascii="GHEA Grapalat" w:hAnsi="GHEA Grapalat" w:cs="Sylfaen"/>
          <w:szCs w:val="24"/>
          <w:lang w:val="ru-RU"/>
        </w:rPr>
        <w:t>և</w:t>
      </w:r>
      <w:r w:rsidR="003F79B4" w:rsidRPr="00E6597C">
        <w:rPr>
          <w:rFonts w:ascii="GHEA Grapalat" w:hAnsi="GHEA Grapalat" w:cs="Sylfaen"/>
          <w:szCs w:val="24"/>
        </w:rPr>
        <w:t xml:space="preserve"> </w:t>
      </w:r>
      <w:proofErr w:type="spellStart"/>
      <w:r w:rsidR="003F79B4" w:rsidRPr="00E6597C">
        <w:rPr>
          <w:rFonts w:ascii="GHEA Grapalat" w:hAnsi="GHEA Grapalat" w:cs="Sylfaen"/>
          <w:szCs w:val="24"/>
          <w:lang w:val="ru-RU"/>
        </w:rPr>
        <w:t>հրավերը</w:t>
      </w:r>
      <w:proofErr w:type="spellEnd"/>
      <w:r w:rsidR="003F79B4" w:rsidRPr="00E6597C">
        <w:rPr>
          <w:rFonts w:ascii="GHEA Grapalat" w:hAnsi="GHEA Grapalat" w:cs="Sylfaen"/>
          <w:szCs w:val="24"/>
        </w:rPr>
        <w:t xml:space="preserve"> տեղեկագրում </w:t>
      </w:r>
      <w:r w:rsidR="003F79B4" w:rsidRPr="00E6597C">
        <w:rPr>
          <w:rFonts w:ascii="GHEA Grapalat" w:hAnsi="GHEA Grapalat" w:cs="Sylfaen"/>
          <w:szCs w:val="24"/>
          <w:lang w:val="en-US"/>
        </w:rPr>
        <w:t>հ</w:t>
      </w:r>
      <w:proofErr w:type="spellStart"/>
      <w:r w:rsidR="003F79B4" w:rsidRPr="00E6597C">
        <w:rPr>
          <w:rFonts w:ascii="GHEA Grapalat" w:hAnsi="GHEA Grapalat" w:cs="Sylfaen"/>
          <w:szCs w:val="24"/>
          <w:lang w:val="ru-RU"/>
        </w:rPr>
        <w:t>րապարակվելու</w:t>
      </w:r>
      <w:proofErr w:type="spellEnd"/>
      <w:r w:rsidR="003F79B4" w:rsidRPr="00E6597C">
        <w:rPr>
          <w:rFonts w:ascii="GHEA Grapalat" w:hAnsi="GHEA Grapalat" w:cs="Sylfaen"/>
          <w:szCs w:val="24"/>
        </w:rPr>
        <w:t xml:space="preserve"> </w:t>
      </w:r>
      <w:proofErr w:type="spellStart"/>
      <w:r w:rsidR="003F79B4" w:rsidRPr="00E6597C">
        <w:rPr>
          <w:rFonts w:ascii="GHEA Grapalat" w:hAnsi="GHEA Grapalat" w:cs="Sylfaen"/>
          <w:szCs w:val="24"/>
          <w:lang w:val="en-US"/>
        </w:rPr>
        <w:t>օրվանից</w:t>
      </w:r>
      <w:proofErr w:type="spellEnd"/>
      <w:r w:rsidR="003F79B4" w:rsidRPr="00E6597C">
        <w:rPr>
          <w:rFonts w:ascii="GHEA Grapalat" w:hAnsi="GHEA Grapalat" w:cs="Sylfaen"/>
          <w:szCs w:val="24"/>
        </w:rPr>
        <w:t xml:space="preserve"> </w:t>
      </w:r>
      <w:proofErr w:type="spellStart"/>
      <w:r w:rsidR="003F79B4" w:rsidRPr="00E6597C">
        <w:rPr>
          <w:rFonts w:ascii="GHEA Grapalat" w:hAnsi="GHEA Grapalat" w:cs="Sylfaen"/>
          <w:szCs w:val="24"/>
          <w:lang w:val="ru-RU"/>
        </w:rPr>
        <w:t>հաշված</w:t>
      </w:r>
      <w:proofErr w:type="spellEnd"/>
      <w:r w:rsidR="003F79B4" w:rsidRPr="00E6597C">
        <w:rPr>
          <w:rFonts w:ascii="GHEA Grapalat" w:hAnsi="GHEA Grapalat" w:cs="Sylfaen"/>
          <w:szCs w:val="24"/>
        </w:rPr>
        <w:t xml:space="preserve"> </w:t>
      </w:r>
      <w:del w:id="411" w:author="Հերմինե Գևորգյան" w:date="2026-02-26T23:44:00Z" w16du:dateUtc="2026-02-26T19:44:00Z">
        <w:r w:rsidR="003F79B4" w:rsidRPr="00E6597C">
          <w:rPr>
            <w:rFonts w:ascii="GHEA Grapalat" w:hAnsi="GHEA Grapalat" w:cs="Sylfaen"/>
            <w:szCs w:val="24"/>
          </w:rPr>
          <w:delText>«--»</w:delText>
        </w:r>
      </w:del>
      <w:ins w:id="412" w:author="Հերմինե Գևորգյան" w:date="2026-02-26T23:44:00Z" w16du:dateUtc="2026-02-26T19:44:00Z">
        <w:r w:rsidR="003F79B4" w:rsidRPr="00E6597C">
          <w:rPr>
            <w:rFonts w:ascii="GHEA Grapalat" w:hAnsi="GHEA Grapalat" w:cs="Sylfaen"/>
            <w:szCs w:val="24"/>
          </w:rPr>
          <w:t>«-</w:t>
        </w:r>
        <w:r w:rsidR="00C07786">
          <w:rPr>
            <w:rFonts w:ascii="GHEA Grapalat" w:hAnsi="GHEA Grapalat" w:cs="Sylfaen"/>
            <w:szCs w:val="24"/>
            <w:lang w:val="hy-AM"/>
          </w:rPr>
          <w:t>7</w:t>
        </w:r>
        <w:r w:rsidR="003F79B4" w:rsidRPr="00E6597C">
          <w:rPr>
            <w:rFonts w:ascii="GHEA Grapalat" w:hAnsi="GHEA Grapalat" w:cs="Sylfaen"/>
            <w:szCs w:val="24"/>
          </w:rPr>
          <w:t>»</w:t>
        </w:r>
      </w:ins>
      <w:proofErr w:type="spellStart"/>
      <w:r w:rsidR="003F79B4" w:rsidRPr="00E6597C">
        <w:rPr>
          <w:rFonts w:ascii="GHEA Grapalat" w:hAnsi="GHEA Grapalat" w:cs="Sylfaen"/>
          <w:szCs w:val="24"/>
          <w:lang w:val="ru-RU"/>
        </w:rPr>
        <w:t>րդ</w:t>
      </w:r>
      <w:proofErr w:type="spellEnd"/>
      <w:r w:rsidR="003F79B4" w:rsidRPr="00E6597C">
        <w:rPr>
          <w:rFonts w:ascii="GHEA Grapalat" w:hAnsi="GHEA Grapalat" w:cs="Sylfaen"/>
          <w:szCs w:val="24"/>
        </w:rPr>
        <w:t xml:space="preserve"> </w:t>
      </w:r>
      <w:proofErr w:type="spellStart"/>
      <w:r w:rsidR="003F79B4" w:rsidRPr="00E6597C">
        <w:rPr>
          <w:rFonts w:ascii="GHEA Grapalat" w:hAnsi="GHEA Grapalat" w:cs="Sylfaen"/>
          <w:szCs w:val="24"/>
          <w:lang w:val="ru-RU"/>
        </w:rPr>
        <w:t>օրվա</w:t>
      </w:r>
      <w:proofErr w:type="spellEnd"/>
      <w:r w:rsidR="003F79B4" w:rsidRPr="00E6597C">
        <w:rPr>
          <w:rFonts w:ascii="GHEA Grapalat" w:hAnsi="GHEA Grapalat" w:cs="Sylfaen"/>
          <w:szCs w:val="24"/>
        </w:rPr>
        <w:t xml:space="preserve"> </w:t>
      </w:r>
      <w:proofErr w:type="spellStart"/>
      <w:r w:rsidR="003F79B4" w:rsidRPr="00E6597C">
        <w:rPr>
          <w:rFonts w:ascii="GHEA Grapalat" w:hAnsi="GHEA Grapalat" w:cs="Sylfaen"/>
          <w:szCs w:val="24"/>
          <w:lang w:val="ru-RU"/>
        </w:rPr>
        <w:t>ժամը</w:t>
      </w:r>
      <w:proofErr w:type="spellEnd"/>
      <w:r w:rsidR="003F79B4" w:rsidRPr="00E6597C">
        <w:rPr>
          <w:rFonts w:ascii="GHEA Grapalat" w:hAnsi="GHEA Grapalat" w:cs="Sylfaen"/>
          <w:szCs w:val="24"/>
        </w:rPr>
        <w:t xml:space="preserve"> </w:t>
      </w:r>
      <w:r w:rsidR="003F79B4" w:rsidRPr="00C07786">
        <w:rPr>
          <w:rFonts w:ascii="GHEA Grapalat" w:hAnsi="GHEA Grapalat" w:cs="Sylfaen"/>
          <w:szCs w:val="24"/>
        </w:rPr>
        <w:t>«</w:t>
      </w:r>
      <w:del w:id="413" w:author="Հերմինե Գևորգյան" w:date="2026-02-26T23:44:00Z" w16du:dateUtc="2026-02-26T19:44:00Z">
        <w:r w:rsidR="003F79B4" w:rsidRPr="00E6597C">
          <w:rPr>
            <w:rFonts w:ascii="GHEA Grapalat" w:hAnsi="GHEA Grapalat" w:cs="Sylfaen"/>
            <w:sz w:val="24"/>
            <w:szCs w:val="24"/>
            <w:vertAlign w:val="subscript"/>
            <w:lang w:val="en-US"/>
          </w:rPr>
          <w:delText>բացման</w:delText>
        </w:r>
        <w:r w:rsidR="003F79B4" w:rsidRPr="00E6597C">
          <w:rPr>
            <w:rFonts w:ascii="GHEA Grapalat" w:hAnsi="GHEA Grapalat" w:cs="Sylfaen"/>
            <w:sz w:val="24"/>
            <w:szCs w:val="24"/>
            <w:vertAlign w:val="subscript"/>
          </w:rPr>
          <w:delText xml:space="preserve"> </w:delText>
        </w:r>
        <w:r w:rsidR="003F79B4" w:rsidRPr="00E6597C">
          <w:rPr>
            <w:rFonts w:ascii="GHEA Grapalat" w:hAnsi="GHEA Grapalat" w:cs="Sylfaen"/>
            <w:sz w:val="24"/>
            <w:szCs w:val="24"/>
            <w:vertAlign w:val="subscript"/>
            <w:lang w:val="en-US"/>
          </w:rPr>
          <w:delText>ժամը</w:delText>
        </w:r>
        <w:r w:rsidR="003F79B4" w:rsidRPr="00E6597C">
          <w:rPr>
            <w:rFonts w:ascii="GHEA Grapalat" w:hAnsi="GHEA Grapalat" w:cs="Sylfaen"/>
            <w:szCs w:val="24"/>
          </w:rPr>
          <w:delText xml:space="preserve"> </w:delText>
        </w:r>
      </w:del>
      <w:ins w:id="414" w:author="Հերմինե Գևորգյան" w:date="2026-02-26T23:44:00Z" w16du:dateUtc="2026-02-26T19:44:00Z">
        <w:r w:rsidR="000053ED">
          <w:rPr>
            <w:rFonts w:ascii="GHEA Grapalat" w:hAnsi="GHEA Grapalat" w:cs="Sylfaen"/>
            <w:sz w:val="24"/>
            <w:szCs w:val="24"/>
            <w:lang w:val="hy-AM"/>
          </w:rPr>
          <w:t>1</w:t>
        </w:r>
        <w:r w:rsidR="00845656">
          <w:rPr>
            <w:rFonts w:ascii="GHEA Grapalat" w:hAnsi="GHEA Grapalat" w:cs="Sylfaen"/>
            <w:sz w:val="24"/>
            <w:szCs w:val="24"/>
            <w:lang w:val="hy-AM"/>
          </w:rPr>
          <w:t>2</w:t>
        </w:r>
        <w:r w:rsidR="000053ED">
          <w:rPr>
            <w:rFonts w:ascii="GHEA Grapalat" w:hAnsi="GHEA Grapalat" w:cs="Sylfaen"/>
            <w:sz w:val="24"/>
            <w:szCs w:val="24"/>
            <w:lang w:val="hy-AM"/>
          </w:rPr>
          <w:t>։</w:t>
        </w:r>
        <w:r w:rsidR="00C07786">
          <w:rPr>
            <w:rFonts w:ascii="GHEA Grapalat" w:hAnsi="GHEA Grapalat" w:cs="Sylfaen"/>
            <w:sz w:val="24"/>
            <w:szCs w:val="24"/>
            <w:lang w:val="hy-AM"/>
          </w:rPr>
          <w:t>00</w:t>
        </w:r>
        <w:r w:rsidR="00C07786" w:rsidRPr="00C07786">
          <w:rPr>
            <w:rFonts w:ascii="GHEA Grapalat" w:hAnsi="GHEA Grapalat" w:cs="Sylfaen"/>
            <w:sz w:val="24"/>
            <w:szCs w:val="24"/>
            <w:lang w:val="hy-AM"/>
          </w:rPr>
          <w:t>-</w:t>
        </w:r>
        <w:r w:rsidR="00C07786">
          <w:rPr>
            <w:rFonts w:ascii="GHEA Grapalat" w:hAnsi="GHEA Grapalat" w:cs="Sylfaen"/>
            <w:sz w:val="24"/>
            <w:szCs w:val="24"/>
            <w:lang w:val="hy-AM"/>
          </w:rPr>
          <w:t>ին</w:t>
        </w:r>
      </w:ins>
      <w:r w:rsidR="003F79B4" w:rsidRPr="00C07786">
        <w:rPr>
          <w:rFonts w:ascii="GHEA Grapalat" w:hAnsi="GHEA Grapalat" w:cs="Sylfaen"/>
          <w:szCs w:val="24"/>
        </w:rPr>
        <w:t>»</w:t>
      </w:r>
      <w:r w:rsidR="003F79B4" w:rsidRPr="00E6597C">
        <w:rPr>
          <w:rFonts w:ascii="GHEA Grapalat" w:hAnsi="GHEA Grapalat" w:cs="Sylfaen"/>
          <w:szCs w:val="24"/>
        </w:rPr>
        <w:t>-</w:t>
      </w:r>
      <w:r w:rsidR="003F79B4" w:rsidRPr="00A95ACF">
        <w:rPr>
          <w:rFonts w:ascii="GHEA Grapalat" w:hAnsi="GHEA Grapalat"/>
          <w:lang w:val="hy-AM"/>
          <w:rPrChange w:id="415" w:author="Հերմինե Գևորգյան" w:date="2026-02-26T23:44:00Z" w16du:dateUtc="2026-02-26T19:44:00Z">
            <w:rPr>
              <w:rFonts w:ascii="GHEA Grapalat" w:hAnsi="GHEA Grapalat"/>
              <w:lang w:val="en-US"/>
            </w:rPr>
          </w:rPrChange>
        </w:rPr>
        <w:t>ի</w:t>
      </w:r>
      <w:r w:rsidR="003F79B4" w:rsidRPr="00A95ACF">
        <w:rPr>
          <w:rFonts w:ascii="GHEA Grapalat" w:hAnsi="GHEA Grapalat"/>
          <w:lang w:val="hy-AM"/>
          <w:rPrChange w:id="416" w:author="Հերմինե Գևորգյան" w:date="2026-02-26T23:44:00Z" w16du:dateUtc="2026-02-26T19:44:00Z">
            <w:rPr>
              <w:rFonts w:ascii="GHEA Grapalat" w:hAnsi="GHEA Grapalat"/>
              <w:lang w:val="ru-RU"/>
            </w:rPr>
          </w:rPrChange>
        </w:rPr>
        <w:t>ն։</w:t>
      </w:r>
      <w:r w:rsidR="003F79B4" w:rsidRPr="00E6597C">
        <w:rPr>
          <w:rFonts w:ascii="GHEA Grapalat" w:hAnsi="GHEA Grapalat" w:cs="Sylfaen"/>
          <w:szCs w:val="24"/>
        </w:rPr>
        <w:t xml:space="preserve"> </w:t>
      </w:r>
    </w:p>
    <w:p w14:paraId="5CD2D51B" w14:textId="77777777" w:rsidR="003F79B4" w:rsidRPr="004605D7" w:rsidRDefault="003F79B4" w:rsidP="003F79B4">
      <w:pPr>
        <w:ind w:firstLine="567"/>
        <w:jc w:val="both"/>
        <w:rPr>
          <w:rFonts w:ascii="GHEA Grapalat" w:hAnsi="GHEA Grapalat" w:cs="Sylfaen"/>
          <w:sz w:val="20"/>
          <w:lang w:val="af-ZA"/>
        </w:rPr>
      </w:pPr>
      <w:r w:rsidRPr="00A95ACF">
        <w:rPr>
          <w:rFonts w:ascii="GHEA Grapalat" w:hAnsi="GHEA Grapalat"/>
          <w:sz w:val="20"/>
          <w:lang w:val="hy-AM"/>
          <w:rPrChange w:id="417" w:author="Հերմինե Գևորգյան" w:date="2026-02-26T23:44:00Z" w16du:dateUtc="2026-02-26T19:44:00Z">
            <w:rPr>
              <w:rFonts w:ascii="GHEA Grapalat" w:hAnsi="GHEA Grapalat"/>
              <w:sz w:val="20"/>
              <w:lang w:val="ru-RU"/>
            </w:rPr>
          </w:rPrChange>
        </w:rPr>
        <w:t>Հայտերի</w:t>
      </w:r>
      <w:r w:rsidRPr="00E6597C">
        <w:rPr>
          <w:rFonts w:ascii="GHEA Grapalat" w:hAnsi="GHEA Grapalat" w:cs="Sylfaen"/>
          <w:sz w:val="20"/>
          <w:lang w:val="af-ZA"/>
        </w:rPr>
        <w:t xml:space="preserve"> </w:t>
      </w:r>
      <w:r w:rsidRPr="00A95ACF">
        <w:rPr>
          <w:rFonts w:ascii="GHEA Grapalat" w:hAnsi="GHEA Grapalat"/>
          <w:sz w:val="20"/>
          <w:lang w:val="hy-AM"/>
          <w:rPrChange w:id="418" w:author="Հերմինե Գևորգյան" w:date="2026-02-26T23:44:00Z" w16du:dateUtc="2026-02-26T19:44:00Z">
            <w:rPr>
              <w:rFonts w:ascii="GHEA Grapalat" w:hAnsi="GHEA Grapalat"/>
              <w:sz w:val="20"/>
              <w:lang w:val="ru-RU"/>
            </w:rPr>
          </w:rPrChange>
        </w:rPr>
        <w:t>բացման</w:t>
      </w:r>
      <w:r w:rsidRPr="00E6597C">
        <w:rPr>
          <w:rFonts w:ascii="GHEA Grapalat" w:hAnsi="GHEA Grapalat" w:cs="Sylfaen"/>
          <w:sz w:val="20"/>
          <w:lang w:val="af-ZA"/>
        </w:rPr>
        <w:t xml:space="preserve"> </w:t>
      </w:r>
      <w:r w:rsidR="00993AFB" w:rsidRPr="00E6597C">
        <w:rPr>
          <w:rFonts w:ascii="GHEA Grapalat" w:hAnsi="GHEA Grapalat" w:cs="Sylfaen"/>
          <w:sz w:val="20"/>
          <w:lang w:val="af-ZA"/>
        </w:rPr>
        <w:t xml:space="preserve">և գնահատման </w:t>
      </w:r>
      <w:r w:rsidRPr="00A95ACF">
        <w:rPr>
          <w:rFonts w:ascii="GHEA Grapalat" w:hAnsi="GHEA Grapalat"/>
          <w:sz w:val="20"/>
          <w:lang w:val="hy-AM"/>
          <w:rPrChange w:id="419" w:author="Հերմինե Գևորգյան" w:date="2026-02-26T23:44:00Z" w16du:dateUtc="2026-02-26T19:44:00Z">
            <w:rPr>
              <w:rFonts w:ascii="GHEA Grapalat" w:hAnsi="GHEA Grapalat"/>
              <w:sz w:val="20"/>
              <w:lang w:val="ru-RU"/>
            </w:rPr>
          </w:rPrChange>
        </w:rPr>
        <w:t>նիստում</w:t>
      </w:r>
      <w:r w:rsidRPr="00A95ACF">
        <w:rPr>
          <w:rFonts w:ascii="GHEA Grapalat" w:hAnsi="GHEA Grapalat"/>
          <w:sz w:val="20"/>
          <w:lang w:val="hy-AM"/>
          <w:rPrChange w:id="420" w:author="Հերմինե Գևորգյան" w:date="2026-02-26T23:44:00Z" w16du:dateUtc="2026-02-26T19:44:00Z">
            <w:rPr>
              <w:rFonts w:ascii="GHEA Grapalat" w:hAnsi="GHEA Grapalat"/>
              <w:sz w:val="20"/>
            </w:rPr>
          </w:rPrChange>
        </w:rPr>
        <w:t>՝</w:t>
      </w:r>
    </w:p>
    <w:p w14:paraId="1F465500" w14:textId="77777777" w:rsidR="003F79B4" w:rsidRPr="00E6597C" w:rsidRDefault="003F79B4" w:rsidP="003F79B4">
      <w:pPr>
        <w:ind w:firstLine="567"/>
        <w:jc w:val="both"/>
        <w:rPr>
          <w:rFonts w:ascii="GHEA Grapalat" w:hAnsi="GHEA Grapalat" w:cs="Sylfaen"/>
          <w:sz w:val="20"/>
          <w:lang w:val="hy-AM"/>
        </w:rPr>
      </w:pPr>
      <w:r w:rsidRPr="004605D7">
        <w:rPr>
          <w:rFonts w:ascii="GHEA Grapalat" w:hAnsi="GHEA Grapalat" w:cs="Sylfaen"/>
          <w:sz w:val="20"/>
          <w:lang w:val="af-ZA"/>
        </w:rPr>
        <w:t>1)</w:t>
      </w:r>
      <w:r w:rsidRPr="00E6597C">
        <w:rPr>
          <w:rFonts w:ascii="GHEA Grapalat" w:hAnsi="GHEA Grapalat" w:cs="Sylfaen"/>
          <w:sz w:val="20"/>
          <w:lang w:val="af-ZA"/>
        </w:rPr>
        <w:t xml:space="preserve"> </w:t>
      </w:r>
      <w:r w:rsidRPr="00A95ACF">
        <w:rPr>
          <w:rFonts w:ascii="GHEA Grapalat" w:hAnsi="GHEA Grapalat"/>
          <w:sz w:val="20"/>
          <w:lang w:val="hy-AM"/>
          <w:rPrChange w:id="421" w:author="Հերմինե Գևորգյան" w:date="2026-02-26T23:44:00Z" w16du:dateUtc="2026-02-26T19:44:00Z">
            <w:rPr>
              <w:rFonts w:ascii="GHEA Grapalat" w:hAnsi="GHEA Grapalat"/>
              <w:sz w:val="20"/>
            </w:rPr>
          </w:rPrChange>
        </w:rPr>
        <w:t>հանձնաժողովի</w:t>
      </w:r>
      <w:r w:rsidRPr="00E6597C">
        <w:rPr>
          <w:rFonts w:ascii="GHEA Grapalat" w:hAnsi="GHEA Grapalat" w:cs="Sylfaen"/>
          <w:sz w:val="20"/>
          <w:lang w:val="af-ZA"/>
        </w:rPr>
        <w:t xml:space="preserve"> </w:t>
      </w:r>
      <w:r w:rsidRPr="00A95ACF">
        <w:rPr>
          <w:rFonts w:ascii="GHEA Grapalat" w:hAnsi="GHEA Grapalat"/>
          <w:sz w:val="20"/>
          <w:lang w:val="hy-AM"/>
          <w:rPrChange w:id="422" w:author="Հերմինե Գևորգյան" w:date="2026-02-26T23:44:00Z" w16du:dateUtc="2026-02-26T19:44:00Z">
            <w:rPr>
              <w:rFonts w:ascii="GHEA Grapalat" w:hAnsi="GHEA Grapalat"/>
              <w:sz w:val="20"/>
            </w:rPr>
          </w:rPrChange>
        </w:rPr>
        <w:t>նախագահը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նախագահողը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Pr="00E6597C">
        <w:rPr>
          <w:rFonts w:ascii="GHEA Grapalat" w:hAnsi="GHEA Grapalat" w:cs="Sylfaen"/>
          <w:sz w:val="20"/>
          <w:lang w:val="hy-AM"/>
        </w:rPr>
        <w:t>բացված</w:t>
      </w:r>
      <w:r w:rsidRPr="00E6597C">
        <w:rPr>
          <w:rFonts w:ascii="GHEA Grapalat" w:hAnsi="GHEA Grapalat" w:cs="Sylfaen"/>
          <w:sz w:val="20"/>
          <w:lang w:val="af-ZA"/>
        </w:rPr>
        <w:t xml:space="preserve"> </w:t>
      </w:r>
      <w:r w:rsidRPr="00E6597C">
        <w:rPr>
          <w:rFonts w:ascii="GHEA Grapalat" w:hAnsi="GHEA Grapalat" w:cs="Sylfaen"/>
          <w:sz w:val="20"/>
          <w:lang w:val="hy-AM"/>
        </w:rPr>
        <w:t>և</w:t>
      </w:r>
      <w:r w:rsidRPr="00E6597C">
        <w:rPr>
          <w:rFonts w:ascii="GHEA Grapalat" w:hAnsi="GHEA Grapalat" w:cs="Sylfaen"/>
          <w:sz w:val="20"/>
          <w:lang w:val="af-ZA"/>
        </w:rPr>
        <w:t xml:space="preserve"> </w:t>
      </w:r>
      <w:r w:rsidRPr="00E6597C">
        <w:rPr>
          <w:rFonts w:ascii="GHEA Grapalat" w:hAnsi="GHEA Grapalat" w:cs="Sylfaen"/>
          <w:sz w:val="20"/>
          <w:lang w:val="hy-AM"/>
        </w:rPr>
        <w:t>հրապա</w:t>
      </w:r>
      <w:r w:rsidRPr="00E6597C">
        <w:rPr>
          <w:rFonts w:ascii="GHEA Grapalat" w:hAnsi="GHEA Grapalat" w:cs="Sylfaen"/>
          <w:sz w:val="20"/>
          <w:lang w:val="hy-AM"/>
        </w:rPr>
        <w:softHyphen/>
        <w:t>րակում է գնման հայտով սահմանված</w:t>
      </w:r>
      <w:r w:rsidRPr="00E6597C">
        <w:rPr>
          <w:rFonts w:ascii="GHEA Grapalat" w:hAnsi="GHEA Grapalat" w:cs="Sylfaen"/>
          <w:sz w:val="20"/>
          <w:lang w:val="af-ZA"/>
        </w:rPr>
        <w:t>`</w:t>
      </w:r>
      <w:r w:rsidRPr="00E6597C">
        <w:rPr>
          <w:rFonts w:ascii="GHEA Grapalat" w:hAnsi="GHEA Grapalat" w:cs="Sylfaen"/>
          <w:sz w:val="20"/>
          <w:lang w:val="hy-AM"/>
        </w:rPr>
        <w:t xml:space="preserve"> </w:t>
      </w:r>
      <w:r w:rsidRPr="00A95ACF">
        <w:rPr>
          <w:rFonts w:ascii="GHEA Grapalat" w:hAnsi="GHEA Grapalat"/>
          <w:sz w:val="20"/>
          <w:lang w:val="hy-AM"/>
          <w:rPrChange w:id="423" w:author="Հերմինե Գևորգյան" w:date="2026-02-26T23:44:00Z" w16du:dateUtc="2026-02-26T19:44:00Z">
            <w:rPr>
              <w:rFonts w:ascii="GHEA Grapalat" w:hAnsi="GHEA Grapalat"/>
              <w:sz w:val="20"/>
            </w:rPr>
          </w:rPrChange>
        </w:rPr>
        <w:t>սույն</w:t>
      </w:r>
      <w:r w:rsidRPr="00E6597C">
        <w:rPr>
          <w:rFonts w:ascii="GHEA Grapalat" w:hAnsi="GHEA Grapalat" w:cs="Sylfaen"/>
          <w:sz w:val="20"/>
          <w:lang w:val="af-ZA"/>
        </w:rPr>
        <w:t xml:space="preserve"> </w:t>
      </w:r>
      <w:r w:rsidRPr="00A95ACF">
        <w:rPr>
          <w:rFonts w:ascii="GHEA Grapalat" w:hAnsi="GHEA Grapalat"/>
          <w:sz w:val="20"/>
          <w:lang w:val="hy-AM"/>
          <w:rPrChange w:id="424" w:author="Հերմինե Գևորգյան" w:date="2026-02-26T23:44:00Z" w16du:dateUtc="2026-02-26T19:44:00Z">
            <w:rPr>
              <w:rFonts w:ascii="GHEA Grapalat" w:hAnsi="GHEA Grapalat"/>
              <w:sz w:val="20"/>
            </w:rPr>
          </w:rPrChange>
        </w:rPr>
        <w:t>ընթացակարգի</w:t>
      </w:r>
      <w:r w:rsidRPr="00E6597C">
        <w:rPr>
          <w:rFonts w:ascii="GHEA Grapalat" w:hAnsi="GHEA Grapalat" w:cs="Sylfaen"/>
          <w:sz w:val="20"/>
          <w:lang w:val="af-ZA"/>
        </w:rPr>
        <w:t xml:space="preserve"> </w:t>
      </w:r>
      <w:r w:rsidRPr="00A95ACF">
        <w:rPr>
          <w:rFonts w:ascii="GHEA Grapalat" w:hAnsi="GHEA Grapalat"/>
          <w:sz w:val="20"/>
          <w:lang w:val="hy-AM"/>
          <w:rPrChange w:id="425" w:author="Հերմինե Գևորգյան" w:date="2026-02-26T23:44:00Z" w16du:dateUtc="2026-02-26T19:44:00Z">
            <w:rPr>
              <w:rFonts w:ascii="GHEA Grapalat" w:hAnsi="GHEA Grapalat"/>
              <w:sz w:val="20"/>
            </w:rPr>
          </w:rPrChange>
        </w:rPr>
        <w:t>շրջանակում</w:t>
      </w:r>
      <w:r w:rsidRPr="00E6597C">
        <w:rPr>
          <w:rFonts w:ascii="GHEA Grapalat" w:hAnsi="GHEA Grapalat" w:cs="Sylfaen"/>
          <w:sz w:val="20"/>
          <w:lang w:val="af-ZA"/>
        </w:rPr>
        <w:t xml:space="preserve"> </w:t>
      </w:r>
      <w:r w:rsidRPr="00A95ACF">
        <w:rPr>
          <w:rFonts w:ascii="GHEA Grapalat" w:hAnsi="GHEA Grapalat"/>
          <w:sz w:val="20"/>
          <w:lang w:val="hy-AM"/>
          <w:rPrChange w:id="426" w:author="Հերմինե Գևորգյան" w:date="2026-02-26T23:44:00Z" w16du:dateUtc="2026-02-26T19:44:00Z">
            <w:rPr>
              <w:rFonts w:ascii="GHEA Grapalat" w:hAnsi="GHEA Grapalat"/>
              <w:sz w:val="20"/>
            </w:rPr>
          </w:rPrChange>
        </w:rPr>
        <w:t>գնվելիք</w:t>
      </w:r>
      <w:r w:rsidRPr="00E6597C">
        <w:rPr>
          <w:rFonts w:ascii="GHEA Grapalat" w:hAnsi="GHEA Grapalat" w:cs="Sylfaen"/>
          <w:sz w:val="20"/>
          <w:lang w:val="af-ZA"/>
        </w:rPr>
        <w:t xml:space="preserve"> </w:t>
      </w:r>
      <w:r w:rsidRPr="00A95ACF">
        <w:rPr>
          <w:rFonts w:ascii="GHEA Grapalat" w:hAnsi="GHEA Grapalat"/>
          <w:sz w:val="20"/>
          <w:lang w:val="hy-AM"/>
          <w:rPrChange w:id="427" w:author="Հերմինե Գևորգյան" w:date="2026-02-26T23:44:00Z" w16du:dateUtc="2026-02-26T19:44:00Z">
            <w:rPr>
              <w:rFonts w:ascii="GHEA Grapalat" w:hAnsi="GHEA Grapalat"/>
              <w:sz w:val="20"/>
            </w:rPr>
          </w:rPrChange>
        </w:rPr>
        <w:t>աշխատանքների</w:t>
      </w:r>
      <w:r w:rsidR="006F3F15">
        <w:rPr>
          <w:rFonts w:ascii="GHEA Grapalat" w:hAnsi="GHEA Grapalat" w:cs="Sylfaen"/>
          <w:sz w:val="20"/>
          <w:lang w:val="hy-AM"/>
        </w:rPr>
        <w:t xml:space="preserve"> գնման</w:t>
      </w:r>
      <w:r w:rsidRPr="00E6597C">
        <w:rPr>
          <w:rFonts w:ascii="GHEA Grapalat" w:hAnsi="GHEA Grapalat" w:cs="Sylfaen"/>
          <w:sz w:val="20"/>
          <w:lang w:val="af-ZA"/>
        </w:rPr>
        <w:t xml:space="preserve"> </w:t>
      </w:r>
      <w:r w:rsidRPr="00E6597C">
        <w:rPr>
          <w:rFonts w:ascii="GHEA Grapalat" w:hAnsi="GHEA Grapalat" w:cs="Sylfaen"/>
          <w:sz w:val="20"/>
          <w:lang w:val="hy-AM"/>
        </w:rPr>
        <w:t>գինը՝</w:t>
      </w:r>
      <w:r w:rsidRPr="00E6597C">
        <w:rPr>
          <w:rFonts w:ascii="GHEA Grapalat" w:hAnsi="GHEA Grapalat" w:cs="Sylfaen"/>
          <w:sz w:val="20"/>
          <w:lang w:val="af-ZA"/>
        </w:rPr>
        <w:t xml:space="preserve"> </w:t>
      </w:r>
      <w:r w:rsidRPr="00E6597C">
        <w:rPr>
          <w:rFonts w:ascii="GHEA Grapalat" w:hAnsi="GHEA Grapalat" w:cs="Sylfaen"/>
          <w:sz w:val="20"/>
          <w:lang w:val="hy-AM"/>
        </w:rPr>
        <w:t>մեկ</w:t>
      </w:r>
      <w:r w:rsidRPr="00E6597C">
        <w:rPr>
          <w:rFonts w:ascii="GHEA Grapalat" w:hAnsi="GHEA Grapalat" w:cs="Sylfaen"/>
          <w:sz w:val="20"/>
          <w:lang w:val="af-ZA"/>
        </w:rPr>
        <w:t xml:space="preserve"> </w:t>
      </w:r>
      <w:r w:rsidRPr="00E6597C">
        <w:rPr>
          <w:rFonts w:ascii="GHEA Grapalat" w:hAnsi="GHEA Grapalat" w:cs="Sylfaen"/>
          <w:sz w:val="20"/>
          <w:lang w:val="hy-AM"/>
        </w:rPr>
        <w:t>թվով</w:t>
      </w:r>
      <w:r w:rsidRPr="00E6597C">
        <w:rPr>
          <w:rFonts w:ascii="GHEA Grapalat" w:hAnsi="GHEA Grapalat" w:cs="Sylfaen"/>
          <w:sz w:val="20"/>
          <w:lang w:val="af-ZA"/>
        </w:rPr>
        <w:t xml:space="preserve"> </w:t>
      </w:r>
      <w:r w:rsidRPr="00E6597C">
        <w:rPr>
          <w:rFonts w:ascii="GHEA Grapalat" w:hAnsi="GHEA Grapalat" w:cs="Sylfaen"/>
          <w:sz w:val="20"/>
          <w:lang w:val="hy-AM"/>
        </w:rPr>
        <w:t>արտահայտված</w:t>
      </w:r>
      <w:r w:rsidRPr="00E6597C">
        <w:rPr>
          <w:rFonts w:ascii="GHEA Grapalat" w:hAnsi="GHEA Grapalat" w:cs="Sylfaen"/>
          <w:sz w:val="20"/>
          <w:lang w:val="af-ZA"/>
        </w:rPr>
        <w:t xml:space="preserve">, </w:t>
      </w:r>
      <w:r w:rsidRPr="00A95ACF">
        <w:rPr>
          <w:rFonts w:ascii="GHEA Grapalat" w:hAnsi="GHEA Grapalat"/>
          <w:sz w:val="20"/>
          <w:lang w:val="hy-AM"/>
          <w:rPrChange w:id="428" w:author="Հերմինե Գևորգյան" w:date="2026-02-26T23:44:00Z" w16du:dateUtc="2026-02-26T19:44:00Z">
            <w:rPr>
              <w:rFonts w:ascii="GHEA Grapalat" w:hAnsi="GHEA Grapalat"/>
              <w:sz w:val="20"/>
            </w:rPr>
          </w:rPrChange>
        </w:rPr>
        <w:t>ինչպես</w:t>
      </w:r>
      <w:r w:rsidRPr="00E6597C">
        <w:rPr>
          <w:rFonts w:ascii="GHEA Grapalat" w:hAnsi="GHEA Grapalat" w:cs="Sylfaen"/>
          <w:sz w:val="20"/>
          <w:lang w:val="af-ZA"/>
        </w:rPr>
        <w:t xml:space="preserve"> </w:t>
      </w:r>
      <w:r w:rsidRPr="00A95ACF">
        <w:rPr>
          <w:rFonts w:ascii="GHEA Grapalat" w:hAnsi="GHEA Grapalat"/>
          <w:sz w:val="20"/>
          <w:lang w:val="hy-AM"/>
          <w:rPrChange w:id="429" w:author="Հերմինե Գևորգյան" w:date="2026-02-26T23:44:00Z" w16du:dateUtc="2026-02-26T19:44:00Z">
            <w:rPr>
              <w:rFonts w:ascii="GHEA Grapalat" w:hAnsi="GHEA Grapalat"/>
              <w:sz w:val="20"/>
            </w:rPr>
          </w:rPrChange>
        </w:rPr>
        <w:t>նաև</w:t>
      </w:r>
      <w:r w:rsidRPr="00E6597C">
        <w:rPr>
          <w:rFonts w:ascii="GHEA Grapalat" w:hAnsi="GHEA Grapalat" w:cs="Sylfaen"/>
          <w:sz w:val="20"/>
          <w:lang w:val="af-ZA"/>
        </w:rPr>
        <w:t xml:space="preserve"> </w:t>
      </w:r>
      <w:r w:rsidRPr="00E6597C">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4605D7">
        <w:rPr>
          <w:rFonts w:ascii="GHEA Grapalat" w:hAnsi="GHEA Grapalat" w:cs="Sylfaen"/>
          <w:sz w:val="20"/>
          <w:lang w:val="af-ZA"/>
        </w:rPr>
        <w:t>.</w:t>
      </w:r>
    </w:p>
    <w:p w14:paraId="6837973F" w14:textId="77777777" w:rsidR="003F79B4" w:rsidRPr="00E6597C" w:rsidRDefault="003F79B4" w:rsidP="003F79B4">
      <w:pPr>
        <w:ind w:firstLine="567"/>
        <w:jc w:val="both"/>
        <w:rPr>
          <w:rFonts w:ascii="GHEA Grapalat" w:hAnsi="GHEA Grapalat"/>
          <w:sz w:val="20"/>
          <w:szCs w:val="20"/>
          <w:lang w:val="hy-AM"/>
        </w:rPr>
      </w:pPr>
      <w:r w:rsidRPr="00E6597C">
        <w:rPr>
          <w:rFonts w:ascii="GHEA Grapalat" w:hAnsi="GHEA Grapalat"/>
          <w:sz w:val="20"/>
          <w:szCs w:val="20"/>
          <w:lang w:val="hy-AM"/>
        </w:rPr>
        <w:t xml:space="preserve">2) </w:t>
      </w:r>
      <w:r w:rsidRPr="00E6597C">
        <w:rPr>
          <w:rFonts w:ascii="GHEA Grapalat" w:hAnsi="GHEA Grapalat" w:cs="Sylfaen"/>
          <w:sz w:val="20"/>
          <w:szCs w:val="20"/>
          <w:lang w:val="hy-AM"/>
        </w:rPr>
        <w:t>սույն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կետի</w:t>
      </w:r>
      <w:r w:rsidRPr="00E6597C">
        <w:rPr>
          <w:rFonts w:ascii="GHEA Grapalat" w:hAnsi="GHEA Grapalat"/>
          <w:sz w:val="20"/>
          <w:szCs w:val="20"/>
          <w:lang w:val="hy-AM"/>
        </w:rPr>
        <w:t xml:space="preserve"> 1-</w:t>
      </w:r>
      <w:r w:rsidRPr="00E6597C">
        <w:rPr>
          <w:rFonts w:ascii="GHEA Grapalat" w:hAnsi="GHEA Grapalat" w:cs="Sylfaen"/>
          <w:sz w:val="20"/>
          <w:szCs w:val="20"/>
          <w:lang w:val="hy-AM"/>
        </w:rPr>
        <w:t>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ենթակետում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նշված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նախագահին</w:t>
      </w:r>
      <w:r w:rsidRPr="00E6597C">
        <w:rPr>
          <w:rFonts w:ascii="GHEA Grapalat" w:hAnsi="GHEA Grapalat"/>
          <w:sz w:val="20"/>
          <w:szCs w:val="20"/>
          <w:lang w:val="hy-AM"/>
        </w:rPr>
        <w:t xml:space="preserve"> (նիստը նախագահողին) </w:t>
      </w:r>
      <w:r w:rsidRPr="00E6597C">
        <w:rPr>
          <w:rFonts w:ascii="GHEA Grapalat" w:hAnsi="GHEA Grapalat" w:cs="Sylfaen"/>
          <w:sz w:val="20"/>
          <w:szCs w:val="20"/>
          <w:lang w:val="hy-AM"/>
        </w:rPr>
        <w:t>փոխանցվելուց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հանձնաժողովը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w:t>
      </w:r>
    </w:p>
    <w:p w14:paraId="37B23935" w14:textId="77777777"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t>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պարունակող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ներկայացնելու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կարգին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հայտերը</w:t>
      </w:r>
      <w:r w:rsidRPr="00E6597C">
        <w:rPr>
          <w:rFonts w:ascii="GHEA Grapalat" w:hAnsi="GHEA Grapalat"/>
          <w:sz w:val="20"/>
          <w:szCs w:val="20"/>
          <w:lang w:val="hy-AM"/>
        </w:rPr>
        <w:t>,</w:t>
      </w:r>
    </w:p>
    <w:p w14:paraId="4B49809E" w14:textId="77777777"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t>բ</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առկայությունը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դրանց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կազմման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հրավերով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վավերապայմաններին</w:t>
      </w:r>
      <w:r w:rsidRPr="00E6597C">
        <w:rPr>
          <w:rFonts w:ascii="GHEA Grapalat" w:hAnsi="GHEA Grapalat"/>
          <w:sz w:val="20"/>
          <w:szCs w:val="20"/>
          <w:lang w:val="hy-AM"/>
        </w:rPr>
        <w:t>.</w:t>
      </w:r>
    </w:p>
    <w:p w14:paraId="5DD8097C" w14:textId="77777777" w:rsidR="003F79B4" w:rsidRPr="00E6597C" w:rsidRDefault="003F79B4" w:rsidP="003F79B4">
      <w:pPr>
        <w:ind w:firstLine="375"/>
        <w:jc w:val="both"/>
        <w:rPr>
          <w:rFonts w:ascii="GHEA Grapalat" w:hAnsi="GHEA Grapalat" w:cs="Sylfaen"/>
          <w:sz w:val="20"/>
          <w:lang w:val="hy-AM"/>
        </w:rPr>
      </w:pPr>
      <w:r w:rsidRPr="00E6597C">
        <w:rPr>
          <w:rFonts w:ascii="GHEA Grapalat" w:hAnsi="GHEA Grapalat"/>
          <w:sz w:val="20"/>
          <w:szCs w:val="20"/>
          <w:lang w:val="hy-AM"/>
        </w:rPr>
        <w:t xml:space="preserve">3) </w:t>
      </w:r>
      <w:r w:rsidRPr="00E6597C">
        <w:rPr>
          <w:rFonts w:ascii="GHEA Grapalat" w:hAnsi="GHEA Grapalat" w:cs="Sylfaen"/>
          <w:sz w:val="20"/>
          <w:szCs w:val="20"/>
          <w:lang w:val="hy-AM"/>
        </w:rPr>
        <w:t>հանձնաժողովի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հայտարարում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ներկայացրած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մասնակիցների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գնային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առաջարկները՝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մեկ</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թվով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արտահայտված,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հիմք</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ընդունելով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տառերով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գրվածը:</w:t>
      </w:r>
    </w:p>
    <w:p w14:paraId="43F0BCF4" w14:textId="77777777" w:rsidR="009A796C" w:rsidRPr="00E6597C" w:rsidRDefault="00FD2748" w:rsidP="00EF3662">
      <w:pPr>
        <w:ind w:firstLine="567"/>
        <w:jc w:val="both"/>
        <w:rPr>
          <w:rFonts w:ascii="GHEA Grapalat" w:hAnsi="GHEA Grapalat" w:cs="Sylfaen"/>
          <w:sz w:val="20"/>
          <w:lang w:val="af-ZA"/>
        </w:rPr>
      </w:pPr>
      <w:r w:rsidRPr="00E6597C">
        <w:rPr>
          <w:rFonts w:ascii="GHEA Grapalat" w:hAnsi="GHEA Grapalat" w:cs="Sylfaen"/>
          <w:sz w:val="20"/>
          <w:lang w:val="af-ZA"/>
        </w:rPr>
        <w:t>8</w:t>
      </w:r>
      <w:r w:rsidR="00152564" w:rsidRPr="00E6597C">
        <w:rPr>
          <w:rFonts w:ascii="GHEA Grapalat" w:hAnsi="GHEA Grapalat" w:cs="Sylfaen"/>
          <w:sz w:val="20"/>
          <w:lang w:val="af-ZA"/>
        </w:rPr>
        <w:t>.</w:t>
      </w:r>
      <w:r w:rsidR="00C029B6" w:rsidRPr="00E6597C">
        <w:rPr>
          <w:rFonts w:ascii="GHEA Grapalat" w:hAnsi="GHEA Grapalat" w:cs="Sylfaen"/>
          <w:sz w:val="20"/>
          <w:lang w:val="af-ZA"/>
        </w:rPr>
        <w:t>2</w:t>
      </w:r>
      <w:r w:rsidR="00152564" w:rsidRPr="00E6597C">
        <w:rPr>
          <w:rFonts w:ascii="GHEA Grapalat" w:hAnsi="GHEA Grapalat" w:cs="Sylfaen"/>
          <w:sz w:val="20"/>
          <w:lang w:val="af-ZA"/>
        </w:rPr>
        <w:t xml:space="preserve"> </w:t>
      </w:r>
      <w:r w:rsidR="00F61898" w:rsidRPr="004605D7">
        <w:rPr>
          <w:rFonts w:ascii="GHEA Grapalat" w:hAnsi="GHEA Grapalat" w:cs="Sylfaen"/>
          <w:sz w:val="20"/>
          <w:lang w:val="hy-AM"/>
        </w:rPr>
        <w:t>Հայտերը</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գնահատվում</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են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սույն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հրավերով</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սահմանված</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կարգով</w:t>
      </w:r>
      <w:r w:rsidR="00152564" w:rsidRPr="00E6597C">
        <w:rPr>
          <w:rFonts w:ascii="GHEA Grapalat" w:hAnsi="GHEA Grapalat" w:cs="Sylfaen"/>
          <w:sz w:val="20"/>
          <w:lang w:val="af-ZA"/>
        </w:rPr>
        <w:t>:</w:t>
      </w:r>
      <w:r w:rsidR="00B46279" w:rsidRPr="00E6597C">
        <w:rPr>
          <w:rFonts w:ascii="GHEA Grapalat" w:hAnsi="GHEA Grapalat" w:cs="Sylfaen"/>
          <w:sz w:val="20"/>
          <w:lang w:val="af-ZA"/>
        </w:rPr>
        <w:t xml:space="preserve"> </w:t>
      </w:r>
    </w:p>
    <w:p w14:paraId="058DAD7E" w14:textId="77777777" w:rsidR="009A796C" w:rsidRPr="00E6597C" w:rsidRDefault="00F7009A" w:rsidP="00F7009A">
      <w:pPr>
        <w:ind w:firstLine="567"/>
        <w:jc w:val="both"/>
        <w:rPr>
          <w:rFonts w:ascii="GHEA Grapalat" w:hAnsi="GHEA Grapalat" w:cs="Sylfaen"/>
          <w:sz w:val="20"/>
          <w:lang w:val="af-ZA"/>
        </w:rPr>
      </w:pPr>
      <w:proofErr w:type="spellStart"/>
      <w:r w:rsidRPr="00E6597C">
        <w:rPr>
          <w:rFonts w:ascii="GHEA Grapalat" w:hAnsi="GHEA Grapalat" w:cs="Sylfaen"/>
          <w:sz w:val="20"/>
        </w:rPr>
        <w:t>Գնման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ընթացակարգի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չափաբաժինների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քանակը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յոթանասունհինգը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չգերազանցելու</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դեպքում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w:t>
      </w:r>
      <w:r w:rsidR="009A796C" w:rsidRPr="00E6597C">
        <w:rPr>
          <w:rFonts w:ascii="GHEA Grapalat" w:hAnsi="GHEA Grapalat" w:cs="Sylfaen"/>
          <w:sz w:val="20"/>
        </w:rPr>
        <w:t>այտերի</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գնահատումն</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իրականացվում</w:t>
      </w:r>
      <w:proofErr w:type="spellEnd"/>
      <w:r w:rsidR="009A796C" w:rsidRPr="00E6597C">
        <w:rPr>
          <w:rFonts w:ascii="GHEA Grapalat" w:hAnsi="GHEA Grapalat" w:cs="Sylfaen"/>
          <w:sz w:val="20"/>
          <w:lang w:val="af-ZA"/>
        </w:rPr>
        <w:t xml:space="preserve"> </w:t>
      </w:r>
      <w:r w:rsidR="009A796C" w:rsidRPr="00E6597C">
        <w:rPr>
          <w:rFonts w:ascii="GHEA Grapalat" w:hAnsi="GHEA Grapalat" w:cs="Sylfaen"/>
          <w:sz w:val="20"/>
        </w:rPr>
        <w:t>է</w:t>
      </w:r>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դրանց</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ներկայացման</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վերջնաժամկետը</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լրանալու</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օրվանից</w:t>
      </w:r>
      <w:proofErr w:type="spellEnd"/>
      <w:r w:rsidR="009A796C" w:rsidRPr="00E6597C">
        <w:rPr>
          <w:rFonts w:ascii="GHEA Grapalat" w:hAnsi="GHEA Grapalat" w:cs="Sylfaen"/>
          <w:sz w:val="20"/>
          <w:lang w:val="af-ZA"/>
        </w:rPr>
        <w:t xml:space="preserve"> </w:t>
      </w:r>
      <w:proofErr w:type="spellStart"/>
      <w:proofErr w:type="gramStart"/>
      <w:r w:rsidR="009A796C" w:rsidRPr="00E6597C">
        <w:rPr>
          <w:rFonts w:ascii="GHEA Grapalat" w:hAnsi="GHEA Grapalat" w:cs="Sylfaen"/>
          <w:sz w:val="20"/>
        </w:rPr>
        <w:t>հաշված</w:t>
      </w:r>
      <w:proofErr w:type="spellEnd"/>
      <w:r w:rsidR="009A796C" w:rsidRPr="00E6597C">
        <w:rPr>
          <w:rFonts w:ascii="GHEA Grapalat" w:hAnsi="GHEA Grapalat" w:cs="Sylfaen"/>
          <w:sz w:val="20"/>
          <w:lang w:val="af-ZA"/>
        </w:rPr>
        <w:t xml:space="preserve"> </w:t>
      </w:r>
      <w:r w:rsidR="00DA10C9"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տաս</w:t>
      </w:r>
      <w:proofErr w:type="spellEnd"/>
      <w:r w:rsidR="006F3F15">
        <w:rPr>
          <w:rFonts w:ascii="GHEA Grapalat" w:hAnsi="GHEA Grapalat" w:cs="Sylfaen"/>
          <w:sz w:val="20"/>
          <w:lang w:val="hy-AM"/>
        </w:rPr>
        <w:t>նհինգ</w:t>
      </w:r>
      <w:proofErr w:type="gramEnd"/>
      <w:r w:rsidRPr="00E6597C">
        <w:rPr>
          <w:rFonts w:ascii="GHEA Grapalat" w:hAnsi="GHEA Grapalat" w:cs="Sylfaen"/>
          <w:sz w:val="20"/>
          <w:lang w:val="af-ZA"/>
        </w:rPr>
        <w:t xml:space="preserve">, </w:t>
      </w:r>
      <w:proofErr w:type="spellStart"/>
      <w:r w:rsidRPr="00E6597C">
        <w:rPr>
          <w:rFonts w:ascii="GHEA Grapalat" w:hAnsi="GHEA Grapalat" w:cs="Sylfaen"/>
          <w:sz w:val="20"/>
        </w:rPr>
        <w:t>իսկ</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գերազանցելու</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դեպքում</w:t>
      </w:r>
      <w:proofErr w:type="spellEnd"/>
      <w:r w:rsidRPr="00E6597C">
        <w:rPr>
          <w:rFonts w:ascii="GHEA Grapalat" w:hAnsi="GHEA Grapalat" w:cs="Sylfaen"/>
          <w:sz w:val="20"/>
        </w:rPr>
        <w:t>՝</w:t>
      </w:r>
      <w:r w:rsidR="009A796C" w:rsidRPr="00E6597C">
        <w:rPr>
          <w:rFonts w:ascii="GHEA Grapalat" w:hAnsi="GHEA Grapalat" w:cs="Sylfaen"/>
          <w:sz w:val="20"/>
          <w:lang w:val="af-ZA"/>
        </w:rPr>
        <w:t xml:space="preserve"> </w:t>
      </w:r>
      <w:r w:rsidR="006F3F15">
        <w:rPr>
          <w:rFonts w:ascii="GHEA Grapalat" w:hAnsi="GHEA Grapalat" w:cs="Sylfaen"/>
          <w:sz w:val="20"/>
          <w:lang w:val="hy-AM"/>
        </w:rPr>
        <w:t>քսան</w:t>
      </w:r>
      <w:r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աշխատանքային</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օրվա</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ընթացքում</w:t>
      </w:r>
      <w:proofErr w:type="spellEnd"/>
      <w:r w:rsidR="009A796C" w:rsidRPr="00E6597C">
        <w:rPr>
          <w:rFonts w:ascii="GHEA Grapalat" w:hAnsi="GHEA Grapalat" w:cs="Sylfaen"/>
          <w:sz w:val="20"/>
          <w:lang w:val="af-ZA"/>
        </w:rPr>
        <w:t>:</w:t>
      </w:r>
      <w:r w:rsidR="001E17BA" w:rsidRPr="00E6597C">
        <w:rPr>
          <w:rFonts w:ascii="GHEA Grapalat" w:hAnsi="GHEA Grapalat" w:cs="Sylfaen"/>
          <w:sz w:val="20"/>
          <w:lang w:val="af-ZA"/>
        </w:rPr>
        <w:t xml:space="preserve"> </w:t>
      </w:r>
    </w:p>
    <w:p w14:paraId="27456DE0" w14:textId="2A242B4D" w:rsidR="00ED6836" w:rsidRPr="00E6597C" w:rsidRDefault="00745561" w:rsidP="00EF3662">
      <w:pPr>
        <w:ind w:firstLine="567"/>
        <w:jc w:val="both"/>
        <w:rPr>
          <w:rFonts w:ascii="GHEA Grapalat" w:hAnsi="GHEA Grapalat" w:cs="Sylfaen"/>
          <w:sz w:val="20"/>
          <w:lang w:val="af-ZA"/>
        </w:rPr>
      </w:pPr>
      <w:proofErr w:type="spellStart"/>
      <w:r w:rsidRPr="00E6597C">
        <w:rPr>
          <w:rFonts w:ascii="GHEA Grapalat" w:hAnsi="GHEA Grapalat" w:cs="Sylfaen"/>
          <w:sz w:val="20"/>
        </w:rPr>
        <w:t>Բավարար</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են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գնահատվում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սույն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հրավերով</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նախատեսված</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պայմաններին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համապատասխանող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հայտերը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հակառակ</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դեպքում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հայտերը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գնահատվում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են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անբավարար</w:t>
      </w:r>
      <w:proofErr w:type="spellEnd"/>
      <w:r w:rsidRPr="00E6597C">
        <w:rPr>
          <w:rFonts w:ascii="GHEA Grapalat" w:hAnsi="GHEA Grapalat" w:cs="Sylfaen"/>
          <w:sz w:val="20"/>
          <w:lang w:val="af-ZA"/>
        </w:rPr>
        <w:t xml:space="preserve"> </w:t>
      </w:r>
      <w:r w:rsidRPr="00E6597C">
        <w:rPr>
          <w:rFonts w:ascii="GHEA Grapalat" w:hAnsi="GHEA Grapalat" w:cs="Sylfaen"/>
          <w:sz w:val="20"/>
        </w:rPr>
        <w:t>և</w:t>
      </w:r>
      <w:r w:rsidRPr="00E6597C">
        <w:rPr>
          <w:rFonts w:ascii="GHEA Grapalat" w:hAnsi="GHEA Grapalat" w:cs="Sylfaen"/>
          <w:sz w:val="20"/>
          <w:lang w:val="af-ZA"/>
        </w:rPr>
        <w:t xml:space="preserve"> </w:t>
      </w:r>
      <w:proofErr w:type="spellStart"/>
      <w:r w:rsidRPr="00E6597C">
        <w:rPr>
          <w:rFonts w:ascii="GHEA Grapalat" w:hAnsi="GHEA Grapalat" w:cs="Sylfaen"/>
          <w:sz w:val="20"/>
        </w:rPr>
        <w:t>մերժվում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են</w:t>
      </w:r>
      <w:proofErr w:type="spellEnd"/>
      <w:r w:rsidR="00F20DA5" w:rsidRPr="00E6597C">
        <w:rPr>
          <w:rFonts w:ascii="GHEA Grapalat" w:hAnsi="GHEA Grapalat" w:cs="Sylfaen"/>
          <w:sz w:val="20"/>
          <w:lang w:val="af-ZA"/>
        </w:rPr>
        <w:t>:</w:t>
      </w:r>
      <w:r w:rsidRPr="00E6597C">
        <w:rPr>
          <w:rFonts w:ascii="GHEA Grapalat" w:hAnsi="GHEA Grapalat" w:cs="Sylfaen"/>
          <w:sz w:val="20"/>
          <w:lang w:val="af-ZA"/>
        </w:rPr>
        <w:t xml:space="preserve"> </w:t>
      </w:r>
      <w:proofErr w:type="spellStart"/>
      <w:r w:rsidR="00B46279" w:rsidRPr="00E6597C">
        <w:rPr>
          <w:rFonts w:ascii="GHEA Grapalat" w:hAnsi="GHEA Grapalat" w:cs="Sylfaen"/>
          <w:sz w:val="20"/>
        </w:rPr>
        <w:t>Ընդ</w:t>
      </w:r>
      <w:proofErr w:type="spellEnd"/>
      <w:r w:rsidR="00B46279" w:rsidRPr="00E6597C">
        <w:rPr>
          <w:rFonts w:ascii="GHEA Grapalat" w:hAnsi="GHEA Grapalat" w:cs="Sylfaen"/>
          <w:sz w:val="20"/>
          <w:lang w:val="af-ZA"/>
        </w:rPr>
        <w:t xml:space="preserve"> որում հայտերի բացման </w:t>
      </w:r>
      <w:r w:rsidR="00F7009A" w:rsidRPr="00E6597C">
        <w:rPr>
          <w:rFonts w:ascii="GHEA Grapalat" w:hAnsi="GHEA Grapalat" w:cs="Sylfaen"/>
          <w:sz w:val="20"/>
          <w:lang w:val="af-ZA"/>
        </w:rPr>
        <w:t xml:space="preserve">և գնահատման </w:t>
      </w:r>
      <w:r w:rsidR="00B46279" w:rsidRPr="00E6597C">
        <w:rPr>
          <w:rFonts w:ascii="GHEA Grapalat" w:hAnsi="GHEA Grapalat" w:cs="Sylfaen"/>
          <w:sz w:val="20"/>
          <w:lang w:val="af-ZA"/>
        </w:rPr>
        <w:t xml:space="preserve">նիստում հանձնաժողովը մերժում է այն հայտերը, </w:t>
      </w:r>
      <w:proofErr w:type="spellStart"/>
      <w:r w:rsidR="00B46279" w:rsidRPr="00E6597C">
        <w:rPr>
          <w:rFonts w:ascii="GHEA Grapalat" w:hAnsi="GHEA Grapalat" w:cs="Sylfaen"/>
          <w:sz w:val="20"/>
        </w:rPr>
        <w:t>որոնցում</w:t>
      </w:r>
      <w:proofErr w:type="spellEnd"/>
      <w:r w:rsidR="00B46279"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բացակայում</w:t>
      </w:r>
      <w:proofErr w:type="spellEnd"/>
      <w:r w:rsidR="00ED6836" w:rsidRPr="00E6597C">
        <w:rPr>
          <w:rFonts w:ascii="GHEA Grapalat" w:hAnsi="GHEA Grapalat" w:cs="Sylfaen"/>
          <w:sz w:val="20"/>
          <w:lang w:val="af-ZA"/>
        </w:rPr>
        <w:t xml:space="preserve"> </w:t>
      </w:r>
      <w:r w:rsidR="006F3F15">
        <w:rPr>
          <w:rFonts w:ascii="GHEA Grapalat" w:hAnsi="GHEA Grapalat" w:cs="Sylfaen"/>
          <w:sz w:val="20"/>
          <w:lang w:val="hy-AM"/>
        </w:rPr>
        <w:t>են</w:t>
      </w:r>
      <w:r w:rsidR="00763EF7"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գնային</w:t>
      </w:r>
      <w:proofErr w:type="spellEnd"/>
      <w:r w:rsidR="00ED6836"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առաջարկ</w:t>
      </w:r>
      <w:r w:rsidR="00771A92" w:rsidRPr="00E6597C">
        <w:rPr>
          <w:rFonts w:ascii="GHEA Grapalat" w:hAnsi="GHEA Grapalat" w:cs="Sylfaen"/>
          <w:sz w:val="20"/>
        </w:rPr>
        <w:t>ներ</w:t>
      </w:r>
      <w:r w:rsidR="00ED6836" w:rsidRPr="00E6597C">
        <w:rPr>
          <w:rFonts w:ascii="GHEA Grapalat" w:hAnsi="GHEA Grapalat" w:cs="Sylfaen"/>
          <w:sz w:val="20"/>
        </w:rPr>
        <w:t>ը</w:t>
      </w:r>
      <w:proofErr w:type="spellEnd"/>
      <w:r w:rsidR="00ED6836" w:rsidRPr="00E6597C">
        <w:rPr>
          <w:rFonts w:ascii="GHEA Grapalat" w:hAnsi="GHEA Grapalat" w:cs="Sylfaen"/>
          <w:sz w:val="20"/>
          <w:lang w:val="af-ZA"/>
        </w:rPr>
        <w:t xml:space="preserve"> </w:t>
      </w:r>
      <w:r w:rsidR="006F3F15">
        <w:rPr>
          <w:rFonts w:ascii="GHEA Grapalat" w:hAnsi="GHEA Grapalat" w:cs="Sylfaen"/>
          <w:sz w:val="20"/>
          <w:lang w:val="hy-AM"/>
        </w:rPr>
        <w:t>և/</w:t>
      </w:r>
      <w:del w:id="430" w:author="Հերմինե Գևորգյան" w:date="2026-02-26T23:44:00Z" w16du:dateUtc="2026-02-26T19:44:00Z">
        <w:r w:rsidR="006F3F15">
          <w:rPr>
            <w:rFonts w:ascii="GHEA Grapalat" w:hAnsi="GHEA Grapalat" w:cs="Sylfaen"/>
            <w:sz w:val="20"/>
            <w:lang w:val="hy-AM"/>
          </w:rPr>
          <w:delText>կամ հայտի ապահովումը</w:delText>
        </w:r>
      </w:del>
      <w:r w:rsidR="006F3F15" w:rsidRPr="00A71D81">
        <w:rPr>
          <w:rFonts w:ascii="GHEA Grapalat" w:hAnsi="GHEA Grapalat" w:cs="Sylfaen"/>
          <w:sz w:val="20"/>
          <w:lang w:val="af-ZA"/>
        </w:rPr>
        <w:t xml:space="preserve"> </w:t>
      </w:r>
      <w:proofErr w:type="spellStart"/>
      <w:r w:rsidR="00ED6836" w:rsidRPr="00E6597C">
        <w:rPr>
          <w:rFonts w:ascii="GHEA Grapalat" w:hAnsi="GHEA Grapalat" w:cs="Sylfaen"/>
          <w:sz w:val="20"/>
        </w:rPr>
        <w:t>կամ</w:t>
      </w:r>
      <w:proofErr w:type="spellEnd"/>
      <w:r w:rsidR="00ED6836" w:rsidRPr="00E6597C">
        <w:rPr>
          <w:rFonts w:ascii="GHEA Grapalat" w:hAnsi="GHEA Grapalat" w:cs="Sylfaen"/>
          <w:sz w:val="20"/>
          <w:lang w:val="af-ZA"/>
        </w:rPr>
        <w:t xml:space="preserve"> </w:t>
      </w:r>
      <w:r w:rsidR="00771A92" w:rsidRPr="00E6597C">
        <w:rPr>
          <w:rFonts w:ascii="GHEA Grapalat" w:hAnsi="GHEA Grapalat" w:cs="Sylfaen"/>
          <w:sz w:val="20"/>
          <w:lang w:val="af-ZA"/>
        </w:rPr>
        <w:t xml:space="preserve">դրանք </w:t>
      </w:r>
      <w:proofErr w:type="spellStart"/>
      <w:r w:rsidR="00ED6836" w:rsidRPr="00E6597C">
        <w:rPr>
          <w:rFonts w:ascii="GHEA Grapalat" w:hAnsi="GHEA Grapalat" w:cs="Sylfaen"/>
          <w:sz w:val="20"/>
        </w:rPr>
        <w:t>ներկայացված</w:t>
      </w:r>
      <w:proofErr w:type="spellEnd"/>
      <w:r w:rsidR="00ED6836"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են</w:t>
      </w:r>
      <w:proofErr w:type="spellEnd"/>
      <w:r w:rsidR="00B1695D"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հրավերի</w:t>
      </w:r>
      <w:proofErr w:type="spellEnd"/>
      <w:r w:rsidR="00ED6836"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պահանջներին</w:t>
      </w:r>
      <w:proofErr w:type="spellEnd"/>
      <w:r w:rsidR="00ED6836"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անհամապատասխան</w:t>
      </w:r>
      <w:proofErr w:type="spellEnd"/>
      <w:r w:rsidR="00F61898" w:rsidRPr="00E6597C">
        <w:rPr>
          <w:rFonts w:ascii="GHEA Grapalat" w:hAnsi="GHEA Grapalat" w:cs="Sylfaen"/>
          <w:sz w:val="20"/>
          <w:lang w:val="af-ZA"/>
        </w:rPr>
        <w:t>:</w:t>
      </w:r>
    </w:p>
    <w:p w14:paraId="2D94FF92" w14:textId="77777777" w:rsidR="00B514E8" w:rsidRPr="00E6597C" w:rsidRDefault="00FD2748"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rPr>
        <w:t>8</w:t>
      </w:r>
      <w:r w:rsidR="00096865" w:rsidRPr="00E6597C">
        <w:rPr>
          <w:rFonts w:ascii="GHEA Grapalat" w:hAnsi="GHEA Grapalat" w:cs="Sylfaen"/>
          <w:szCs w:val="24"/>
        </w:rPr>
        <w:t>.</w:t>
      </w:r>
      <w:r w:rsidR="003F79B4" w:rsidRPr="00E6597C">
        <w:rPr>
          <w:rFonts w:ascii="GHEA Grapalat" w:hAnsi="GHEA Grapalat" w:cs="Sylfaen"/>
          <w:szCs w:val="24"/>
        </w:rPr>
        <w:t>3</w:t>
      </w:r>
      <w:r w:rsidR="00D7435F"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մասնակիցը</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որոշվում</w:t>
      </w:r>
      <w:proofErr w:type="spellEnd"/>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բավարար</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գնահատված</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հայտեր</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ներկայացրած</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մասնակիցների</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թվից</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նվազագույն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գնային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առաջարկ</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ներկայացրած</w:t>
      </w:r>
      <w:proofErr w:type="spellEnd"/>
      <w:r w:rsidR="00B514E8" w:rsidRPr="00E6597C">
        <w:rPr>
          <w:rFonts w:ascii="GHEA Grapalat" w:hAnsi="GHEA Grapalat" w:cs="Sylfaen"/>
          <w:szCs w:val="24"/>
        </w:rPr>
        <w:t xml:space="preserve"> </w:t>
      </w:r>
      <w:r w:rsidR="00153C87" w:rsidRPr="00E6597C">
        <w:rPr>
          <w:rFonts w:ascii="GHEA Grapalat" w:hAnsi="GHEA Grapalat" w:cs="Sylfaen"/>
          <w:szCs w:val="24"/>
          <w:lang w:val="en-US"/>
        </w:rPr>
        <w:t>մ</w:t>
      </w:r>
      <w:proofErr w:type="spellStart"/>
      <w:r w:rsidR="00153C87" w:rsidRPr="00E6597C">
        <w:rPr>
          <w:rFonts w:ascii="GHEA Grapalat" w:hAnsi="GHEA Grapalat" w:cs="Sylfaen"/>
          <w:szCs w:val="24"/>
          <w:lang w:val="ru-RU"/>
        </w:rPr>
        <w:t>ասնակցին</w:t>
      </w:r>
      <w:proofErr w:type="spellEnd"/>
      <w:r w:rsidR="00153C87"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նախապատվություն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տալու</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սկզբունքով</w:t>
      </w:r>
      <w:proofErr w:type="spellEnd"/>
      <w:r w:rsidR="00B514E8" w:rsidRPr="00E6597C">
        <w:rPr>
          <w:rFonts w:ascii="GHEA Grapalat" w:hAnsi="GHEA Grapalat" w:cs="Sylfaen"/>
          <w:szCs w:val="24"/>
          <w:lang w:val="ru-RU"/>
        </w:rPr>
        <w:t>։</w:t>
      </w:r>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Ընդ</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որում</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հանձնաժողովի</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կողմից</w:t>
      </w:r>
      <w:proofErr w:type="spellEnd"/>
      <w:r w:rsidR="00B514E8"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A85E5D" w:rsidRPr="00E6597C">
        <w:rPr>
          <w:rFonts w:ascii="GHEA Grapalat" w:hAnsi="GHEA Grapalat" w:cs="Sylfaen"/>
          <w:szCs w:val="24"/>
        </w:rPr>
        <w:t xml:space="preserve"> </w:t>
      </w:r>
      <w:r w:rsidR="00B514E8" w:rsidRPr="00E6597C">
        <w:rPr>
          <w:rFonts w:ascii="GHEA Grapalat" w:hAnsi="GHEA Grapalat" w:cs="Sylfaen"/>
          <w:szCs w:val="24"/>
          <w:lang w:val="en-US"/>
        </w:rPr>
        <w:t>և</w:t>
      </w:r>
      <w:r w:rsidR="00B514E8" w:rsidRPr="00E6597C">
        <w:rPr>
          <w:rFonts w:ascii="GHEA Grapalat" w:hAnsi="GHEA Grapalat" w:cs="Sylfaen"/>
          <w:szCs w:val="24"/>
        </w:rPr>
        <w:t xml:space="preserve"> </w:t>
      </w:r>
      <w:r w:rsidR="006F3F15">
        <w:rPr>
          <w:rFonts w:ascii="GHEA Grapalat" w:hAnsi="GHEA Grapalat" w:cs="Sylfaen"/>
          <w:szCs w:val="24"/>
          <w:lang w:val="hy-AM"/>
        </w:rPr>
        <w:t>այդպիսին չճանաչված</w:t>
      </w:r>
      <w:r w:rsidR="006F3F15" w:rsidRPr="00015CC3" w:rsidDel="006F3F15">
        <w:rPr>
          <w:rFonts w:ascii="GHEA Grapalat" w:hAnsi="GHEA Grapalat" w:cs="Sylfaen"/>
          <w:szCs w:val="24"/>
        </w:rPr>
        <w:t xml:space="preserve"> </w:t>
      </w:r>
      <w:proofErr w:type="spellStart"/>
      <w:r w:rsidR="00B514E8" w:rsidRPr="00E6597C">
        <w:rPr>
          <w:rFonts w:ascii="GHEA Grapalat" w:hAnsi="GHEA Grapalat" w:cs="Sylfaen"/>
          <w:szCs w:val="24"/>
          <w:lang w:val="ru-RU"/>
        </w:rPr>
        <w:t>մասնակիցներին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որոշելիս</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գնային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առաջարկների</w:t>
      </w:r>
      <w:proofErr w:type="spellEnd"/>
      <w:r w:rsidR="00B514E8" w:rsidRPr="00E6597C">
        <w:rPr>
          <w:rFonts w:ascii="GHEA Grapalat" w:hAnsi="GHEA Grapalat" w:cs="Sylfaen"/>
          <w:szCs w:val="24"/>
        </w:rPr>
        <w:t xml:space="preserve"> գնահատումը և </w:t>
      </w:r>
      <w:proofErr w:type="spellStart"/>
      <w:r w:rsidR="00B514E8" w:rsidRPr="00E6597C">
        <w:rPr>
          <w:rFonts w:ascii="GHEA Grapalat" w:hAnsi="GHEA Grapalat" w:cs="Sylfaen"/>
          <w:szCs w:val="24"/>
          <w:lang w:val="ru-RU"/>
        </w:rPr>
        <w:t>համեմատումն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իրականացվում</w:t>
      </w:r>
      <w:proofErr w:type="spellEnd"/>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առանց</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սույն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հրավերի</w:t>
      </w:r>
      <w:proofErr w:type="spellEnd"/>
      <w:r w:rsidR="00B514E8" w:rsidRPr="00E6597C">
        <w:rPr>
          <w:rFonts w:ascii="GHEA Grapalat" w:hAnsi="GHEA Grapalat" w:cs="Sylfaen"/>
          <w:szCs w:val="24"/>
        </w:rPr>
        <w:t xml:space="preserve"> </w:t>
      </w:r>
      <w:r w:rsidR="00AE4008" w:rsidRPr="00E6597C">
        <w:rPr>
          <w:rFonts w:ascii="GHEA Grapalat" w:hAnsi="GHEA Grapalat" w:cs="Sylfaen"/>
          <w:szCs w:val="24"/>
        </w:rPr>
        <w:t>1-ին</w:t>
      </w:r>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մասի</w:t>
      </w:r>
      <w:proofErr w:type="spellEnd"/>
      <w:r w:rsidR="00B514E8" w:rsidRPr="00E6597C">
        <w:rPr>
          <w:rFonts w:ascii="GHEA Grapalat" w:hAnsi="GHEA Grapalat" w:cs="Sylfaen"/>
          <w:szCs w:val="24"/>
        </w:rPr>
        <w:t xml:space="preserve"> </w:t>
      </w:r>
      <w:r w:rsidR="00AE4008" w:rsidRPr="00E6597C">
        <w:rPr>
          <w:rFonts w:ascii="GHEA Grapalat" w:hAnsi="GHEA Grapalat" w:cs="Sylfaen"/>
          <w:szCs w:val="24"/>
        </w:rPr>
        <w:t>5</w:t>
      </w:r>
      <w:r w:rsidR="00B514E8" w:rsidRPr="00E6597C">
        <w:rPr>
          <w:rFonts w:ascii="GHEA Grapalat" w:hAnsi="GHEA Grapalat" w:cs="Sylfaen"/>
          <w:szCs w:val="24"/>
        </w:rPr>
        <w:t>.2</w:t>
      </w:r>
      <w:r w:rsidR="00F20DA5" w:rsidRPr="00E6597C">
        <w:rPr>
          <w:rFonts w:ascii="GHEA Grapalat" w:hAnsi="GHEA Grapalat" w:cs="Sylfaen"/>
          <w:szCs w:val="24"/>
        </w:rPr>
        <w:t>-րդ</w:t>
      </w:r>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կետում</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նշված</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հարկի</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գումարի</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հաշվարկման</w:t>
      </w:r>
      <w:proofErr w:type="spellEnd"/>
      <w:r w:rsidR="00F61898" w:rsidRPr="00E6597C">
        <w:rPr>
          <w:rFonts w:ascii="GHEA Grapalat" w:hAnsi="GHEA Grapalat" w:cs="Sylfaen"/>
          <w:lang w:val="hy-AM"/>
        </w:rPr>
        <w:t>:</w:t>
      </w:r>
    </w:p>
    <w:p w14:paraId="481D4BAC" w14:textId="098044B6" w:rsidR="00096865" w:rsidRPr="00E6597C" w:rsidRDefault="00FD2748" w:rsidP="00EF3662">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8</w:t>
      </w:r>
      <w:r w:rsidR="00096865" w:rsidRPr="00E6597C">
        <w:rPr>
          <w:rFonts w:ascii="GHEA Grapalat" w:hAnsi="GHEA Grapalat" w:cs="Sylfaen"/>
          <w:i w:val="0"/>
          <w:szCs w:val="24"/>
          <w:lang w:val="af-ZA"/>
        </w:rPr>
        <w:t>.</w:t>
      </w:r>
      <w:r w:rsidR="003F79B4" w:rsidRPr="00E6597C">
        <w:rPr>
          <w:rFonts w:ascii="GHEA Grapalat" w:hAnsi="GHEA Grapalat" w:cs="Sylfaen"/>
          <w:i w:val="0"/>
          <w:szCs w:val="24"/>
          <w:lang w:val="af-ZA"/>
        </w:rPr>
        <w:t>4</w:t>
      </w:r>
      <w:r w:rsidR="00D7435F"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Եթե</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հայտում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անհամապատասխանություն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տեղ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գտել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թվերով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գումարների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միջև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ապա</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հիմք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ընդունվում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գումարը</w:t>
      </w:r>
      <w:r w:rsidR="004D5671" w:rsidRPr="00E6597C">
        <w:rPr>
          <w:rFonts w:ascii="GHEA Grapalat" w:hAnsi="GHEA Grapalat" w:cs="Sylfaen"/>
          <w:i w:val="0"/>
          <w:szCs w:val="24"/>
          <w:lang w:val="hy-AM"/>
        </w:rPr>
        <w:t>։</w:t>
      </w:r>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Եթե</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առաջարկվող</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գները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ներկայացված</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են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երկու</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կամ</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ավելի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արժույթներով</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ապա</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դրանք</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համեմատվում</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են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Հայաստանի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Հանրապետության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դրամով</w:t>
      </w:r>
      <w:proofErr w:type="spellEnd"/>
      <w:r w:rsidR="00096865" w:rsidRPr="00E6597C">
        <w:rPr>
          <w:rFonts w:ascii="GHEA Grapalat" w:hAnsi="GHEA Grapalat" w:cs="Sylfaen"/>
          <w:i w:val="0"/>
          <w:szCs w:val="24"/>
          <w:lang w:val="af-ZA"/>
        </w:rPr>
        <w:t xml:space="preserve">` </w:t>
      </w:r>
      <w:del w:id="431" w:author="Հերմինե Գևորգյան" w:date="2026-02-26T23:44:00Z" w16du:dateUtc="2026-02-26T19:44:00Z">
        <w:r w:rsidR="00F11794" w:rsidRPr="00E6597C">
          <w:rPr>
            <w:rFonts w:ascii="GHEA Grapalat" w:hAnsi="GHEA Grapalat" w:cs="Sylfaen"/>
            <w:i w:val="0"/>
            <w:szCs w:val="24"/>
            <w:lang w:val="af-ZA"/>
          </w:rPr>
          <w:delText>------------</w:delText>
        </w:r>
      </w:del>
      <w:ins w:id="432" w:author="Հերմինե Գևորգյան" w:date="2026-02-26T23:44:00Z" w16du:dateUtc="2026-02-26T19:44:00Z">
        <w:r w:rsidR="00B16C98">
          <w:rPr>
            <w:rFonts w:ascii="GHEA Grapalat" w:hAnsi="GHEA Grapalat" w:cs="Sylfaen"/>
            <w:i w:val="0"/>
            <w:szCs w:val="24"/>
            <w:lang w:val="af-ZA"/>
          </w:rPr>
          <w:t xml:space="preserve">Տվյալ օրվա </w:t>
        </w:r>
      </w:ins>
      <w:r w:rsidR="00096865" w:rsidRPr="00E6597C">
        <w:rPr>
          <w:rFonts w:ascii="GHEA Grapalat" w:hAnsi="GHEA Grapalat" w:cs="Sylfaen"/>
          <w:i w:val="0"/>
          <w:szCs w:val="24"/>
          <w:lang w:val="af-ZA"/>
        </w:rPr>
        <w:t xml:space="preserve"> </w:t>
      </w:r>
      <w:r w:rsidR="00263447">
        <w:rPr>
          <w:rStyle w:val="af6"/>
          <w:rFonts w:ascii="GHEA Grapalat" w:hAnsi="GHEA Grapalat" w:cs="Sylfaen"/>
          <w:i w:val="0"/>
          <w:szCs w:val="24"/>
          <w:lang w:val="af-ZA"/>
        </w:rPr>
        <w:footnoteReference w:id="12"/>
      </w:r>
      <w:proofErr w:type="spellStart"/>
      <w:r w:rsidR="00096865" w:rsidRPr="00E6597C">
        <w:rPr>
          <w:rFonts w:ascii="GHEA Grapalat" w:hAnsi="GHEA Grapalat" w:cs="Sylfaen"/>
          <w:i w:val="0"/>
          <w:szCs w:val="24"/>
          <w:lang w:val="ru-RU"/>
        </w:rPr>
        <w:t>փոխարժեքով</w:t>
      </w:r>
      <w:proofErr w:type="spellEnd"/>
      <w:r w:rsidR="004D5671" w:rsidRPr="00E6597C">
        <w:rPr>
          <w:rFonts w:ascii="GHEA Grapalat" w:hAnsi="GHEA Grapalat" w:cs="Sylfaen"/>
          <w:i w:val="0"/>
          <w:szCs w:val="24"/>
          <w:lang w:val="ru-RU"/>
        </w:rPr>
        <w:t>։</w:t>
      </w:r>
      <w:r w:rsidR="00507FEA" w:rsidRPr="00E6597C">
        <w:rPr>
          <w:rFonts w:ascii="GHEA Grapalat" w:hAnsi="GHEA Grapalat" w:cs="Sylfaen"/>
          <w:i w:val="0"/>
          <w:szCs w:val="24"/>
          <w:lang w:val="af-ZA"/>
        </w:rPr>
        <w:t xml:space="preserve"> </w:t>
      </w:r>
    </w:p>
    <w:p w14:paraId="4B070BB9" w14:textId="3B122EED" w:rsidR="009B6D58" w:rsidRPr="00E6597C" w:rsidRDefault="00FD2748" w:rsidP="00EF3662">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t>8</w:t>
      </w:r>
      <w:r w:rsidR="00633389" w:rsidRPr="00E6597C">
        <w:rPr>
          <w:rFonts w:ascii="GHEA Grapalat" w:hAnsi="GHEA Grapalat"/>
          <w:sz w:val="20"/>
          <w:lang w:val="af-ZA" w:eastAsia="x-none"/>
        </w:rPr>
        <w:t>.</w:t>
      </w:r>
      <w:r w:rsidR="007367D4">
        <w:rPr>
          <w:rFonts w:ascii="GHEA Grapalat" w:hAnsi="GHEA Grapalat"/>
          <w:sz w:val="20"/>
          <w:lang w:val="hy-AM" w:eastAsia="x-none"/>
        </w:rPr>
        <w:t>5</w:t>
      </w:r>
      <w:r w:rsidR="00D7435F" w:rsidRPr="00E6597C">
        <w:rPr>
          <w:rFonts w:ascii="GHEA Grapalat" w:hAnsi="GHEA Grapalat"/>
          <w:sz w:val="20"/>
          <w:lang w:val="af-ZA" w:eastAsia="x-none"/>
        </w:rPr>
        <w:t xml:space="preserve"> </w:t>
      </w:r>
      <w:r w:rsidR="00973FB1" w:rsidRPr="00E6597C">
        <w:rPr>
          <w:rFonts w:ascii="GHEA Grapalat" w:hAnsi="GHEA Grapalat"/>
          <w:sz w:val="20"/>
          <w:lang w:val="af-ZA" w:eastAsia="x-none"/>
        </w:rPr>
        <w:t>Հ</w:t>
      </w:r>
      <w:proofErr w:type="spellStart"/>
      <w:r w:rsidR="00973FB1" w:rsidRPr="00E6597C">
        <w:rPr>
          <w:rFonts w:ascii="GHEA Grapalat" w:hAnsi="GHEA Grapalat" w:cs="Sylfaen"/>
          <w:sz w:val="20"/>
          <w:szCs w:val="24"/>
          <w:lang w:val="ru-RU" w:eastAsia="en-US"/>
        </w:rPr>
        <w:t>անձնաժողովը</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հրավերի</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պահանջների</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նկատմամբ</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բավարար</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գնահատված</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հայտեր</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ներկայացրած</w:t>
      </w:r>
      <w:proofErr w:type="spellEnd"/>
      <w:r w:rsidR="00973FB1"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w:t>
      </w:r>
      <w:proofErr w:type="spellStart"/>
      <w:r w:rsidR="00973FB1" w:rsidRPr="00E6597C">
        <w:rPr>
          <w:rFonts w:ascii="GHEA Grapalat" w:hAnsi="GHEA Grapalat" w:cs="Sylfaen"/>
          <w:sz w:val="20"/>
          <w:szCs w:val="24"/>
          <w:lang w:val="ru-RU" w:eastAsia="en-US"/>
        </w:rPr>
        <w:t>ասնակիցներից</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որոշում</w:t>
      </w:r>
      <w:proofErr w:type="spellEnd"/>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հայտարարում</w:t>
      </w:r>
      <w:proofErr w:type="spellEnd"/>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է</w:t>
      </w:r>
      <w:r w:rsidR="00973FB1"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hy-AM" w:eastAsia="en-US"/>
        </w:rPr>
        <w:t>ընտրված</w:t>
      </w:r>
      <w:r w:rsidR="00D32414"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r w:rsidR="006F3F15" w:rsidRPr="00015CC3">
        <w:rPr>
          <w:rFonts w:ascii="GHEA Grapalat" w:hAnsi="GHEA Grapalat" w:cs="Sylfaen"/>
          <w:sz w:val="20"/>
          <w:szCs w:val="24"/>
          <w:lang w:val="hy-AM" w:eastAsia="en-US"/>
        </w:rPr>
        <w:t>այդպիսին չճանաչված</w:t>
      </w:r>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մասնակիցներին</w:t>
      </w:r>
      <w:proofErr w:type="spellEnd"/>
      <w:r w:rsidR="00973FB1" w:rsidRPr="00E6597C">
        <w:rPr>
          <w:rFonts w:ascii="GHEA Grapalat" w:hAnsi="GHEA Grapalat" w:cs="Sylfaen"/>
          <w:sz w:val="20"/>
          <w:szCs w:val="24"/>
          <w:lang w:val="af-ZA" w:eastAsia="en-US"/>
        </w:rPr>
        <w:t>:</w:t>
      </w:r>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Շինարարական ծրագրերի գնման դեպքում </w:t>
      </w:r>
      <w:proofErr w:type="spellStart"/>
      <w:r w:rsidR="00D32414" w:rsidRPr="00E6597C">
        <w:rPr>
          <w:rFonts w:ascii="GHEA Grapalat" w:hAnsi="GHEA Grapalat" w:cs="Sylfaen"/>
          <w:sz w:val="20"/>
          <w:szCs w:val="24"/>
          <w:lang w:val="ru-RU" w:eastAsia="en-US"/>
        </w:rPr>
        <w:t>հանձնաժողովը</w:t>
      </w:r>
      <w:proofErr w:type="spellEnd"/>
      <w:r w:rsidR="00D32414" w:rsidRPr="00E6597C">
        <w:rPr>
          <w:rFonts w:ascii="GHEA Grapalat" w:hAnsi="GHEA Grapalat" w:cs="Sylfaen"/>
          <w:sz w:val="20"/>
          <w:szCs w:val="24"/>
          <w:lang w:val="af-ZA" w:eastAsia="en-US"/>
        </w:rPr>
        <w:t xml:space="preserve"> </w:t>
      </w:r>
      <w:proofErr w:type="spellStart"/>
      <w:r w:rsidR="00D32414" w:rsidRPr="00E6597C">
        <w:rPr>
          <w:rFonts w:ascii="GHEA Grapalat" w:hAnsi="GHEA Grapalat" w:cs="Sylfaen"/>
          <w:sz w:val="20"/>
          <w:szCs w:val="24"/>
          <w:lang w:val="ru-RU" w:eastAsia="en-US"/>
        </w:rPr>
        <w:t>գնահատում</w:t>
      </w:r>
      <w:proofErr w:type="spellEnd"/>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է</w:t>
      </w:r>
      <w:r w:rsidR="00D32414" w:rsidRPr="00E6597C">
        <w:rPr>
          <w:rFonts w:ascii="GHEA Grapalat" w:hAnsi="GHEA Grapalat" w:cs="Sylfaen"/>
          <w:sz w:val="20"/>
          <w:szCs w:val="24"/>
          <w:lang w:val="af-ZA" w:eastAsia="en-US"/>
        </w:rPr>
        <w:t xml:space="preserve"> </w:t>
      </w:r>
      <w:proofErr w:type="spellStart"/>
      <w:r w:rsidR="00D32414" w:rsidRPr="00E6597C">
        <w:rPr>
          <w:rFonts w:ascii="GHEA Grapalat" w:hAnsi="GHEA Grapalat" w:cs="Sylfaen"/>
          <w:sz w:val="20"/>
          <w:szCs w:val="24"/>
          <w:lang w:val="ru-RU" w:eastAsia="en-US"/>
        </w:rPr>
        <w:t>նաև</w:t>
      </w:r>
      <w:proofErr w:type="spellEnd"/>
      <w:r w:rsidR="00D32414" w:rsidRPr="00E6597C">
        <w:rPr>
          <w:rFonts w:ascii="GHEA Grapalat" w:hAnsi="GHEA Grapalat" w:cs="Sylfaen"/>
          <w:sz w:val="20"/>
          <w:szCs w:val="24"/>
          <w:lang w:val="af-ZA" w:eastAsia="en-US"/>
        </w:rPr>
        <w:t xml:space="preserve"> </w:t>
      </w:r>
      <w:proofErr w:type="spellStart"/>
      <w:r w:rsidR="00D32414" w:rsidRPr="00E6597C">
        <w:rPr>
          <w:rFonts w:ascii="GHEA Grapalat" w:hAnsi="GHEA Grapalat" w:cs="Sylfaen"/>
          <w:sz w:val="20"/>
          <w:szCs w:val="24"/>
          <w:lang w:val="ru-RU" w:eastAsia="en-US"/>
        </w:rPr>
        <w:t>ներկայացված</w:t>
      </w:r>
      <w:proofErr w:type="spellEnd"/>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սարքերի և սարքավորումների տեխնիկական բնութագրերի </w:t>
      </w:r>
      <w:proofErr w:type="spellStart"/>
      <w:r w:rsidR="00D32414" w:rsidRPr="00E6597C">
        <w:rPr>
          <w:rFonts w:ascii="GHEA Grapalat" w:hAnsi="GHEA Grapalat" w:cs="Sylfaen"/>
          <w:sz w:val="20"/>
          <w:szCs w:val="24"/>
          <w:lang w:val="ru-RU" w:eastAsia="en-US"/>
        </w:rPr>
        <w:t>համապատասխանությունը</w:t>
      </w:r>
      <w:proofErr w:type="spellEnd"/>
      <w:r w:rsidR="00D32414" w:rsidRPr="00E6597C">
        <w:rPr>
          <w:rFonts w:ascii="GHEA Grapalat" w:hAnsi="GHEA Grapalat" w:cs="Sylfaen"/>
          <w:sz w:val="20"/>
          <w:szCs w:val="24"/>
          <w:lang w:val="af-ZA" w:eastAsia="en-US"/>
        </w:rPr>
        <w:t xml:space="preserve"> </w:t>
      </w:r>
      <w:proofErr w:type="spellStart"/>
      <w:r w:rsidR="00D32414" w:rsidRPr="00E6597C">
        <w:rPr>
          <w:rFonts w:ascii="GHEA Grapalat" w:hAnsi="GHEA Grapalat" w:cs="Sylfaen"/>
          <w:sz w:val="20"/>
          <w:szCs w:val="24"/>
          <w:lang w:val="ru-RU" w:eastAsia="en-US"/>
        </w:rPr>
        <w:t>հրավերի</w:t>
      </w:r>
      <w:proofErr w:type="spellEnd"/>
      <w:r w:rsidR="00D32414" w:rsidRPr="00E6597C">
        <w:rPr>
          <w:rFonts w:ascii="GHEA Grapalat" w:hAnsi="GHEA Grapalat" w:cs="Sylfaen"/>
          <w:sz w:val="20"/>
          <w:szCs w:val="24"/>
          <w:lang w:val="af-ZA" w:eastAsia="en-US"/>
        </w:rPr>
        <w:t xml:space="preserve"> </w:t>
      </w:r>
      <w:proofErr w:type="spellStart"/>
      <w:r w:rsidR="00D32414" w:rsidRPr="00E6597C">
        <w:rPr>
          <w:rFonts w:ascii="GHEA Grapalat" w:hAnsi="GHEA Grapalat" w:cs="Sylfaen"/>
          <w:sz w:val="20"/>
          <w:szCs w:val="24"/>
          <w:lang w:val="ru-RU" w:eastAsia="en-US"/>
        </w:rPr>
        <w:t>պահանջներին</w:t>
      </w:r>
      <w:proofErr w:type="spellEnd"/>
      <w:r w:rsidR="00D32414" w:rsidRPr="00E6597C">
        <w:rPr>
          <w:rFonts w:ascii="GHEA Grapalat" w:hAnsi="GHEA Grapalat" w:cs="Sylfaen"/>
          <w:sz w:val="20"/>
          <w:szCs w:val="24"/>
          <w:lang w:val="af-ZA" w:eastAsia="en-US"/>
        </w:rPr>
        <w:t>:</w:t>
      </w:r>
      <w:r w:rsidR="00973FB1" w:rsidRPr="00E6597C">
        <w:rPr>
          <w:rFonts w:ascii="GHEA Grapalat" w:hAnsi="GHEA Grapalat" w:cs="Sylfaen"/>
          <w:sz w:val="20"/>
          <w:szCs w:val="24"/>
          <w:lang w:val="af-ZA" w:eastAsia="en-US"/>
        </w:rPr>
        <w:t xml:space="preserve"> </w:t>
      </w:r>
      <w:proofErr w:type="spellStart"/>
      <w:r w:rsidR="009B6D58" w:rsidRPr="00E6597C">
        <w:rPr>
          <w:rFonts w:ascii="GHEA Grapalat" w:hAnsi="GHEA Grapalat" w:cs="Sylfaen"/>
          <w:sz w:val="20"/>
          <w:szCs w:val="24"/>
          <w:lang w:val="ru-RU" w:eastAsia="en-US"/>
        </w:rPr>
        <w:t>Առաջարկված</w:t>
      </w:r>
      <w:proofErr w:type="spellEnd"/>
      <w:r w:rsidR="009B6D58" w:rsidRPr="00E6597C">
        <w:rPr>
          <w:rFonts w:ascii="GHEA Grapalat" w:hAnsi="GHEA Grapalat" w:cs="Sylfaen"/>
          <w:sz w:val="20"/>
          <w:szCs w:val="24"/>
          <w:lang w:val="af-ZA" w:eastAsia="en-US"/>
        </w:rPr>
        <w:t xml:space="preserve"> </w:t>
      </w:r>
      <w:proofErr w:type="spellStart"/>
      <w:r w:rsidR="009B6D58" w:rsidRPr="00E6597C">
        <w:rPr>
          <w:rFonts w:ascii="GHEA Grapalat" w:hAnsi="GHEA Grapalat" w:cs="Sylfaen"/>
          <w:sz w:val="20"/>
          <w:szCs w:val="24"/>
          <w:lang w:val="ru-RU" w:eastAsia="en-US"/>
        </w:rPr>
        <w:t>նվազագույն</w:t>
      </w:r>
      <w:proofErr w:type="spellEnd"/>
      <w:r w:rsidR="009B6D58" w:rsidRPr="00E6597C">
        <w:rPr>
          <w:rFonts w:ascii="GHEA Grapalat" w:hAnsi="GHEA Grapalat" w:cs="Sylfaen"/>
          <w:sz w:val="20"/>
          <w:szCs w:val="24"/>
          <w:lang w:val="af-ZA" w:eastAsia="en-US"/>
        </w:rPr>
        <w:t xml:space="preserve"> </w:t>
      </w:r>
      <w:proofErr w:type="spellStart"/>
      <w:r w:rsidR="009B6D58" w:rsidRPr="00E6597C">
        <w:rPr>
          <w:rFonts w:ascii="GHEA Grapalat" w:hAnsi="GHEA Grapalat" w:cs="Sylfaen"/>
          <w:sz w:val="20"/>
          <w:szCs w:val="24"/>
          <w:lang w:val="ru-RU" w:eastAsia="en-US"/>
        </w:rPr>
        <w:t>գների</w:t>
      </w:r>
      <w:proofErr w:type="spellEnd"/>
      <w:r w:rsidR="009B6D58" w:rsidRPr="00E6597C">
        <w:rPr>
          <w:rFonts w:ascii="GHEA Grapalat" w:hAnsi="GHEA Grapalat" w:cs="Sylfaen"/>
          <w:sz w:val="20"/>
          <w:szCs w:val="24"/>
          <w:lang w:val="af-ZA" w:eastAsia="en-US"/>
        </w:rPr>
        <w:t xml:space="preserve"> </w:t>
      </w:r>
      <w:proofErr w:type="spellStart"/>
      <w:r w:rsidR="009B6D58" w:rsidRPr="00E6597C">
        <w:rPr>
          <w:rFonts w:ascii="GHEA Grapalat" w:hAnsi="GHEA Grapalat" w:cs="Sylfaen"/>
          <w:sz w:val="20"/>
          <w:szCs w:val="24"/>
          <w:lang w:val="ru-RU" w:eastAsia="en-US"/>
        </w:rPr>
        <w:t>հավասարության</w:t>
      </w:r>
      <w:proofErr w:type="spellEnd"/>
      <w:r w:rsidR="009B6D58" w:rsidRPr="00E6597C">
        <w:rPr>
          <w:rFonts w:ascii="GHEA Grapalat" w:hAnsi="GHEA Grapalat" w:cs="Sylfaen"/>
          <w:sz w:val="20"/>
          <w:szCs w:val="24"/>
          <w:lang w:val="af-ZA" w:eastAsia="en-US"/>
        </w:rPr>
        <w:t xml:space="preserve"> </w:t>
      </w:r>
      <w:proofErr w:type="spellStart"/>
      <w:r w:rsidR="009B6D58" w:rsidRPr="00E6597C">
        <w:rPr>
          <w:rFonts w:ascii="GHEA Grapalat" w:hAnsi="GHEA Grapalat" w:cs="Sylfaen"/>
          <w:sz w:val="20"/>
          <w:szCs w:val="24"/>
          <w:lang w:val="ru-RU" w:eastAsia="en-US"/>
        </w:rPr>
        <w:t>դեպքում</w:t>
      </w:r>
      <w:proofErr w:type="spellEnd"/>
      <w:r w:rsidR="009B6D58" w:rsidRPr="00E6597C">
        <w:rPr>
          <w:rFonts w:ascii="GHEA Grapalat" w:hAnsi="GHEA Grapalat" w:cs="Sylfaen"/>
          <w:sz w:val="20"/>
          <w:szCs w:val="24"/>
          <w:lang w:val="af-ZA" w:eastAsia="en-US"/>
        </w:rPr>
        <w:t xml:space="preserve"> </w:t>
      </w:r>
    </w:p>
    <w:p w14:paraId="6859980A" w14:textId="375C991F"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ա</w:t>
      </w:r>
      <w:r w:rsidRPr="00E6597C">
        <w:rPr>
          <w:rFonts w:ascii="GHEA Grapalat" w:hAnsi="GHEA Grapalat" w:cs="Sylfaen"/>
          <w:sz w:val="20"/>
          <w:szCs w:val="24"/>
          <w:lang w:val="af-ZA" w:eastAsia="en-US"/>
        </w:rPr>
        <w:t xml:space="preserve">. </w:t>
      </w:r>
      <w:r w:rsidR="00E34189" w:rsidRPr="00E6597C">
        <w:rPr>
          <w:rFonts w:ascii="GHEA Grapalat" w:hAnsi="GHEA Grapalat" w:cs="Sylfaen"/>
          <w:sz w:val="20"/>
          <w:szCs w:val="24"/>
          <w:lang w:val="hy-AM" w:eastAsia="en-US"/>
        </w:rPr>
        <w:t>ընտրված</w:t>
      </w:r>
      <w:r w:rsidR="00E34189" w:rsidRPr="00E6597C">
        <w:rPr>
          <w:rFonts w:ascii="GHEA Grapalat" w:hAnsi="GHEA Grapalat" w:cs="Sylfaen"/>
          <w:sz w:val="20"/>
          <w:szCs w:val="24"/>
          <w:lang w:val="af-ZA" w:eastAsia="en-US"/>
        </w:rPr>
        <w:t xml:space="preserve"> </w:t>
      </w:r>
      <w:r w:rsidRPr="00015CC3">
        <w:rPr>
          <w:rFonts w:ascii="GHEA Grapalat" w:hAnsi="GHEA Grapalat" w:cs="Sylfaen"/>
          <w:sz w:val="20"/>
          <w:szCs w:val="24"/>
          <w:lang w:val="hy-AM" w:eastAsia="en-US"/>
        </w:rPr>
        <w:t xml:space="preserve">և </w:t>
      </w:r>
      <w:r w:rsidR="006F3F15" w:rsidRPr="00015CC3">
        <w:rPr>
          <w:rFonts w:ascii="GHEA Grapalat" w:hAnsi="GHEA Grapalat" w:cs="Sylfaen"/>
          <w:sz w:val="20"/>
          <w:szCs w:val="24"/>
          <w:lang w:val="hy-AM" w:eastAsia="en-US"/>
        </w:rPr>
        <w:t>այդպիսին չճանաչված</w:t>
      </w:r>
      <w:r w:rsidR="006F3F15" w:rsidRPr="00015CC3" w:rsidDel="006F3F15">
        <w:rPr>
          <w:rFonts w:ascii="GHEA Grapalat" w:hAnsi="GHEA Grapalat" w:cs="Sylfaen"/>
          <w:sz w:val="20"/>
          <w:szCs w:val="24"/>
          <w:lang w:val="hy-AM" w:eastAsia="en-US"/>
        </w:rPr>
        <w:t xml:space="preserve"> </w:t>
      </w:r>
      <w:r w:rsidR="00FD2748" w:rsidRPr="00015CC3">
        <w:rPr>
          <w:rFonts w:ascii="GHEA Grapalat" w:hAnsi="GHEA Grapalat" w:cs="Sylfaen"/>
          <w:sz w:val="20"/>
          <w:szCs w:val="24"/>
          <w:lang w:val="hy-AM" w:eastAsia="en-US"/>
        </w:rPr>
        <w:t>մ</w:t>
      </w:r>
      <w:r w:rsidRPr="00015CC3">
        <w:rPr>
          <w:rFonts w:ascii="GHEA Grapalat" w:hAnsi="GHEA Grapalat" w:cs="Sylfaen"/>
          <w:sz w:val="20"/>
          <w:szCs w:val="24"/>
          <w:lang w:val="hy-AM" w:eastAsia="en-US"/>
        </w:rPr>
        <w:t>ասնակիցներին որոշելու նպատակով հանձնաժողովի նիստում</w:t>
      </w:r>
      <w:r w:rsidRPr="00265A5A">
        <w:rPr>
          <w:rFonts w:ascii="GHEA Grapalat" w:hAnsi="GHEA Grapalat" w:cs="Sylfaen"/>
          <w:sz w:val="20"/>
          <w:szCs w:val="24"/>
          <w:lang w:val="hy-AM" w:eastAsia="en-US"/>
        </w:rPr>
        <w:t xml:space="preserve"> </w:t>
      </w:r>
      <w:r w:rsidR="007367D4" w:rsidRPr="00265A5A">
        <w:rPr>
          <w:rFonts w:ascii="GHEA Grapalat" w:hAnsi="GHEA Grapalat" w:cs="Sylfaen"/>
          <w:sz w:val="20"/>
          <w:szCs w:val="24"/>
          <w:lang w:val="hy-AM" w:eastAsia="en-US"/>
        </w:rPr>
        <w:t xml:space="preserve">հավասար գներ ներկայացրած մասնակիցների հետ </w:t>
      </w:r>
      <w:r w:rsidRPr="00265A5A">
        <w:rPr>
          <w:rFonts w:ascii="GHEA Grapalat" w:hAnsi="GHEA Grapalat" w:cs="Sylfaen"/>
          <w:sz w:val="20"/>
          <w:szCs w:val="24"/>
          <w:lang w:val="hy-AM" w:eastAsia="en-US"/>
        </w:rPr>
        <w:t xml:space="preserve">վարվում են միաժամանակյա բանակցություններ, եթե նիստին ներկա են </w:t>
      </w:r>
      <w:r w:rsidR="007367D4">
        <w:rPr>
          <w:rFonts w:ascii="GHEA Grapalat" w:hAnsi="GHEA Grapalat" w:cs="Sylfaen"/>
          <w:sz w:val="20"/>
          <w:szCs w:val="24"/>
          <w:lang w:val="hy-AM" w:eastAsia="en-US"/>
        </w:rPr>
        <w:t>այդ</w:t>
      </w:r>
      <w:r w:rsidR="007367D4" w:rsidRPr="00265A5A">
        <w:rPr>
          <w:rFonts w:ascii="GHEA Grapalat" w:hAnsi="GHEA Grapalat" w:cs="Sylfaen"/>
          <w:sz w:val="20"/>
          <w:szCs w:val="24"/>
          <w:lang w:val="hy-AM" w:eastAsia="en-US"/>
        </w:rPr>
        <w:t xml:space="preserve"> </w:t>
      </w:r>
      <w:r w:rsidR="00FD2748" w:rsidRPr="00265A5A">
        <w:rPr>
          <w:rFonts w:ascii="GHEA Grapalat" w:hAnsi="GHEA Grapalat" w:cs="Sylfaen"/>
          <w:sz w:val="20"/>
          <w:szCs w:val="24"/>
          <w:lang w:val="hy-AM" w:eastAsia="en-US"/>
        </w:rPr>
        <w:t>մ</w:t>
      </w:r>
      <w:r w:rsidRPr="00265A5A">
        <w:rPr>
          <w:rFonts w:ascii="GHEA Grapalat" w:hAnsi="GHEA Grapalat" w:cs="Sylfaen"/>
          <w:sz w:val="20"/>
          <w:szCs w:val="24"/>
          <w:lang w:val="hy-AM" w:eastAsia="en-US"/>
        </w:rPr>
        <w:t>ասնակիցները</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համապատասխան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լիազորություն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ունեցող</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ներկայացուցիչները</w:t>
      </w:r>
      <w:proofErr w:type="spellEnd"/>
      <w:r w:rsidRPr="00E6597C">
        <w:rPr>
          <w:rFonts w:ascii="GHEA Grapalat" w:hAnsi="GHEA Grapalat" w:cs="Sylfaen"/>
          <w:sz w:val="20"/>
          <w:szCs w:val="24"/>
          <w:lang w:val="af-ZA" w:eastAsia="en-US"/>
        </w:rPr>
        <w:t>),</w:t>
      </w:r>
    </w:p>
    <w:p w14:paraId="502A9DAF" w14:textId="11F39B44"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բ</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հակառակ</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դեպքում</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հանձնաժողովի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նիստը</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կասեցվում</w:t>
      </w:r>
      <w:proofErr w:type="spellEnd"/>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մեկ</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աշխատանքային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օրվա</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ընթացքում</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հանձնաժողովի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քարտուղարը</w:t>
      </w:r>
      <w:proofErr w:type="spellEnd"/>
      <w:r w:rsidRPr="00E6597C">
        <w:rPr>
          <w:rFonts w:ascii="GHEA Grapalat" w:hAnsi="GHEA Grapalat" w:cs="Sylfaen"/>
          <w:sz w:val="20"/>
          <w:szCs w:val="24"/>
          <w:lang w:val="af-ZA" w:eastAsia="en-US"/>
        </w:rPr>
        <w:t xml:space="preserve"> </w:t>
      </w:r>
      <w:r w:rsidR="007367D4">
        <w:rPr>
          <w:rFonts w:ascii="GHEA Grapalat" w:hAnsi="GHEA Grapalat" w:cs="Sylfaen"/>
          <w:sz w:val="20"/>
          <w:szCs w:val="24"/>
          <w:lang w:val="hy-AM" w:eastAsia="en-US"/>
        </w:rPr>
        <w:t>հավասար գներ</w:t>
      </w:r>
      <w:r w:rsidR="00143E8C" w:rsidRPr="00E6597C">
        <w:rPr>
          <w:rFonts w:ascii="GHEA Grapalat" w:hAnsi="GHEA Grapalat" w:cs="Sylfaen"/>
          <w:sz w:val="20"/>
          <w:szCs w:val="24"/>
          <w:lang w:val="af-ZA" w:eastAsia="en-US"/>
        </w:rPr>
        <w:t xml:space="preserve"> </w:t>
      </w:r>
      <w:proofErr w:type="spellStart"/>
      <w:r w:rsidR="00143E8C" w:rsidRPr="00E6597C">
        <w:rPr>
          <w:rFonts w:ascii="GHEA Grapalat" w:hAnsi="GHEA Grapalat" w:cs="Sylfaen"/>
          <w:sz w:val="20"/>
          <w:szCs w:val="24"/>
          <w:lang w:val="ru-RU" w:eastAsia="en-US"/>
        </w:rPr>
        <w:t>ներկայացրած</w:t>
      </w:r>
      <w:proofErr w:type="spellEnd"/>
      <w:r w:rsidR="00143E8C" w:rsidRPr="00E6597C">
        <w:rPr>
          <w:rFonts w:ascii="GHEA Grapalat" w:hAnsi="GHEA Grapalat" w:cs="Sylfaen"/>
          <w:sz w:val="20"/>
          <w:szCs w:val="24"/>
          <w:lang w:val="af-ZA" w:eastAsia="en-US"/>
        </w:rPr>
        <w:t xml:space="preserve"> </w:t>
      </w:r>
      <w:proofErr w:type="spellStart"/>
      <w:r w:rsidR="00143E8C" w:rsidRPr="00E6597C">
        <w:rPr>
          <w:rFonts w:ascii="GHEA Grapalat" w:hAnsi="GHEA Grapalat" w:cs="Sylfaen"/>
          <w:sz w:val="20"/>
          <w:szCs w:val="24"/>
          <w:lang w:val="ru-RU" w:eastAsia="en-US"/>
        </w:rPr>
        <w:t>մասնակիցներին</w:t>
      </w:r>
      <w:proofErr w:type="spellEnd"/>
      <w:r w:rsidR="00143E8C" w:rsidRPr="00E6597C">
        <w:rPr>
          <w:rFonts w:ascii="GHEA Grapalat" w:hAnsi="GHEA Grapalat" w:cs="Sylfaen"/>
          <w:sz w:val="20"/>
          <w:szCs w:val="24"/>
          <w:lang w:val="af-ZA" w:eastAsia="en-US"/>
        </w:rPr>
        <w:t xml:space="preserve"> </w:t>
      </w:r>
      <w:r w:rsidR="003F79B4" w:rsidRPr="00E6597C">
        <w:rPr>
          <w:rFonts w:ascii="GHEA Grapalat" w:hAnsi="GHEA Grapalat" w:cs="Sylfaen"/>
          <w:sz w:val="20"/>
          <w:szCs w:val="24"/>
          <w:lang w:val="af-ZA" w:eastAsia="en-US"/>
        </w:rPr>
        <w:t xml:space="preserve">էլեկտրոնային </w:t>
      </w:r>
      <w:proofErr w:type="spellStart"/>
      <w:r w:rsidR="003F79B4" w:rsidRPr="00E6597C">
        <w:rPr>
          <w:rFonts w:ascii="GHEA Grapalat" w:hAnsi="GHEA Grapalat" w:cs="Sylfaen"/>
          <w:sz w:val="20"/>
          <w:szCs w:val="24"/>
          <w:lang w:eastAsia="en-US"/>
        </w:rPr>
        <w:t>եղանակով</w:t>
      </w:r>
      <w:proofErr w:type="spellEnd"/>
      <w:r w:rsidR="00143E8C"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միաժամանակ</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ծանուցում</w:t>
      </w:r>
      <w:proofErr w:type="spellEnd"/>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գների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նվազեցման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շուրջ</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միաժամանակյա</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բանակցությունների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վարման</w:t>
      </w:r>
      <w:proofErr w:type="spellEnd"/>
      <w:r w:rsidRPr="00E6597C">
        <w:rPr>
          <w:rFonts w:ascii="GHEA Grapalat" w:hAnsi="GHEA Grapalat" w:cs="Sylfaen"/>
          <w:sz w:val="20"/>
          <w:szCs w:val="24"/>
          <w:lang w:val="af-ZA" w:eastAsia="en-US"/>
        </w:rPr>
        <w:t xml:space="preserve"> </w:t>
      </w:r>
      <w:r w:rsidR="006F3F15">
        <w:rPr>
          <w:rFonts w:ascii="GHEA Grapalat" w:hAnsi="GHEA Grapalat" w:cs="Sylfaen"/>
          <w:sz w:val="20"/>
          <w:szCs w:val="24"/>
          <w:lang w:val="hy-AM" w:eastAsia="en-US"/>
        </w:rPr>
        <w:t xml:space="preserve">պայմանների, տևողության, </w:t>
      </w:r>
      <w:proofErr w:type="spellStart"/>
      <w:r w:rsidRPr="00E6597C">
        <w:rPr>
          <w:rFonts w:ascii="GHEA Grapalat" w:hAnsi="GHEA Grapalat" w:cs="Sylfaen"/>
          <w:sz w:val="20"/>
          <w:szCs w:val="24"/>
          <w:lang w:val="ru-RU" w:eastAsia="en-US"/>
        </w:rPr>
        <w:t>օրվա</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ժամի</w:t>
      </w:r>
      <w:proofErr w:type="spellEnd"/>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վայրի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մասին</w:t>
      </w:r>
      <w:proofErr w:type="spellEnd"/>
      <w:r w:rsidRPr="00E6597C">
        <w:rPr>
          <w:rFonts w:ascii="GHEA Grapalat" w:hAnsi="GHEA Grapalat" w:cs="Sylfaen"/>
          <w:sz w:val="20"/>
          <w:szCs w:val="24"/>
          <w:lang w:val="af-ZA" w:eastAsia="en-US"/>
        </w:rPr>
        <w:t>,</w:t>
      </w:r>
    </w:p>
    <w:p w14:paraId="0DF02B8D" w14:textId="77777777" w:rsidR="009B6D58" w:rsidRPr="00E6597C" w:rsidRDefault="009B6D58" w:rsidP="00EF3662">
      <w:pPr>
        <w:pStyle w:val="norm"/>
        <w:spacing w:line="240" w:lineRule="auto"/>
        <w:rPr>
          <w:rFonts w:ascii="GHEA Grapalat" w:hAnsi="GHEA Grapalat" w:cs="Sylfaen"/>
          <w:color w:val="FF0000"/>
          <w:sz w:val="20"/>
          <w:szCs w:val="24"/>
          <w:lang w:val="af-ZA" w:eastAsia="en-US"/>
        </w:rPr>
      </w:pPr>
      <w:r w:rsidRPr="00E6597C">
        <w:rPr>
          <w:rFonts w:ascii="GHEA Grapalat" w:hAnsi="GHEA Grapalat" w:cs="Sylfaen"/>
          <w:sz w:val="20"/>
          <w:szCs w:val="24"/>
          <w:lang w:val="ru-RU" w:eastAsia="en-US"/>
        </w:rPr>
        <w:lastRenderedPageBreak/>
        <w:t>գ</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բանակցությունները</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վարվում</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են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ոչ</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շուտ</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քան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ծանուցումն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ուղարկվելու</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օրվան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հաջորդող</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օրվանից</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երկրորդ</w:t>
      </w:r>
      <w:proofErr w:type="spellEnd"/>
      <w:r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af-ZA" w:eastAsia="en-US"/>
        </w:rPr>
        <w:t xml:space="preserve">և ոչ ուշ, քան </w:t>
      </w:r>
      <w:r w:rsidR="008A2FF1" w:rsidRPr="00E6597C">
        <w:rPr>
          <w:rFonts w:ascii="GHEA Grapalat" w:hAnsi="GHEA Grapalat" w:cs="Sylfaen"/>
          <w:sz w:val="20"/>
          <w:szCs w:val="24"/>
          <w:lang w:val="hy-AM" w:eastAsia="en-US"/>
        </w:rPr>
        <w:t>հինգերորդ</w:t>
      </w:r>
      <w:r w:rsidR="008A2FF1"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աշխատանքային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օրը</w:t>
      </w:r>
      <w:proofErr w:type="spellEnd"/>
      <w:r w:rsidRPr="00E6597C">
        <w:rPr>
          <w:rFonts w:ascii="GHEA Grapalat" w:hAnsi="GHEA Grapalat" w:cs="Sylfaen"/>
          <w:sz w:val="20"/>
          <w:szCs w:val="24"/>
          <w:lang w:val="af-ZA" w:eastAsia="en-US"/>
        </w:rPr>
        <w:t xml:space="preserve">, </w:t>
      </w:r>
    </w:p>
    <w:p w14:paraId="51C3860E" w14:textId="153F5DF1" w:rsidR="009B6D58" w:rsidRPr="00265A5A" w:rsidRDefault="009B6D58" w:rsidP="00265A5A">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դ</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յուրաքանչյուր</w:t>
      </w:r>
      <w:proofErr w:type="spellEnd"/>
      <w:r w:rsidRPr="00265A5A">
        <w:rPr>
          <w:rFonts w:ascii="GHEA Grapalat" w:hAnsi="GHEA Grapalat" w:cs="Sylfaen"/>
          <w:sz w:val="20"/>
          <w:szCs w:val="24"/>
          <w:lang w:val="af-ZA" w:eastAsia="en-US"/>
        </w:rPr>
        <w:t xml:space="preserve"> </w:t>
      </w:r>
      <w:proofErr w:type="spellStart"/>
      <w:r w:rsidR="007210AC" w:rsidRPr="00265A5A">
        <w:rPr>
          <w:rFonts w:ascii="GHEA Grapalat" w:hAnsi="GHEA Grapalat" w:cs="Sylfaen"/>
          <w:sz w:val="20"/>
          <w:szCs w:val="24"/>
          <w:lang w:val="ru-RU" w:eastAsia="en-US"/>
        </w:rPr>
        <w:t>մ</w:t>
      </w:r>
      <w:r w:rsidR="003B1FC0" w:rsidRPr="00265A5A">
        <w:rPr>
          <w:rFonts w:ascii="GHEA Grapalat" w:hAnsi="GHEA Grapalat" w:cs="Sylfaen"/>
          <w:sz w:val="20"/>
          <w:szCs w:val="24"/>
          <w:lang w:val="ru-RU" w:eastAsia="en-US"/>
        </w:rPr>
        <w:t>ա</w:t>
      </w:r>
      <w:r w:rsidRPr="00E6597C">
        <w:rPr>
          <w:rFonts w:ascii="GHEA Grapalat" w:hAnsi="GHEA Grapalat" w:cs="Sylfaen"/>
          <w:sz w:val="20"/>
          <w:szCs w:val="24"/>
          <w:lang w:val="ru-RU" w:eastAsia="en-US"/>
        </w:rPr>
        <w:t>սնակցի</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տվյալ</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պահին</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ներկայացրած</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գնային</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առաջարկը</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հրապարակվում</w:t>
      </w:r>
      <w:proofErr w:type="spellEnd"/>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մյուս</w:t>
      </w:r>
      <w:proofErr w:type="spellEnd"/>
      <w:r w:rsidRPr="00265A5A">
        <w:rPr>
          <w:rFonts w:ascii="GHEA Grapalat" w:hAnsi="GHEA Grapalat" w:cs="Sylfaen"/>
          <w:sz w:val="20"/>
          <w:szCs w:val="24"/>
          <w:lang w:val="af-ZA" w:eastAsia="en-US"/>
        </w:rPr>
        <w:t xml:space="preserve"> </w:t>
      </w:r>
      <w:proofErr w:type="spellStart"/>
      <w:r w:rsidR="007210AC"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w:t>
      </w:r>
      <w:r w:rsidR="007367D4" w:rsidRPr="00265A5A">
        <w:rPr>
          <w:rFonts w:ascii="GHEA Grapalat" w:hAnsi="GHEA Grapalat" w:cs="Sylfaen"/>
          <w:sz w:val="20"/>
          <w:szCs w:val="24"/>
          <w:lang w:val="ru-RU" w:eastAsia="en-US"/>
        </w:rPr>
        <w:t>ցի</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համար</w:t>
      </w:r>
      <w:proofErr w:type="spellEnd"/>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մինչև</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բանակցությունների</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համար</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նախատեսված</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վերջնաժամկետի</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ավարտը</w:t>
      </w:r>
      <w:proofErr w:type="spellEnd"/>
      <w:r w:rsidRPr="00265A5A">
        <w:rPr>
          <w:rFonts w:ascii="GHEA Grapalat" w:hAnsi="GHEA Grapalat" w:cs="Sylfaen"/>
          <w:sz w:val="20"/>
          <w:szCs w:val="24"/>
          <w:lang w:val="af-ZA" w:eastAsia="en-US"/>
        </w:rPr>
        <w:t xml:space="preserve"> </w:t>
      </w:r>
      <w:proofErr w:type="spellStart"/>
      <w:r w:rsidR="007210AC"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ասնակիցը</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կարող</w:t>
      </w:r>
      <w:proofErr w:type="spellEnd"/>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վերանայել</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իր</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գնային</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առաջարկը</w:t>
      </w:r>
      <w:proofErr w:type="spellEnd"/>
      <w:r w:rsidRPr="00265A5A">
        <w:rPr>
          <w:rFonts w:ascii="GHEA Grapalat" w:hAnsi="GHEA Grapalat" w:cs="Sylfaen"/>
          <w:sz w:val="20"/>
          <w:szCs w:val="24"/>
          <w:lang w:val="af-ZA" w:eastAsia="en-US"/>
        </w:rPr>
        <w:t>,</w:t>
      </w:r>
    </w:p>
    <w:p w14:paraId="4AF9B4F8" w14:textId="6B90DA32" w:rsidR="00F4686C" w:rsidRPr="00265A5A" w:rsidRDefault="00265A5A" w:rsidP="00265A5A">
      <w:pPr>
        <w:pStyle w:val="af4"/>
        <w:shd w:val="clear" w:color="auto" w:fill="FFFFFF"/>
        <w:spacing w:before="0" w:beforeAutospacing="0" w:after="0" w:afterAutospacing="0"/>
        <w:ind w:firstLine="375"/>
        <w:jc w:val="both"/>
        <w:rPr>
          <w:rFonts w:ascii="GHEA Grapalat" w:hAnsi="GHEA Grapalat" w:cs="Sylfaen"/>
          <w:sz w:val="20"/>
          <w:lang w:val="hy-AM"/>
        </w:rPr>
      </w:pPr>
      <w:r>
        <w:rPr>
          <w:rFonts w:ascii="GHEA Grapalat" w:hAnsi="GHEA Grapalat" w:cs="Sylfaen"/>
          <w:sz w:val="20"/>
          <w:lang w:val="hy-AM"/>
        </w:rPr>
        <w:t xml:space="preserve">       </w:t>
      </w:r>
      <w:r w:rsidR="009B6D58" w:rsidRPr="00265A5A">
        <w:rPr>
          <w:rFonts w:ascii="GHEA Grapalat" w:hAnsi="GHEA Grapalat" w:cs="Sylfaen"/>
          <w:sz w:val="20"/>
          <w:lang w:val="hy-AM"/>
        </w:rPr>
        <w:t>ե. բանակցությունների համար սահմանված վերջնաժամկետը լրանալու պահին, ըստ</w:t>
      </w:r>
      <w:r w:rsidR="00F4506C" w:rsidRPr="00265A5A">
        <w:rPr>
          <w:rFonts w:ascii="GHEA Grapalat" w:hAnsi="GHEA Grapalat" w:cs="Sylfaen"/>
          <w:sz w:val="20"/>
          <w:lang w:val="hy-AM"/>
        </w:rPr>
        <w:t xml:space="preserve"> դրան ներկա</w:t>
      </w:r>
      <w:r w:rsidR="009B6D58" w:rsidRPr="00265A5A">
        <w:rPr>
          <w:rFonts w:ascii="GHEA Grapalat" w:hAnsi="GHEA Grapalat" w:cs="Sylfaen"/>
          <w:sz w:val="20"/>
          <w:lang w:val="hy-AM"/>
        </w:rPr>
        <w:t xml:space="preserve"> </w:t>
      </w:r>
      <w:r w:rsidR="007210AC" w:rsidRPr="00265A5A">
        <w:rPr>
          <w:rFonts w:ascii="GHEA Grapalat" w:hAnsi="GHEA Grapalat" w:cs="Sylfaen"/>
          <w:sz w:val="20"/>
          <w:lang w:val="hy-AM"/>
        </w:rPr>
        <w:t>մ</w:t>
      </w:r>
      <w:r w:rsidR="009B6D58" w:rsidRPr="00265A5A">
        <w:rPr>
          <w:rFonts w:ascii="GHEA Grapalat" w:hAnsi="GHEA Grapalat" w:cs="Sylfaen"/>
          <w:sz w:val="20"/>
          <w:lang w:val="hy-AM"/>
        </w:rPr>
        <w:t xml:space="preserve">ասնակիցների ներկայացրած գների, որոշվում և հայտարարվում են </w:t>
      </w:r>
      <w:r w:rsidR="00AB1DD6" w:rsidRPr="00265A5A">
        <w:rPr>
          <w:rFonts w:ascii="GHEA Grapalat" w:hAnsi="GHEA Grapalat" w:cs="Sylfaen"/>
          <w:sz w:val="20"/>
          <w:lang w:val="hy-AM"/>
        </w:rPr>
        <w:t xml:space="preserve">ընտրված </w:t>
      </w:r>
      <w:r w:rsidR="009B6D58" w:rsidRPr="00265A5A">
        <w:rPr>
          <w:rFonts w:ascii="GHEA Grapalat" w:hAnsi="GHEA Grapalat" w:cs="Sylfaen"/>
          <w:sz w:val="20"/>
          <w:lang w:val="hy-AM"/>
        </w:rPr>
        <w:t xml:space="preserve">և </w:t>
      </w:r>
      <w:r w:rsidR="006F3F15" w:rsidRPr="00265A5A">
        <w:rPr>
          <w:rFonts w:ascii="GHEA Grapalat" w:hAnsi="GHEA Grapalat" w:cs="Sylfaen"/>
          <w:sz w:val="20"/>
          <w:lang w:val="hy-AM"/>
        </w:rPr>
        <w:t>այդպիսին չճանաչված</w:t>
      </w:r>
      <w:r w:rsidR="006F3F15" w:rsidRPr="00265A5A" w:rsidDel="006F3F15">
        <w:rPr>
          <w:rFonts w:ascii="GHEA Grapalat" w:hAnsi="GHEA Grapalat" w:cs="Sylfaen"/>
          <w:sz w:val="20"/>
          <w:lang w:val="hy-AM"/>
        </w:rPr>
        <w:t xml:space="preserve"> </w:t>
      </w:r>
      <w:r w:rsidR="007210AC" w:rsidRPr="00265A5A">
        <w:rPr>
          <w:rFonts w:ascii="GHEA Grapalat" w:hAnsi="GHEA Grapalat" w:cs="Sylfaen"/>
          <w:sz w:val="20"/>
          <w:lang w:val="hy-AM"/>
        </w:rPr>
        <w:t>մ</w:t>
      </w:r>
      <w:r w:rsidR="009B6D58" w:rsidRPr="00265A5A">
        <w:rPr>
          <w:rFonts w:ascii="GHEA Grapalat" w:hAnsi="GHEA Grapalat" w:cs="Sylfaen"/>
          <w:sz w:val="20"/>
          <w:lang w:val="hy-AM"/>
        </w:rPr>
        <w:t>ասնակիցները</w:t>
      </w:r>
      <w:r w:rsidR="00F4686C" w:rsidRPr="00265A5A">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74EE646E" w14:textId="0FF62C0C" w:rsidR="00F4686C" w:rsidRPr="00265A5A" w:rsidRDefault="00F4686C" w:rsidP="00265A5A">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աշխատանքի կատարման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788FBFAD" w14:textId="6C4946CD" w:rsidR="00F4686C" w:rsidRPr="00265A5A" w:rsidRDefault="00F4686C" w:rsidP="00265A5A">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Սույն կետի</w:t>
      </w:r>
      <w:r w:rsidR="00265A5A">
        <w:rPr>
          <w:rFonts w:ascii="GHEA Grapalat" w:hAnsi="GHEA Grapalat" w:cs="Sylfaen"/>
          <w:sz w:val="20"/>
          <w:szCs w:val="24"/>
          <w:lang w:val="hy-AM" w:eastAsia="en-US"/>
        </w:rPr>
        <w:t xml:space="preserve"> չկիրառման դեպքում ընթացակարգը Օ</w:t>
      </w:r>
      <w:r w:rsidRPr="00265A5A">
        <w:rPr>
          <w:rFonts w:ascii="GHEA Grapalat" w:hAnsi="GHEA Grapalat" w:cs="Sylfaen"/>
          <w:sz w:val="20"/>
          <w:szCs w:val="24"/>
          <w:lang w:val="hy-AM" w:eastAsia="en-US"/>
        </w:rPr>
        <w:t>րենքի 37-րդ հոդվածի 1-ին մասի 1-ին կետի հիման վրա հայտարարվում է չկայացած:</w:t>
      </w:r>
    </w:p>
    <w:p w14:paraId="00C5AAA6" w14:textId="77777777" w:rsidR="00B514E8" w:rsidRPr="00E6597C" w:rsidRDefault="00FD2748" w:rsidP="00EF3662">
      <w:pPr>
        <w:ind w:firstLine="708"/>
        <w:jc w:val="both"/>
        <w:rPr>
          <w:rFonts w:ascii="GHEA Grapalat" w:hAnsi="GHEA Grapalat"/>
          <w:sz w:val="20"/>
          <w:szCs w:val="20"/>
          <w:lang w:val="hy-AM" w:eastAsia="x-none"/>
        </w:rPr>
      </w:pPr>
      <w:r w:rsidRPr="00E6597C">
        <w:rPr>
          <w:rFonts w:ascii="GHEA Grapalat" w:hAnsi="GHEA Grapalat"/>
          <w:sz w:val="20"/>
          <w:szCs w:val="20"/>
          <w:lang w:val="af-ZA" w:eastAsia="x-none"/>
        </w:rPr>
        <w:t>8</w:t>
      </w:r>
      <w:r w:rsidR="00C82BD2" w:rsidRPr="00E6597C">
        <w:rPr>
          <w:rFonts w:ascii="GHEA Grapalat" w:hAnsi="GHEA Grapalat"/>
          <w:sz w:val="20"/>
          <w:szCs w:val="20"/>
          <w:lang w:val="af-ZA" w:eastAsia="x-none"/>
        </w:rPr>
        <w:t>.</w:t>
      </w:r>
      <w:r w:rsidR="00DF2FEF" w:rsidRPr="00E6597C">
        <w:rPr>
          <w:rFonts w:ascii="GHEA Grapalat" w:hAnsi="GHEA Grapalat"/>
          <w:sz w:val="20"/>
          <w:szCs w:val="20"/>
          <w:lang w:val="af-ZA" w:eastAsia="x-none"/>
        </w:rPr>
        <w:t>7</w:t>
      </w:r>
      <w:r w:rsidR="00E24EBF" w:rsidRPr="00E6597C">
        <w:rPr>
          <w:rFonts w:ascii="GHEA Grapalat" w:hAnsi="GHEA Grapalat"/>
          <w:sz w:val="20"/>
          <w:szCs w:val="20"/>
          <w:lang w:val="af-ZA" w:eastAsia="x-none"/>
        </w:rPr>
        <w:t xml:space="preserve"> </w:t>
      </w:r>
      <w:r w:rsidR="00753C9B" w:rsidRPr="00E6597C">
        <w:rPr>
          <w:rFonts w:ascii="GHEA Grapalat" w:hAnsi="GHEA Grapalat"/>
          <w:sz w:val="20"/>
          <w:szCs w:val="20"/>
          <w:lang w:val="af-ZA" w:eastAsia="x-none"/>
        </w:rPr>
        <w:t>Պ</w:t>
      </w:r>
      <w:r w:rsidR="00B514E8" w:rsidRPr="00E6597C">
        <w:rPr>
          <w:rFonts w:ascii="GHEA Grapalat" w:hAnsi="GHEA Grapalat"/>
          <w:sz w:val="20"/>
          <w:szCs w:val="20"/>
          <w:lang w:val="af-ZA" w:eastAsia="x-none"/>
        </w:rPr>
        <w:t xml:space="preserve">ահանջի դեպքում </w:t>
      </w:r>
      <w:r w:rsidR="00AD522C" w:rsidRPr="00E6597C">
        <w:rPr>
          <w:rFonts w:ascii="GHEA Grapalat" w:hAnsi="GHEA Grapalat"/>
          <w:sz w:val="20"/>
          <w:szCs w:val="20"/>
          <w:lang w:val="af-ZA" w:eastAsia="x-none"/>
        </w:rPr>
        <w:t xml:space="preserve">որևէ </w:t>
      </w:r>
      <w:r w:rsidR="007210AC" w:rsidRPr="00E6597C">
        <w:rPr>
          <w:rFonts w:ascii="GHEA Grapalat" w:hAnsi="GHEA Grapalat"/>
          <w:sz w:val="20"/>
          <w:szCs w:val="20"/>
          <w:lang w:val="af-ZA" w:eastAsia="x-none"/>
        </w:rPr>
        <w:t>մ</w:t>
      </w:r>
      <w:r w:rsidR="00B514E8" w:rsidRPr="00E6597C">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E6597C">
        <w:rPr>
          <w:rFonts w:ascii="GHEA Grapalat" w:hAnsi="GHEA Grapalat"/>
          <w:sz w:val="20"/>
          <w:szCs w:val="20"/>
          <w:lang w:val="af-ZA" w:eastAsia="x-none"/>
        </w:rPr>
        <w:t xml:space="preserve">այլ </w:t>
      </w:r>
      <w:r w:rsidR="007B36E4" w:rsidRPr="00E6597C">
        <w:rPr>
          <w:rFonts w:ascii="GHEA Grapalat" w:hAnsi="GHEA Grapalat"/>
          <w:sz w:val="20"/>
          <w:szCs w:val="20"/>
          <w:lang w:val="af-ZA" w:eastAsia="x-none"/>
        </w:rPr>
        <w:t>մ</w:t>
      </w:r>
      <w:r w:rsidR="00B514E8" w:rsidRPr="00E6597C">
        <w:rPr>
          <w:rFonts w:ascii="GHEA Grapalat" w:hAnsi="GHEA Grapalat"/>
          <w:sz w:val="20"/>
          <w:szCs w:val="20"/>
          <w:lang w:val="af-ZA" w:eastAsia="x-none"/>
        </w:rPr>
        <w:t>ասնակցին:</w:t>
      </w:r>
      <w:r w:rsidR="007B6811" w:rsidRPr="00E6597C">
        <w:rPr>
          <w:rFonts w:ascii="GHEA Grapalat" w:hAnsi="GHEA Grapalat"/>
          <w:sz w:val="20"/>
          <w:szCs w:val="20"/>
          <w:lang w:val="hy-AM" w:eastAsia="x-none"/>
        </w:rPr>
        <w:t xml:space="preserve"> </w:t>
      </w:r>
      <w:r w:rsidR="007B6811" w:rsidRPr="00E6597C">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E6597C">
        <w:rPr>
          <w:rFonts w:ascii="GHEA Grapalat" w:hAnsi="GHEA Grapalat"/>
          <w:sz w:val="20"/>
          <w:szCs w:val="20"/>
          <w:lang w:val="hy-AM" w:eastAsia="x-none"/>
        </w:rPr>
        <w:t xml:space="preserve">հայտում ներառված </w:t>
      </w:r>
      <w:r w:rsidR="007B6811" w:rsidRPr="00E6597C">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E6597C">
        <w:rPr>
          <w:rFonts w:ascii="GHEA Grapalat" w:hAnsi="GHEA Grapalat"/>
          <w:sz w:val="20"/>
          <w:szCs w:val="20"/>
          <w:lang w:val="af-ZA" w:eastAsia="x-none"/>
        </w:rPr>
        <w:t xml:space="preserve">հանձնաժողովի </w:t>
      </w:r>
      <w:r w:rsidR="007B6811" w:rsidRPr="00E6597C">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E6597C">
        <w:rPr>
          <w:rFonts w:ascii="GHEA Grapalat" w:hAnsi="GHEA Grapalat"/>
          <w:sz w:val="20"/>
          <w:szCs w:val="20"/>
          <w:lang w:val="hy-AM" w:eastAsia="x-none"/>
        </w:rPr>
        <w:t>:</w:t>
      </w:r>
    </w:p>
    <w:p w14:paraId="3A304632" w14:textId="5F64DE73" w:rsidR="00116E47" w:rsidRPr="00E6597C" w:rsidRDefault="00A150A9" w:rsidP="00EF3662">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t>8</w:t>
      </w:r>
      <w:r w:rsidR="002B121D" w:rsidRPr="00E6597C">
        <w:rPr>
          <w:rFonts w:ascii="GHEA Grapalat" w:hAnsi="GHEA Grapalat"/>
          <w:sz w:val="20"/>
          <w:lang w:val="af-ZA" w:eastAsia="x-none"/>
        </w:rPr>
        <w:t>.</w:t>
      </w:r>
      <w:r w:rsidR="006F3F15">
        <w:rPr>
          <w:rFonts w:ascii="GHEA Grapalat" w:hAnsi="GHEA Grapalat"/>
          <w:sz w:val="20"/>
          <w:lang w:val="hy-AM" w:eastAsia="x-none"/>
        </w:rPr>
        <w:t>8</w:t>
      </w:r>
      <w:r w:rsidR="00794157">
        <w:rPr>
          <w:rFonts w:ascii="GHEA Grapalat" w:hAnsi="GHEA Grapalat"/>
          <w:sz w:val="20"/>
          <w:lang w:val="af-ZA" w:eastAsia="x-none"/>
        </w:rPr>
        <w:t xml:space="preserve"> </w:t>
      </w:r>
      <w:r w:rsidR="002B121D" w:rsidRPr="00E6597C">
        <w:rPr>
          <w:rFonts w:ascii="GHEA Grapalat" w:hAnsi="GHEA Grapalat"/>
          <w:sz w:val="20"/>
          <w:lang w:val="af-ZA" w:eastAsia="x-none"/>
        </w:rPr>
        <w:t>Եթե հայտերի բացման</w:t>
      </w:r>
      <w:r w:rsidR="00DE1C00" w:rsidRPr="00E6597C">
        <w:rPr>
          <w:rFonts w:ascii="GHEA Grapalat" w:hAnsi="GHEA Grapalat"/>
          <w:sz w:val="20"/>
          <w:lang w:val="hy-AM" w:eastAsia="x-none"/>
        </w:rPr>
        <w:t xml:space="preserve"> և գնահատման</w:t>
      </w:r>
      <w:r w:rsidR="002B121D" w:rsidRPr="00E6597C">
        <w:rPr>
          <w:rFonts w:ascii="GHEA Grapalat" w:hAnsi="GHEA Grapalat"/>
          <w:sz w:val="20"/>
          <w:lang w:val="af-ZA" w:eastAsia="x-none"/>
        </w:rPr>
        <w:t xml:space="preserve"> նիստի ընթացքում</w:t>
      </w:r>
      <w:r w:rsidR="002B121D" w:rsidRPr="00C9491B">
        <w:rPr>
          <w:rFonts w:ascii="GHEA Grapalat" w:hAnsi="GHEA Grapalat"/>
          <w:sz w:val="20"/>
          <w:lang w:val="af-ZA" w:eastAsia="x-none"/>
        </w:rPr>
        <w:t xml:space="preserve"> իրականացված գնահատման արդյուն</w:t>
      </w:r>
      <w:r w:rsidR="002B121D" w:rsidRPr="00C9491B">
        <w:rPr>
          <w:rFonts w:ascii="GHEA Grapalat" w:hAnsi="GHEA Grapalat"/>
          <w:sz w:val="20"/>
          <w:lang w:val="af-ZA" w:eastAsia="x-none"/>
        </w:rPr>
        <w:softHyphen/>
        <w:t xml:space="preserve">քում </w:t>
      </w:r>
      <w:r w:rsidR="007210AC" w:rsidRPr="00C9491B">
        <w:rPr>
          <w:rFonts w:ascii="GHEA Grapalat" w:hAnsi="GHEA Grapalat"/>
          <w:sz w:val="20"/>
          <w:lang w:val="af-ZA" w:eastAsia="x-none"/>
        </w:rPr>
        <w:t>մ</w:t>
      </w:r>
      <w:r w:rsidR="00A24827" w:rsidRPr="00C9491B">
        <w:rPr>
          <w:rFonts w:ascii="GHEA Grapalat" w:hAnsi="GHEA Grapalat"/>
          <w:sz w:val="20"/>
          <w:lang w:val="af-ZA" w:eastAsia="x-none"/>
        </w:rPr>
        <w:t xml:space="preserve">ասնակցի </w:t>
      </w:r>
      <w:r w:rsidR="002B121D" w:rsidRPr="00C9491B">
        <w:rPr>
          <w:rFonts w:ascii="GHEA Grapalat" w:hAnsi="GHEA Grapalat"/>
          <w:sz w:val="20"/>
          <w:lang w:val="af-ZA" w:eastAsia="x-none"/>
        </w:rPr>
        <w:t>հայտում արձանագրվում են անհամապատասխանություններ՝ հրավերի պահանջների նկատմամբ,</w:t>
      </w:r>
      <w:bookmarkStart w:id="433" w:name="_Hlk9262487"/>
      <w:r w:rsidR="00476579" w:rsidRPr="00C9491B">
        <w:rPr>
          <w:rFonts w:ascii="GHEA Grapalat" w:hAnsi="GHEA Grapalat"/>
          <w:sz w:val="20"/>
          <w:lang w:val="af-ZA" w:eastAsia="x-none"/>
        </w:rPr>
        <w:t xml:space="preserve"> </w:t>
      </w:r>
      <w:bookmarkEnd w:id="433"/>
      <w:r w:rsidR="007C16C6" w:rsidRPr="00C9491B">
        <w:rPr>
          <w:rFonts w:ascii="GHEA Grapalat" w:hAnsi="GHEA Grapalat"/>
          <w:sz w:val="20"/>
          <w:lang w:val="af-ZA" w:eastAsia="x-none"/>
        </w:rPr>
        <w:t xml:space="preserve">ներառյալ այնդեպքը, երբ ՀՀ կառավարության 20.06.2025թ. N 817-Ա որոշման 2-րդ կետի 2-րդ ենթակետով նախատեսված ցուցակում ներառված անձը մասնակցի կողմից առաջարկվում է որպես ենթակապալառու, </w:t>
      </w:r>
      <w:r w:rsidR="002B121D" w:rsidRPr="00C9491B">
        <w:rPr>
          <w:rFonts w:ascii="GHEA Grapalat" w:hAnsi="GHEA Grapalat"/>
          <w:sz w:val="20"/>
          <w:lang w:val="af-ZA" w:eastAsia="x-none"/>
        </w:rPr>
        <w:t>ապա հանձնաժողովը մեկ աշխատանքային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նիստը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իսկ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հանձնաժողովի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քարտուղարը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նույն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դրա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մասին</w:t>
      </w:r>
      <w:r w:rsidR="002B121D" w:rsidRPr="00E6597C">
        <w:rPr>
          <w:rFonts w:ascii="GHEA Grapalat" w:hAnsi="GHEA Grapalat" w:cs="Sylfaen"/>
          <w:sz w:val="20"/>
          <w:szCs w:val="24"/>
          <w:lang w:val="af-ZA" w:eastAsia="en-US"/>
        </w:rPr>
        <w:t xml:space="preserve"> </w:t>
      </w:r>
      <w:r w:rsidR="00ED321F" w:rsidRPr="00E6597C">
        <w:rPr>
          <w:rFonts w:ascii="GHEA Grapalat" w:hAnsi="GHEA Grapalat" w:cs="Sylfaen"/>
          <w:sz w:val="20"/>
          <w:szCs w:val="24"/>
          <w:lang w:val="af-ZA" w:eastAsia="en-US"/>
        </w:rPr>
        <w:t xml:space="preserve">էլեկտրոնային եղանակով </w:t>
      </w:r>
      <w:r w:rsidR="002B121D" w:rsidRPr="00E6597C">
        <w:rPr>
          <w:rFonts w:ascii="GHEA Grapalat" w:hAnsi="GHEA Grapalat" w:cs="Sylfaen"/>
          <w:sz w:val="20"/>
          <w:szCs w:val="24"/>
          <w:lang w:val="hy-AM" w:eastAsia="en-US"/>
        </w:rPr>
        <w:t>տեղեկացնում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002B121D" w:rsidRPr="00E6597C">
        <w:rPr>
          <w:rFonts w:ascii="GHEA Grapalat" w:hAnsi="GHEA Grapalat" w:cs="Sylfaen"/>
          <w:sz w:val="20"/>
          <w:szCs w:val="24"/>
          <w:lang w:val="hy-AM" w:eastAsia="en-US"/>
        </w:rPr>
        <w:t>ասնակցին՝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առաջարկելով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մինչև</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կասեցման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ժամկետի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ավարտը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շտկել</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անհամապատասխանությունը</w:t>
      </w:r>
      <w:r w:rsidR="002B121D" w:rsidRPr="00E6597C">
        <w:rPr>
          <w:rFonts w:ascii="GHEA Grapalat" w:hAnsi="GHEA Grapalat" w:cs="Sylfaen"/>
          <w:sz w:val="20"/>
          <w:szCs w:val="24"/>
          <w:lang w:val="af-ZA" w:eastAsia="en-US"/>
        </w:rPr>
        <w:t>:</w:t>
      </w:r>
    </w:p>
    <w:p w14:paraId="7C26A3AD" w14:textId="77777777" w:rsidR="007C16C6" w:rsidRDefault="00116E47" w:rsidP="00EF366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E6597C">
        <w:rPr>
          <w:rFonts w:ascii="GHEA Grapalat" w:hAnsi="GHEA Grapalat" w:cs="Sylfaen"/>
          <w:sz w:val="20"/>
          <w:szCs w:val="24"/>
          <w:lang w:val="hy-AM" w:eastAsia="en-US"/>
        </w:rPr>
        <w:t>հայտի գն</w:t>
      </w:r>
      <w:r w:rsidR="00563192" w:rsidRPr="00E6597C">
        <w:rPr>
          <w:rFonts w:ascii="GHEA Grapalat" w:hAnsi="GHEA Grapalat" w:cs="Sylfaen"/>
          <w:sz w:val="20"/>
          <w:szCs w:val="24"/>
          <w:lang w:eastAsia="en-US"/>
        </w:rPr>
        <w:t>ա</w:t>
      </w:r>
      <w:r w:rsidR="00873E83" w:rsidRPr="00E6597C">
        <w:rPr>
          <w:rFonts w:ascii="GHEA Grapalat" w:hAnsi="GHEA Grapalat" w:cs="Sylfaen"/>
          <w:sz w:val="20"/>
          <w:szCs w:val="24"/>
          <w:lang w:val="hy-AM" w:eastAsia="en-US"/>
        </w:rPr>
        <w:t xml:space="preserve">հատման ընթացքում </w:t>
      </w:r>
      <w:r w:rsidRPr="00E6597C">
        <w:rPr>
          <w:rFonts w:ascii="GHEA Grapalat" w:hAnsi="GHEA Grapalat" w:cs="Sylfaen"/>
          <w:sz w:val="20"/>
          <w:szCs w:val="24"/>
          <w:lang w:val="hy-AM" w:eastAsia="en-US"/>
        </w:rPr>
        <w:t xml:space="preserve">հայտնաբերված </w:t>
      </w:r>
      <w:r w:rsidR="00873E83" w:rsidRPr="00E6597C">
        <w:rPr>
          <w:rFonts w:ascii="GHEA Grapalat" w:hAnsi="GHEA Grapalat" w:cs="Sylfaen"/>
          <w:sz w:val="20"/>
          <w:szCs w:val="24"/>
          <w:lang w:val="hy-AM" w:eastAsia="en-US"/>
        </w:rPr>
        <w:t xml:space="preserve">բոլոր </w:t>
      </w:r>
      <w:r w:rsidRPr="00E6597C">
        <w:rPr>
          <w:rFonts w:ascii="GHEA Grapalat" w:hAnsi="GHEA Grapalat" w:cs="Sylfaen"/>
          <w:sz w:val="20"/>
          <w:szCs w:val="24"/>
          <w:lang w:val="hy-AM" w:eastAsia="en-US"/>
        </w:rPr>
        <w:t>անհամապատասխանությունները:</w:t>
      </w:r>
    </w:p>
    <w:p w14:paraId="152896E7" w14:textId="77777777" w:rsidR="00C9491B" w:rsidRDefault="007C16C6" w:rsidP="00C9491B">
      <w:pPr>
        <w:spacing w:after="160" w:line="276" w:lineRule="auto"/>
        <w:ind w:firstLine="375"/>
        <w:contextualSpacing/>
        <w:jc w:val="both"/>
        <w:rPr>
          <w:rFonts w:ascii="GHEA Grapalat" w:hAnsi="GHEA Grapalat"/>
          <w:sz w:val="20"/>
          <w:szCs w:val="20"/>
          <w:lang w:val="es-ES"/>
        </w:rPr>
      </w:pPr>
      <w:bookmarkStart w:id="434" w:name="_Hlk201942354"/>
      <w:r>
        <w:rPr>
          <w:rFonts w:ascii="GHEA Grapalat" w:hAnsi="GHEA Grapalat"/>
          <w:sz w:val="20"/>
          <w:szCs w:val="20"/>
          <w:lang w:val="es-ES"/>
        </w:rPr>
        <w:t xml:space="preserve">8.8.1 </w:t>
      </w:r>
      <w:proofErr w:type="spellStart"/>
      <w:r w:rsidRPr="00427247">
        <w:rPr>
          <w:rFonts w:ascii="GHEA Grapalat" w:hAnsi="GHEA Grapalat"/>
          <w:sz w:val="20"/>
          <w:szCs w:val="20"/>
          <w:lang w:val="es-ES"/>
        </w:rPr>
        <w:t>Այն</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դեպքում</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երբ</w:t>
      </w:r>
      <w:proofErr w:type="spellEnd"/>
      <w:r w:rsidRPr="00427247">
        <w:rPr>
          <w:rFonts w:ascii="GHEA Grapalat" w:hAnsi="GHEA Grapalat"/>
          <w:sz w:val="20"/>
          <w:szCs w:val="20"/>
          <w:lang w:val="es-ES"/>
        </w:rPr>
        <w:t xml:space="preserve"> </w:t>
      </w:r>
      <w:proofErr w:type="spellStart"/>
      <w:r>
        <w:rPr>
          <w:rFonts w:ascii="GHEA Grapalat" w:hAnsi="GHEA Grapalat"/>
          <w:sz w:val="20"/>
          <w:szCs w:val="20"/>
          <w:lang w:val="es-ES"/>
        </w:rPr>
        <w:t>մինչև</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պայմանագիրը</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պատվիրատուի</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կողմից</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կնքվելը</w:t>
      </w:r>
      <w:proofErr w:type="spellEnd"/>
      <w:r>
        <w:rPr>
          <w:rFonts w:ascii="GHEA Grapalat" w:hAnsi="GHEA Grapalat"/>
          <w:sz w:val="20"/>
          <w:szCs w:val="20"/>
          <w:lang w:val="es-ES"/>
        </w:rPr>
        <w:t xml:space="preserve"> </w:t>
      </w:r>
      <w:proofErr w:type="spellStart"/>
      <w:r w:rsidRPr="00427247">
        <w:rPr>
          <w:rFonts w:ascii="GHEA Grapalat" w:hAnsi="GHEA Grapalat"/>
          <w:sz w:val="20"/>
          <w:szCs w:val="20"/>
          <w:lang w:val="es-ES"/>
        </w:rPr>
        <w:t>պարզվում</w:t>
      </w:r>
      <w:proofErr w:type="spellEnd"/>
      <w:r w:rsidRPr="00427247">
        <w:rPr>
          <w:rFonts w:ascii="GHEA Grapalat" w:hAnsi="GHEA Grapalat"/>
          <w:sz w:val="20"/>
          <w:szCs w:val="20"/>
          <w:lang w:val="es-ES"/>
        </w:rPr>
        <w:t xml:space="preserve"> է, </w:t>
      </w:r>
      <w:proofErr w:type="spellStart"/>
      <w:r w:rsidRPr="00427247">
        <w:rPr>
          <w:rFonts w:ascii="GHEA Grapalat" w:hAnsi="GHEA Grapalat"/>
          <w:sz w:val="20"/>
          <w:szCs w:val="20"/>
          <w:lang w:val="es-ES"/>
        </w:rPr>
        <w:t>որ</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մասնակիցը</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ներառված</w:t>
      </w:r>
      <w:proofErr w:type="spellEnd"/>
      <w:r w:rsidRPr="00427247">
        <w:rPr>
          <w:rFonts w:ascii="GHEA Grapalat" w:hAnsi="GHEA Grapalat"/>
          <w:sz w:val="20"/>
          <w:szCs w:val="20"/>
          <w:lang w:val="es-ES"/>
        </w:rPr>
        <w:t xml:space="preserve"> է ՀՀ </w:t>
      </w:r>
      <w:proofErr w:type="spellStart"/>
      <w:r w:rsidRPr="00427247">
        <w:rPr>
          <w:rFonts w:ascii="GHEA Grapalat" w:hAnsi="GHEA Grapalat"/>
          <w:sz w:val="20"/>
          <w:szCs w:val="20"/>
          <w:lang w:val="es-ES"/>
        </w:rPr>
        <w:t>կառավարության</w:t>
      </w:r>
      <w:proofErr w:type="spellEnd"/>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proofErr w:type="spellStart"/>
      <w:r w:rsidRPr="00427247">
        <w:rPr>
          <w:rFonts w:ascii="GHEA Grapalat" w:hAnsi="GHEA Grapalat"/>
          <w:sz w:val="20"/>
          <w:szCs w:val="20"/>
          <w:lang w:val="es-ES"/>
        </w:rPr>
        <w:t>որոշման</w:t>
      </w:r>
      <w:proofErr w:type="spellEnd"/>
      <w:r w:rsidRPr="00BB094C">
        <w:rPr>
          <w:rFonts w:ascii="GHEA Grapalat" w:hAnsi="GHEA Grapalat"/>
          <w:sz w:val="20"/>
          <w:szCs w:val="20"/>
          <w:lang w:val="es-ES"/>
        </w:rPr>
        <w:t xml:space="preserve"> </w:t>
      </w:r>
      <w:r w:rsidRPr="009D5A79">
        <w:rPr>
          <w:rFonts w:ascii="GHEA Grapalat" w:hAnsi="GHEA Grapalat"/>
          <w:sz w:val="20"/>
          <w:szCs w:val="20"/>
          <w:lang w:val="es-ES"/>
        </w:rPr>
        <w:t xml:space="preserve">2-րդ </w:t>
      </w:r>
      <w:proofErr w:type="spellStart"/>
      <w:r w:rsidRPr="009D5A79">
        <w:rPr>
          <w:rFonts w:ascii="GHEA Grapalat" w:hAnsi="GHEA Grapalat"/>
          <w:sz w:val="20"/>
          <w:szCs w:val="20"/>
          <w:lang w:val="es-ES"/>
        </w:rPr>
        <w:t>կետի</w:t>
      </w:r>
      <w:proofErr w:type="spellEnd"/>
      <w:r w:rsidRPr="009D5A79">
        <w:rPr>
          <w:rFonts w:ascii="GHEA Grapalat" w:hAnsi="GHEA Grapalat"/>
          <w:sz w:val="20"/>
          <w:szCs w:val="20"/>
          <w:lang w:val="es-ES"/>
        </w:rPr>
        <w:t xml:space="preserve"> 2-րդ </w:t>
      </w:r>
      <w:proofErr w:type="spellStart"/>
      <w:r w:rsidRPr="009D5A79">
        <w:rPr>
          <w:rFonts w:ascii="GHEA Grapalat" w:hAnsi="GHEA Grapalat"/>
          <w:sz w:val="20"/>
          <w:szCs w:val="20"/>
          <w:lang w:val="es-ES"/>
        </w:rPr>
        <w:t>ենթակետով</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նախատեսված</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ցուցակում</w:t>
      </w:r>
      <w:proofErr w:type="spellEnd"/>
      <w:r>
        <w:rPr>
          <w:rFonts w:ascii="GHEA Grapalat" w:hAnsi="GHEA Grapalat"/>
          <w:sz w:val="20"/>
          <w:szCs w:val="20"/>
          <w:lang w:val="es-ES"/>
        </w:rPr>
        <w:t xml:space="preserve"> </w:t>
      </w:r>
      <w:proofErr w:type="spellStart"/>
      <w:r w:rsidRPr="009D5A79">
        <w:rPr>
          <w:rFonts w:ascii="GHEA Grapalat" w:hAnsi="GHEA Grapalat"/>
          <w:sz w:val="20"/>
          <w:szCs w:val="20"/>
          <w:lang w:val="es-ES"/>
        </w:rPr>
        <w:t>ապա</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մասնակցի</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հայտը</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մերժվում</w:t>
      </w:r>
      <w:proofErr w:type="spellEnd"/>
      <w:r w:rsidRPr="009D5A79">
        <w:rPr>
          <w:rFonts w:ascii="GHEA Grapalat" w:hAnsi="GHEA Grapalat"/>
          <w:sz w:val="20"/>
          <w:szCs w:val="20"/>
          <w:lang w:val="es-ES"/>
        </w:rPr>
        <w:t xml:space="preserve"> է</w:t>
      </w:r>
      <w:r>
        <w:rPr>
          <w:rFonts w:ascii="GHEA Grapalat" w:hAnsi="GHEA Grapalat"/>
          <w:sz w:val="20"/>
          <w:szCs w:val="20"/>
          <w:lang w:val="es-ES"/>
        </w:rPr>
        <w:t>:</w:t>
      </w:r>
      <w:r w:rsidRPr="009D5A79">
        <w:rPr>
          <w:rFonts w:ascii="GHEA Grapalat" w:hAnsi="GHEA Grapalat"/>
          <w:sz w:val="20"/>
          <w:szCs w:val="20"/>
          <w:lang w:val="es-ES"/>
        </w:rPr>
        <w:t xml:space="preserve"> </w:t>
      </w:r>
      <w:bookmarkEnd w:id="434"/>
    </w:p>
    <w:p w14:paraId="041E911D" w14:textId="3C5B49BC" w:rsidR="00FC31D8" w:rsidRPr="00C9491B" w:rsidRDefault="00A150A9" w:rsidP="00C9491B">
      <w:pPr>
        <w:spacing w:after="160" w:line="276" w:lineRule="auto"/>
        <w:ind w:firstLine="375"/>
        <w:contextualSpacing/>
        <w:jc w:val="both"/>
        <w:rPr>
          <w:rFonts w:ascii="GHEA Grapalat" w:hAnsi="GHEA Grapalat"/>
          <w:sz w:val="20"/>
          <w:szCs w:val="20"/>
          <w:lang w:val="es-ES"/>
        </w:rPr>
      </w:pPr>
      <w:r w:rsidRPr="00E6597C">
        <w:rPr>
          <w:rFonts w:ascii="GHEA Grapalat" w:hAnsi="GHEA Grapalat" w:cs="Sylfaen"/>
          <w:sz w:val="20"/>
          <w:lang w:val="af-ZA"/>
        </w:rPr>
        <w:t>8</w:t>
      </w:r>
      <w:r w:rsidR="002B121D" w:rsidRPr="00E6597C">
        <w:rPr>
          <w:rFonts w:ascii="GHEA Grapalat" w:hAnsi="GHEA Grapalat" w:cs="Sylfaen"/>
          <w:sz w:val="20"/>
          <w:lang w:val="af-ZA"/>
        </w:rPr>
        <w:t>.</w:t>
      </w:r>
      <w:r w:rsidR="006F3F15">
        <w:rPr>
          <w:rFonts w:ascii="GHEA Grapalat" w:hAnsi="GHEA Grapalat" w:cs="Sylfaen"/>
          <w:sz w:val="20"/>
          <w:lang w:val="hy-AM"/>
        </w:rPr>
        <w:t>9</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Եթե</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սույն</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հրավերի</w:t>
      </w:r>
      <w:r w:rsidR="002B121D" w:rsidRPr="00E6597C">
        <w:rPr>
          <w:rFonts w:ascii="GHEA Grapalat" w:hAnsi="GHEA Grapalat" w:cs="Sylfaen"/>
          <w:sz w:val="20"/>
          <w:lang w:val="af-ZA"/>
        </w:rPr>
        <w:t xml:space="preserve"> </w:t>
      </w:r>
      <w:r w:rsidR="009A171D" w:rsidRPr="00E6597C">
        <w:rPr>
          <w:rFonts w:ascii="GHEA Grapalat" w:hAnsi="GHEA Grapalat" w:cs="Sylfaen"/>
          <w:sz w:val="20"/>
          <w:lang w:val="af-ZA"/>
        </w:rPr>
        <w:t>8</w:t>
      </w:r>
      <w:r w:rsidR="002B121D" w:rsidRPr="00E6597C">
        <w:rPr>
          <w:rFonts w:ascii="GHEA Grapalat" w:hAnsi="GHEA Grapalat" w:cs="Sylfaen"/>
          <w:sz w:val="20"/>
          <w:lang w:val="af-ZA"/>
        </w:rPr>
        <w:t>.</w:t>
      </w:r>
      <w:r w:rsidR="006F3F15">
        <w:rPr>
          <w:rFonts w:ascii="GHEA Grapalat" w:hAnsi="GHEA Grapalat" w:cs="Sylfaen"/>
          <w:sz w:val="20"/>
          <w:lang w:val="hy-AM"/>
        </w:rPr>
        <w:t>8</w:t>
      </w:r>
      <w:r w:rsidR="004E6A12" w:rsidRPr="00E6597C">
        <w:rPr>
          <w:rFonts w:ascii="GHEA Grapalat" w:hAnsi="GHEA Grapalat" w:cs="Sylfaen"/>
          <w:sz w:val="20"/>
          <w:lang w:val="af-ZA"/>
        </w:rPr>
        <w:t>-</w:t>
      </w:r>
      <w:r w:rsidR="004E6A12" w:rsidRPr="00E6597C">
        <w:rPr>
          <w:rFonts w:ascii="GHEA Grapalat" w:hAnsi="GHEA Grapalat" w:cs="Sylfaen"/>
          <w:sz w:val="20"/>
          <w:lang w:val="hy-AM"/>
        </w:rPr>
        <w:t>րդ</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կետով</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սահմանված</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ժամկետում</w:t>
      </w:r>
      <w:r w:rsidR="002B121D" w:rsidRPr="00E6597C">
        <w:rPr>
          <w:rFonts w:ascii="GHEA Grapalat" w:hAnsi="GHEA Grapalat" w:cs="Sylfaen"/>
          <w:sz w:val="20"/>
          <w:lang w:val="af-ZA"/>
        </w:rPr>
        <w:t xml:space="preserve"> </w:t>
      </w:r>
      <w:r w:rsidR="009A171D" w:rsidRPr="00E6597C">
        <w:rPr>
          <w:rFonts w:ascii="GHEA Grapalat" w:hAnsi="GHEA Grapalat" w:cs="Sylfaen"/>
          <w:sz w:val="20"/>
          <w:lang w:val="af-ZA"/>
        </w:rPr>
        <w:t>մ</w:t>
      </w:r>
      <w:r w:rsidR="002B121D" w:rsidRPr="00E6597C">
        <w:rPr>
          <w:rFonts w:ascii="GHEA Grapalat" w:hAnsi="GHEA Grapalat" w:cs="Sylfaen"/>
          <w:sz w:val="20"/>
          <w:lang w:val="hy-AM"/>
        </w:rPr>
        <w:t>ասնակիցը</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շտկում</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է</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արձանագրված</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անհամապատասխանությունը</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ապա</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վերջին</w:t>
      </w:r>
      <w:r w:rsidR="009A05AC" w:rsidRPr="00E6597C">
        <w:rPr>
          <w:rFonts w:ascii="GHEA Grapalat" w:hAnsi="GHEA Grapalat" w:cs="Sylfaen"/>
          <w:sz w:val="20"/>
          <w:lang w:val="hy-AM"/>
        </w:rPr>
        <w:t>ի</w:t>
      </w:r>
      <w:r w:rsidR="002B121D" w:rsidRPr="00E6597C">
        <w:rPr>
          <w:rFonts w:ascii="GHEA Grapalat" w:hAnsi="GHEA Grapalat" w:cs="Sylfaen"/>
          <w:sz w:val="20"/>
          <w:lang w:val="hy-AM"/>
        </w:rPr>
        <w:t>ս</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հայտը</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գնահատվում</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է</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բավարար</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Հակառակ</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դեպքում</w:t>
      </w:r>
      <w:r w:rsidR="00D14B02" w:rsidRPr="00E6597C">
        <w:rPr>
          <w:rFonts w:ascii="GHEA Grapalat" w:hAnsi="GHEA Grapalat" w:cs="Sylfaen"/>
          <w:sz w:val="20"/>
          <w:lang w:val="hy-AM"/>
        </w:rPr>
        <w:t xml:space="preserve"> տվյալ մասնակցի</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հայտը</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գնահատվում</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է</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անբավարար</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և</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մերժվում</w:t>
      </w:r>
      <w:r w:rsidR="009A05AC" w:rsidRPr="00E6597C">
        <w:rPr>
          <w:rFonts w:ascii="GHEA Grapalat" w:hAnsi="GHEA Grapalat" w:cs="Sylfaen"/>
          <w:sz w:val="20"/>
          <w:lang w:val="af-ZA"/>
        </w:rPr>
        <w:t xml:space="preserve"> </w:t>
      </w:r>
      <w:r w:rsidR="009A05AC" w:rsidRPr="00E6597C">
        <w:rPr>
          <w:rFonts w:ascii="GHEA Grapalat" w:hAnsi="GHEA Grapalat" w:cs="Sylfaen"/>
          <w:sz w:val="20"/>
          <w:lang w:val="hy-AM"/>
        </w:rPr>
        <w:t>է</w:t>
      </w:r>
      <w:r w:rsidR="00D14B02" w:rsidRPr="00E6597C">
        <w:rPr>
          <w:rFonts w:ascii="GHEA Grapalat" w:hAnsi="GHEA Grapalat" w:cs="Sylfaen"/>
          <w:sz w:val="20"/>
          <w:lang w:val="hy-AM"/>
        </w:rPr>
        <w:t>, իսկ ընտրված մասնակից է ճանաչվում հաջորդող տեղ զբաղեցրած մասնակիցը:</w:t>
      </w:r>
    </w:p>
    <w:p w14:paraId="23B1CA8C" w14:textId="46453276" w:rsidR="006F3F15" w:rsidRPr="00F40755" w:rsidRDefault="00A150A9" w:rsidP="006F3F15">
      <w:pPr>
        <w:pStyle w:val="23"/>
        <w:spacing w:line="240" w:lineRule="auto"/>
        <w:ind w:firstLine="567"/>
        <w:rPr>
          <w:rFonts w:ascii="GHEA Grapalat" w:hAnsi="GHEA Grapalat" w:cs="Sylfaen"/>
          <w:szCs w:val="24"/>
          <w:lang w:val="hy-AM"/>
        </w:rPr>
      </w:pPr>
      <w:r w:rsidRPr="00E6597C">
        <w:rPr>
          <w:rFonts w:ascii="GHEA Grapalat" w:hAnsi="GHEA Grapalat" w:cs="Sylfaen"/>
          <w:szCs w:val="24"/>
        </w:rPr>
        <w:t>8</w:t>
      </w:r>
      <w:r w:rsidR="002B121D" w:rsidRPr="00E6597C">
        <w:rPr>
          <w:rFonts w:ascii="GHEA Grapalat" w:hAnsi="GHEA Grapalat" w:cs="Sylfaen"/>
          <w:szCs w:val="24"/>
        </w:rPr>
        <w:t>.</w:t>
      </w:r>
      <w:r w:rsidR="006F3F15">
        <w:rPr>
          <w:rFonts w:ascii="GHEA Grapalat" w:hAnsi="GHEA Grapalat" w:cs="Sylfaen"/>
          <w:szCs w:val="24"/>
          <w:lang w:val="hy-AM"/>
        </w:rPr>
        <w:t>10</w:t>
      </w:r>
      <w:r w:rsidR="006F3F15" w:rsidRPr="00E6597C">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անդամը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քարտուղարը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չի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կարող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մասնակցել</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աշխատանքներին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եթե հանձնաժողովի գործունեության ընթացքումպարզվում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վերջիններիս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կողմից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հիմնադրված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բաժնեմաս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կազմակերպությունը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իրենց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մերձավոր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ազգակցությամբ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խնամիությամբ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կապված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անձը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ամուսին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քույր</w:t>
      </w:r>
      <w:r w:rsidR="006F3F15" w:rsidRPr="00F40755">
        <w:rPr>
          <w:rFonts w:ascii="GHEA Grapalat" w:hAnsi="GHEA Grapalat" w:cs="Sylfaen"/>
          <w:szCs w:val="24"/>
        </w:rPr>
        <w:t>,</w:t>
      </w:r>
      <w:r w:rsidR="006F3F15" w:rsidRPr="00F40755">
        <w:rPr>
          <w:rFonts w:ascii="GHEA Grapalat" w:hAnsi="GHEA Grapalat" w:cs="Sylfaen"/>
          <w:szCs w:val="24"/>
          <w:lang w:val="hy-AM"/>
        </w:rPr>
        <w:t>տատ, պապ, թոռ,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ինչպես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նաև</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ամուսնու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քույր, տատ, պապ, թոռ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այդ</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անձի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կողմից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հիմնադրված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բաժնեմաս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կազմակերպությունը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ընթա</w:t>
      </w:r>
      <w:r w:rsidR="003255E1">
        <w:rPr>
          <w:rFonts w:ascii="GHEA Grapalat" w:hAnsi="GHEA Grapalat" w:cs="Sylfaen"/>
          <w:szCs w:val="24"/>
          <w:lang w:val="hy-AM"/>
        </w:rPr>
        <w:t xml:space="preserve"> </w:t>
      </w:r>
      <w:r w:rsidR="006F3F15" w:rsidRPr="00F40755">
        <w:rPr>
          <w:rFonts w:ascii="GHEA Grapalat" w:hAnsi="GHEA Grapalat" w:cs="Sylfaen"/>
          <w:szCs w:val="24"/>
          <w:lang w:val="hy-AM"/>
        </w:rPr>
        <w:t>ցակարգին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մասնակցելու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համար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ներկայացրել</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հայտ</w:t>
      </w:r>
      <w:r w:rsidR="006F3F15" w:rsidRPr="00F40755">
        <w:rPr>
          <w:rFonts w:ascii="GHEA Grapalat" w:hAnsi="GHEA Grapalat" w:cs="Sylfaen"/>
          <w:szCs w:val="24"/>
        </w:rPr>
        <w:t>:</w:t>
      </w:r>
      <w:r w:rsidR="006F3F15" w:rsidRPr="00F40755">
        <w:rPr>
          <w:rFonts w:ascii="GHEA Grapalat" w:hAnsi="GHEA Grapalat" w:cs="Sylfaen"/>
          <w:szCs w:val="24"/>
          <w:lang w:val="hy-AM"/>
        </w:rPr>
        <w:t xml:space="preserve"> Եթե</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առկա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կետով</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նախատեսված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պայմանը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ապա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 xml:space="preserve"> սույն ընթացակարգի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առնչությամբ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շահերի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բախում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անդամը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քարտուղարը անհապաղ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ինքնաբացարկ</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հայտնում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սույնընթացակարգից</w:t>
      </w:r>
      <w:r w:rsidR="006F3F15" w:rsidRPr="00F40755">
        <w:rPr>
          <w:rFonts w:ascii="GHEA Grapalat" w:hAnsi="GHEA Grapalat" w:cs="Sylfaen"/>
          <w:szCs w:val="24"/>
        </w:rPr>
        <w:t xml:space="preserve">: </w:t>
      </w:r>
    </w:p>
    <w:p w14:paraId="76B41B7F" w14:textId="77777777" w:rsidR="005E0E50" w:rsidRPr="00E6597C" w:rsidRDefault="005E0E50" w:rsidP="00EF3662">
      <w:pPr>
        <w:pStyle w:val="23"/>
        <w:spacing w:line="240" w:lineRule="auto"/>
        <w:ind w:firstLine="567"/>
        <w:rPr>
          <w:rFonts w:ascii="GHEA Grapalat" w:hAnsi="GHEA Grapalat" w:cs="Sylfaen"/>
          <w:szCs w:val="24"/>
          <w:lang w:val="hy-AM"/>
        </w:rPr>
      </w:pPr>
    </w:p>
    <w:p w14:paraId="768FD1A4" w14:textId="77777777" w:rsidR="00794157" w:rsidRDefault="00A150A9" w:rsidP="00D571F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0E50" w:rsidRPr="00E6597C">
        <w:rPr>
          <w:rFonts w:ascii="GHEA Grapalat" w:hAnsi="GHEA Grapalat" w:cs="Sylfaen"/>
          <w:szCs w:val="24"/>
          <w:lang w:val="hy-AM"/>
        </w:rPr>
        <w:t>.1</w:t>
      </w:r>
      <w:r w:rsidR="006F3F15">
        <w:rPr>
          <w:rFonts w:ascii="GHEA Grapalat" w:hAnsi="GHEA Grapalat" w:cs="Sylfaen"/>
          <w:szCs w:val="24"/>
          <w:lang w:val="hy-AM"/>
        </w:rPr>
        <w:t>1</w:t>
      </w:r>
      <w:r w:rsidR="00794157" w:rsidRPr="004605D7">
        <w:rPr>
          <w:rFonts w:ascii="GHEA Grapalat" w:hAnsi="GHEA Grapalat" w:cs="Sylfaen"/>
          <w:szCs w:val="24"/>
          <w:lang w:val="hy-AM"/>
        </w:rPr>
        <w:t xml:space="preserve"> </w:t>
      </w:r>
      <w:proofErr w:type="spellStart"/>
      <w:r w:rsidR="00EA58C8" w:rsidRPr="00E6597C">
        <w:rPr>
          <w:rFonts w:ascii="GHEA Grapalat" w:hAnsi="GHEA Grapalat" w:cs="Sylfaen"/>
          <w:szCs w:val="24"/>
          <w:lang w:val="es-ES"/>
        </w:rPr>
        <w:t>Հայտերը</w:t>
      </w:r>
      <w:proofErr w:type="spellEnd"/>
      <w:r w:rsidR="00EA58C8" w:rsidRPr="00E6597C">
        <w:rPr>
          <w:rFonts w:ascii="GHEA Grapalat" w:hAnsi="GHEA Grapalat" w:cs="Sylfaen"/>
          <w:szCs w:val="24"/>
          <w:lang w:val="es-ES"/>
        </w:rPr>
        <w:t xml:space="preserve"> </w:t>
      </w:r>
      <w:proofErr w:type="spellStart"/>
      <w:r w:rsidR="00EA58C8" w:rsidRPr="00E6597C">
        <w:rPr>
          <w:rFonts w:ascii="GHEA Grapalat" w:hAnsi="GHEA Grapalat" w:cs="Sylfaen"/>
          <w:szCs w:val="24"/>
          <w:lang w:val="es-ES"/>
        </w:rPr>
        <w:t>բացվելուց</w:t>
      </w:r>
      <w:proofErr w:type="spellEnd"/>
      <w:r w:rsidR="00EA58C8" w:rsidRPr="00E6597C">
        <w:rPr>
          <w:rFonts w:ascii="GHEA Grapalat" w:hAnsi="GHEA Grapalat" w:cs="Sylfaen"/>
          <w:szCs w:val="24"/>
          <w:lang w:val="es-ES"/>
        </w:rPr>
        <w:t xml:space="preserve"> </w:t>
      </w:r>
      <w:r w:rsidR="007A3F75" w:rsidRPr="00E6597C">
        <w:rPr>
          <w:rFonts w:ascii="GHEA Grapalat" w:hAnsi="GHEA Grapalat" w:cs="Sylfaen"/>
          <w:szCs w:val="24"/>
          <w:lang w:val="es-ES"/>
        </w:rPr>
        <w:t xml:space="preserve">և </w:t>
      </w:r>
      <w:proofErr w:type="spellStart"/>
      <w:r w:rsidR="007A3F75" w:rsidRPr="00E6597C">
        <w:rPr>
          <w:rFonts w:ascii="GHEA Grapalat" w:hAnsi="GHEA Grapalat" w:cs="Sylfaen"/>
          <w:szCs w:val="24"/>
          <w:lang w:val="es-ES"/>
        </w:rPr>
        <w:t>գնահատվելուց</w:t>
      </w:r>
      <w:proofErr w:type="spellEnd"/>
      <w:r w:rsidR="007A3F75" w:rsidRPr="00E6597C">
        <w:rPr>
          <w:rFonts w:ascii="GHEA Grapalat" w:hAnsi="GHEA Grapalat" w:cs="Sylfaen"/>
          <w:szCs w:val="24"/>
          <w:lang w:val="es-ES"/>
        </w:rPr>
        <w:t xml:space="preserve"> </w:t>
      </w:r>
      <w:proofErr w:type="spellStart"/>
      <w:r w:rsidR="007A3F75" w:rsidRPr="00E6597C">
        <w:rPr>
          <w:rFonts w:ascii="GHEA Grapalat" w:hAnsi="GHEA Grapalat" w:cs="Sylfaen"/>
          <w:szCs w:val="24"/>
          <w:lang w:val="es-ES"/>
        </w:rPr>
        <w:t>հետո</w:t>
      </w:r>
      <w:proofErr w:type="spellEnd"/>
      <w:r w:rsidR="007A3F75" w:rsidRPr="00E6597C">
        <w:rPr>
          <w:rFonts w:ascii="GHEA Grapalat" w:hAnsi="GHEA Grapalat" w:cs="Sylfaen"/>
          <w:szCs w:val="24"/>
          <w:lang w:val="es-ES"/>
        </w:rPr>
        <w:t xml:space="preserve"> </w:t>
      </w:r>
      <w:proofErr w:type="spellStart"/>
      <w:r w:rsidR="00EA58C8" w:rsidRPr="00E6597C">
        <w:rPr>
          <w:rFonts w:ascii="GHEA Grapalat" w:hAnsi="GHEA Grapalat" w:cs="Sylfaen"/>
          <w:szCs w:val="24"/>
          <w:lang w:val="es-ES"/>
        </w:rPr>
        <w:t>հետո</w:t>
      </w:r>
      <w:proofErr w:type="spellEnd"/>
      <w:r w:rsidR="00EA58C8" w:rsidRPr="00E6597C">
        <w:rPr>
          <w:rFonts w:ascii="GHEA Grapalat" w:hAnsi="GHEA Grapalat" w:cs="Sylfaen"/>
          <w:szCs w:val="24"/>
          <w:lang w:val="es-ES"/>
        </w:rPr>
        <w:t xml:space="preserve"> </w:t>
      </w:r>
      <w:proofErr w:type="spellStart"/>
      <w:r w:rsidR="00EA58C8" w:rsidRPr="00E6597C">
        <w:rPr>
          <w:rFonts w:ascii="GHEA Grapalat" w:hAnsi="GHEA Grapalat" w:cs="Sylfaen"/>
          <w:szCs w:val="24"/>
          <w:lang w:val="es-ES"/>
        </w:rPr>
        <w:t>կազմվում</w:t>
      </w:r>
      <w:proofErr w:type="spellEnd"/>
      <w:r w:rsidR="00EA58C8" w:rsidRPr="00E6597C">
        <w:rPr>
          <w:rFonts w:ascii="GHEA Grapalat" w:hAnsi="GHEA Grapalat" w:cs="Sylfaen"/>
          <w:szCs w:val="24"/>
          <w:lang w:val="es-ES"/>
        </w:rPr>
        <w:t xml:space="preserve"> է </w:t>
      </w:r>
      <w:proofErr w:type="spellStart"/>
      <w:r w:rsidR="00EA58C8" w:rsidRPr="00E6597C">
        <w:rPr>
          <w:rFonts w:ascii="GHEA Grapalat" w:hAnsi="GHEA Grapalat" w:cs="Sylfaen"/>
          <w:szCs w:val="24"/>
          <w:lang w:val="es-ES"/>
        </w:rPr>
        <w:t>արձանագրություն</w:t>
      </w:r>
      <w:proofErr w:type="spellEnd"/>
      <w:r w:rsidR="00EA58C8" w:rsidRPr="00E6597C">
        <w:rPr>
          <w:rFonts w:ascii="GHEA Grapalat" w:hAnsi="GHEA Grapalat" w:cs="Sylfaen"/>
          <w:szCs w:val="24"/>
          <w:lang w:val="es-ES"/>
        </w:rPr>
        <w:t>`</w:t>
      </w:r>
      <w:r w:rsidR="00EA58C8" w:rsidRPr="00E6597C">
        <w:rPr>
          <w:rFonts w:ascii="GHEA Grapalat" w:hAnsi="GHEA Grapalat" w:cs="Sylfaen"/>
        </w:rPr>
        <w:t xml:space="preserve"> գնումների մասին ՀՀ օրենսդրությամբ սահմանված կարգով</w:t>
      </w:r>
      <w:r w:rsidR="00EA58C8" w:rsidRPr="00E6597C">
        <w:rPr>
          <w:rFonts w:ascii="GHEA Grapalat" w:hAnsi="GHEA Grapalat" w:cs="Sylfaen"/>
          <w:lang w:val="hy-AM"/>
        </w:rPr>
        <w:t>:</w:t>
      </w:r>
      <w:r w:rsidR="00D571F0" w:rsidRPr="00E6597C">
        <w:rPr>
          <w:rFonts w:ascii="GHEA Grapalat" w:hAnsi="GHEA Grapalat" w:cs="Sylfaen"/>
          <w:lang w:val="hy-AM"/>
        </w:rPr>
        <w:t xml:space="preserve"> </w:t>
      </w:r>
      <w:r w:rsidR="00F025FC" w:rsidRPr="00E6597C">
        <w:rPr>
          <w:rFonts w:ascii="GHEA Grapalat" w:hAnsi="GHEA Grapalat" w:cs="Sylfaen"/>
          <w:lang w:val="hy-AM"/>
        </w:rPr>
        <w:t>Ընդ որում հանձնաժողովի նիստի արձանագր</w:t>
      </w:r>
      <w:r w:rsidR="007A3F75" w:rsidRPr="00E6597C">
        <w:rPr>
          <w:rFonts w:ascii="GHEA Grapalat" w:hAnsi="GHEA Grapalat" w:cs="Sylfaen"/>
          <w:lang w:val="hy-AM"/>
        </w:rPr>
        <w:t>ու</w:t>
      </w:r>
      <w:r w:rsidR="00F025FC" w:rsidRPr="00E6597C">
        <w:rPr>
          <w:rFonts w:ascii="GHEA Grapalat" w:hAnsi="GHEA Grapalat" w:cs="Sylfaen"/>
          <w:lang w:val="hy-AM"/>
        </w:rPr>
        <w:t>թյ</w:t>
      </w:r>
      <w:r w:rsidR="007A3F75" w:rsidRPr="00E6597C">
        <w:rPr>
          <w:rFonts w:ascii="GHEA Grapalat" w:hAnsi="GHEA Grapalat" w:cs="Sylfaen"/>
          <w:lang w:val="hy-AM"/>
        </w:rPr>
        <w:t>ա</w:t>
      </w:r>
      <w:r w:rsidR="00F025FC" w:rsidRPr="00E6597C">
        <w:rPr>
          <w:rFonts w:ascii="GHEA Grapalat" w:hAnsi="GHEA Grapalat" w:cs="Sylfaen"/>
          <w:lang w:val="hy-AM"/>
        </w:rPr>
        <w:t xml:space="preserve">ն մեջ մանրամասն </w:t>
      </w:r>
      <w:r w:rsidR="00F025FC" w:rsidRPr="00E6597C">
        <w:rPr>
          <w:rFonts w:ascii="GHEA Grapalat" w:hAnsi="GHEA Grapalat" w:cs="Sylfaen"/>
          <w:lang w:val="hy-AM"/>
        </w:rPr>
        <w:lastRenderedPageBreak/>
        <w:t>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E6597C">
        <w:rPr>
          <w:rFonts w:ascii="GHEA Grapalat" w:hAnsi="GHEA Grapalat" w:cs="Sylfaen"/>
          <w:lang w:val="hy-AM"/>
        </w:rPr>
        <w:t xml:space="preserve"> </w:t>
      </w:r>
      <w:r w:rsidR="007A3F75" w:rsidRPr="00E6597C">
        <w:rPr>
          <w:rFonts w:ascii="GHEA Grapalat" w:hAnsi="GHEA Grapalat" w:cs="Sylfaen"/>
          <w:szCs w:val="24"/>
          <w:lang w:val="hy-AM"/>
        </w:rPr>
        <w:t>Արձանագրությունն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ստորագրում</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են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հանձնաժողովի</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նիստին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ներկա</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անդամները։</w:t>
      </w:r>
    </w:p>
    <w:p w14:paraId="066A802F" w14:textId="77777777" w:rsidR="00E65F37" w:rsidRPr="00E6597C" w:rsidRDefault="00A150A9" w:rsidP="00D571F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2F4D" w:rsidRPr="00E6597C">
        <w:rPr>
          <w:rFonts w:ascii="GHEA Grapalat" w:hAnsi="GHEA Grapalat" w:cs="Sylfaen"/>
          <w:szCs w:val="24"/>
          <w:lang w:val="hy-AM"/>
        </w:rPr>
        <w:t>.</w:t>
      </w:r>
      <w:r w:rsidR="00EA58C8" w:rsidRPr="00E6597C">
        <w:rPr>
          <w:rFonts w:ascii="GHEA Grapalat" w:hAnsi="GHEA Grapalat" w:cs="Sylfaen"/>
          <w:szCs w:val="24"/>
          <w:lang w:val="hy-AM"/>
        </w:rPr>
        <w:t>1</w:t>
      </w:r>
      <w:r w:rsidR="006F3F15">
        <w:rPr>
          <w:rFonts w:ascii="GHEA Grapalat" w:hAnsi="GHEA Grapalat" w:cs="Sylfaen"/>
          <w:szCs w:val="24"/>
          <w:lang w:val="hy-AM"/>
        </w:rPr>
        <w:t>2</w:t>
      </w:r>
      <w:r w:rsidR="005E3501" w:rsidRPr="00E6597C">
        <w:rPr>
          <w:rFonts w:ascii="GHEA Grapalat" w:hAnsi="GHEA Grapalat" w:cs="Sylfaen"/>
          <w:szCs w:val="24"/>
        </w:rPr>
        <w:t xml:space="preserve"> </w:t>
      </w:r>
      <w:r w:rsidR="009A171D" w:rsidRPr="00E6597C">
        <w:rPr>
          <w:rFonts w:ascii="GHEA Grapalat" w:hAnsi="GHEA Grapalat" w:cs="Sylfaen"/>
          <w:szCs w:val="24"/>
        </w:rPr>
        <w:t>Հ</w:t>
      </w:r>
      <w:r w:rsidR="005E3501" w:rsidRPr="00E6597C">
        <w:rPr>
          <w:rFonts w:ascii="GHEA Grapalat" w:hAnsi="GHEA Grapalat" w:cs="Sylfaen"/>
          <w:szCs w:val="24"/>
        </w:rPr>
        <w:t xml:space="preserve">անձնաժողովի քարտուղարը </w:t>
      </w:r>
      <w:r w:rsidR="00E65F37" w:rsidRPr="00E6597C">
        <w:rPr>
          <w:rFonts w:ascii="GHEA Grapalat" w:hAnsi="GHEA Grapalat" w:cs="Sylfaen"/>
          <w:szCs w:val="24"/>
        </w:rPr>
        <w:t xml:space="preserve">հայտերի </w:t>
      </w:r>
      <w:r w:rsidR="00D11611" w:rsidRPr="00E6597C">
        <w:rPr>
          <w:rFonts w:ascii="GHEA Grapalat" w:hAnsi="GHEA Grapalat" w:cs="Sylfaen"/>
          <w:szCs w:val="24"/>
        </w:rPr>
        <w:t>բացման</w:t>
      </w:r>
      <w:r w:rsidR="006D5E0B" w:rsidRPr="00E6597C">
        <w:rPr>
          <w:rFonts w:ascii="GHEA Grapalat" w:hAnsi="GHEA Grapalat" w:cs="Sylfaen"/>
          <w:szCs w:val="24"/>
          <w:lang w:val="hy-AM"/>
        </w:rPr>
        <w:t xml:space="preserve"> և գնահատման</w:t>
      </w:r>
      <w:r w:rsidR="00D11611" w:rsidRPr="00E6597C">
        <w:rPr>
          <w:rFonts w:ascii="GHEA Grapalat" w:hAnsi="GHEA Grapalat" w:cs="Sylfaen"/>
          <w:szCs w:val="24"/>
        </w:rPr>
        <w:t xml:space="preserve"> նիստի ավարտից հետո ոչ ուշ քան</w:t>
      </w:r>
      <w:r w:rsidR="00D11611" w:rsidRPr="00E6597C">
        <w:rPr>
          <w:rFonts w:ascii="GHEA Grapalat" w:hAnsi="GHEA Grapalat" w:cs="Arial"/>
          <w:spacing w:val="-8"/>
          <w:sz w:val="24"/>
          <w:szCs w:val="24"/>
        </w:rPr>
        <w:t xml:space="preserve"> </w:t>
      </w:r>
      <w:r w:rsidR="00E65F37" w:rsidRPr="00E6597C">
        <w:rPr>
          <w:rFonts w:ascii="GHEA Grapalat" w:hAnsi="GHEA Grapalat" w:cs="Sylfaen"/>
          <w:szCs w:val="24"/>
        </w:rPr>
        <w:t xml:space="preserve"> հաջորդող աշխատանքային օրը` </w:t>
      </w:r>
    </w:p>
    <w:p w14:paraId="3EC44B70" w14:textId="77777777" w:rsidR="00794157" w:rsidRDefault="00A24827" w:rsidP="00EF3662">
      <w:pPr>
        <w:pStyle w:val="23"/>
        <w:spacing w:line="240" w:lineRule="auto"/>
        <w:ind w:firstLine="567"/>
        <w:rPr>
          <w:rFonts w:ascii="GHEA Grapalat" w:hAnsi="GHEA Grapalat" w:cs="Sylfaen"/>
          <w:lang w:val="hy-AM"/>
        </w:rPr>
      </w:pPr>
      <w:r w:rsidRPr="00E6597C">
        <w:rPr>
          <w:rFonts w:ascii="GHEA Grapalat" w:hAnsi="GHEA Grapalat" w:cs="Sylfaen"/>
          <w:lang w:val="hy-AM"/>
        </w:rPr>
        <w:t>1) հայտերի բացման նիստի արձանագրության բնօրինակից արտատպված (սկանավորված) տարբերակը</w:t>
      </w:r>
      <w:r w:rsidR="009A30B4" w:rsidRPr="00E6597C">
        <w:rPr>
          <w:rFonts w:ascii="GHEA Grapalat" w:hAnsi="GHEA Grapalat" w:cs="Sylfaen"/>
          <w:lang w:val="hy-AM"/>
        </w:rPr>
        <w:t xml:space="preserve"> և սույն </w:t>
      </w:r>
      <w:r w:rsidR="00E30D12" w:rsidRPr="00E6597C">
        <w:rPr>
          <w:rFonts w:ascii="GHEA Grapalat" w:hAnsi="GHEA Grapalat" w:cs="Sylfaen"/>
          <w:lang w:val="hy-AM"/>
        </w:rPr>
        <w:t>հրավերի 1-ին մասի 3.5 կետում նշված</w:t>
      </w:r>
      <w:r w:rsidR="009A30B4" w:rsidRPr="00E6597C">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E6597C">
        <w:rPr>
          <w:rFonts w:ascii="GHEA Grapalat" w:hAnsi="GHEA Grapalat" w:cs="Sylfaen"/>
          <w:lang w:val="hy-AM"/>
        </w:rPr>
        <w:t xml:space="preserve"> հրապարակում է տեղեկագրում</w:t>
      </w:r>
      <w:r w:rsidR="00902BB9" w:rsidRPr="00E6597C">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0B8EE2A7" w14:textId="3B0CDFEF" w:rsidR="008B73CD" w:rsidRPr="0023252B" w:rsidRDefault="008B73CD" w:rsidP="00EF3662">
      <w:pPr>
        <w:pStyle w:val="23"/>
        <w:spacing w:line="240" w:lineRule="auto"/>
        <w:ind w:firstLine="567"/>
        <w:rPr>
          <w:rFonts w:ascii="GHEA Grapalat" w:hAnsi="GHEA Grapalat" w:cs="Sylfaen"/>
          <w:szCs w:val="24"/>
        </w:rPr>
      </w:pPr>
      <w:r w:rsidRPr="00E6597C">
        <w:rPr>
          <w:rFonts w:ascii="GHEA Grapalat" w:hAnsi="GHEA Grapalat" w:cs="Sylfaen"/>
          <w:szCs w:val="24"/>
        </w:rPr>
        <w:t xml:space="preserve">2) իր և գնահատող հանձնաժողովի` հայտերի բացման </w:t>
      </w:r>
      <w:r w:rsidR="00217530">
        <w:rPr>
          <w:rFonts w:ascii="GHEA Grapalat" w:hAnsi="GHEA Grapalat" w:cs="Sylfaen"/>
          <w:szCs w:val="24"/>
          <w:lang w:val="hy-AM"/>
        </w:rPr>
        <w:t xml:space="preserve">և գնահատման </w:t>
      </w:r>
      <w:r w:rsidRPr="00E6597C">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E6597C">
        <w:rPr>
          <w:rFonts w:ascii="GHEA Grapalat" w:hAnsi="GHEA Grapalat" w:cs="Sylfaen"/>
          <w:szCs w:val="24"/>
        </w:rPr>
        <w:t>Հ</w:t>
      </w:r>
      <w:r w:rsidRPr="00E6597C">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E6597C">
        <w:rPr>
          <w:rFonts w:ascii="GHEA Grapalat" w:hAnsi="GHEA Grapalat" w:cs="Sylfaen"/>
          <w:szCs w:val="24"/>
        </w:rPr>
        <w:t xml:space="preserve">և գնահատման </w:t>
      </w:r>
      <w:r w:rsidRPr="00E6597C">
        <w:rPr>
          <w:rFonts w:ascii="GHEA Grapalat" w:hAnsi="GHEA Grapalat" w:cs="Sylfaen"/>
          <w:szCs w:val="24"/>
        </w:rPr>
        <w:t xml:space="preserve">նիստից հետո հրավիրվող նիստերին, ստորագրում են սույն ենթակետում նախատեսված </w:t>
      </w:r>
      <w:r w:rsidRPr="0023252B">
        <w:rPr>
          <w:rFonts w:ascii="GHEA Grapalat" w:hAnsi="GHEA Grapalat" w:cs="Sylfaen"/>
          <w:szCs w:val="24"/>
        </w:rPr>
        <w:t>հայտարարությունները, որոնք տեղեկագրում քարտուղարը հրապարակում է ստորագրմանը հաջորդող աշխատանքային օրը</w:t>
      </w:r>
      <w:r w:rsidR="00DF2FEF" w:rsidRPr="0023252B">
        <w:rPr>
          <w:rFonts w:ascii="GHEA Grapalat" w:hAnsi="GHEA Grapalat" w:cs="Sylfaen"/>
          <w:szCs w:val="24"/>
        </w:rPr>
        <w:t>:</w:t>
      </w:r>
    </w:p>
    <w:p w14:paraId="2BC05107" w14:textId="77777777" w:rsidR="003255E1" w:rsidRPr="0023252B" w:rsidRDefault="003255E1" w:rsidP="003255E1">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af-ZA"/>
        </w:rPr>
        <w:t>8.1</w:t>
      </w:r>
      <w:r w:rsidRPr="0023252B">
        <w:rPr>
          <w:rFonts w:ascii="GHEA Grapalat" w:hAnsi="GHEA Grapalat" w:cs="Sylfaen"/>
          <w:sz w:val="20"/>
          <w:lang w:val="hy-AM"/>
        </w:rPr>
        <w:t>3</w:t>
      </w:r>
      <w:r w:rsidRPr="0023252B">
        <w:rPr>
          <w:rFonts w:ascii="GHEA Grapalat" w:hAnsi="GHEA Grapalat" w:cs="Sylfaen"/>
          <w:sz w:val="20"/>
          <w:lang w:val="af-ZA"/>
        </w:rPr>
        <w:t xml:space="preserve"> </w:t>
      </w:r>
      <w:proofErr w:type="spellStart"/>
      <w:r w:rsidRPr="0023252B">
        <w:rPr>
          <w:rFonts w:ascii="GHEA Grapalat" w:hAnsi="GHEA Grapalat" w:cs="Sylfaen"/>
          <w:sz w:val="20"/>
        </w:rPr>
        <w:t>Օրենքի</w:t>
      </w:r>
      <w:proofErr w:type="spellEnd"/>
      <w:r w:rsidRPr="0023252B">
        <w:rPr>
          <w:rFonts w:ascii="GHEA Grapalat" w:hAnsi="GHEA Grapalat" w:cs="Sylfaen"/>
          <w:sz w:val="20"/>
          <w:lang w:val="af-ZA"/>
        </w:rPr>
        <w:t xml:space="preserve"> 6-</w:t>
      </w:r>
      <w:proofErr w:type="spellStart"/>
      <w:r w:rsidRPr="0023252B">
        <w:rPr>
          <w:rFonts w:ascii="GHEA Grapalat" w:hAnsi="GHEA Grapalat" w:cs="Sylfaen"/>
          <w:sz w:val="20"/>
        </w:rPr>
        <w:t>րդ</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rPr>
        <w:t>հոդվածի</w:t>
      </w:r>
      <w:proofErr w:type="spellEnd"/>
      <w:r w:rsidRPr="0023252B">
        <w:rPr>
          <w:rFonts w:ascii="GHEA Grapalat" w:hAnsi="GHEA Grapalat" w:cs="Sylfaen"/>
          <w:sz w:val="20"/>
          <w:lang w:val="af-ZA"/>
        </w:rPr>
        <w:t xml:space="preserve"> 1-</w:t>
      </w:r>
      <w:proofErr w:type="spellStart"/>
      <w:r w:rsidRPr="0023252B">
        <w:rPr>
          <w:rFonts w:ascii="GHEA Grapalat" w:hAnsi="GHEA Grapalat" w:cs="Sylfaen"/>
          <w:sz w:val="20"/>
        </w:rPr>
        <w:t>ին</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rPr>
        <w:t>մասի</w:t>
      </w:r>
      <w:proofErr w:type="spellEnd"/>
      <w:r w:rsidRPr="0023252B">
        <w:rPr>
          <w:rFonts w:ascii="GHEA Grapalat" w:hAnsi="GHEA Grapalat" w:cs="Sylfaen"/>
          <w:sz w:val="20"/>
          <w:lang w:val="af-ZA"/>
        </w:rPr>
        <w:t xml:space="preserve"> 6-</w:t>
      </w:r>
      <w:proofErr w:type="spellStart"/>
      <w:r w:rsidRPr="0023252B">
        <w:rPr>
          <w:rFonts w:ascii="GHEA Grapalat" w:hAnsi="GHEA Grapalat" w:cs="Sylfaen"/>
          <w:sz w:val="20"/>
        </w:rPr>
        <w:t>րդ</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rPr>
        <w:t>կետով</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rPr>
        <w:t>նախատեսված</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rPr>
        <w:t>հիմքերն</w:t>
      </w:r>
      <w:proofErr w:type="spellEnd"/>
      <w:r w:rsidRPr="0023252B">
        <w:rPr>
          <w:rFonts w:ascii="GHEA Grapalat" w:hAnsi="GHEA Grapalat" w:cs="Sylfaen"/>
          <w:sz w:val="20"/>
          <w:lang w:val="af-ZA"/>
        </w:rPr>
        <w:t xml:space="preserve"> </w:t>
      </w:r>
      <w:r w:rsidRPr="0023252B">
        <w:rPr>
          <w:rFonts w:ascii="GHEA Grapalat" w:hAnsi="GHEA Grapalat" w:cs="Sylfaen"/>
          <w:sz w:val="20"/>
        </w:rPr>
        <w:t>ի</w:t>
      </w:r>
      <w:r w:rsidRPr="0023252B">
        <w:rPr>
          <w:rFonts w:ascii="GHEA Grapalat" w:hAnsi="GHEA Grapalat" w:cs="Sylfaen"/>
          <w:sz w:val="20"/>
          <w:lang w:val="af-ZA"/>
        </w:rPr>
        <w:t xml:space="preserve"> </w:t>
      </w:r>
      <w:proofErr w:type="spellStart"/>
      <w:r w:rsidRPr="0023252B">
        <w:rPr>
          <w:rFonts w:ascii="GHEA Grapalat" w:hAnsi="GHEA Grapalat" w:cs="Sylfaen"/>
          <w:sz w:val="20"/>
        </w:rPr>
        <w:t>հայտ</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rPr>
        <w:t>գալու</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ru-RU"/>
        </w:rPr>
        <w:t>դեպքում</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ru-RU"/>
        </w:rPr>
        <w:t>պատվիրատուի</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ru-RU"/>
        </w:rPr>
        <w:t>ղեկավարի</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ru-RU"/>
        </w:rPr>
        <w:t>պատճառաբանված</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ru-RU"/>
        </w:rPr>
        <w:t>որոշման</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ru-RU"/>
        </w:rPr>
        <w:t>հիման</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ru-RU"/>
        </w:rPr>
        <w:t>վրա</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ru-RU"/>
        </w:rPr>
        <w:t>լիազորված</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ru-RU"/>
        </w:rPr>
        <w:t>մարմինը</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ru-RU"/>
        </w:rPr>
        <w:t>մասնակցին</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ru-RU"/>
        </w:rPr>
        <w:t>ներառում</w:t>
      </w:r>
      <w:proofErr w:type="spellEnd"/>
      <w:r w:rsidRPr="0023252B">
        <w:rPr>
          <w:rFonts w:ascii="GHEA Grapalat" w:hAnsi="GHEA Grapalat" w:cs="Sylfaen"/>
          <w:sz w:val="20"/>
          <w:lang w:val="af-ZA"/>
        </w:rPr>
        <w:t xml:space="preserve"> </w:t>
      </w:r>
      <w:r w:rsidRPr="0023252B">
        <w:rPr>
          <w:rFonts w:ascii="GHEA Grapalat" w:hAnsi="GHEA Grapalat" w:cs="Sylfaen"/>
          <w:sz w:val="20"/>
          <w:lang w:val="ru-RU"/>
        </w:rPr>
        <w:t>է</w:t>
      </w:r>
      <w:r w:rsidRPr="0023252B">
        <w:rPr>
          <w:rFonts w:ascii="GHEA Grapalat" w:hAnsi="GHEA Grapalat" w:cs="Sylfaen"/>
          <w:sz w:val="20"/>
          <w:lang w:val="af-ZA"/>
        </w:rPr>
        <w:t xml:space="preserve"> </w:t>
      </w:r>
      <w:proofErr w:type="spellStart"/>
      <w:r w:rsidRPr="0023252B">
        <w:rPr>
          <w:rFonts w:ascii="GHEA Grapalat" w:hAnsi="GHEA Grapalat" w:cs="Sylfaen"/>
          <w:sz w:val="20"/>
          <w:lang w:val="ru-RU"/>
        </w:rPr>
        <w:t>գնումների</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ru-RU"/>
        </w:rPr>
        <w:t>գործընթացին</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ru-RU"/>
        </w:rPr>
        <w:t>մասնակցելու</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ru-RU"/>
        </w:rPr>
        <w:t>իրավունք</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ru-RU"/>
        </w:rPr>
        <w:t>չունեցող</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ru-RU"/>
        </w:rPr>
        <w:t>մասնակիցների</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ru-RU"/>
        </w:rPr>
        <w:t>ցուցակում</w:t>
      </w:r>
      <w:proofErr w:type="spellEnd"/>
      <w:r w:rsidRPr="0023252B">
        <w:rPr>
          <w:rFonts w:ascii="GHEA Grapalat" w:hAnsi="GHEA Grapalat" w:cs="Sylfaen"/>
          <w:sz w:val="20"/>
          <w:lang w:val="hy-AM"/>
        </w:rPr>
        <w:t>: Պատվիրատուի ղեկավարի պատճառաբանված որոշումը լիազորված մարմինը հրապարակում է տեղեկագրում</w:t>
      </w:r>
      <w:bookmarkStart w:id="435" w:name="_Hlk193180467"/>
      <w:r>
        <w:rPr>
          <w:rFonts w:ascii="GHEA Grapalat" w:hAnsi="GHEA Grapalat" w:cs="Sylfaen"/>
          <w:sz w:val="20"/>
        </w:rPr>
        <w:t>՝</w:t>
      </w:r>
      <w:r w:rsidRPr="008419F9">
        <w:rPr>
          <w:rFonts w:ascii="GHEA Grapalat" w:hAnsi="GHEA Grapalat" w:cs="Sylfaen"/>
          <w:sz w:val="20"/>
          <w:lang w:val="af-ZA"/>
        </w:rPr>
        <w:t xml:space="preserve"> </w:t>
      </w:r>
      <w:proofErr w:type="spellStart"/>
      <w:r w:rsidRPr="008419F9">
        <w:rPr>
          <w:rFonts w:ascii="GHEA Grapalat" w:hAnsi="GHEA Grapalat" w:cs="Sylfaen"/>
          <w:sz w:val="20"/>
        </w:rPr>
        <w:t>որոշումը</w:t>
      </w:r>
      <w:proofErr w:type="spellEnd"/>
      <w:r w:rsidRPr="008419F9">
        <w:rPr>
          <w:rFonts w:ascii="GHEA Grapalat" w:hAnsi="GHEA Grapalat" w:cs="Sylfaen"/>
          <w:sz w:val="20"/>
          <w:lang w:val="af-ZA"/>
        </w:rPr>
        <w:t xml:space="preserve">  </w:t>
      </w:r>
      <w:proofErr w:type="spellStart"/>
      <w:r w:rsidRPr="008419F9">
        <w:rPr>
          <w:rFonts w:ascii="GHEA Grapalat" w:hAnsi="GHEA Grapalat" w:cs="Sylfaen"/>
          <w:sz w:val="20"/>
        </w:rPr>
        <w:t>ստանալու</w:t>
      </w:r>
      <w:proofErr w:type="spellEnd"/>
      <w:r w:rsidRPr="008419F9">
        <w:rPr>
          <w:rFonts w:ascii="GHEA Grapalat" w:hAnsi="GHEA Grapalat" w:cs="Sylfaen"/>
          <w:sz w:val="20"/>
          <w:lang w:val="af-ZA"/>
        </w:rPr>
        <w:t xml:space="preserve"> </w:t>
      </w:r>
      <w:proofErr w:type="spellStart"/>
      <w:r w:rsidRPr="008419F9">
        <w:rPr>
          <w:rFonts w:ascii="GHEA Grapalat" w:hAnsi="GHEA Grapalat" w:cs="Sylfaen"/>
          <w:sz w:val="20"/>
        </w:rPr>
        <w:t>օրվան</w:t>
      </w:r>
      <w:proofErr w:type="spellEnd"/>
      <w:r w:rsidRPr="008419F9">
        <w:rPr>
          <w:rFonts w:ascii="GHEA Grapalat" w:hAnsi="GHEA Grapalat" w:cs="Sylfaen"/>
          <w:sz w:val="20"/>
          <w:lang w:val="af-ZA"/>
        </w:rPr>
        <w:t xml:space="preserve"> </w:t>
      </w:r>
      <w:proofErr w:type="spellStart"/>
      <w:r w:rsidRPr="008419F9">
        <w:rPr>
          <w:rFonts w:ascii="GHEA Grapalat" w:hAnsi="GHEA Grapalat" w:cs="Sylfaen"/>
          <w:sz w:val="20"/>
        </w:rPr>
        <w:t>հաջորդող</w:t>
      </w:r>
      <w:proofErr w:type="spellEnd"/>
      <w:r w:rsidRPr="008419F9">
        <w:rPr>
          <w:rFonts w:ascii="GHEA Grapalat" w:hAnsi="GHEA Grapalat" w:cs="Sylfaen"/>
          <w:sz w:val="20"/>
          <w:lang w:val="af-ZA"/>
        </w:rPr>
        <w:t xml:space="preserve"> </w:t>
      </w:r>
      <w:proofErr w:type="spellStart"/>
      <w:r w:rsidRPr="008419F9">
        <w:rPr>
          <w:rFonts w:ascii="GHEA Grapalat" w:hAnsi="GHEA Grapalat" w:cs="Sylfaen"/>
          <w:sz w:val="20"/>
        </w:rPr>
        <w:t>հինգ</w:t>
      </w:r>
      <w:proofErr w:type="spellEnd"/>
      <w:r w:rsidRPr="008419F9">
        <w:rPr>
          <w:rFonts w:ascii="GHEA Grapalat" w:hAnsi="GHEA Grapalat" w:cs="Sylfaen"/>
          <w:sz w:val="20"/>
          <w:lang w:val="af-ZA"/>
        </w:rPr>
        <w:t xml:space="preserve"> </w:t>
      </w:r>
      <w:proofErr w:type="spellStart"/>
      <w:r w:rsidRPr="008419F9">
        <w:rPr>
          <w:rFonts w:ascii="GHEA Grapalat" w:hAnsi="GHEA Grapalat" w:cs="Sylfaen"/>
          <w:sz w:val="20"/>
        </w:rPr>
        <w:t>աշխատանքային</w:t>
      </w:r>
      <w:proofErr w:type="spellEnd"/>
      <w:r w:rsidRPr="008419F9">
        <w:rPr>
          <w:rFonts w:ascii="GHEA Grapalat" w:hAnsi="GHEA Grapalat" w:cs="Sylfaen"/>
          <w:sz w:val="20"/>
          <w:lang w:val="af-ZA"/>
        </w:rPr>
        <w:t xml:space="preserve"> </w:t>
      </w:r>
      <w:proofErr w:type="spellStart"/>
      <w:r w:rsidRPr="008419F9">
        <w:rPr>
          <w:rFonts w:ascii="GHEA Grapalat" w:hAnsi="GHEA Grapalat" w:cs="Sylfaen"/>
          <w:sz w:val="20"/>
        </w:rPr>
        <w:t>օրվա</w:t>
      </w:r>
      <w:proofErr w:type="spellEnd"/>
      <w:r w:rsidRPr="008419F9">
        <w:rPr>
          <w:rFonts w:ascii="GHEA Grapalat" w:hAnsi="GHEA Grapalat" w:cs="Sylfaen"/>
          <w:sz w:val="20"/>
          <w:lang w:val="af-ZA"/>
        </w:rPr>
        <w:t xml:space="preserve"> </w:t>
      </w:r>
      <w:proofErr w:type="spellStart"/>
      <w:r w:rsidRPr="008419F9">
        <w:rPr>
          <w:rFonts w:ascii="GHEA Grapalat" w:hAnsi="GHEA Grapalat" w:cs="Sylfaen"/>
          <w:sz w:val="20"/>
        </w:rPr>
        <w:t>ընթացքում</w:t>
      </w:r>
      <w:bookmarkEnd w:id="435"/>
      <w:proofErr w:type="spellEnd"/>
      <w:r w:rsidRPr="00C13D25">
        <w:rPr>
          <w:rFonts w:ascii="GHEA Grapalat" w:hAnsi="GHEA Grapalat" w:cs="Sylfaen"/>
          <w:sz w:val="20"/>
          <w:lang w:val="hy-AM"/>
        </w:rPr>
        <w:t>:</w:t>
      </w:r>
    </w:p>
    <w:p w14:paraId="0BF13F88" w14:textId="77777777" w:rsidR="003255E1" w:rsidRPr="00015CC3" w:rsidRDefault="003255E1" w:rsidP="003255E1">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hy-AM"/>
        </w:rPr>
        <w:t>Ընդ</w:t>
      </w:r>
      <w:r w:rsidRPr="0023252B">
        <w:rPr>
          <w:rFonts w:ascii="GHEA Grapalat" w:hAnsi="GHEA Grapalat" w:cs="Sylfaen"/>
          <w:sz w:val="20"/>
          <w:lang w:val="af-ZA"/>
        </w:rPr>
        <w:t xml:space="preserve"> </w:t>
      </w:r>
      <w:r w:rsidRPr="0023252B">
        <w:rPr>
          <w:rFonts w:ascii="GHEA Grapalat" w:hAnsi="GHEA Grapalat" w:cs="Sylfaen"/>
          <w:sz w:val="20"/>
          <w:lang w:val="hy-AM"/>
        </w:rPr>
        <w:t>որում</w:t>
      </w:r>
      <w:r w:rsidRPr="0023252B">
        <w:rPr>
          <w:rFonts w:ascii="GHEA Grapalat" w:hAnsi="GHEA Grapalat" w:cs="Sylfaen"/>
          <w:sz w:val="20"/>
          <w:lang w:val="af-ZA"/>
        </w:rPr>
        <w:t xml:space="preserve"> </w:t>
      </w:r>
      <w:r w:rsidRPr="0023252B">
        <w:rPr>
          <w:rFonts w:ascii="Calibri" w:hAnsi="Calibri" w:cs="Calibri"/>
          <w:sz w:val="20"/>
          <w:lang w:val="af-ZA"/>
        </w:rPr>
        <w:t> </w:t>
      </w:r>
      <w:r w:rsidRPr="0023252B">
        <w:rPr>
          <w:rFonts w:ascii="GHEA Grapalat" w:hAnsi="GHEA Grapalat" w:cs="Sylfaen"/>
          <w:sz w:val="20"/>
          <w:lang w:val="hy-AM"/>
        </w:rPr>
        <w:t>սույն</w:t>
      </w:r>
      <w:r w:rsidRPr="0023252B">
        <w:rPr>
          <w:rFonts w:ascii="GHEA Grapalat" w:hAnsi="GHEA Grapalat" w:cs="Sylfaen"/>
          <w:sz w:val="20"/>
          <w:lang w:val="af-ZA"/>
        </w:rPr>
        <w:t xml:space="preserve"> </w:t>
      </w:r>
      <w:r w:rsidRPr="0023252B">
        <w:rPr>
          <w:rFonts w:ascii="GHEA Grapalat" w:hAnsi="GHEA Grapalat" w:cs="Sylfaen"/>
          <w:sz w:val="20"/>
          <w:lang w:val="hy-AM"/>
        </w:rPr>
        <w:t>կետում</w:t>
      </w:r>
      <w:r w:rsidRPr="0023252B">
        <w:rPr>
          <w:rFonts w:ascii="GHEA Grapalat" w:hAnsi="GHEA Grapalat" w:cs="Sylfaen"/>
          <w:sz w:val="20"/>
          <w:lang w:val="af-ZA"/>
        </w:rPr>
        <w:t xml:space="preserve"> </w:t>
      </w:r>
      <w:r w:rsidRPr="0023252B">
        <w:rPr>
          <w:rFonts w:ascii="GHEA Grapalat" w:hAnsi="GHEA Grapalat" w:cs="Sylfaen"/>
          <w:sz w:val="20"/>
          <w:lang w:val="hy-AM"/>
        </w:rPr>
        <w:t>նշված</w:t>
      </w:r>
      <w:r w:rsidRPr="0023252B">
        <w:rPr>
          <w:rFonts w:ascii="GHEA Grapalat" w:hAnsi="GHEA Grapalat" w:cs="Sylfaen"/>
          <w:sz w:val="20"/>
          <w:lang w:val="af-ZA"/>
        </w:rPr>
        <w:t xml:space="preserve"> </w:t>
      </w:r>
      <w:r w:rsidRPr="0023252B">
        <w:rPr>
          <w:rFonts w:ascii="GHEA Grapalat" w:hAnsi="GHEA Grapalat" w:cs="Sylfaen"/>
          <w:sz w:val="20"/>
          <w:lang w:val="hy-AM"/>
        </w:rPr>
        <w:t>որոշումը</w:t>
      </w:r>
      <w:r w:rsidRPr="0023252B">
        <w:rPr>
          <w:rFonts w:ascii="GHEA Grapalat" w:hAnsi="GHEA Grapalat" w:cs="Sylfaen"/>
          <w:sz w:val="20"/>
          <w:lang w:val="af-ZA"/>
        </w:rPr>
        <w:t xml:space="preserve"> </w:t>
      </w:r>
      <w:r w:rsidRPr="0023252B">
        <w:rPr>
          <w:rFonts w:ascii="GHEA Grapalat" w:hAnsi="GHEA Grapalat" w:cs="Sylfaen"/>
          <w:sz w:val="20"/>
          <w:lang w:val="hy-AM"/>
        </w:rPr>
        <w:t>պատվիրատուի</w:t>
      </w:r>
      <w:r w:rsidRPr="0023252B">
        <w:rPr>
          <w:rFonts w:ascii="GHEA Grapalat" w:hAnsi="GHEA Grapalat" w:cs="Sylfaen"/>
          <w:sz w:val="20"/>
          <w:lang w:val="af-ZA"/>
        </w:rPr>
        <w:t xml:space="preserve"> </w:t>
      </w:r>
      <w:r w:rsidRPr="0023252B">
        <w:rPr>
          <w:rFonts w:ascii="GHEA Grapalat" w:hAnsi="GHEA Grapalat" w:cs="Sylfaen"/>
          <w:sz w:val="20"/>
          <w:lang w:val="hy-AM"/>
        </w:rPr>
        <w:t>ղեկավարը</w:t>
      </w:r>
      <w:r w:rsidRPr="0023252B">
        <w:rPr>
          <w:rFonts w:ascii="GHEA Grapalat" w:hAnsi="GHEA Grapalat" w:cs="Sylfaen"/>
          <w:sz w:val="20"/>
          <w:lang w:val="af-ZA"/>
        </w:rPr>
        <w:t xml:space="preserve"> </w:t>
      </w:r>
      <w:r w:rsidRPr="0023252B">
        <w:rPr>
          <w:rFonts w:ascii="GHEA Grapalat" w:hAnsi="GHEA Grapalat" w:cs="Sylfaen"/>
          <w:sz w:val="20"/>
          <w:lang w:val="hy-AM"/>
        </w:rPr>
        <w:t>կայացնում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գնման</w:t>
      </w:r>
      <w:r w:rsidRPr="0023252B">
        <w:rPr>
          <w:rFonts w:ascii="GHEA Grapalat" w:hAnsi="GHEA Grapalat" w:cs="Sylfaen"/>
          <w:sz w:val="20"/>
          <w:lang w:val="af-ZA"/>
        </w:rPr>
        <w:t xml:space="preserve"> </w:t>
      </w:r>
      <w:r w:rsidRPr="0023252B">
        <w:rPr>
          <w:rFonts w:ascii="GHEA Grapalat" w:hAnsi="GHEA Grapalat" w:cs="Sylfaen"/>
          <w:sz w:val="20"/>
          <w:lang w:val="hy-AM"/>
        </w:rPr>
        <w:t>ընթացակարգը</w:t>
      </w:r>
      <w:r w:rsidRPr="0023252B">
        <w:rPr>
          <w:rFonts w:ascii="GHEA Grapalat" w:hAnsi="GHEA Grapalat" w:cs="Sylfaen"/>
          <w:sz w:val="20"/>
          <w:lang w:val="af-ZA"/>
        </w:rPr>
        <w:t xml:space="preserve"> </w:t>
      </w:r>
      <w:r w:rsidRPr="0023252B">
        <w:rPr>
          <w:rFonts w:ascii="GHEA Grapalat" w:hAnsi="GHEA Grapalat" w:cs="Sylfaen"/>
          <w:sz w:val="20"/>
          <w:lang w:val="hy-AM"/>
        </w:rPr>
        <w:t>չկայացած</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հայտարարվելու</w:t>
      </w:r>
      <w:r w:rsidRPr="0023252B">
        <w:rPr>
          <w:rFonts w:ascii="GHEA Grapalat" w:hAnsi="GHEA Grapalat" w:cs="Sylfaen"/>
          <w:sz w:val="20"/>
          <w:lang w:val="af-ZA"/>
        </w:rPr>
        <w:t xml:space="preserve"> </w:t>
      </w:r>
      <w:r w:rsidRPr="0023252B">
        <w:rPr>
          <w:rFonts w:ascii="GHEA Grapalat" w:hAnsi="GHEA Grapalat" w:cs="Sylfaen"/>
          <w:sz w:val="20"/>
          <w:lang w:val="hy-AM"/>
        </w:rPr>
        <w:t>կամ</w:t>
      </w:r>
      <w:r w:rsidRPr="0023252B">
        <w:rPr>
          <w:rFonts w:ascii="GHEA Grapalat" w:hAnsi="GHEA Grapalat" w:cs="Sylfaen"/>
          <w:sz w:val="20"/>
          <w:lang w:val="af-ZA"/>
        </w:rPr>
        <w:t xml:space="preserve"> </w:t>
      </w:r>
      <w:r w:rsidRPr="0023252B">
        <w:rPr>
          <w:rFonts w:ascii="GHEA Grapalat" w:hAnsi="GHEA Grapalat" w:cs="Sylfaen"/>
          <w:sz w:val="20"/>
          <w:lang w:val="hy-AM"/>
        </w:rPr>
        <w:t>կնքված</w:t>
      </w:r>
      <w:r w:rsidRPr="0023252B">
        <w:rPr>
          <w:rFonts w:ascii="GHEA Grapalat" w:hAnsi="GHEA Grapalat" w:cs="Sylfaen"/>
          <w:sz w:val="20"/>
          <w:lang w:val="af-ZA"/>
        </w:rPr>
        <w:t xml:space="preserve"> </w:t>
      </w:r>
      <w:r w:rsidRPr="0023252B">
        <w:rPr>
          <w:rFonts w:ascii="GHEA Grapalat" w:hAnsi="GHEA Grapalat" w:cs="Sylfaen"/>
          <w:sz w:val="20"/>
          <w:lang w:val="hy-AM"/>
        </w:rPr>
        <w:t>պայմանագրի</w:t>
      </w:r>
      <w:r w:rsidRPr="0023252B">
        <w:rPr>
          <w:rFonts w:ascii="GHEA Grapalat" w:hAnsi="GHEA Grapalat" w:cs="Sylfaen"/>
          <w:sz w:val="20"/>
          <w:lang w:val="af-ZA"/>
        </w:rPr>
        <w:t xml:space="preserve"> </w:t>
      </w:r>
      <w:r w:rsidRPr="0023252B">
        <w:rPr>
          <w:rFonts w:ascii="GHEA Grapalat" w:hAnsi="GHEA Grapalat" w:cs="Sylfaen"/>
          <w:sz w:val="20"/>
          <w:lang w:val="hy-AM"/>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հայտարարությունը</w:t>
      </w:r>
      <w:r w:rsidRPr="0023252B">
        <w:rPr>
          <w:rFonts w:ascii="GHEA Grapalat" w:hAnsi="GHEA Grapalat" w:cs="Sylfaen"/>
          <w:sz w:val="20"/>
          <w:lang w:val="af-ZA"/>
        </w:rPr>
        <w:t xml:space="preserve"> </w:t>
      </w:r>
      <w:r w:rsidRPr="0023252B">
        <w:rPr>
          <w:rFonts w:ascii="GHEA Grapalat" w:hAnsi="GHEA Grapalat" w:cs="Sylfaen"/>
          <w:sz w:val="20"/>
          <w:lang w:val="hy-AM"/>
        </w:rPr>
        <w:t>հրապարակելու</w:t>
      </w:r>
      <w:r w:rsidRPr="0023252B">
        <w:rPr>
          <w:rFonts w:ascii="GHEA Grapalat" w:hAnsi="GHEA Grapalat" w:cs="Sylfaen"/>
          <w:sz w:val="20"/>
          <w:lang w:val="af-ZA"/>
        </w:rPr>
        <w:t xml:space="preserve"> </w:t>
      </w:r>
      <w:r w:rsidRPr="0023252B">
        <w:rPr>
          <w:rFonts w:ascii="GHEA Grapalat" w:hAnsi="GHEA Grapalat" w:cs="Sylfaen"/>
          <w:sz w:val="20"/>
          <w:lang w:val="hy-AM"/>
        </w:rPr>
        <w:t>կամ</w:t>
      </w:r>
      <w:r w:rsidRPr="0023252B">
        <w:rPr>
          <w:rFonts w:ascii="GHEA Grapalat" w:hAnsi="GHEA Grapalat" w:cs="Sylfaen"/>
          <w:sz w:val="20"/>
          <w:lang w:val="af-ZA"/>
        </w:rPr>
        <w:t xml:space="preserve"> </w:t>
      </w:r>
      <w:r w:rsidRPr="0023252B">
        <w:rPr>
          <w:rFonts w:ascii="GHEA Grapalat" w:hAnsi="GHEA Grapalat" w:cs="Sylfaen"/>
          <w:sz w:val="20"/>
          <w:lang w:val="hy-AM"/>
        </w:rPr>
        <w:t>պայմանագիրը</w:t>
      </w:r>
      <w:r w:rsidRPr="0023252B">
        <w:rPr>
          <w:rFonts w:ascii="GHEA Grapalat" w:hAnsi="GHEA Grapalat" w:cs="Sylfaen"/>
          <w:sz w:val="20"/>
          <w:lang w:val="af-ZA"/>
        </w:rPr>
        <w:t xml:space="preserve"> </w:t>
      </w:r>
      <w:r w:rsidRPr="0023252B">
        <w:rPr>
          <w:rFonts w:ascii="GHEA Grapalat" w:hAnsi="GHEA Grapalat" w:cs="Sylfaen"/>
          <w:sz w:val="20"/>
          <w:lang w:val="hy-AM"/>
        </w:rPr>
        <w:t>միակողմանի</w:t>
      </w:r>
      <w:r w:rsidRPr="0023252B">
        <w:rPr>
          <w:rFonts w:ascii="GHEA Grapalat" w:hAnsi="GHEA Grapalat" w:cs="Sylfaen"/>
          <w:sz w:val="20"/>
          <w:lang w:val="af-ZA"/>
        </w:rPr>
        <w:t xml:space="preserve"> </w:t>
      </w:r>
      <w:r w:rsidRPr="0023252B">
        <w:rPr>
          <w:rFonts w:ascii="GHEA Grapalat" w:hAnsi="GHEA Grapalat" w:cs="Sylfaen"/>
          <w:sz w:val="20"/>
          <w:lang w:val="hy-AM"/>
        </w:rPr>
        <w:t>լուծելու</w:t>
      </w:r>
      <w:r w:rsidRPr="0023252B">
        <w:rPr>
          <w:rFonts w:ascii="GHEA Grapalat" w:hAnsi="GHEA Grapalat" w:cs="Sylfaen"/>
          <w:sz w:val="20"/>
          <w:lang w:val="af-ZA"/>
        </w:rPr>
        <w:t xml:space="preserve"> </w:t>
      </w:r>
      <w:r w:rsidRPr="0023252B">
        <w:rPr>
          <w:rFonts w:ascii="GHEA Grapalat" w:hAnsi="GHEA Grapalat" w:cs="Sylfaen"/>
          <w:sz w:val="20"/>
          <w:lang w:val="hy-AM"/>
        </w:rPr>
        <w:t>մասին</w:t>
      </w:r>
      <w:r w:rsidRPr="0023252B">
        <w:rPr>
          <w:rFonts w:ascii="GHEA Grapalat" w:hAnsi="GHEA Grapalat" w:cs="Sylfaen"/>
          <w:sz w:val="20"/>
          <w:lang w:val="af-ZA"/>
        </w:rPr>
        <w:t xml:space="preserve"> </w:t>
      </w:r>
      <w:r w:rsidRPr="0023252B">
        <w:rPr>
          <w:rFonts w:ascii="GHEA Grapalat" w:hAnsi="GHEA Grapalat" w:cs="Sylfaen"/>
          <w:sz w:val="20"/>
          <w:lang w:val="hy-AM"/>
        </w:rPr>
        <w:t xml:space="preserve">հայտարարությունը </w:t>
      </w:r>
      <w:r w:rsidRPr="0023252B">
        <w:rPr>
          <w:rFonts w:ascii="GHEA Grapalat" w:hAnsi="GHEA Grapalat" w:cs="Sylfaen"/>
          <w:sz w:val="20"/>
          <w:lang w:val="af-ZA"/>
        </w:rPr>
        <w:t>(</w:t>
      </w:r>
      <w:r w:rsidRPr="0023252B">
        <w:rPr>
          <w:rFonts w:ascii="GHEA Grapalat" w:hAnsi="GHEA Grapalat" w:cs="Sylfaen"/>
          <w:sz w:val="20"/>
          <w:lang w:val="hy-AM"/>
        </w:rPr>
        <w:t>ծանուցումը</w:t>
      </w:r>
      <w:r w:rsidRPr="0023252B">
        <w:rPr>
          <w:rFonts w:ascii="GHEA Grapalat" w:hAnsi="GHEA Grapalat" w:cs="Sylfaen"/>
          <w:sz w:val="20"/>
          <w:lang w:val="af-ZA"/>
        </w:rPr>
        <w:t xml:space="preserve">) </w:t>
      </w:r>
      <w:r w:rsidRPr="0023252B">
        <w:rPr>
          <w:rFonts w:ascii="GHEA Grapalat" w:hAnsi="GHEA Grapalat" w:cs="Sylfaen"/>
          <w:sz w:val="20"/>
          <w:lang w:val="hy-AM"/>
        </w:rPr>
        <w:t>հրապարակելու</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տասներորդ օրը</w:t>
      </w:r>
      <w:r w:rsidRPr="0023252B">
        <w:rPr>
          <w:rFonts w:ascii="GHEA Grapalat" w:hAnsi="GHEA Grapalat" w:cs="Sylfaen"/>
          <w:sz w:val="20"/>
          <w:lang w:val="af-ZA"/>
        </w:rPr>
        <w:t xml:space="preserve">: </w:t>
      </w:r>
      <w:r w:rsidRPr="0023252B">
        <w:rPr>
          <w:rFonts w:ascii="GHEA Grapalat" w:hAnsi="GHEA Grapalat" w:cs="Sylfaen"/>
          <w:sz w:val="20"/>
          <w:lang w:val="hy-AM"/>
        </w:rPr>
        <w:t>Որոշումը</w:t>
      </w:r>
      <w:r w:rsidRPr="0023252B">
        <w:rPr>
          <w:rFonts w:ascii="GHEA Grapalat" w:hAnsi="GHEA Grapalat" w:cs="Sylfaen"/>
          <w:sz w:val="20"/>
          <w:lang w:val="af-ZA"/>
        </w:rPr>
        <w:t xml:space="preserve"> </w:t>
      </w:r>
      <w:r w:rsidRPr="0023252B">
        <w:rPr>
          <w:rFonts w:ascii="GHEA Grapalat" w:hAnsi="GHEA Grapalat" w:cs="Sylfaen"/>
          <w:sz w:val="20"/>
          <w:lang w:val="hy-AM"/>
        </w:rPr>
        <w:t>կայացվելուն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այն</w:t>
      </w:r>
      <w:r w:rsidRPr="0023252B">
        <w:rPr>
          <w:rFonts w:ascii="GHEA Grapalat" w:hAnsi="GHEA Grapalat" w:cs="Sylfaen"/>
          <w:sz w:val="20"/>
          <w:lang w:val="af-ZA"/>
        </w:rPr>
        <w:t xml:space="preserve"> գրավոր </w:t>
      </w:r>
      <w:r w:rsidRPr="0023252B">
        <w:rPr>
          <w:rFonts w:ascii="GHEA Grapalat" w:hAnsi="GHEA Grapalat" w:cs="Sylfaen"/>
          <w:sz w:val="20"/>
          <w:lang w:val="hy-AM"/>
        </w:rPr>
        <w:t>տրամադրվում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լիազորված</w:t>
      </w:r>
      <w:r w:rsidRPr="0023252B">
        <w:rPr>
          <w:rFonts w:ascii="GHEA Grapalat" w:hAnsi="GHEA Grapalat" w:cs="Sylfaen"/>
          <w:sz w:val="20"/>
          <w:lang w:val="af-ZA"/>
        </w:rPr>
        <w:t xml:space="preserve"> </w:t>
      </w:r>
      <w:r w:rsidRPr="0023252B">
        <w:rPr>
          <w:rFonts w:ascii="GHEA Grapalat" w:hAnsi="GHEA Grapalat" w:cs="Sylfaen"/>
          <w:sz w:val="20"/>
          <w:lang w:val="hy-AM"/>
        </w:rPr>
        <w:t>մարմնին</w:t>
      </w:r>
      <w:r w:rsidRPr="0023252B">
        <w:rPr>
          <w:rFonts w:ascii="GHEA Grapalat" w:hAnsi="GHEA Grapalat" w:cs="Sylfaen"/>
          <w:sz w:val="20"/>
          <w:lang w:val="af-ZA"/>
        </w:rPr>
        <w:t xml:space="preserve"> </w:t>
      </w:r>
      <w:r w:rsidRPr="0023252B">
        <w:rPr>
          <w:rFonts w:ascii="GHEA Grapalat" w:hAnsi="GHEA Grapalat" w:cs="Sylfaen"/>
          <w:sz w:val="20"/>
          <w:lang w:val="hy-AM"/>
        </w:rPr>
        <w:t>և</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մասնակցին</w:t>
      </w:r>
      <w:r w:rsidRPr="0023252B">
        <w:rPr>
          <w:rFonts w:ascii="GHEA Grapalat" w:hAnsi="GHEA Grapalat" w:cs="Sylfaen"/>
          <w:sz w:val="20"/>
          <w:lang w:val="af-ZA"/>
        </w:rPr>
        <w:t xml:space="preserve">: </w:t>
      </w:r>
      <w:r w:rsidRPr="0023252B">
        <w:rPr>
          <w:rFonts w:ascii="GHEA Grapalat" w:hAnsi="GHEA Grapalat" w:cs="Sylfaen"/>
          <w:sz w:val="20"/>
          <w:lang w:val="hy-AM"/>
        </w:rPr>
        <w:t>Լիազորված</w:t>
      </w:r>
      <w:r w:rsidRPr="0023252B">
        <w:rPr>
          <w:rFonts w:ascii="GHEA Grapalat" w:hAnsi="GHEA Grapalat" w:cs="Sylfaen"/>
          <w:sz w:val="20"/>
          <w:lang w:val="af-ZA"/>
        </w:rPr>
        <w:t xml:space="preserve"> </w:t>
      </w:r>
      <w:r w:rsidRPr="0023252B">
        <w:rPr>
          <w:rFonts w:ascii="GHEA Grapalat" w:hAnsi="GHEA Grapalat" w:cs="Sylfaen"/>
          <w:sz w:val="20"/>
          <w:lang w:val="hy-AM"/>
        </w:rPr>
        <w:t>մարմինը</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մասնակցին</w:t>
      </w:r>
      <w:r w:rsidRPr="0023252B">
        <w:rPr>
          <w:rFonts w:ascii="GHEA Grapalat" w:hAnsi="GHEA Grapalat" w:cs="Sylfaen"/>
          <w:sz w:val="20"/>
          <w:lang w:val="af-ZA"/>
        </w:rPr>
        <w:t xml:space="preserve"> </w:t>
      </w:r>
      <w:r w:rsidRPr="0023252B">
        <w:rPr>
          <w:rFonts w:ascii="GHEA Grapalat" w:hAnsi="GHEA Grapalat" w:cs="Sylfaen"/>
          <w:sz w:val="20"/>
          <w:lang w:val="hy-AM"/>
        </w:rPr>
        <w:t>ներառում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գնումների</w:t>
      </w:r>
      <w:r w:rsidRPr="0023252B">
        <w:rPr>
          <w:rFonts w:ascii="GHEA Grapalat" w:hAnsi="GHEA Grapalat" w:cs="Sylfaen"/>
          <w:sz w:val="20"/>
          <w:lang w:val="af-ZA"/>
        </w:rPr>
        <w:t xml:space="preserve"> </w:t>
      </w:r>
      <w:r w:rsidRPr="0023252B">
        <w:rPr>
          <w:rFonts w:ascii="GHEA Grapalat" w:hAnsi="GHEA Grapalat" w:cs="Sylfaen"/>
          <w:sz w:val="20"/>
          <w:lang w:val="hy-AM"/>
        </w:rPr>
        <w:t>գործընթացին</w:t>
      </w:r>
      <w:r w:rsidRPr="0023252B">
        <w:rPr>
          <w:rFonts w:ascii="GHEA Grapalat" w:hAnsi="GHEA Grapalat" w:cs="Sylfaen"/>
          <w:sz w:val="20"/>
          <w:lang w:val="af-ZA"/>
        </w:rPr>
        <w:t xml:space="preserve"> </w:t>
      </w:r>
      <w:r w:rsidRPr="0023252B">
        <w:rPr>
          <w:rFonts w:ascii="GHEA Grapalat" w:hAnsi="GHEA Grapalat" w:cs="Sylfaen"/>
          <w:sz w:val="20"/>
          <w:lang w:val="hy-AM"/>
        </w:rPr>
        <w:t>մասնակցելու</w:t>
      </w:r>
      <w:r w:rsidRPr="0023252B">
        <w:rPr>
          <w:rFonts w:ascii="GHEA Grapalat" w:hAnsi="GHEA Grapalat" w:cs="Sylfaen"/>
          <w:sz w:val="20"/>
          <w:lang w:val="af-ZA"/>
        </w:rPr>
        <w:t xml:space="preserve"> </w:t>
      </w:r>
      <w:r w:rsidRPr="0023252B">
        <w:rPr>
          <w:rFonts w:ascii="GHEA Grapalat" w:hAnsi="GHEA Grapalat" w:cs="Sylfaen"/>
          <w:sz w:val="20"/>
          <w:lang w:val="hy-AM"/>
        </w:rPr>
        <w:t>իրավունք</w:t>
      </w:r>
      <w:r w:rsidRPr="0023252B">
        <w:rPr>
          <w:rFonts w:ascii="GHEA Grapalat" w:hAnsi="GHEA Grapalat" w:cs="Sylfaen"/>
          <w:sz w:val="20"/>
          <w:lang w:val="af-ZA"/>
        </w:rPr>
        <w:t xml:space="preserve"> </w:t>
      </w:r>
      <w:r w:rsidRPr="0023252B">
        <w:rPr>
          <w:rFonts w:ascii="GHEA Grapalat" w:hAnsi="GHEA Grapalat" w:cs="Sylfaen"/>
          <w:sz w:val="20"/>
          <w:lang w:val="hy-AM"/>
        </w:rPr>
        <w:t>չունեցող</w:t>
      </w:r>
      <w:r w:rsidRPr="0023252B">
        <w:rPr>
          <w:rFonts w:ascii="GHEA Grapalat" w:hAnsi="GHEA Grapalat" w:cs="Sylfaen"/>
          <w:sz w:val="20"/>
          <w:lang w:val="af-ZA"/>
        </w:rPr>
        <w:t xml:space="preserve"> </w:t>
      </w:r>
      <w:r w:rsidRPr="0023252B">
        <w:rPr>
          <w:rFonts w:ascii="GHEA Grapalat" w:hAnsi="GHEA Grapalat" w:cs="Sylfaen"/>
          <w:sz w:val="20"/>
          <w:lang w:val="hy-AM"/>
        </w:rPr>
        <w:t>մասնակիցների</w:t>
      </w:r>
      <w:r w:rsidRPr="0023252B">
        <w:rPr>
          <w:rFonts w:ascii="GHEA Grapalat" w:hAnsi="GHEA Grapalat" w:cs="Sylfaen"/>
          <w:sz w:val="20"/>
          <w:lang w:val="af-ZA"/>
        </w:rPr>
        <w:t xml:space="preserve"> </w:t>
      </w:r>
      <w:r w:rsidRPr="0023252B">
        <w:rPr>
          <w:rFonts w:ascii="GHEA Grapalat" w:hAnsi="GHEA Grapalat" w:cs="Sylfaen"/>
          <w:sz w:val="20"/>
          <w:lang w:val="hy-AM"/>
        </w:rPr>
        <w:t>ցուցակում</w:t>
      </w:r>
      <w:r w:rsidRPr="0023252B">
        <w:rPr>
          <w:rFonts w:ascii="GHEA Grapalat" w:hAnsi="GHEA Grapalat" w:cs="Sylfaen"/>
          <w:sz w:val="20"/>
          <w:lang w:val="af-ZA"/>
        </w:rPr>
        <w:t xml:space="preserve"> </w:t>
      </w:r>
      <w:r w:rsidRPr="0023252B">
        <w:rPr>
          <w:rFonts w:ascii="GHEA Grapalat" w:hAnsi="GHEA Grapalat" w:cs="Sylfaen"/>
          <w:sz w:val="20"/>
          <w:lang w:val="hy-AM"/>
        </w:rPr>
        <w:t>որոշումն</w:t>
      </w:r>
      <w:r w:rsidRPr="0023252B">
        <w:rPr>
          <w:rFonts w:ascii="GHEA Grapalat" w:hAnsi="GHEA Grapalat" w:cs="Sylfaen"/>
          <w:sz w:val="20"/>
          <w:lang w:val="af-ZA"/>
        </w:rPr>
        <w:t xml:space="preserve"> </w:t>
      </w:r>
      <w:r w:rsidRPr="0023252B">
        <w:rPr>
          <w:rFonts w:ascii="GHEA Grapalat" w:hAnsi="GHEA Grapalat" w:cs="Sylfaen"/>
          <w:sz w:val="20"/>
          <w:lang w:val="hy-AM"/>
        </w:rPr>
        <w:t>ստանալուն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հինգերորդ</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իսկ</w:t>
      </w:r>
      <w:r w:rsidRPr="0023252B">
        <w:rPr>
          <w:rFonts w:ascii="GHEA Grapalat" w:hAnsi="GHEA Grapalat" w:cs="Sylfaen"/>
          <w:sz w:val="20"/>
          <w:lang w:val="af-ZA"/>
        </w:rPr>
        <w:t xml:space="preserve"> </w:t>
      </w:r>
      <w:r w:rsidRPr="0023252B">
        <w:rPr>
          <w:rFonts w:ascii="GHEA Grapalat" w:hAnsi="GHEA Grapalat" w:cs="Sylfaen"/>
          <w:sz w:val="20"/>
          <w:lang w:val="hy-AM"/>
        </w:rPr>
        <w:t>որոշումն</w:t>
      </w:r>
      <w:r w:rsidRPr="0023252B">
        <w:rPr>
          <w:rFonts w:ascii="GHEA Grapalat" w:hAnsi="GHEA Grapalat" w:cs="Sylfaen"/>
          <w:sz w:val="20"/>
          <w:lang w:val="af-ZA"/>
        </w:rPr>
        <w:t xml:space="preserve"> </w:t>
      </w:r>
      <w:r w:rsidRPr="0023252B">
        <w:rPr>
          <w:rFonts w:ascii="GHEA Grapalat" w:hAnsi="GHEA Grapalat" w:cs="Sylfaen"/>
          <w:sz w:val="20"/>
          <w:lang w:val="hy-AM"/>
        </w:rPr>
        <w:t>ստանալուն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hy-AM"/>
        </w:rPr>
        <w:t>օրվա</w:t>
      </w:r>
      <w:r w:rsidRPr="0023252B">
        <w:rPr>
          <w:rFonts w:ascii="GHEA Grapalat" w:hAnsi="GHEA Grapalat" w:cs="Sylfaen"/>
          <w:sz w:val="20"/>
          <w:lang w:val="af-ZA"/>
        </w:rPr>
        <w:t xml:space="preserve"> </w:t>
      </w:r>
      <w:r w:rsidRPr="0023252B">
        <w:rPr>
          <w:rFonts w:ascii="GHEA Grapalat" w:hAnsi="GHEA Grapalat" w:cs="Sylfaen"/>
          <w:sz w:val="20"/>
          <w:lang w:val="hy-AM"/>
        </w:rPr>
        <w:t>դրությամբ</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w:t>
      </w:r>
      <w:r w:rsidRPr="0023252B">
        <w:rPr>
          <w:rFonts w:ascii="GHEA Grapalat" w:hAnsi="GHEA Grapalat" w:cs="Sylfaen"/>
          <w:sz w:val="20"/>
          <w:lang w:val="af-ZA"/>
        </w:rPr>
        <w:t xml:space="preserve"> </w:t>
      </w:r>
      <w:r w:rsidRPr="0023252B">
        <w:rPr>
          <w:rFonts w:ascii="GHEA Grapalat" w:hAnsi="GHEA Grapalat" w:cs="Sylfaen"/>
          <w:sz w:val="20"/>
          <w:lang w:val="hy-AM"/>
        </w:rPr>
        <w:t>կողմից</w:t>
      </w:r>
      <w:r w:rsidRPr="0023252B">
        <w:rPr>
          <w:rFonts w:ascii="GHEA Grapalat" w:hAnsi="GHEA Grapalat" w:cs="Sylfaen"/>
          <w:sz w:val="20"/>
          <w:lang w:val="af-ZA"/>
        </w:rPr>
        <w:t xml:space="preserve"> </w:t>
      </w:r>
      <w:r w:rsidRPr="0023252B">
        <w:rPr>
          <w:rFonts w:ascii="GHEA Grapalat" w:hAnsi="GHEA Grapalat" w:cs="Sylfaen"/>
          <w:sz w:val="20"/>
          <w:lang w:val="hy-AM"/>
        </w:rPr>
        <w:t>որոշման</w:t>
      </w:r>
      <w:r w:rsidRPr="0023252B">
        <w:rPr>
          <w:rFonts w:ascii="GHEA Grapalat" w:hAnsi="GHEA Grapalat" w:cs="Sylfaen"/>
          <w:sz w:val="20"/>
          <w:lang w:val="af-ZA"/>
        </w:rPr>
        <w:t xml:space="preserve"> </w:t>
      </w:r>
      <w:r w:rsidRPr="0023252B">
        <w:rPr>
          <w:rFonts w:ascii="GHEA Grapalat" w:hAnsi="GHEA Grapalat" w:cs="Sylfaen"/>
          <w:sz w:val="20"/>
          <w:lang w:val="hy-AM"/>
        </w:rPr>
        <w:t>բողոքարկման</w:t>
      </w:r>
      <w:r w:rsidRPr="0023252B">
        <w:rPr>
          <w:rFonts w:ascii="GHEA Grapalat" w:hAnsi="GHEA Grapalat" w:cs="Sylfaen"/>
          <w:sz w:val="20"/>
          <w:lang w:val="af-ZA"/>
        </w:rPr>
        <w:t xml:space="preserve"> </w:t>
      </w:r>
      <w:r w:rsidRPr="0023252B">
        <w:rPr>
          <w:rFonts w:ascii="GHEA Grapalat" w:hAnsi="GHEA Grapalat" w:cs="Sylfaen"/>
          <w:sz w:val="20"/>
          <w:lang w:val="hy-AM"/>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hy-AM"/>
        </w:rPr>
        <w:t>հարուցված</w:t>
      </w:r>
      <w:r w:rsidRPr="0023252B">
        <w:rPr>
          <w:rFonts w:ascii="GHEA Grapalat" w:hAnsi="GHEA Grapalat" w:cs="Sylfaen"/>
          <w:sz w:val="20"/>
          <w:lang w:val="af-ZA"/>
        </w:rPr>
        <w:t xml:space="preserve"> </w:t>
      </w:r>
      <w:r w:rsidRPr="0023252B">
        <w:rPr>
          <w:rFonts w:ascii="GHEA Grapalat" w:hAnsi="GHEA Grapalat" w:cs="Sylfaen"/>
          <w:sz w:val="20"/>
          <w:lang w:val="hy-AM"/>
        </w:rPr>
        <w:t>և</w:t>
      </w:r>
      <w:r w:rsidRPr="0023252B">
        <w:rPr>
          <w:rFonts w:ascii="GHEA Grapalat" w:hAnsi="GHEA Grapalat" w:cs="Sylfaen"/>
          <w:sz w:val="20"/>
          <w:lang w:val="af-ZA"/>
        </w:rPr>
        <w:t xml:space="preserve"> </w:t>
      </w:r>
      <w:r w:rsidRPr="0023252B">
        <w:rPr>
          <w:rFonts w:ascii="GHEA Grapalat" w:hAnsi="GHEA Grapalat" w:cs="Sylfaen"/>
          <w:sz w:val="20"/>
          <w:lang w:val="hy-AM"/>
        </w:rPr>
        <w:t>չավարտված</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գործի</w:t>
      </w:r>
      <w:r w:rsidRPr="0023252B">
        <w:rPr>
          <w:rFonts w:ascii="GHEA Grapalat" w:hAnsi="GHEA Grapalat" w:cs="Sylfaen"/>
          <w:sz w:val="20"/>
          <w:lang w:val="af-ZA"/>
        </w:rPr>
        <w:t xml:space="preserve"> </w:t>
      </w:r>
      <w:r w:rsidRPr="0023252B">
        <w:rPr>
          <w:rFonts w:ascii="GHEA Grapalat" w:hAnsi="GHEA Grapalat" w:cs="Sylfaen"/>
          <w:sz w:val="20"/>
          <w:lang w:val="hy-AM"/>
        </w:rPr>
        <w:t>առկայության</w:t>
      </w:r>
      <w:r w:rsidRPr="0023252B">
        <w:rPr>
          <w:rFonts w:ascii="GHEA Grapalat" w:hAnsi="GHEA Grapalat" w:cs="Sylfaen"/>
          <w:sz w:val="20"/>
          <w:lang w:val="af-ZA"/>
        </w:rPr>
        <w:t xml:space="preserve"> </w:t>
      </w:r>
      <w:r w:rsidRPr="0023252B">
        <w:rPr>
          <w:rFonts w:ascii="GHEA Grapalat" w:hAnsi="GHEA Grapalat" w:cs="Sylfaen"/>
          <w:sz w:val="20"/>
          <w:lang w:val="hy-AM"/>
        </w:rPr>
        <w:t>դեպքում</w:t>
      </w:r>
      <w:r w:rsidRPr="0023252B">
        <w:rPr>
          <w:rFonts w:ascii="GHEA Grapalat" w:hAnsi="GHEA Grapalat" w:cs="Sylfaen"/>
          <w:sz w:val="20"/>
          <w:lang w:val="af-ZA"/>
        </w:rPr>
        <w:t xml:space="preserve">` </w:t>
      </w:r>
      <w:r w:rsidRPr="0023252B">
        <w:rPr>
          <w:rFonts w:ascii="GHEA Grapalat" w:hAnsi="GHEA Grapalat" w:cs="Sylfaen"/>
          <w:sz w:val="20"/>
          <w:lang w:val="hy-AM"/>
        </w:rPr>
        <w:t>տվյալ</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գործով</w:t>
      </w:r>
      <w:r w:rsidRPr="0023252B">
        <w:rPr>
          <w:rFonts w:ascii="GHEA Grapalat" w:hAnsi="GHEA Grapalat" w:cs="Sylfaen"/>
          <w:sz w:val="20"/>
          <w:lang w:val="af-ZA"/>
        </w:rPr>
        <w:t xml:space="preserve"> </w:t>
      </w:r>
      <w:r w:rsidRPr="0023252B">
        <w:rPr>
          <w:rFonts w:ascii="GHEA Grapalat" w:hAnsi="GHEA Grapalat" w:cs="Sylfaen"/>
          <w:sz w:val="20"/>
          <w:lang w:val="hy-AM"/>
        </w:rPr>
        <w:t>եզրափակիչ</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ակտն</w:t>
      </w:r>
      <w:r w:rsidRPr="0023252B">
        <w:rPr>
          <w:rFonts w:ascii="GHEA Grapalat" w:hAnsi="GHEA Grapalat" w:cs="Sylfaen"/>
          <w:sz w:val="20"/>
          <w:lang w:val="af-ZA"/>
        </w:rPr>
        <w:t xml:space="preserve"> </w:t>
      </w:r>
      <w:r w:rsidRPr="0023252B">
        <w:rPr>
          <w:rFonts w:ascii="GHEA Grapalat" w:hAnsi="GHEA Grapalat" w:cs="Sylfaen"/>
          <w:sz w:val="20"/>
          <w:lang w:val="hy-AM"/>
        </w:rPr>
        <w:t>ուժի</w:t>
      </w:r>
      <w:r w:rsidRPr="0023252B">
        <w:rPr>
          <w:rFonts w:ascii="GHEA Grapalat" w:hAnsi="GHEA Grapalat" w:cs="Sylfaen"/>
          <w:sz w:val="20"/>
          <w:lang w:val="af-ZA"/>
        </w:rPr>
        <w:t xml:space="preserve"> </w:t>
      </w:r>
      <w:r w:rsidRPr="0023252B">
        <w:rPr>
          <w:rFonts w:ascii="GHEA Grapalat" w:hAnsi="GHEA Grapalat" w:cs="Sylfaen"/>
          <w:sz w:val="20"/>
          <w:lang w:val="hy-AM"/>
        </w:rPr>
        <w:t>մեջ</w:t>
      </w:r>
      <w:r w:rsidRPr="0023252B">
        <w:rPr>
          <w:rFonts w:ascii="GHEA Grapalat" w:hAnsi="GHEA Grapalat" w:cs="Sylfaen"/>
          <w:sz w:val="20"/>
          <w:lang w:val="af-ZA"/>
        </w:rPr>
        <w:t xml:space="preserve"> </w:t>
      </w:r>
      <w:r w:rsidRPr="0023252B">
        <w:rPr>
          <w:rFonts w:ascii="GHEA Grapalat" w:hAnsi="GHEA Grapalat" w:cs="Sylfaen"/>
          <w:sz w:val="20"/>
          <w:lang w:val="hy-AM"/>
        </w:rPr>
        <w:t>մտնելու</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հինգերորդ</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եթե</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քննության</w:t>
      </w:r>
      <w:r w:rsidRPr="0023252B">
        <w:rPr>
          <w:rFonts w:ascii="GHEA Grapalat" w:hAnsi="GHEA Grapalat" w:cs="Sylfaen"/>
          <w:sz w:val="20"/>
          <w:lang w:val="af-ZA"/>
        </w:rPr>
        <w:t xml:space="preserve"> </w:t>
      </w:r>
      <w:r w:rsidRPr="0023252B">
        <w:rPr>
          <w:rFonts w:ascii="GHEA Grapalat" w:hAnsi="GHEA Grapalat" w:cs="Sylfaen"/>
          <w:sz w:val="20"/>
          <w:lang w:val="hy-AM"/>
        </w:rPr>
        <w:t>արդյունքով</w:t>
      </w:r>
      <w:r w:rsidRPr="0023252B">
        <w:rPr>
          <w:rFonts w:ascii="GHEA Grapalat" w:hAnsi="GHEA Grapalat" w:cs="Sylfaen"/>
          <w:sz w:val="20"/>
          <w:lang w:val="af-ZA"/>
        </w:rPr>
        <w:t xml:space="preserve"> </w:t>
      </w:r>
      <w:r w:rsidRPr="0023252B">
        <w:rPr>
          <w:rFonts w:ascii="GHEA Grapalat" w:hAnsi="GHEA Grapalat" w:cs="Sylfaen"/>
          <w:sz w:val="20"/>
          <w:lang w:val="hy-AM"/>
        </w:rPr>
        <w:t>որոշման</w:t>
      </w:r>
      <w:r w:rsidRPr="0023252B">
        <w:rPr>
          <w:rFonts w:ascii="GHEA Grapalat" w:hAnsi="GHEA Grapalat" w:cs="Sylfaen"/>
          <w:sz w:val="20"/>
          <w:lang w:val="af-ZA"/>
        </w:rPr>
        <w:t xml:space="preserve"> </w:t>
      </w:r>
      <w:r w:rsidRPr="0023252B">
        <w:rPr>
          <w:rFonts w:ascii="GHEA Grapalat" w:hAnsi="GHEA Grapalat" w:cs="Sylfaen"/>
          <w:sz w:val="20"/>
          <w:lang w:val="hy-AM"/>
        </w:rPr>
        <w:t>կատարման</w:t>
      </w:r>
      <w:r w:rsidRPr="0023252B">
        <w:rPr>
          <w:rFonts w:ascii="GHEA Grapalat" w:hAnsi="GHEA Grapalat" w:cs="Sylfaen"/>
          <w:sz w:val="20"/>
          <w:lang w:val="af-ZA"/>
        </w:rPr>
        <w:t xml:space="preserve"> </w:t>
      </w:r>
      <w:r w:rsidRPr="0023252B">
        <w:rPr>
          <w:rFonts w:ascii="GHEA Grapalat" w:hAnsi="GHEA Grapalat" w:cs="Sylfaen"/>
          <w:sz w:val="20"/>
          <w:lang w:val="hy-AM"/>
        </w:rPr>
        <w:t>հնարավորությունը</w:t>
      </w:r>
      <w:r w:rsidRPr="0023252B">
        <w:rPr>
          <w:rFonts w:ascii="GHEA Grapalat" w:hAnsi="GHEA Grapalat" w:cs="Sylfaen"/>
          <w:sz w:val="20"/>
          <w:lang w:val="af-ZA"/>
        </w:rPr>
        <w:t xml:space="preserve"> </w:t>
      </w:r>
      <w:r w:rsidRPr="0023252B">
        <w:rPr>
          <w:rFonts w:ascii="GHEA Grapalat" w:hAnsi="GHEA Grapalat" w:cs="Sylfaen"/>
          <w:sz w:val="20"/>
          <w:lang w:val="hy-AM"/>
        </w:rPr>
        <w:t>չի</w:t>
      </w:r>
      <w:r w:rsidRPr="0023252B">
        <w:rPr>
          <w:rFonts w:ascii="GHEA Grapalat" w:hAnsi="GHEA Grapalat" w:cs="Sylfaen"/>
          <w:sz w:val="20"/>
          <w:lang w:val="af-ZA"/>
        </w:rPr>
        <w:t xml:space="preserve"> </w:t>
      </w:r>
      <w:r w:rsidRPr="0023252B">
        <w:rPr>
          <w:rFonts w:ascii="GHEA Grapalat" w:hAnsi="GHEA Grapalat" w:cs="Sylfaen"/>
          <w:sz w:val="20"/>
          <w:lang w:val="hy-AM"/>
        </w:rPr>
        <w:t>վերացել:</w:t>
      </w:r>
    </w:p>
    <w:p w14:paraId="411EEA8C" w14:textId="77777777" w:rsidR="003255E1" w:rsidRPr="00015CC3" w:rsidRDefault="003255E1" w:rsidP="003255E1">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Pr="00015CC3">
        <w:rPr>
          <w:rFonts w:ascii="GHEA Grapalat" w:hAnsi="GHEA Grapalat" w:cs="Sylfaen"/>
          <w:sz w:val="20"/>
          <w:lang w:val="af-ZA"/>
        </w:rPr>
        <w:t>թե՝</w:t>
      </w:r>
    </w:p>
    <w:p w14:paraId="5A18C1CB" w14:textId="77777777" w:rsidR="003255E1" w:rsidRPr="00015CC3" w:rsidRDefault="003255E1" w:rsidP="003255E1">
      <w:pPr>
        <w:pStyle w:val="aff3"/>
        <w:numPr>
          <w:ilvl w:val="0"/>
          <w:numId w:val="18"/>
        </w:numPr>
        <w:shd w:val="clear" w:color="auto" w:fill="FFFFFF"/>
        <w:ind w:left="0" w:firstLine="426"/>
        <w:jc w:val="both"/>
        <w:rPr>
          <w:rFonts w:ascii="GHEA Grapalat" w:hAnsi="GHEA Grapalat" w:cs="Sylfaen"/>
          <w:sz w:val="20"/>
          <w:lang w:val="af-ZA"/>
        </w:rPr>
      </w:pPr>
      <w:r w:rsidRPr="00015CC3">
        <w:rPr>
          <w:rFonts w:ascii="GHEA Grapalat" w:hAnsi="GHEA Grapalat" w:cs="Sylfaen"/>
          <w:sz w:val="20"/>
          <w:lang w:val="af-ZA"/>
        </w:rPr>
        <w:t xml:space="preserve">սույն կետով նախատեսված՝ </w:t>
      </w:r>
      <w:proofErr w:type="spellStart"/>
      <w:r w:rsidRPr="00015CC3">
        <w:rPr>
          <w:rFonts w:ascii="GHEA Grapalat" w:hAnsi="GHEA Grapalat" w:cs="Sylfaen"/>
          <w:sz w:val="20"/>
          <w:lang w:val="ru-RU"/>
        </w:rPr>
        <w:t>լիազորված</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մարմ</w:t>
      </w:r>
      <w:r w:rsidRPr="00015CC3">
        <w:rPr>
          <w:rFonts w:ascii="GHEA Grapalat" w:hAnsi="GHEA Grapalat" w:cs="Sylfaen"/>
          <w:sz w:val="20"/>
        </w:rPr>
        <w:t>նին</w:t>
      </w:r>
      <w:proofErr w:type="spellEnd"/>
      <w:r w:rsidRPr="00015CC3">
        <w:rPr>
          <w:rFonts w:ascii="GHEA Grapalat" w:hAnsi="GHEA Grapalat" w:cs="Sylfaen"/>
          <w:sz w:val="20"/>
        </w:rPr>
        <w:t xml:space="preserve"> </w:t>
      </w:r>
      <w:proofErr w:type="spellStart"/>
      <w:r w:rsidRPr="00015CC3">
        <w:rPr>
          <w:rFonts w:ascii="GHEA Grapalat" w:hAnsi="GHEA Grapalat" w:cs="Sylfaen"/>
          <w:sz w:val="20"/>
        </w:rPr>
        <w:t>որոշումը</w:t>
      </w:r>
      <w:proofErr w:type="spellEnd"/>
      <w:r w:rsidRPr="00015CC3">
        <w:rPr>
          <w:rFonts w:ascii="GHEA Grapalat" w:hAnsi="GHEA Grapalat" w:cs="Sylfaen"/>
          <w:sz w:val="20"/>
        </w:rPr>
        <w:t xml:space="preserve"> </w:t>
      </w:r>
      <w:proofErr w:type="spellStart"/>
      <w:r w:rsidRPr="00015CC3">
        <w:rPr>
          <w:rFonts w:ascii="GHEA Grapalat" w:hAnsi="GHEA Grapalat" w:cs="Sylfaen"/>
          <w:sz w:val="20"/>
        </w:rPr>
        <w:t>ներկայացվելու</w:t>
      </w:r>
      <w:proofErr w:type="spellEnd"/>
      <w:r w:rsidRPr="00015CC3">
        <w:rPr>
          <w:rFonts w:ascii="GHEA Grapalat" w:hAnsi="GHEA Grapalat" w:cs="Sylfaen"/>
          <w:sz w:val="20"/>
        </w:rPr>
        <w:t xml:space="preserve"> </w:t>
      </w:r>
      <w:proofErr w:type="spellStart"/>
      <w:r w:rsidRPr="00015CC3">
        <w:rPr>
          <w:rFonts w:ascii="GHEA Grapalat" w:hAnsi="GHEA Grapalat" w:cs="Sylfaen"/>
          <w:sz w:val="20"/>
        </w:rPr>
        <w:t>վերջնաժամկետը</w:t>
      </w:r>
      <w:proofErr w:type="spellEnd"/>
      <w:r w:rsidRPr="00015CC3">
        <w:rPr>
          <w:rFonts w:ascii="GHEA Grapalat" w:hAnsi="GHEA Grapalat" w:cs="Sylfaen"/>
          <w:sz w:val="20"/>
        </w:rPr>
        <w:t xml:space="preserve"> </w:t>
      </w:r>
      <w:proofErr w:type="spellStart"/>
      <w:r w:rsidRPr="00015CC3">
        <w:rPr>
          <w:rFonts w:ascii="GHEA Grapalat" w:hAnsi="GHEA Grapalat" w:cs="Sylfaen"/>
          <w:sz w:val="20"/>
        </w:rPr>
        <w:t>լրանալու</w:t>
      </w:r>
      <w:proofErr w:type="spellEnd"/>
      <w:r w:rsidRPr="00015CC3">
        <w:rPr>
          <w:rFonts w:ascii="GHEA Grapalat" w:hAnsi="GHEA Grapalat" w:cs="Sylfaen"/>
          <w:sz w:val="20"/>
        </w:rPr>
        <w:t xml:space="preserve"> </w:t>
      </w:r>
      <w:proofErr w:type="spellStart"/>
      <w:r w:rsidRPr="00015CC3">
        <w:rPr>
          <w:rFonts w:ascii="GHEA Grapalat" w:hAnsi="GHEA Grapalat" w:cs="Sylfaen"/>
          <w:sz w:val="20"/>
        </w:rPr>
        <w:t>օրվա</w:t>
      </w:r>
      <w:proofErr w:type="spellEnd"/>
      <w:r w:rsidRPr="00015CC3">
        <w:rPr>
          <w:rFonts w:ascii="GHEA Grapalat" w:hAnsi="GHEA Grapalat" w:cs="Sylfaen"/>
          <w:sz w:val="20"/>
        </w:rPr>
        <w:t xml:space="preserve"> </w:t>
      </w:r>
      <w:proofErr w:type="spellStart"/>
      <w:r w:rsidRPr="00015CC3">
        <w:rPr>
          <w:rFonts w:ascii="GHEA Grapalat" w:hAnsi="GHEA Grapalat" w:cs="Sylfaen"/>
          <w:sz w:val="20"/>
        </w:rPr>
        <w:t>դրությամբ</w:t>
      </w:r>
      <w:proofErr w:type="spellEnd"/>
      <w:r w:rsidRPr="00015CC3">
        <w:rPr>
          <w:rFonts w:ascii="GHEA Grapalat" w:hAnsi="GHEA Grapalat" w:cs="Sylfaen"/>
          <w:sz w:val="20"/>
        </w:rPr>
        <w:t xml:space="preserve"> </w:t>
      </w:r>
      <w:proofErr w:type="spellStart"/>
      <w:r w:rsidRPr="00015CC3">
        <w:rPr>
          <w:rFonts w:ascii="GHEA Grapalat" w:hAnsi="GHEA Grapalat" w:cs="Sylfaen"/>
          <w:sz w:val="20"/>
        </w:rPr>
        <w:t>մասնակիցը</w:t>
      </w:r>
      <w:proofErr w:type="spellEnd"/>
      <w:r w:rsidRPr="00015CC3">
        <w:rPr>
          <w:rFonts w:ascii="GHEA Grapalat" w:hAnsi="GHEA Grapalat" w:cs="Sylfaen"/>
          <w:sz w:val="20"/>
        </w:rPr>
        <w:t xml:space="preserve"> </w:t>
      </w:r>
      <w:proofErr w:type="spellStart"/>
      <w:r w:rsidRPr="00015CC3">
        <w:rPr>
          <w:rFonts w:ascii="GHEA Grapalat" w:hAnsi="GHEA Grapalat" w:cs="Sylfaen"/>
          <w:sz w:val="20"/>
        </w:rPr>
        <w:t>կամ</w:t>
      </w:r>
      <w:proofErr w:type="spellEnd"/>
      <w:r w:rsidRPr="00015CC3">
        <w:rPr>
          <w:rFonts w:ascii="GHEA Grapalat" w:hAnsi="GHEA Grapalat" w:cs="Sylfaen"/>
          <w:sz w:val="20"/>
        </w:rPr>
        <w:t xml:space="preserve"> </w:t>
      </w:r>
      <w:proofErr w:type="spellStart"/>
      <w:r w:rsidRPr="00015CC3">
        <w:rPr>
          <w:rFonts w:ascii="GHEA Grapalat" w:hAnsi="GHEA Grapalat" w:cs="Sylfaen"/>
          <w:sz w:val="20"/>
        </w:rPr>
        <w:t>պայմանագիրը</w:t>
      </w:r>
      <w:proofErr w:type="spellEnd"/>
      <w:r w:rsidRPr="00015CC3">
        <w:rPr>
          <w:rFonts w:ascii="GHEA Grapalat" w:hAnsi="GHEA Grapalat" w:cs="Sylfaen"/>
          <w:sz w:val="20"/>
        </w:rPr>
        <w:t xml:space="preserve"> </w:t>
      </w:r>
      <w:proofErr w:type="spellStart"/>
      <w:r w:rsidRPr="00015CC3">
        <w:rPr>
          <w:rFonts w:ascii="GHEA Grapalat" w:hAnsi="GHEA Grapalat" w:cs="Sylfaen"/>
          <w:sz w:val="20"/>
        </w:rPr>
        <w:t>կնքած</w:t>
      </w:r>
      <w:proofErr w:type="spellEnd"/>
      <w:r w:rsidRPr="00015CC3">
        <w:rPr>
          <w:rFonts w:ascii="GHEA Grapalat" w:hAnsi="GHEA Grapalat" w:cs="Sylfaen"/>
          <w:sz w:val="20"/>
        </w:rPr>
        <w:t xml:space="preserve"> </w:t>
      </w:r>
      <w:proofErr w:type="spellStart"/>
      <w:r w:rsidRPr="00015CC3">
        <w:rPr>
          <w:rFonts w:ascii="GHEA Grapalat" w:hAnsi="GHEA Grapalat" w:cs="Sylfaen"/>
          <w:sz w:val="20"/>
        </w:rPr>
        <w:t>անձը</w:t>
      </w:r>
      <w:proofErr w:type="spellEnd"/>
      <w:r w:rsidRPr="00015CC3">
        <w:rPr>
          <w:rFonts w:ascii="GHEA Grapalat" w:hAnsi="GHEA Grapalat" w:cs="Sylfaen"/>
          <w:sz w:val="20"/>
        </w:rPr>
        <w:t xml:space="preserve"> </w:t>
      </w:r>
      <w:proofErr w:type="spellStart"/>
      <w:r w:rsidRPr="00015CC3">
        <w:rPr>
          <w:rFonts w:ascii="GHEA Grapalat" w:hAnsi="GHEA Grapalat" w:cs="Sylfaen"/>
          <w:sz w:val="20"/>
        </w:rPr>
        <w:t>վճարել</w:t>
      </w:r>
      <w:proofErr w:type="spellEnd"/>
      <w:r w:rsidRPr="00015CC3">
        <w:rPr>
          <w:rFonts w:ascii="GHEA Grapalat" w:hAnsi="GHEA Grapalat" w:cs="Sylfaen"/>
          <w:sz w:val="20"/>
        </w:rPr>
        <w:t xml:space="preserve"> է </w:t>
      </w:r>
      <w:r w:rsidRPr="00015CC3">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2CF66C9" w14:textId="77777777" w:rsidR="003255E1" w:rsidRPr="0023252B" w:rsidRDefault="003255E1" w:rsidP="003255E1">
      <w:pPr>
        <w:pStyle w:val="aff3"/>
        <w:numPr>
          <w:ilvl w:val="0"/>
          <w:numId w:val="18"/>
        </w:numPr>
        <w:shd w:val="clear" w:color="auto" w:fill="FFFFFF"/>
        <w:ind w:left="0" w:firstLine="375"/>
        <w:jc w:val="both"/>
        <w:rPr>
          <w:rFonts w:ascii="GHEA Grapalat" w:hAnsi="GHEA Grapalat" w:cs="Sylfaen"/>
          <w:sz w:val="20"/>
          <w:lang w:val="af-ZA"/>
        </w:rPr>
      </w:pPr>
      <w:r w:rsidRPr="00015CC3">
        <w:rPr>
          <w:rFonts w:ascii="GHEA Grapalat" w:hAnsi="GHEA Grapalat" w:cs="Sylfaen"/>
          <w:sz w:val="20"/>
          <w:lang w:val="af-ZA"/>
        </w:rPr>
        <w:t xml:space="preserve">մասնակցի կամ </w:t>
      </w:r>
      <w:r w:rsidRPr="0023252B">
        <w:rPr>
          <w:rFonts w:ascii="GHEA Grapalat" w:hAnsi="GHEA Grapalat" w:cs="Sylfaen"/>
          <w:sz w:val="20"/>
          <w:lang w:val="af-ZA"/>
        </w:rPr>
        <w:t xml:space="preserve">պայմանագիրը կնքած անձի կողմից հայտի, պայմանագրի և (կամ) որակավորան ապահովման գումարի վճարումն իրականացվել է </w:t>
      </w:r>
      <w:proofErr w:type="spellStart"/>
      <w:r w:rsidRPr="0023252B">
        <w:rPr>
          <w:rFonts w:ascii="GHEA Grapalat" w:hAnsi="GHEA Grapalat" w:cs="Sylfaen"/>
          <w:sz w:val="20"/>
          <w:lang w:val="ru-RU"/>
        </w:rPr>
        <w:t>լիազորված</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ru-RU"/>
        </w:rPr>
        <w:t>մարմ</w:t>
      </w:r>
      <w:r w:rsidRPr="0023252B">
        <w:rPr>
          <w:rFonts w:ascii="GHEA Grapalat" w:hAnsi="GHEA Grapalat" w:cs="Sylfaen"/>
          <w:sz w:val="20"/>
        </w:rPr>
        <w:t>նին</w:t>
      </w:r>
      <w:proofErr w:type="spellEnd"/>
      <w:r w:rsidRPr="0023252B">
        <w:rPr>
          <w:rFonts w:ascii="GHEA Grapalat" w:hAnsi="GHEA Grapalat" w:cs="Sylfaen"/>
          <w:sz w:val="20"/>
        </w:rPr>
        <w:t xml:space="preserve"> </w:t>
      </w:r>
      <w:proofErr w:type="spellStart"/>
      <w:r w:rsidRPr="0023252B">
        <w:rPr>
          <w:rFonts w:ascii="GHEA Grapalat" w:hAnsi="GHEA Grapalat" w:cs="Sylfaen"/>
          <w:sz w:val="20"/>
        </w:rPr>
        <w:t>որոշումը</w:t>
      </w:r>
      <w:proofErr w:type="spellEnd"/>
      <w:r w:rsidRPr="0023252B">
        <w:rPr>
          <w:rFonts w:ascii="GHEA Grapalat" w:hAnsi="GHEA Grapalat" w:cs="Sylfaen"/>
          <w:sz w:val="20"/>
        </w:rPr>
        <w:t xml:space="preserve"> </w:t>
      </w:r>
      <w:proofErr w:type="spellStart"/>
      <w:r w:rsidRPr="0023252B">
        <w:rPr>
          <w:rFonts w:ascii="GHEA Grapalat" w:hAnsi="GHEA Grapalat" w:cs="Sylfaen"/>
          <w:sz w:val="20"/>
        </w:rPr>
        <w:t>ներկայացվելու</w:t>
      </w:r>
      <w:proofErr w:type="spellEnd"/>
      <w:r w:rsidRPr="0023252B">
        <w:rPr>
          <w:rFonts w:ascii="GHEA Grapalat" w:hAnsi="GHEA Grapalat" w:cs="Sylfaen"/>
          <w:sz w:val="20"/>
        </w:rPr>
        <w:t xml:space="preserve"> </w:t>
      </w:r>
      <w:proofErr w:type="spellStart"/>
      <w:r w:rsidRPr="0023252B">
        <w:rPr>
          <w:rFonts w:ascii="GHEA Grapalat" w:hAnsi="GHEA Grapalat" w:cs="Sylfaen"/>
          <w:sz w:val="20"/>
        </w:rPr>
        <w:t>վերջնաժամկետը</w:t>
      </w:r>
      <w:proofErr w:type="spellEnd"/>
      <w:r w:rsidRPr="0023252B">
        <w:rPr>
          <w:rFonts w:ascii="GHEA Grapalat" w:hAnsi="GHEA Grapalat" w:cs="Sylfaen"/>
          <w:sz w:val="20"/>
        </w:rPr>
        <w:t xml:space="preserve"> </w:t>
      </w:r>
      <w:proofErr w:type="spellStart"/>
      <w:r w:rsidRPr="0023252B">
        <w:rPr>
          <w:rFonts w:ascii="GHEA Grapalat" w:hAnsi="GHEA Grapalat" w:cs="Sylfaen"/>
          <w:sz w:val="20"/>
        </w:rPr>
        <w:t>լրանալու</w:t>
      </w:r>
      <w:r w:rsidRPr="0023252B">
        <w:rPr>
          <w:rFonts w:ascii="GHEA Grapalat" w:hAnsi="GHEA Grapalat" w:cs="Sylfaen"/>
          <w:sz w:val="20"/>
          <w:lang w:val="en-US"/>
        </w:rPr>
        <w:t>ց</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հետո</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բայց</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ոչ</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ուշ</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քան</w:t>
      </w:r>
      <w:proofErr w:type="spellEnd"/>
      <w:r w:rsidRPr="0023252B">
        <w:rPr>
          <w:rFonts w:ascii="GHEA Grapalat" w:hAnsi="GHEA Grapalat" w:cs="Sylfaen"/>
          <w:sz w:val="20"/>
          <w:lang w:val="af-ZA"/>
        </w:rPr>
        <w:t xml:space="preserve"> </w:t>
      </w:r>
      <w:r w:rsidRPr="0023252B">
        <w:rPr>
          <w:rFonts w:ascii="GHEA Grapalat" w:hAnsi="GHEA Grapalat" w:cs="Sylfaen"/>
          <w:sz w:val="20"/>
          <w:lang w:val="hy-AM"/>
        </w:rPr>
        <w:t xml:space="preserve"> </w:t>
      </w:r>
      <w:proofErr w:type="spellStart"/>
      <w:r w:rsidRPr="0023252B">
        <w:rPr>
          <w:rFonts w:ascii="GHEA Grapalat" w:hAnsi="GHEA Grapalat" w:cs="Sylfaen"/>
          <w:sz w:val="20"/>
        </w:rPr>
        <w:t>լիազորված</w:t>
      </w:r>
      <w:proofErr w:type="spellEnd"/>
      <w:r w:rsidRPr="0023252B">
        <w:rPr>
          <w:rFonts w:ascii="GHEA Grapalat" w:hAnsi="GHEA Grapalat" w:cs="Sylfaen"/>
          <w:sz w:val="20"/>
        </w:rPr>
        <w:t xml:space="preserve"> </w:t>
      </w:r>
      <w:proofErr w:type="spellStart"/>
      <w:r w:rsidRPr="0023252B">
        <w:rPr>
          <w:rFonts w:ascii="GHEA Grapalat" w:hAnsi="GHEA Grapalat" w:cs="Sylfaen"/>
          <w:sz w:val="20"/>
        </w:rPr>
        <w:t>մարմնի</w:t>
      </w:r>
      <w:proofErr w:type="spellEnd"/>
      <w:r w:rsidRPr="0023252B">
        <w:rPr>
          <w:rFonts w:ascii="GHEA Grapalat" w:hAnsi="GHEA Grapalat" w:cs="Sylfaen"/>
          <w:sz w:val="20"/>
        </w:rPr>
        <w:t xml:space="preserve"> </w:t>
      </w:r>
      <w:proofErr w:type="spellStart"/>
      <w:r w:rsidRPr="0023252B">
        <w:rPr>
          <w:rFonts w:ascii="GHEA Grapalat" w:hAnsi="GHEA Grapalat" w:cs="Sylfaen"/>
          <w:sz w:val="20"/>
        </w:rPr>
        <w:t>կողմից</w:t>
      </w:r>
      <w:proofErr w:type="spellEnd"/>
      <w:r w:rsidRPr="0023252B">
        <w:rPr>
          <w:rFonts w:ascii="GHEA Grapalat" w:hAnsi="GHEA Grapalat" w:cs="Sylfaen"/>
          <w:sz w:val="20"/>
        </w:rPr>
        <w:t xml:space="preserve"> </w:t>
      </w:r>
      <w:proofErr w:type="spellStart"/>
      <w:r w:rsidRPr="0023252B">
        <w:rPr>
          <w:rFonts w:ascii="GHEA Grapalat" w:hAnsi="GHEA Grapalat" w:cs="Sylfaen"/>
          <w:sz w:val="20"/>
        </w:rPr>
        <w:t>մասնակցին</w:t>
      </w:r>
      <w:proofErr w:type="spellEnd"/>
      <w:r w:rsidRPr="0023252B">
        <w:rPr>
          <w:rFonts w:ascii="GHEA Grapalat" w:hAnsi="GHEA Grapalat" w:cs="Sylfaen"/>
          <w:sz w:val="20"/>
        </w:rPr>
        <w:t xml:space="preserve">  </w:t>
      </w:r>
      <w:proofErr w:type="spellStart"/>
      <w:r w:rsidRPr="0023252B">
        <w:rPr>
          <w:rFonts w:ascii="GHEA Grapalat" w:hAnsi="GHEA Grapalat" w:cs="Sylfaen"/>
          <w:sz w:val="20"/>
        </w:rPr>
        <w:t>ցուցակում</w:t>
      </w:r>
      <w:proofErr w:type="spellEnd"/>
      <w:r w:rsidRPr="0023252B">
        <w:rPr>
          <w:rFonts w:ascii="GHEA Grapalat" w:hAnsi="GHEA Grapalat" w:cs="Sylfaen"/>
          <w:sz w:val="20"/>
        </w:rPr>
        <w:t xml:space="preserve"> </w:t>
      </w:r>
      <w:proofErr w:type="spellStart"/>
      <w:r w:rsidRPr="0023252B">
        <w:rPr>
          <w:rFonts w:ascii="GHEA Grapalat" w:hAnsi="GHEA Grapalat" w:cs="Sylfaen"/>
          <w:sz w:val="20"/>
        </w:rPr>
        <w:t>ներառելու</w:t>
      </w:r>
      <w:proofErr w:type="spellEnd"/>
      <w:r w:rsidRPr="0023252B">
        <w:rPr>
          <w:rFonts w:ascii="GHEA Grapalat" w:hAnsi="GHEA Grapalat" w:cs="Sylfaen"/>
          <w:sz w:val="20"/>
        </w:rPr>
        <w:t xml:space="preserve"> </w:t>
      </w:r>
      <w:proofErr w:type="spellStart"/>
      <w:r w:rsidRPr="0023252B">
        <w:rPr>
          <w:rFonts w:ascii="GHEA Grapalat" w:hAnsi="GHEA Grapalat" w:cs="Sylfaen"/>
          <w:sz w:val="20"/>
        </w:rPr>
        <w:t>համար</w:t>
      </w:r>
      <w:proofErr w:type="spellEnd"/>
      <w:r w:rsidRPr="0023252B">
        <w:rPr>
          <w:rFonts w:ascii="GHEA Grapalat" w:hAnsi="GHEA Grapalat" w:cs="Sylfaen"/>
          <w:sz w:val="20"/>
        </w:rPr>
        <w:t xml:space="preserve"> </w:t>
      </w:r>
      <w:proofErr w:type="spellStart"/>
      <w:r w:rsidRPr="0023252B">
        <w:rPr>
          <w:rFonts w:ascii="GHEA Grapalat" w:hAnsi="GHEA Grapalat" w:cs="Sylfaen"/>
          <w:sz w:val="20"/>
        </w:rPr>
        <w:t>սահմանված</w:t>
      </w:r>
      <w:proofErr w:type="spellEnd"/>
      <w:r w:rsidRPr="0023252B">
        <w:rPr>
          <w:rFonts w:ascii="GHEA Grapalat" w:hAnsi="GHEA Grapalat" w:cs="Sylfaen"/>
          <w:sz w:val="20"/>
        </w:rPr>
        <w:t xml:space="preserve"> </w:t>
      </w:r>
      <w:proofErr w:type="spellStart"/>
      <w:r w:rsidRPr="0023252B">
        <w:rPr>
          <w:rFonts w:ascii="GHEA Grapalat" w:hAnsi="GHEA Grapalat" w:cs="Sylfaen"/>
          <w:sz w:val="20"/>
        </w:rPr>
        <w:t>քառասունօրյա</w:t>
      </w:r>
      <w:proofErr w:type="spellEnd"/>
      <w:r w:rsidRPr="0023252B">
        <w:rPr>
          <w:rFonts w:ascii="GHEA Grapalat" w:hAnsi="GHEA Grapalat" w:cs="Sylfaen"/>
          <w:sz w:val="20"/>
        </w:rPr>
        <w:t xml:space="preserve"> </w:t>
      </w:r>
      <w:proofErr w:type="spellStart"/>
      <w:r w:rsidRPr="0023252B">
        <w:rPr>
          <w:rFonts w:ascii="GHEA Grapalat" w:hAnsi="GHEA Grapalat" w:cs="Sylfaen"/>
          <w:sz w:val="20"/>
        </w:rPr>
        <w:t>ժամկետը</w:t>
      </w:r>
      <w:proofErr w:type="spellEnd"/>
      <w:r w:rsidRPr="0023252B">
        <w:rPr>
          <w:rFonts w:ascii="GHEA Grapalat" w:hAnsi="GHEA Grapalat" w:cs="Sylfaen"/>
          <w:sz w:val="20"/>
        </w:rPr>
        <w:t xml:space="preserve"> </w:t>
      </w:r>
      <w:proofErr w:type="spellStart"/>
      <w:r w:rsidRPr="0023252B">
        <w:rPr>
          <w:rFonts w:ascii="GHEA Grapalat" w:hAnsi="GHEA Grapalat" w:cs="Sylfaen"/>
          <w:sz w:val="20"/>
        </w:rPr>
        <w:t>լրանալը</w:t>
      </w:r>
      <w:proofErr w:type="spellEnd"/>
      <w:r w:rsidRPr="0023252B">
        <w:rPr>
          <w:rFonts w:ascii="GHEA Grapalat" w:hAnsi="GHEA Grapalat" w:cs="Sylfaen"/>
          <w:sz w:val="20"/>
          <w:lang w:val="hy-AM"/>
        </w:rPr>
        <w:t xml:space="preserve"> , </w:t>
      </w:r>
      <w:r w:rsidRPr="0023252B">
        <w:rPr>
          <w:rFonts w:ascii="GHEA Grapalat" w:hAnsi="GHEA Grapalat" w:cs="Sylfaen"/>
          <w:sz w:val="20"/>
          <w:lang w:val="af-ZA"/>
        </w:rPr>
        <w:t xml:space="preserve"> </w:t>
      </w:r>
      <w:proofErr w:type="spellStart"/>
      <w:r w:rsidRPr="0023252B">
        <w:rPr>
          <w:rFonts w:ascii="GHEA Grapalat" w:hAnsi="GHEA Grapalat" w:cs="Sylfaen"/>
          <w:sz w:val="20"/>
          <w:lang w:val="ru-RU"/>
        </w:rPr>
        <w:t>իսկ</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ru-RU"/>
        </w:rPr>
        <w:t>որոշումն</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ru-RU"/>
        </w:rPr>
        <w:t>ստանալուն</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ru-RU"/>
        </w:rPr>
        <w:t>հաջորդող</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ru-RU"/>
        </w:rPr>
        <w:t>քառասուներորդ</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ru-RU"/>
        </w:rPr>
        <w:t>օրվա</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ru-RU"/>
        </w:rPr>
        <w:t>դրությամբ</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ru-RU"/>
        </w:rPr>
        <w:t>մասնակցի</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ru-RU"/>
        </w:rPr>
        <w:t>կողմից</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ru-RU"/>
        </w:rPr>
        <w:t>որոշման</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ru-RU"/>
        </w:rPr>
        <w:t>բողոքարկման</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ru-RU"/>
        </w:rPr>
        <w:t>վերաբերյալ</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ru-RU"/>
        </w:rPr>
        <w:t>հարուցված</w:t>
      </w:r>
      <w:proofErr w:type="spellEnd"/>
      <w:r w:rsidRPr="0023252B">
        <w:rPr>
          <w:rFonts w:ascii="GHEA Grapalat" w:hAnsi="GHEA Grapalat" w:cs="Sylfaen"/>
          <w:sz w:val="20"/>
          <w:lang w:val="af-ZA"/>
        </w:rPr>
        <w:t xml:space="preserve"> </w:t>
      </w:r>
      <w:r w:rsidRPr="0023252B">
        <w:rPr>
          <w:rFonts w:ascii="GHEA Grapalat" w:hAnsi="GHEA Grapalat" w:cs="Sylfaen"/>
          <w:sz w:val="20"/>
          <w:lang w:val="ru-RU"/>
        </w:rPr>
        <w:t>և</w:t>
      </w:r>
      <w:r w:rsidRPr="0023252B">
        <w:rPr>
          <w:rFonts w:ascii="GHEA Grapalat" w:hAnsi="GHEA Grapalat" w:cs="Sylfaen"/>
          <w:sz w:val="20"/>
          <w:lang w:val="af-ZA"/>
        </w:rPr>
        <w:t xml:space="preserve"> </w:t>
      </w:r>
      <w:proofErr w:type="spellStart"/>
      <w:r w:rsidRPr="0023252B">
        <w:rPr>
          <w:rFonts w:ascii="GHEA Grapalat" w:hAnsi="GHEA Grapalat" w:cs="Sylfaen"/>
          <w:sz w:val="20"/>
          <w:lang w:val="ru-RU"/>
        </w:rPr>
        <w:t>չավարտված</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ru-RU"/>
        </w:rPr>
        <w:t>դատական</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ru-RU"/>
        </w:rPr>
        <w:t>գործի</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ru-RU"/>
        </w:rPr>
        <w:t>առկայության</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ru-RU"/>
        </w:rPr>
        <w:t>դեպքում</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ոչ</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ուշ</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քան</w:t>
      </w:r>
      <w:proofErr w:type="spellEnd"/>
      <w:r w:rsidRPr="0023252B">
        <w:rPr>
          <w:rFonts w:ascii="GHEA Grapalat" w:hAnsi="GHEA Grapalat" w:cs="Sylfaen"/>
          <w:sz w:val="20"/>
          <w:lang w:val="hy-AM"/>
        </w:rPr>
        <w:t xml:space="preserve"> </w:t>
      </w:r>
      <w:proofErr w:type="spellStart"/>
      <w:r w:rsidRPr="0023252B">
        <w:rPr>
          <w:rFonts w:ascii="GHEA Grapalat" w:hAnsi="GHEA Grapalat" w:cs="Sylfaen"/>
          <w:sz w:val="20"/>
          <w:lang w:val="ru-RU"/>
        </w:rPr>
        <w:t>տվյալ</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ru-RU"/>
        </w:rPr>
        <w:t>դատական</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ru-RU"/>
        </w:rPr>
        <w:t>գործով</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ru-RU"/>
        </w:rPr>
        <w:t>եզրափակիչ</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ru-RU"/>
        </w:rPr>
        <w:t>դատական</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ru-RU"/>
        </w:rPr>
        <w:t>ակտն</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ru-RU"/>
        </w:rPr>
        <w:t>ուժի</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ru-RU"/>
        </w:rPr>
        <w:t>մեջ</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ru-RU"/>
        </w:rPr>
        <w:t>մտնելը</w:t>
      </w:r>
      <w:proofErr w:type="spellEnd"/>
      <w:r w:rsidRPr="0023252B">
        <w:rPr>
          <w:rFonts w:ascii="GHEA Grapalat" w:hAnsi="GHEA Grapalat" w:cs="Sylfaen"/>
          <w:sz w:val="20"/>
        </w:rPr>
        <w:t xml:space="preserve"> </w:t>
      </w:r>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ապա</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պատվիրատուն</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դրա</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մասին</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գրավոր</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տեղեկացնում</w:t>
      </w:r>
      <w:proofErr w:type="spellEnd"/>
      <w:r w:rsidRPr="0023252B">
        <w:rPr>
          <w:rFonts w:ascii="GHEA Grapalat" w:hAnsi="GHEA Grapalat" w:cs="Sylfaen"/>
          <w:sz w:val="20"/>
          <w:lang w:val="af-ZA"/>
        </w:rPr>
        <w:t xml:space="preserve"> </w:t>
      </w:r>
      <w:r w:rsidRPr="0023252B">
        <w:rPr>
          <w:rFonts w:ascii="GHEA Grapalat" w:hAnsi="GHEA Grapalat" w:cs="Sylfaen"/>
          <w:sz w:val="20"/>
          <w:lang w:val="en-US"/>
        </w:rPr>
        <w:t>է</w:t>
      </w:r>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լիազորված</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մարմին</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որի</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հիման</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վրա</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մասնակիցը</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չի</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ներառվում</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ցուցակում</w:t>
      </w:r>
      <w:proofErr w:type="spellEnd"/>
      <w:r w:rsidRPr="0023252B">
        <w:rPr>
          <w:rFonts w:ascii="GHEA Grapalat" w:hAnsi="GHEA Grapalat" w:cs="Sylfaen"/>
          <w:sz w:val="20"/>
          <w:lang w:val="af-ZA"/>
        </w:rPr>
        <w:t>:</w:t>
      </w:r>
    </w:p>
    <w:p w14:paraId="69A6DEEB" w14:textId="77777777" w:rsidR="003255E1" w:rsidRDefault="003255E1" w:rsidP="003255E1">
      <w:pPr>
        <w:ind w:firstLine="375"/>
        <w:jc w:val="both"/>
        <w:rPr>
          <w:rFonts w:ascii="GHEA Grapalat" w:hAnsi="GHEA Grapalat" w:cs="Sylfaen"/>
          <w:sz w:val="20"/>
          <w:lang w:val="af-ZA"/>
        </w:rPr>
      </w:pPr>
      <w:r w:rsidRPr="00265A5A">
        <w:rPr>
          <w:rFonts w:ascii="GHEA Grapalat" w:hAnsi="GHEA Grapalat" w:cs="Sylfaen"/>
          <w:sz w:val="20"/>
          <w:lang w:val="af-ZA"/>
        </w:rPr>
        <w:t>Ընդ որում</w:t>
      </w:r>
      <w:r>
        <w:rPr>
          <w:rFonts w:ascii="GHEA Grapalat" w:hAnsi="GHEA Grapalat" w:cs="Sylfaen"/>
          <w:sz w:val="20"/>
          <w:lang w:val="af-ZA"/>
        </w:rPr>
        <w:t>.</w:t>
      </w:r>
    </w:p>
    <w:p w14:paraId="41C2DC87" w14:textId="77777777" w:rsidR="003255E1" w:rsidRDefault="003255E1" w:rsidP="003255E1">
      <w:pPr>
        <w:ind w:firstLine="375"/>
        <w:jc w:val="both"/>
        <w:rPr>
          <w:rFonts w:ascii="GHEA Grapalat" w:hAnsi="GHEA Grapalat" w:cs="Sylfaen"/>
          <w:sz w:val="20"/>
          <w:lang w:val="af-ZA"/>
        </w:rPr>
      </w:pPr>
      <w:r>
        <w:rPr>
          <w:rFonts w:ascii="GHEA Grapalat" w:hAnsi="GHEA Grapalat" w:cs="Sylfaen"/>
          <w:sz w:val="20"/>
          <w:lang w:val="af-ZA"/>
        </w:rPr>
        <w:t>-</w:t>
      </w:r>
      <w:r w:rsidRPr="00265A5A">
        <w:rPr>
          <w:rFonts w:ascii="GHEA Grapalat" w:hAnsi="GHEA Grapalat" w:cs="Sylfaen"/>
          <w:sz w:val="20"/>
          <w:lang w:val="af-ZA"/>
        </w:rPr>
        <w:t xml:space="preserve"> եթե</w:t>
      </w:r>
      <w:r w:rsidRPr="00015CC3">
        <w:rPr>
          <w:rFonts w:ascii="GHEA Grapalat" w:hAnsi="GHEA Grapalat" w:cs="Sylfaen"/>
          <w:sz w:val="20"/>
          <w:lang w:val="af-ZA"/>
        </w:rPr>
        <w:t xml:space="preserve"> </w:t>
      </w:r>
      <w:r w:rsidRPr="00265A5A">
        <w:rPr>
          <w:rFonts w:ascii="GHEA Grapalat" w:hAnsi="GHEA Grapalat" w:cs="Sylfaen"/>
          <w:sz w:val="20"/>
          <w:lang w:val="af-ZA"/>
        </w:rPr>
        <w:t>մասնակցի</w:t>
      </w:r>
      <w:r w:rsidRPr="00015CC3">
        <w:rPr>
          <w:rFonts w:ascii="GHEA Grapalat" w:hAnsi="GHEA Grapalat" w:cs="Sylfaen"/>
          <w:sz w:val="20"/>
          <w:lang w:val="af-ZA"/>
        </w:rPr>
        <w:t xml:space="preserve"> </w:t>
      </w:r>
      <w:r w:rsidRPr="00265A5A">
        <w:rPr>
          <w:rFonts w:ascii="GHEA Grapalat" w:hAnsi="GHEA Grapalat" w:cs="Sylfaen"/>
          <w:sz w:val="20"/>
          <w:lang w:val="af-ZA"/>
        </w:rPr>
        <w:t>գնումներին</w:t>
      </w:r>
      <w:r w:rsidRPr="00015CC3">
        <w:rPr>
          <w:rFonts w:ascii="GHEA Grapalat" w:hAnsi="GHEA Grapalat" w:cs="Sylfaen"/>
          <w:sz w:val="20"/>
          <w:lang w:val="af-ZA"/>
        </w:rPr>
        <w:t xml:space="preserve"> </w:t>
      </w:r>
      <w:r w:rsidRPr="00265A5A">
        <w:rPr>
          <w:rFonts w:ascii="GHEA Grapalat" w:hAnsi="GHEA Grapalat" w:cs="Sylfaen"/>
          <w:sz w:val="20"/>
          <w:lang w:val="af-ZA"/>
        </w:rPr>
        <w:t>մասնակցելու</w:t>
      </w:r>
      <w:r w:rsidRPr="00015CC3">
        <w:rPr>
          <w:rFonts w:ascii="GHEA Grapalat" w:hAnsi="GHEA Grapalat" w:cs="Sylfaen"/>
          <w:sz w:val="20"/>
          <w:lang w:val="af-ZA"/>
        </w:rPr>
        <w:t xml:space="preserve"> </w:t>
      </w:r>
      <w:r w:rsidRPr="00265A5A">
        <w:rPr>
          <w:rFonts w:ascii="GHEA Grapalat" w:hAnsi="GHEA Grapalat" w:cs="Sylfaen"/>
          <w:sz w:val="20"/>
          <w:lang w:val="af-ZA"/>
        </w:rPr>
        <w:t>իրավունք</w:t>
      </w:r>
      <w:r w:rsidRPr="00015CC3">
        <w:rPr>
          <w:rFonts w:ascii="GHEA Grapalat" w:hAnsi="GHEA Grapalat" w:cs="Sylfaen"/>
          <w:sz w:val="20"/>
          <w:lang w:val="af-ZA"/>
        </w:rPr>
        <w:t xml:space="preserve"> </w:t>
      </w:r>
      <w:r w:rsidRPr="00265A5A">
        <w:rPr>
          <w:rFonts w:ascii="GHEA Grapalat" w:hAnsi="GHEA Grapalat" w:cs="Sylfaen"/>
          <w:sz w:val="20"/>
          <w:lang w:val="af-ZA"/>
        </w:rPr>
        <w:t>ունենալու մասին դիմում-հայտարարությունը որակվում</w:t>
      </w:r>
      <w:r w:rsidRPr="00015CC3">
        <w:rPr>
          <w:rFonts w:ascii="GHEA Grapalat" w:hAnsi="GHEA Grapalat" w:cs="Sylfaen"/>
          <w:sz w:val="20"/>
          <w:lang w:val="af-ZA"/>
        </w:rPr>
        <w:t xml:space="preserve"> </w:t>
      </w:r>
      <w:r w:rsidRPr="00265A5A">
        <w:rPr>
          <w:rFonts w:ascii="GHEA Grapalat" w:hAnsi="GHEA Grapalat" w:cs="Sylfaen"/>
          <w:sz w:val="20"/>
          <w:lang w:val="af-ZA"/>
        </w:rPr>
        <w:t>է</w:t>
      </w:r>
      <w:r w:rsidRPr="00015CC3">
        <w:rPr>
          <w:rFonts w:ascii="GHEA Grapalat" w:hAnsi="GHEA Grapalat" w:cs="Sylfaen"/>
          <w:sz w:val="20"/>
          <w:lang w:val="af-ZA"/>
        </w:rPr>
        <w:t xml:space="preserve"> </w:t>
      </w:r>
      <w:r w:rsidRPr="00265A5A">
        <w:rPr>
          <w:rFonts w:ascii="GHEA Grapalat" w:hAnsi="GHEA Grapalat" w:cs="Sylfaen"/>
          <w:sz w:val="20"/>
          <w:lang w:val="af-ZA"/>
        </w:rPr>
        <w:t>որպես</w:t>
      </w:r>
      <w:r w:rsidRPr="00015CC3">
        <w:rPr>
          <w:rFonts w:ascii="GHEA Grapalat" w:hAnsi="GHEA Grapalat" w:cs="Sylfaen"/>
          <w:sz w:val="20"/>
          <w:lang w:val="af-ZA"/>
        </w:rPr>
        <w:t xml:space="preserve"> </w:t>
      </w:r>
      <w:r w:rsidRPr="00265A5A">
        <w:rPr>
          <w:rFonts w:ascii="GHEA Grapalat" w:hAnsi="GHEA Grapalat" w:cs="Sylfaen"/>
          <w:sz w:val="20"/>
          <w:lang w:val="af-ZA"/>
        </w:rPr>
        <w:t>իրականությանը</w:t>
      </w:r>
      <w:r w:rsidRPr="00015CC3">
        <w:rPr>
          <w:rFonts w:ascii="GHEA Grapalat" w:hAnsi="GHEA Grapalat" w:cs="Sylfaen"/>
          <w:sz w:val="20"/>
          <w:lang w:val="af-ZA"/>
        </w:rPr>
        <w:t xml:space="preserve"> </w:t>
      </w:r>
      <w:r w:rsidRPr="00265A5A">
        <w:rPr>
          <w:rFonts w:ascii="GHEA Grapalat" w:hAnsi="GHEA Grapalat" w:cs="Sylfaen"/>
          <w:sz w:val="20"/>
          <w:lang w:val="af-ZA"/>
        </w:rPr>
        <w:t>չհամապատասխանող</w:t>
      </w:r>
      <w:r w:rsidRPr="00015CC3">
        <w:rPr>
          <w:rFonts w:ascii="GHEA Grapalat" w:hAnsi="GHEA Grapalat" w:cs="Sylfaen"/>
          <w:sz w:val="20"/>
          <w:lang w:val="af-ZA"/>
        </w:rPr>
        <w:t xml:space="preserve"> </w:t>
      </w:r>
      <w:r w:rsidRPr="00265A5A">
        <w:rPr>
          <w:rFonts w:ascii="GHEA Grapalat" w:hAnsi="GHEA Grapalat" w:cs="Sylfaen"/>
          <w:sz w:val="20"/>
          <w:lang w:val="af-ZA"/>
        </w:rPr>
        <w:t>կամ</w:t>
      </w:r>
      <w:r w:rsidRPr="00015CC3">
        <w:rPr>
          <w:rFonts w:ascii="GHEA Grapalat" w:hAnsi="GHEA Grapalat" w:cs="Sylfaen"/>
          <w:sz w:val="20"/>
          <w:lang w:val="af-ZA"/>
        </w:rPr>
        <w:t xml:space="preserve"> </w:t>
      </w:r>
      <w:r w:rsidRPr="00265A5A">
        <w:rPr>
          <w:rFonts w:ascii="GHEA Grapalat" w:hAnsi="GHEA Grapalat" w:cs="Sylfaen"/>
          <w:sz w:val="20"/>
          <w:lang w:val="af-ZA"/>
        </w:rPr>
        <w:t>մասնակիցը</w:t>
      </w:r>
      <w:r w:rsidRPr="00015CC3">
        <w:rPr>
          <w:rFonts w:ascii="GHEA Grapalat" w:hAnsi="GHEA Grapalat" w:cs="Sylfaen"/>
          <w:sz w:val="20"/>
          <w:lang w:val="af-ZA"/>
        </w:rPr>
        <w:t xml:space="preserve"> սույն </w:t>
      </w:r>
      <w:r w:rsidRPr="00265A5A">
        <w:rPr>
          <w:rFonts w:ascii="GHEA Grapalat" w:hAnsi="GHEA Grapalat" w:cs="Sylfaen"/>
          <w:sz w:val="20"/>
          <w:lang w:val="af-ZA"/>
        </w:rPr>
        <w:t>հրավերով</w:t>
      </w:r>
      <w:r w:rsidRPr="00015CC3">
        <w:rPr>
          <w:rFonts w:ascii="GHEA Grapalat" w:hAnsi="GHEA Grapalat" w:cs="Sylfaen"/>
          <w:sz w:val="20"/>
          <w:lang w:val="af-ZA"/>
        </w:rPr>
        <w:t xml:space="preserve"> </w:t>
      </w:r>
      <w:r w:rsidRPr="00265A5A">
        <w:rPr>
          <w:rFonts w:ascii="GHEA Grapalat" w:hAnsi="GHEA Grapalat" w:cs="Sylfaen"/>
          <w:sz w:val="20"/>
          <w:lang w:val="af-ZA"/>
        </w:rPr>
        <w:t>սահմանված</w:t>
      </w:r>
      <w:r w:rsidRPr="00015CC3">
        <w:rPr>
          <w:rFonts w:ascii="GHEA Grapalat" w:hAnsi="GHEA Grapalat" w:cs="Sylfaen"/>
          <w:sz w:val="20"/>
          <w:lang w:val="af-ZA"/>
        </w:rPr>
        <w:t xml:space="preserve"> </w:t>
      </w:r>
      <w:r w:rsidRPr="00265A5A">
        <w:rPr>
          <w:rFonts w:ascii="GHEA Grapalat" w:hAnsi="GHEA Grapalat" w:cs="Sylfaen"/>
          <w:sz w:val="20"/>
          <w:lang w:val="af-ZA"/>
        </w:rPr>
        <w:t>կարգով</w:t>
      </w:r>
      <w:r w:rsidRPr="00015CC3">
        <w:rPr>
          <w:rFonts w:ascii="GHEA Grapalat" w:hAnsi="GHEA Grapalat" w:cs="Sylfaen"/>
          <w:sz w:val="20"/>
          <w:lang w:val="af-ZA"/>
        </w:rPr>
        <w:t xml:space="preserve"> </w:t>
      </w:r>
      <w:r w:rsidRPr="00265A5A">
        <w:rPr>
          <w:rFonts w:ascii="GHEA Grapalat" w:hAnsi="GHEA Grapalat" w:cs="Sylfaen"/>
          <w:sz w:val="20"/>
          <w:lang w:val="af-ZA"/>
        </w:rPr>
        <w:t>և</w:t>
      </w:r>
      <w:r w:rsidRPr="00015CC3">
        <w:rPr>
          <w:rFonts w:ascii="GHEA Grapalat" w:hAnsi="GHEA Grapalat" w:cs="Sylfaen"/>
          <w:sz w:val="20"/>
          <w:lang w:val="af-ZA"/>
        </w:rPr>
        <w:t xml:space="preserve"> </w:t>
      </w:r>
      <w:r w:rsidRPr="00265A5A">
        <w:rPr>
          <w:rFonts w:ascii="GHEA Grapalat" w:hAnsi="GHEA Grapalat" w:cs="Sylfaen"/>
          <w:sz w:val="20"/>
          <w:lang w:val="af-ZA"/>
        </w:rPr>
        <w:t>ժամկետներում</w:t>
      </w:r>
      <w:r w:rsidRPr="00015CC3">
        <w:rPr>
          <w:rFonts w:ascii="GHEA Grapalat" w:hAnsi="GHEA Grapalat" w:cs="Sylfaen"/>
          <w:sz w:val="20"/>
          <w:lang w:val="af-ZA"/>
        </w:rPr>
        <w:t xml:space="preserve"> </w:t>
      </w:r>
      <w:r w:rsidRPr="00265A5A">
        <w:rPr>
          <w:rFonts w:ascii="GHEA Grapalat" w:hAnsi="GHEA Grapalat" w:cs="Sylfaen"/>
          <w:sz w:val="20"/>
          <w:lang w:val="af-ZA"/>
        </w:rPr>
        <w:t>չի</w:t>
      </w:r>
      <w:r w:rsidRPr="00015CC3">
        <w:rPr>
          <w:rFonts w:ascii="GHEA Grapalat" w:hAnsi="GHEA Grapalat" w:cs="Sylfaen"/>
          <w:sz w:val="20"/>
          <w:lang w:val="af-ZA"/>
        </w:rPr>
        <w:t xml:space="preserve"> </w:t>
      </w:r>
      <w:r w:rsidRPr="00265A5A">
        <w:rPr>
          <w:rFonts w:ascii="GHEA Grapalat" w:hAnsi="GHEA Grapalat" w:cs="Sylfaen"/>
          <w:sz w:val="20"/>
          <w:lang w:val="af-ZA"/>
        </w:rPr>
        <w:t>ներկայացնում</w:t>
      </w:r>
      <w:r w:rsidRPr="00015CC3">
        <w:rPr>
          <w:rFonts w:ascii="GHEA Grapalat" w:hAnsi="GHEA Grapalat" w:cs="Sylfaen"/>
          <w:sz w:val="20"/>
          <w:lang w:val="af-ZA"/>
        </w:rPr>
        <w:t xml:space="preserve"> </w:t>
      </w:r>
      <w:r w:rsidRPr="00265A5A">
        <w:rPr>
          <w:rFonts w:ascii="GHEA Grapalat" w:hAnsi="GHEA Grapalat" w:cs="Sylfaen"/>
          <w:sz w:val="20"/>
          <w:lang w:val="af-ZA"/>
        </w:rPr>
        <w:t>հրավերով</w:t>
      </w:r>
      <w:r w:rsidRPr="00015CC3">
        <w:rPr>
          <w:rFonts w:ascii="GHEA Grapalat" w:hAnsi="GHEA Grapalat" w:cs="Sylfaen"/>
          <w:sz w:val="20"/>
          <w:lang w:val="af-ZA"/>
        </w:rPr>
        <w:t xml:space="preserve"> </w:t>
      </w:r>
      <w:r w:rsidRPr="00265A5A">
        <w:rPr>
          <w:rFonts w:ascii="GHEA Grapalat" w:hAnsi="GHEA Grapalat" w:cs="Sylfaen"/>
          <w:sz w:val="20"/>
          <w:lang w:val="af-ZA"/>
        </w:rPr>
        <w:t>նախատեսված</w:t>
      </w:r>
      <w:r w:rsidRPr="00015CC3">
        <w:rPr>
          <w:rFonts w:ascii="GHEA Grapalat" w:hAnsi="GHEA Grapalat" w:cs="Sylfaen"/>
          <w:sz w:val="20"/>
          <w:lang w:val="af-ZA"/>
        </w:rPr>
        <w:t xml:space="preserve"> </w:t>
      </w:r>
      <w:r w:rsidRPr="00265A5A">
        <w:rPr>
          <w:rFonts w:ascii="GHEA Grapalat" w:hAnsi="GHEA Grapalat" w:cs="Sylfaen"/>
          <w:sz w:val="20"/>
          <w:lang w:val="af-ZA"/>
        </w:rPr>
        <w:t>փաստաթղթերը</w:t>
      </w:r>
      <w:r w:rsidRPr="008419F9">
        <w:rPr>
          <w:rFonts w:ascii="GHEA Grapalat" w:hAnsi="GHEA Grapalat" w:cs="Sylfaen"/>
          <w:sz w:val="20"/>
          <w:lang w:val="hy-AM"/>
        </w:rPr>
        <w:t xml:space="preserve">, </w:t>
      </w:r>
      <w:bookmarkStart w:id="436" w:name="_Hlk193180492"/>
      <w:r w:rsidRPr="008419F9">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436"/>
      <w:r>
        <w:rPr>
          <w:rFonts w:ascii="GHEA Grapalat" w:hAnsi="GHEA Grapalat" w:cs="Sylfaen"/>
          <w:sz w:val="20"/>
        </w:rPr>
        <w:t>՝</w:t>
      </w:r>
      <w:bookmarkStart w:id="437" w:name="_Hlk201942453"/>
      <w:r w:rsidRPr="00C9491B">
        <w:rPr>
          <w:rFonts w:ascii="GHEA Grapalat" w:hAnsi="GHEA Grapalat" w:cs="Sylfaen"/>
          <w:sz w:val="20"/>
          <w:lang w:val="af-ZA"/>
        </w:rPr>
        <w:t xml:space="preserve"> </w:t>
      </w:r>
      <w:proofErr w:type="spellStart"/>
      <w:r>
        <w:rPr>
          <w:rFonts w:ascii="GHEA Grapalat" w:hAnsi="GHEA Grapalat" w:cs="Sylfaen"/>
          <w:sz w:val="20"/>
        </w:rPr>
        <w:t>այդ</w:t>
      </w:r>
      <w:proofErr w:type="spellEnd"/>
      <w:r w:rsidRPr="00427247">
        <w:rPr>
          <w:rFonts w:ascii="GHEA Grapalat" w:hAnsi="GHEA Grapalat" w:cs="Sylfaen"/>
          <w:sz w:val="20"/>
          <w:lang w:val="af-ZA"/>
        </w:rPr>
        <w:t xml:space="preserve"> </w:t>
      </w:r>
      <w:r>
        <w:rPr>
          <w:rFonts w:ascii="GHEA Grapalat" w:hAnsi="GHEA Grapalat" w:cs="Sylfaen"/>
          <w:sz w:val="20"/>
          <w:lang w:val="af-ZA"/>
        </w:rPr>
        <w:t xml:space="preserve">թվում՝ երբ </w:t>
      </w:r>
      <w:r w:rsidRPr="008D6BC6">
        <w:rPr>
          <w:rFonts w:ascii="GHEA Grapalat" w:hAnsi="GHEA Grapalat"/>
          <w:sz w:val="20"/>
          <w:szCs w:val="20"/>
          <w:lang w:val="es-ES"/>
        </w:rPr>
        <w:t xml:space="preserve">ՀՀ </w:t>
      </w:r>
      <w:proofErr w:type="spellStart"/>
      <w:r w:rsidRPr="008D6BC6">
        <w:rPr>
          <w:rFonts w:ascii="GHEA Grapalat" w:hAnsi="GHEA Grapalat"/>
          <w:sz w:val="20"/>
          <w:szCs w:val="20"/>
          <w:lang w:val="es-ES"/>
        </w:rPr>
        <w:t>կառավարության</w:t>
      </w:r>
      <w:proofErr w:type="spellEnd"/>
      <w:r w:rsidRPr="00BB094C">
        <w:rPr>
          <w:rFonts w:ascii="GHEA Grapalat" w:hAnsi="GHEA Grapalat"/>
          <w:sz w:val="20"/>
          <w:szCs w:val="20"/>
          <w:lang w:val="es-ES"/>
        </w:rPr>
        <w:t xml:space="preserve"> 20.06.2025</w:t>
      </w:r>
      <w:r w:rsidRPr="008D6BC6">
        <w:rPr>
          <w:rFonts w:ascii="GHEA Grapalat" w:hAnsi="GHEA Grapalat"/>
          <w:sz w:val="20"/>
          <w:szCs w:val="20"/>
          <w:lang w:val="es-ES"/>
        </w:rPr>
        <w:t>թ</w:t>
      </w:r>
      <w:r w:rsidRPr="00BB094C">
        <w:rPr>
          <w:rFonts w:ascii="GHEA Grapalat" w:hAnsi="GHEA Grapalat"/>
          <w:sz w:val="20"/>
          <w:szCs w:val="20"/>
          <w:lang w:val="es-ES"/>
        </w:rPr>
        <w:t>. N 817-</w:t>
      </w:r>
      <w:r w:rsidRPr="008D6BC6">
        <w:rPr>
          <w:rFonts w:ascii="GHEA Grapalat" w:hAnsi="GHEA Grapalat"/>
          <w:sz w:val="20"/>
          <w:szCs w:val="20"/>
          <w:lang w:val="es-ES"/>
        </w:rPr>
        <w:t>Ա</w:t>
      </w:r>
      <w:r w:rsidRPr="00BB094C">
        <w:rPr>
          <w:rFonts w:ascii="GHEA Grapalat" w:hAnsi="GHEA Grapalat"/>
          <w:sz w:val="20"/>
          <w:szCs w:val="20"/>
          <w:lang w:val="es-ES"/>
        </w:rPr>
        <w:t xml:space="preserve"> </w:t>
      </w:r>
      <w:proofErr w:type="spellStart"/>
      <w:r w:rsidRPr="008D6BC6">
        <w:rPr>
          <w:rFonts w:ascii="GHEA Grapalat" w:hAnsi="GHEA Grapalat"/>
          <w:sz w:val="20"/>
          <w:szCs w:val="20"/>
          <w:lang w:val="es-ES"/>
        </w:rPr>
        <w:t>որոշման</w:t>
      </w:r>
      <w:proofErr w:type="spellEnd"/>
      <w:r w:rsidRPr="00BB094C">
        <w:rPr>
          <w:rFonts w:ascii="GHEA Grapalat" w:hAnsi="GHEA Grapalat"/>
          <w:sz w:val="20"/>
          <w:szCs w:val="20"/>
          <w:lang w:val="es-ES"/>
        </w:rPr>
        <w:t xml:space="preserve"> </w:t>
      </w:r>
      <w:r w:rsidRPr="009D5A79">
        <w:rPr>
          <w:rFonts w:ascii="GHEA Grapalat" w:hAnsi="GHEA Grapalat"/>
          <w:sz w:val="20"/>
          <w:szCs w:val="20"/>
          <w:lang w:val="es-ES"/>
        </w:rPr>
        <w:t xml:space="preserve">2-րդ </w:t>
      </w:r>
      <w:proofErr w:type="spellStart"/>
      <w:r w:rsidRPr="009D5A79">
        <w:rPr>
          <w:rFonts w:ascii="GHEA Grapalat" w:hAnsi="GHEA Grapalat"/>
          <w:sz w:val="20"/>
          <w:szCs w:val="20"/>
          <w:lang w:val="es-ES"/>
        </w:rPr>
        <w:t>կետի</w:t>
      </w:r>
      <w:proofErr w:type="spellEnd"/>
      <w:r w:rsidRPr="009D5A79">
        <w:rPr>
          <w:rFonts w:ascii="GHEA Grapalat" w:hAnsi="GHEA Grapalat"/>
          <w:sz w:val="20"/>
          <w:szCs w:val="20"/>
          <w:lang w:val="es-ES"/>
        </w:rPr>
        <w:t xml:space="preserve"> 2-րդ </w:t>
      </w:r>
      <w:proofErr w:type="spellStart"/>
      <w:r w:rsidRPr="009D5A79">
        <w:rPr>
          <w:rFonts w:ascii="GHEA Grapalat" w:hAnsi="GHEA Grapalat"/>
          <w:sz w:val="20"/>
          <w:szCs w:val="20"/>
          <w:lang w:val="es-ES"/>
        </w:rPr>
        <w:t>ենթակետով</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նախատեսված</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ցուցակում</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ներառված</w:t>
      </w:r>
      <w:proofErr w:type="spellEnd"/>
      <w:r>
        <w:rPr>
          <w:rFonts w:ascii="GHEA Grapalat" w:hAnsi="GHEA Grapalat" w:cs="Sylfaen"/>
          <w:sz w:val="20"/>
          <w:lang w:val="af-ZA"/>
        </w:rPr>
        <w:t xml:space="preserve"> անձը </w:t>
      </w:r>
      <w:r w:rsidRPr="004948B3">
        <w:rPr>
          <w:rFonts w:ascii="GHEA Grapalat" w:hAnsi="GHEA Grapalat" w:cs="Sylfaen"/>
          <w:sz w:val="20"/>
          <w:lang w:val="hy-AM"/>
        </w:rPr>
        <w:t xml:space="preserve">մասնակցի կողմից առաջարկվում է որպես </w:t>
      </w:r>
      <w:proofErr w:type="spellStart"/>
      <w:proofErr w:type="gramStart"/>
      <w:r>
        <w:rPr>
          <w:rFonts w:ascii="GHEA Grapalat" w:hAnsi="GHEA Grapalat" w:cs="Sylfaen"/>
          <w:sz w:val="20"/>
        </w:rPr>
        <w:t>ենթակապալառու</w:t>
      </w:r>
      <w:proofErr w:type="spellEnd"/>
      <w:r w:rsidRPr="00427247">
        <w:rPr>
          <w:rFonts w:ascii="GHEA Grapalat" w:hAnsi="GHEA Grapalat" w:cs="Sylfaen"/>
          <w:sz w:val="20"/>
          <w:lang w:val="hy-AM"/>
        </w:rPr>
        <w:t>,</w:t>
      </w:r>
      <w:r w:rsidRPr="00427247">
        <w:rPr>
          <w:rFonts w:ascii="GHEA Grapalat" w:hAnsi="GHEA Grapalat" w:cs="Sylfaen"/>
          <w:lang w:val="af-ZA"/>
        </w:rPr>
        <w:t xml:space="preserve"> </w:t>
      </w:r>
      <w:bookmarkEnd w:id="437"/>
      <w:r w:rsidRPr="00E34404">
        <w:rPr>
          <w:rFonts w:ascii="GHEA Grapalat" w:hAnsi="GHEA Grapalat" w:cs="Sylfaen"/>
          <w:sz w:val="20"/>
          <w:lang w:val="af-ZA"/>
        </w:rPr>
        <w:t xml:space="preserve"> </w:t>
      </w:r>
      <w:r w:rsidRPr="00232F57">
        <w:rPr>
          <w:rFonts w:ascii="GHEA Grapalat" w:hAnsi="GHEA Grapalat" w:cs="Sylfaen"/>
          <w:sz w:val="20"/>
          <w:lang w:val="af-ZA"/>
        </w:rPr>
        <w:t xml:space="preserve"> </w:t>
      </w:r>
      <w:proofErr w:type="gramEnd"/>
      <w:r w:rsidRPr="00015CC3">
        <w:rPr>
          <w:rFonts w:ascii="GHEA Grapalat" w:hAnsi="GHEA Grapalat" w:cs="Sylfaen"/>
          <w:sz w:val="20"/>
          <w:lang w:val="af-ZA"/>
        </w:rPr>
        <w:t xml:space="preserve"> </w:t>
      </w:r>
      <w:r w:rsidRPr="00265A5A">
        <w:rPr>
          <w:rFonts w:ascii="GHEA Grapalat" w:hAnsi="GHEA Grapalat" w:cs="Sylfaen"/>
          <w:sz w:val="20"/>
          <w:lang w:val="af-ZA"/>
        </w:rPr>
        <w:t>կամ</w:t>
      </w:r>
      <w:r w:rsidRPr="00015CC3">
        <w:rPr>
          <w:rFonts w:ascii="GHEA Grapalat" w:hAnsi="GHEA Grapalat" w:cs="Sylfaen"/>
          <w:sz w:val="20"/>
          <w:lang w:val="af-ZA"/>
        </w:rPr>
        <w:t xml:space="preserve"> </w:t>
      </w:r>
      <w:r w:rsidRPr="00265A5A">
        <w:rPr>
          <w:rFonts w:ascii="GHEA Grapalat" w:hAnsi="GHEA Grapalat" w:cs="Sylfaen"/>
          <w:sz w:val="20"/>
          <w:lang w:val="af-ZA"/>
        </w:rPr>
        <w:t>ընտրված</w:t>
      </w:r>
      <w:r w:rsidRPr="00015CC3">
        <w:rPr>
          <w:rFonts w:ascii="GHEA Grapalat" w:hAnsi="GHEA Grapalat" w:cs="Sylfaen"/>
          <w:sz w:val="20"/>
          <w:lang w:val="af-ZA"/>
        </w:rPr>
        <w:t xml:space="preserve"> </w:t>
      </w:r>
      <w:r w:rsidRPr="00265A5A">
        <w:rPr>
          <w:rFonts w:ascii="GHEA Grapalat" w:hAnsi="GHEA Grapalat" w:cs="Sylfaen"/>
          <w:sz w:val="20"/>
          <w:lang w:val="af-ZA"/>
        </w:rPr>
        <w:t>մասնակիցը</w:t>
      </w:r>
      <w:r w:rsidRPr="00015CC3">
        <w:rPr>
          <w:rFonts w:ascii="GHEA Grapalat" w:hAnsi="GHEA Grapalat" w:cs="Sylfaen"/>
          <w:sz w:val="20"/>
          <w:lang w:val="af-ZA"/>
        </w:rPr>
        <w:t xml:space="preserve"> </w:t>
      </w:r>
      <w:r w:rsidRPr="00015CC3">
        <w:rPr>
          <w:rFonts w:ascii="GHEA Grapalat" w:hAnsi="GHEA Grapalat" w:cs="Sylfaen"/>
          <w:sz w:val="20"/>
          <w:lang w:val="hy-AM"/>
        </w:rPr>
        <w:t>չի</w:t>
      </w:r>
      <w:r w:rsidRPr="00015CC3">
        <w:rPr>
          <w:rFonts w:ascii="GHEA Grapalat" w:hAnsi="GHEA Grapalat" w:cs="Sylfaen"/>
          <w:sz w:val="20"/>
          <w:lang w:val="af-ZA"/>
        </w:rPr>
        <w:t xml:space="preserve"> </w:t>
      </w:r>
      <w:r w:rsidRPr="00015CC3">
        <w:rPr>
          <w:rFonts w:ascii="GHEA Grapalat" w:hAnsi="GHEA Grapalat" w:cs="Sylfaen"/>
          <w:sz w:val="20"/>
          <w:lang w:val="hy-AM"/>
        </w:rPr>
        <w:t>ներկայացնում</w:t>
      </w:r>
      <w:r w:rsidRPr="00015CC3">
        <w:rPr>
          <w:rFonts w:ascii="GHEA Grapalat" w:hAnsi="GHEA Grapalat" w:cs="Sylfaen"/>
          <w:sz w:val="20"/>
          <w:lang w:val="af-ZA"/>
        </w:rPr>
        <w:t xml:space="preserve"> </w:t>
      </w:r>
      <w:r w:rsidRPr="00015CC3">
        <w:rPr>
          <w:rFonts w:ascii="GHEA Grapalat" w:hAnsi="GHEA Grapalat" w:cs="Sylfaen"/>
          <w:sz w:val="20"/>
          <w:lang w:val="hy-AM"/>
        </w:rPr>
        <w:t>որակավորման</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w:t>
      </w:r>
      <w:r w:rsidRPr="00015CC3">
        <w:rPr>
          <w:rFonts w:ascii="GHEA Grapalat" w:hAnsi="GHEA Grapalat" w:cs="Sylfaen"/>
          <w:sz w:val="20"/>
          <w:lang w:val="hy-AM"/>
        </w:rPr>
        <w:t>պայմանագրի</w:t>
      </w:r>
      <w:r w:rsidRPr="00015CC3">
        <w:rPr>
          <w:rFonts w:ascii="GHEA Grapalat" w:hAnsi="GHEA Grapalat" w:cs="Sylfaen"/>
          <w:sz w:val="20"/>
          <w:lang w:val="af-ZA"/>
        </w:rPr>
        <w:t xml:space="preserve"> </w:t>
      </w:r>
      <w:r w:rsidRPr="00015CC3">
        <w:rPr>
          <w:rFonts w:ascii="GHEA Grapalat" w:hAnsi="GHEA Grapalat" w:cs="Sylfaen"/>
          <w:sz w:val="20"/>
          <w:lang w:val="hy-AM"/>
        </w:rPr>
        <w:t>ապահովում</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proofErr w:type="spellStart"/>
      <w:r w:rsidRPr="00015CC3">
        <w:rPr>
          <w:rFonts w:ascii="GHEA Grapalat" w:hAnsi="GHEA Grapalat" w:cs="Sylfaen"/>
          <w:sz w:val="20"/>
        </w:rPr>
        <w:t>արդյունքում</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համաձայնագիր</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կնքելու</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նպատակով</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պայմանագիրը</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կնքած</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անձը</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սահմանված</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ժամկետում</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միակողմանի</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հաստատված</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հայտարարության</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տուժանքի</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այսուհետ</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նաև</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տուժանք</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ձևով</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ներկայացված</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պայմանագրի</w:t>
      </w:r>
      <w:proofErr w:type="spellEnd"/>
      <w:r w:rsidRPr="00015CC3">
        <w:rPr>
          <w:rFonts w:ascii="GHEA Grapalat" w:hAnsi="GHEA Grapalat" w:cs="Sylfaen"/>
          <w:sz w:val="20"/>
          <w:lang w:val="af-ZA"/>
        </w:rPr>
        <w:t xml:space="preserve"> </w:t>
      </w:r>
      <w:r w:rsidRPr="00015CC3">
        <w:rPr>
          <w:rFonts w:ascii="GHEA Grapalat" w:hAnsi="GHEA Grapalat" w:cs="Sylfaen"/>
          <w:sz w:val="20"/>
        </w:rPr>
        <w:t>և</w:t>
      </w:r>
      <w:r w:rsidRPr="00015CC3">
        <w:rPr>
          <w:rFonts w:ascii="GHEA Grapalat" w:hAnsi="GHEA Grapalat" w:cs="Sylfaen"/>
          <w:sz w:val="20"/>
          <w:lang w:val="af-ZA"/>
        </w:rPr>
        <w:t xml:space="preserve"> (</w:t>
      </w:r>
      <w:proofErr w:type="spellStart"/>
      <w:r w:rsidRPr="00015CC3">
        <w:rPr>
          <w:rFonts w:ascii="GHEA Grapalat" w:hAnsi="GHEA Grapalat" w:cs="Sylfaen"/>
          <w:sz w:val="20"/>
        </w:rPr>
        <w:t>կամ</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որակավորման</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ապահովումը</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չի</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փոխարինում</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lastRenderedPageBreak/>
        <w:t>բանկային</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երաշխիք</w:t>
      </w:r>
      <w:proofErr w:type="spellEnd"/>
      <w:r>
        <w:rPr>
          <w:rFonts w:ascii="GHEA Grapalat" w:hAnsi="GHEA Grapalat" w:cs="Sylfaen"/>
          <w:sz w:val="20"/>
          <w:lang w:val="hy-AM"/>
        </w:rPr>
        <w:t>ո</w:t>
      </w:r>
      <w:r w:rsidRPr="00015CC3">
        <w:rPr>
          <w:rFonts w:ascii="GHEA Grapalat" w:hAnsi="GHEA Grapalat" w:cs="Sylfaen"/>
          <w:sz w:val="20"/>
        </w:rPr>
        <w:t>վ</w:t>
      </w:r>
      <w:r w:rsidRPr="00015CC3">
        <w:rPr>
          <w:rFonts w:ascii="GHEA Grapalat" w:hAnsi="GHEA Grapalat" w:cs="Sylfaen"/>
          <w:sz w:val="20"/>
          <w:lang w:val="af-ZA"/>
        </w:rPr>
        <w:t xml:space="preserve"> </w:t>
      </w:r>
      <w:proofErr w:type="spellStart"/>
      <w:r w:rsidRPr="00015CC3">
        <w:rPr>
          <w:rFonts w:ascii="GHEA Grapalat" w:hAnsi="GHEA Grapalat" w:cs="Sylfaen"/>
          <w:sz w:val="20"/>
        </w:rPr>
        <w:t>կամ</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կանխիկ</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փողով</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ապա</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այդ</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հանգամանքը</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համարվում</w:t>
      </w:r>
      <w:proofErr w:type="spellEnd"/>
      <w:r w:rsidRPr="00015CC3">
        <w:rPr>
          <w:rFonts w:ascii="GHEA Grapalat" w:hAnsi="GHEA Grapalat" w:cs="Sylfaen"/>
          <w:sz w:val="20"/>
          <w:lang w:val="af-ZA"/>
        </w:rPr>
        <w:t xml:space="preserve"> </w:t>
      </w:r>
      <w:r w:rsidRPr="00015CC3">
        <w:rPr>
          <w:rFonts w:ascii="GHEA Grapalat" w:hAnsi="GHEA Grapalat" w:cs="Sylfaen"/>
          <w:sz w:val="20"/>
        </w:rPr>
        <w:t>է</w:t>
      </w:r>
      <w:r w:rsidRPr="00015CC3">
        <w:rPr>
          <w:rFonts w:ascii="GHEA Grapalat" w:hAnsi="GHEA Grapalat" w:cs="Sylfaen"/>
          <w:sz w:val="20"/>
          <w:lang w:val="af-ZA"/>
        </w:rPr>
        <w:t xml:space="preserve"> </w:t>
      </w:r>
      <w:proofErr w:type="spellStart"/>
      <w:r w:rsidRPr="00015CC3">
        <w:rPr>
          <w:rFonts w:ascii="GHEA Grapalat" w:hAnsi="GHEA Grapalat" w:cs="Sylfaen"/>
          <w:sz w:val="20"/>
        </w:rPr>
        <w:t>որպես</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գնման</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գործընթացի</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շրջանակում</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մասնակցի</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ստանձնված</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պարտավորության</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խախտում</w:t>
      </w:r>
      <w:proofErr w:type="spellEnd"/>
      <w:r>
        <w:rPr>
          <w:rFonts w:ascii="GHEA Grapalat" w:hAnsi="GHEA Grapalat" w:cs="Sylfaen"/>
          <w:sz w:val="20"/>
          <w:lang w:val="af-ZA"/>
        </w:rPr>
        <w:t>,</w:t>
      </w:r>
    </w:p>
    <w:p w14:paraId="6B92FAE3" w14:textId="77777777" w:rsidR="003255E1" w:rsidRPr="00015CC3" w:rsidRDefault="003255E1" w:rsidP="003255E1">
      <w:pPr>
        <w:ind w:firstLine="375"/>
        <w:jc w:val="both"/>
        <w:rPr>
          <w:rFonts w:ascii="GHEA Grapalat" w:hAnsi="GHEA Grapalat" w:cs="Sylfaen"/>
          <w:sz w:val="20"/>
          <w:lang w:val="af-ZA"/>
        </w:rPr>
      </w:pPr>
      <w:r>
        <w:rPr>
          <w:rFonts w:ascii="GHEA Grapalat" w:hAnsi="GHEA Grapalat" w:cs="Sylfaen"/>
          <w:sz w:val="20"/>
          <w:lang w:val="af-ZA"/>
        </w:rPr>
        <w:t>-</w:t>
      </w:r>
      <w:r w:rsidRPr="00015CC3">
        <w:rPr>
          <w:rFonts w:ascii="GHEA Grapalat" w:hAnsi="GHEA Grapalat" w:cs="Sylfaen"/>
          <w:sz w:val="20"/>
          <w:lang w:val="af-ZA"/>
        </w:rPr>
        <w:t xml:space="preserve"> </w:t>
      </w:r>
      <w:r w:rsidRPr="009E7B9F">
        <w:rPr>
          <w:rFonts w:ascii="GHEA Grapalat" w:hAnsi="GHEA Grapalat" w:cs="Sylfaen"/>
          <w:sz w:val="20"/>
          <w:lang w:val="af-ZA"/>
        </w:rPr>
        <w:t>ս</w:t>
      </w:r>
      <w:proofErr w:type="spellStart"/>
      <w:r w:rsidRPr="00AE7D5E">
        <w:rPr>
          <w:rFonts w:ascii="GHEA Grapalat" w:hAnsi="GHEA Grapalat"/>
          <w:sz w:val="20"/>
          <w:szCs w:val="20"/>
          <w:lang w:val="es-ES"/>
        </w:rPr>
        <w:t>ույն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հրավերի</w:t>
      </w:r>
      <w:proofErr w:type="spellEnd"/>
      <w:r w:rsidRPr="00AE7D5E">
        <w:rPr>
          <w:rFonts w:ascii="GHEA Grapalat" w:hAnsi="GHEA Grapalat"/>
          <w:sz w:val="20"/>
          <w:szCs w:val="20"/>
          <w:lang w:val="es-ES"/>
        </w:rPr>
        <w:t xml:space="preserve">  1-ին </w:t>
      </w:r>
      <w:proofErr w:type="spellStart"/>
      <w:r w:rsidRPr="00AE7D5E">
        <w:rPr>
          <w:rFonts w:ascii="GHEA Grapalat" w:hAnsi="GHEA Grapalat"/>
          <w:sz w:val="20"/>
          <w:szCs w:val="20"/>
          <w:lang w:val="es-ES"/>
        </w:rPr>
        <w:t>մասի</w:t>
      </w:r>
      <w:proofErr w:type="spellEnd"/>
      <w:r w:rsidRPr="00AE7D5E">
        <w:rPr>
          <w:rFonts w:ascii="GHEA Grapalat" w:hAnsi="GHEA Grapalat"/>
          <w:sz w:val="20"/>
          <w:szCs w:val="20"/>
          <w:lang w:val="es-ES"/>
        </w:rPr>
        <w:t xml:space="preserve"> 8</w:t>
      </w:r>
      <w:r w:rsidRPr="008921E2">
        <w:rPr>
          <w:rFonts w:ascii="GHEA Grapalat" w:hAnsi="GHEA Grapalat"/>
          <w:sz w:val="20"/>
          <w:szCs w:val="20"/>
          <w:lang w:val="es-ES"/>
        </w:rPr>
        <w:t>.</w:t>
      </w:r>
      <w:r>
        <w:rPr>
          <w:rFonts w:ascii="GHEA Grapalat" w:hAnsi="GHEA Grapalat"/>
          <w:sz w:val="20"/>
          <w:szCs w:val="20"/>
          <w:lang w:val="es-ES"/>
        </w:rPr>
        <w:t>8</w:t>
      </w:r>
      <w:r w:rsidRPr="008921E2">
        <w:rPr>
          <w:rFonts w:ascii="GHEA Grapalat" w:hAnsi="GHEA Grapalat"/>
          <w:sz w:val="20"/>
          <w:szCs w:val="20"/>
          <w:lang w:val="es-ES"/>
        </w:rPr>
        <w:t xml:space="preserve">.1 </w:t>
      </w:r>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կետով</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նախատեսված</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հանգամանքը</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չի</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համարվում</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գնման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գործընթացի</w:t>
      </w:r>
      <w:proofErr w:type="spellEnd"/>
      <w:r w:rsidRPr="00AE7D5E">
        <w:rPr>
          <w:rFonts w:ascii="GHEA Grapalat" w:hAnsi="GHEA Grapalat"/>
          <w:sz w:val="20"/>
          <w:szCs w:val="20"/>
          <w:lang w:val="es-ES"/>
        </w:rPr>
        <w:t xml:space="preserve"> </w:t>
      </w:r>
      <w:proofErr w:type="spellStart"/>
      <w:r w:rsidRPr="009E7B9F">
        <w:rPr>
          <w:rFonts w:ascii="GHEA Grapalat" w:hAnsi="GHEA Grapalat"/>
          <w:sz w:val="20"/>
          <w:szCs w:val="20"/>
          <w:lang w:val="es-ES"/>
        </w:rPr>
        <w:t>շրջանակում</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ստանձնված</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պարտավորության</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խախտում</w:t>
      </w:r>
      <w:proofErr w:type="spellEnd"/>
      <w:r w:rsidRPr="009E7B9F">
        <w:rPr>
          <w:rFonts w:ascii="GHEA Grapalat" w:hAnsi="GHEA Grapalat"/>
          <w:sz w:val="20"/>
          <w:szCs w:val="20"/>
          <w:lang w:val="es-ES"/>
        </w:rPr>
        <w:t>:</w:t>
      </w:r>
    </w:p>
    <w:p w14:paraId="00AFBA20" w14:textId="77777777" w:rsidR="003255E1" w:rsidRPr="00015CC3" w:rsidRDefault="003255E1" w:rsidP="003255E1">
      <w:pPr>
        <w:ind w:firstLine="375"/>
        <w:jc w:val="both"/>
        <w:rPr>
          <w:rFonts w:ascii="GHEA Grapalat" w:hAnsi="GHEA Grapalat"/>
          <w:sz w:val="20"/>
          <w:szCs w:val="20"/>
          <w:lang w:val="af-ZA"/>
        </w:rPr>
      </w:pPr>
      <w:r w:rsidRPr="00015CC3">
        <w:rPr>
          <w:rFonts w:ascii="GHEA Grapalat" w:hAnsi="GHEA Grapalat"/>
          <w:color w:val="000000"/>
          <w:sz w:val="20"/>
          <w:szCs w:val="20"/>
          <w:lang w:val="af-ZA"/>
        </w:rPr>
        <w:t xml:space="preserve">      8.1</w:t>
      </w:r>
      <w:r w:rsidRPr="00015CC3">
        <w:rPr>
          <w:rFonts w:ascii="GHEA Grapalat" w:hAnsi="GHEA Grapalat"/>
          <w:color w:val="000000"/>
          <w:sz w:val="20"/>
          <w:szCs w:val="20"/>
          <w:lang w:val="hy-AM"/>
        </w:rPr>
        <w:t>4</w:t>
      </w:r>
      <w:r w:rsidRPr="00015CC3">
        <w:rPr>
          <w:rFonts w:ascii="GHEA Grapalat" w:hAnsi="GHEA Grapalat"/>
          <w:color w:val="000000"/>
          <w:sz w:val="20"/>
          <w:szCs w:val="20"/>
          <w:lang w:val="af-ZA"/>
        </w:rPr>
        <w:t xml:space="preserve"> </w:t>
      </w:r>
      <w:r w:rsidRPr="00015CC3">
        <w:rPr>
          <w:rFonts w:ascii="GHEA Grapalat" w:hAnsi="GHEA Grapalat"/>
          <w:color w:val="000000"/>
          <w:sz w:val="20"/>
          <w:szCs w:val="20"/>
        </w:rPr>
        <w:t>Ե</w:t>
      </w:r>
      <w:r w:rsidRPr="00015CC3">
        <w:rPr>
          <w:rFonts w:ascii="GHEA Grapalat" w:hAnsi="GHEA Grapalat"/>
          <w:color w:val="000000"/>
          <w:sz w:val="20"/>
          <w:szCs w:val="20"/>
          <w:lang w:val="hy-AM"/>
        </w:rPr>
        <w:t>թե մասնակից</w:t>
      </w:r>
      <w:r w:rsidRPr="00015CC3">
        <w:rPr>
          <w:rFonts w:ascii="GHEA Grapalat" w:hAnsi="GHEA Grapalat"/>
          <w:color w:val="000000"/>
          <w:sz w:val="20"/>
          <w:szCs w:val="20"/>
        </w:rPr>
        <w:t>ն</w:t>
      </w:r>
      <w:r w:rsidRPr="00015CC3">
        <w:rPr>
          <w:rFonts w:ascii="GHEA Grapalat" w:hAnsi="GHEA Grapalat"/>
          <w:color w:val="000000"/>
          <w:sz w:val="20"/>
          <w:szCs w:val="20"/>
          <w:lang w:val="hy-AM"/>
        </w:rPr>
        <w:t xml:space="preserve"> </w:t>
      </w:r>
      <w:r w:rsidRPr="00015CC3">
        <w:rPr>
          <w:rFonts w:ascii="GHEA Grapalat" w:hAnsi="GHEA Grapalat"/>
          <w:color w:val="000000"/>
          <w:sz w:val="20"/>
          <w:szCs w:val="20"/>
        </w:rPr>
        <w:t>Օ</w:t>
      </w:r>
      <w:r w:rsidRPr="00015CC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015CC3">
        <w:rPr>
          <w:rFonts w:ascii="GHEA Grapalat" w:hAnsi="GHEA Grapalat" w:cs="Sylfaen"/>
          <w:sz w:val="20"/>
          <w:szCs w:val="20"/>
          <w:lang w:val="af-ZA"/>
        </w:rPr>
        <w:t>:</w:t>
      </w:r>
    </w:p>
    <w:p w14:paraId="70840137" w14:textId="77777777" w:rsidR="003255E1" w:rsidRPr="00E6597C" w:rsidRDefault="003255E1" w:rsidP="003255E1">
      <w:pPr>
        <w:pStyle w:val="norm"/>
        <w:spacing w:line="240" w:lineRule="auto"/>
        <w:ind w:firstLine="706"/>
        <w:rPr>
          <w:rFonts w:ascii="GHEA Grapalat" w:hAnsi="GHEA Grapalat" w:cs="Sylfaen"/>
          <w:sz w:val="20"/>
          <w:szCs w:val="24"/>
          <w:lang w:val="af-ZA" w:eastAsia="en-US"/>
        </w:rPr>
      </w:pPr>
      <w:r w:rsidRPr="00015CC3">
        <w:rPr>
          <w:rFonts w:ascii="GHEA Grapalat" w:hAnsi="GHEA Grapalat" w:cs="Sylfaen"/>
          <w:sz w:val="20"/>
          <w:szCs w:val="24"/>
          <w:lang w:val="af-ZA" w:eastAsia="en-US"/>
        </w:rPr>
        <w:t>8.1</w:t>
      </w:r>
      <w:r w:rsidRPr="00015CC3">
        <w:rPr>
          <w:rFonts w:ascii="GHEA Grapalat" w:hAnsi="GHEA Grapalat" w:cs="Sylfaen"/>
          <w:sz w:val="20"/>
          <w:szCs w:val="24"/>
          <w:lang w:val="hy-AM" w:eastAsia="en-US"/>
        </w:rPr>
        <w:t>5</w:t>
      </w:r>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Սույն</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հրավերի</w:t>
      </w:r>
      <w:proofErr w:type="spellEnd"/>
      <w:r w:rsidRPr="00015CC3">
        <w:rPr>
          <w:rFonts w:ascii="GHEA Grapalat" w:hAnsi="GHEA Grapalat" w:cs="Sylfaen"/>
          <w:sz w:val="20"/>
          <w:szCs w:val="24"/>
          <w:lang w:val="af-ZA" w:eastAsia="en-US"/>
        </w:rPr>
        <w:t xml:space="preserve"> 1-</w:t>
      </w:r>
      <w:proofErr w:type="spellStart"/>
      <w:r w:rsidRPr="00015CC3">
        <w:rPr>
          <w:rFonts w:ascii="GHEA Grapalat" w:hAnsi="GHEA Grapalat" w:cs="Sylfaen"/>
          <w:sz w:val="20"/>
          <w:szCs w:val="24"/>
          <w:lang w:val="ru-RU" w:eastAsia="en-US"/>
        </w:rPr>
        <w:t>ին</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մասի</w:t>
      </w:r>
      <w:proofErr w:type="spellEnd"/>
      <w:r w:rsidRPr="00015CC3">
        <w:rPr>
          <w:rFonts w:ascii="GHEA Grapalat" w:hAnsi="GHEA Grapalat" w:cs="Sylfaen"/>
          <w:sz w:val="20"/>
          <w:szCs w:val="24"/>
          <w:lang w:val="af-ZA" w:eastAsia="en-US"/>
        </w:rPr>
        <w:t xml:space="preserve"> 8.8 </w:t>
      </w:r>
      <w:proofErr w:type="spellStart"/>
      <w:r w:rsidRPr="00015CC3">
        <w:rPr>
          <w:rFonts w:ascii="GHEA Grapalat" w:hAnsi="GHEA Grapalat" w:cs="Sylfaen"/>
          <w:sz w:val="20"/>
          <w:szCs w:val="24"/>
          <w:lang w:val="ru-RU" w:eastAsia="en-US"/>
        </w:rPr>
        <w:t>կետում</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նշված</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փաստաթղթերը</w:t>
      </w:r>
      <w:proofErr w:type="spellEnd"/>
      <w:r w:rsidRPr="00015CC3">
        <w:rPr>
          <w:rFonts w:ascii="GHEA Grapalat" w:hAnsi="GHEA Grapalat" w:cs="Sylfaen"/>
          <w:sz w:val="20"/>
          <w:szCs w:val="24"/>
          <w:lang w:val="af-ZA" w:eastAsia="en-US"/>
        </w:rPr>
        <w:t xml:space="preserve"> մասնակիցը </w:t>
      </w:r>
      <w:proofErr w:type="spellStart"/>
      <w:r w:rsidRPr="00015CC3">
        <w:rPr>
          <w:rFonts w:ascii="GHEA Grapalat" w:hAnsi="GHEA Grapalat" w:cs="Sylfaen"/>
          <w:sz w:val="20"/>
          <w:szCs w:val="24"/>
          <w:lang w:eastAsia="en-US"/>
        </w:rPr>
        <w:t>սահմանված</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eastAsia="en-US"/>
        </w:rPr>
        <w:t>ժամկետում</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հանձնա</w:t>
      </w:r>
      <w:proofErr w:type="spellEnd"/>
      <w:r w:rsidRPr="00015CC3">
        <w:rPr>
          <w:rFonts w:ascii="GHEA Grapalat" w:hAnsi="GHEA Grapalat" w:cs="Sylfaen"/>
          <w:sz w:val="20"/>
          <w:szCs w:val="24"/>
          <w:lang w:val="af-ZA" w:eastAsia="en-US"/>
        </w:rPr>
        <w:softHyphen/>
      </w:r>
      <w:proofErr w:type="spellStart"/>
      <w:r w:rsidRPr="00015CC3">
        <w:rPr>
          <w:rFonts w:ascii="GHEA Grapalat" w:hAnsi="GHEA Grapalat" w:cs="Sylfaen"/>
          <w:sz w:val="20"/>
          <w:szCs w:val="24"/>
          <w:lang w:val="ru-RU" w:eastAsia="en-US"/>
        </w:rPr>
        <w:t>ժողովի</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քարտուղարին</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ներկայաց</w:t>
      </w:r>
      <w:proofErr w:type="spellEnd"/>
      <w:r w:rsidRPr="00015CC3">
        <w:rPr>
          <w:rFonts w:ascii="GHEA Grapalat" w:hAnsi="GHEA Grapalat" w:cs="Sylfaen"/>
          <w:sz w:val="20"/>
          <w:szCs w:val="24"/>
          <w:lang w:eastAsia="en-US"/>
        </w:rPr>
        <w:t>ն</w:t>
      </w:r>
      <w:proofErr w:type="spellStart"/>
      <w:r w:rsidRPr="00015CC3">
        <w:rPr>
          <w:rFonts w:ascii="GHEA Grapalat" w:hAnsi="GHEA Grapalat" w:cs="Sylfaen"/>
          <w:sz w:val="20"/>
          <w:szCs w:val="24"/>
          <w:lang w:val="ru-RU" w:eastAsia="en-US"/>
        </w:rPr>
        <w:t>ում</w:t>
      </w:r>
      <w:proofErr w:type="spellEnd"/>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eastAsia="en-US"/>
        </w:rPr>
        <w:t>է</w:t>
      </w:r>
      <w:r w:rsidRPr="00015CC3">
        <w:rPr>
          <w:rFonts w:ascii="GHEA Grapalat" w:hAnsi="GHEA Grapalat" w:cs="Sylfaen"/>
          <w:sz w:val="20"/>
          <w:szCs w:val="24"/>
          <w:lang w:val="af-ZA" w:eastAsia="en-US"/>
        </w:rPr>
        <w:t xml:space="preserve"> վերջինիս՝ </w:t>
      </w:r>
      <w:proofErr w:type="spellStart"/>
      <w:r w:rsidRPr="00015CC3">
        <w:rPr>
          <w:rFonts w:ascii="GHEA Grapalat" w:hAnsi="GHEA Grapalat" w:cs="Sylfaen"/>
          <w:sz w:val="20"/>
          <w:szCs w:val="24"/>
          <w:lang w:val="ru-RU" w:eastAsia="en-US"/>
        </w:rPr>
        <w:t>սույն</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հրավերով</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նախատեսված</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էլեկտրոնային</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փոստին</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eastAsia="en-US"/>
        </w:rPr>
        <w:t>ուղարկելու</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eastAsia="en-US"/>
        </w:rPr>
        <w:t>միջոցով</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Քարտուղարը</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պարտավոր</w:t>
      </w:r>
      <w:proofErr w:type="spellEnd"/>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է</w:t>
      </w:r>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փաստաթղթերն</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ստանալու</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օրը</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հաստատել</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դրանց</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ստանալու</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հանգամանքը</w:t>
      </w:r>
      <w:proofErr w:type="spellEnd"/>
      <w:r w:rsidRPr="00015CC3">
        <w:rPr>
          <w:rFonts w:ascii="GHEA Grapalat" w:hAnsi="GHEA Grapalat" w:cs="Sylfaen"/>
          <w:sz w:val="20"/>
          <w:szCs w:val="24"/>
          <w:lang w:val="ru-RU" w:eastAsia="en-US"/>
        </w:rPr>
        <w:t>՝</w:t>
      </w:r>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սույն</w:t>
      </w:r>
      <w:proofErr w:type="spellEnd"/>
      <w:r w:rsidRPr="00015CC3">
        <w:rPr>
          <w:rFonts w:ascii="GHEA Grapalat" w:hAnsi="GHEA Grapalat" w:cs="Sylfaen"/>
          <w:sz w:val="20"/>
          <w:szCs w:val="24"/>
          <w:lang w:val="hy-AM" w:eastAsia="en-US"/>
        </w:rPr>
        <w:t xml:space="preserve"> </w:t>
      </w:r>
      <w:proofErr w:type="spellStart"/>
      <w:r w:rsidRPr="00015CC3">
        <w:rPr>
          <w:rFonts w:ascii="GHEA Grapalat" w:hAnsi="GHEA Grapalat" w:cs="Sylfaen"/>
          <w:sz w:val="20"/>
          <w:szCs w:val="24"/>
          <w:lang w:val="ru-RU" w:eastAsia="en-US"/>
        </w:rPr>
        <w:t>հրավերում</w:t>
      </w:r>
      <w:proofErr w:type="spellEnd"/>
      <w:r w:rsidRPr="00015CC3">
        <w:rPr>
          <w:rFonts w:ascii="GHEA Grapalat" w:hAnsi="GHEA Grapalat" w:cs="Sylfaen"/>
          <w:sz w:val="20"/>
          <w:szCs w:val="24"/>
          <w:lang w:val="hy-AM" w:eastAsia="en-US"/>
        </w:rPr>
        <w:t xml:space="preserve"> </w:t>
      </w:r>
      <w:proofErr w:type="spellStart"/>
      <w:r w:rsidRPr="00015CC3">
        <w:rPr>
          <w:rFonts w:ascii="GHEA Grapalat" w:hAnsi="GHEA Grapalat" w:cs="Sylfaen"/>
          <w:sz w:val="20"/>
          <w:szCs w:val="24"/>
          <w:lang w:val="ru-RU" w:eastAsia="en-US"/>
        </w:rPr>
        <w:t>նշված</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իր</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էլեկտրոնային</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փոստից</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մասնակցի</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էլեկտրոնային</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փոստին</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հավաստում</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ուղարկելու</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միջոցով</w:t>
      </w:r>
      <w:proofErr w:type="spellEnd"/>
      <w:r w:rsidRPr="00015CC3">
        <w:rPr>
          <w:rFonts w:ascii="GHEA Grapalat" w:hAnsi="GHEA Grapalat" w:cs="Sylfaen"/>
          <w:sz w:val="20"/>
          <w:szCs w:val="24"/>
          <w:lang w:val="af-ZA" w:eastAsia="en-US"/>
        </w:rPr>
        <w:t>:</w:t>
      </w:r>
    </w:p>
    <w:p w14:paraId="132F7F8A" w14:textId="77777777" w:rsidR="003255E1" w:rsidRPr="00E6597C" w:rsidRDefault="003255E1" w:rsidP="003255E1">
      <w:pPr>
        <w:pStyle w:val="23"/>
        <w:spacing w:line="240" w:lineRule="auto"/>
        <w:ind w:firstLine="567"/>
        <w:rPr>
          <w:rFonts w:ascii="GHEA Grapalat" w:hAnsi="GHEA Grapalat" w:cs="Sylfaen"/>
          <w:szCs w:val="24"/>
        </w:rPr>
      </w:pPr>
      <w:r w:rsidRPr="00E6597C">
        <w:rPr>
          <w:rFonts w:ascii="GHEA Grapalat" w:hAnsi="GHEA Grapalat" w:cs="Sylfaen"/>
          <w:szCs w:val="24"/>
        </w:rPr>
        <w:t>8.</w:t>
      </w:r>
      <w:r>
        <w:rPr>
          <w:rFonts w:ascii="GHEA Grapalat" w:hAnsi="GHEA Grapalat" w:cs="Sylfaen"/>
          <w:szCs w:val="24"/>
        </w:rPr>
        <w:t>1</w:t>
      </w:r>
      <w:r>
        <w:rPr>
          <w:rFonts w:ascii="GHEA Grapalat" w:hAnsi="GHEA Grapalat" w:cs="Sylfaen"/>
          <w:szCs w:val="24"/>
          <w:lang w:val="hy-AM"/>
        </w:rPr>
        <w:t>6</w:t>
      </w:r>
      <w:r>
        <w:rPr>
          <w:rFonts w:ascii="GHEA Grapalat" w:hAnsi="GHEA Grapalat" w:cs="Sylfaen"/>
          <w:szCs w:val="24"/>
        </w:rPr>
        <w:t xml:space="preserve"> </w:t>
      </w:r>
      <w:proofErr w:type="spellStart"/>
      <w:r w:rsidRPr="00E6597C">
        <w:rPr>
          <w:rFonts w:ascii="GHEA Grapalat" w:hAnsi="GHEA Grapalat" w:cs="Sylfaen"/>
          <w:szCs w:val="24"/>
          <w:lang w:val="ru-RU"/>
        </w:rPr>
        <w:t>Մասնակիցները</w:t>
      </w:r>
      <w:proofErr w:type="spellEnd"/>
      <w:r w:rsidRPr="00E6597C">
        <w:rPr>
          <w:rFonts w:ascii="GHEA Grapalat" w:hAnsi="GHEA Grapalat" w:cs="Sylfaen"/>
          <w:szCs w:val="24"/>
        </w:rPr>
        <w:t xml:space="preserve"> </w:t>
      </w:r>
      <w:r w:rsidRPr="00E6597C">
        <w:rPr>
          <w:rFonts w:ascii="GHEA Grapalat" w:hAnsi="GHEA Grapalat" w:cs="Sylfaen"/>
          <w:szCs w:val="24"/>
          <w:lang w:val="ru-RU"/>
        </w:rPr>
        <w:t>և</w:t>
      </w:r>
      <w:r w:rsidRPr="00E6597C">
        <w:rPr>
          <w:rFonts w:ascii="GHEA Grapalat" w:hAnsi="GHEA Grapalat" w:cs="Sylfaen"/>
          <w:szCs w:val="24"/>
        </w:rPr>
        <w:t xml:space="preserve"> </w:t>
      </w:r>
      <w:proofErr w:type="spellStart"/>
      <w:r w:rsidRPr="00E6597C">
        <w:rPr>
          <w:rFonts w:ascii="GHEA Grapalat" w:hAnsi="GHEA Grapalat" w:cs="Sylfaen"/>
          <w:szCs w:val="24"/>
          <w:lang w:val="ru-RU"/>
        </w:rPr>
        <w:t>նրանց</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ներկայացուցիչները</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կարող</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են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ներկա</w:t>
      </w:r>
      <w:proofErr w:type="spellEnd"/>
      <w:r w:rsidRPr="00E6597C">
        <w:rPr>
          <w:rFonts w:ascii="GHEA Grapalat" w:hAnsi="GHEA Grapalat" w:cs="Sylfaen"/>
          <w:szCs w:val="24"/>
        </w:rPr>
        <w:t xml:space="preserve"> լինել  </w:t>
      </w:r>
      <w:proofErr w:type="spellStart"/>
      <w:r w:rsidRPr="00E6597C">
        <w:rPr>
          <w:rFonts w:ascii="GHEA Grapalat" w:hAnsi="GHEA Grapalat" w:cs="Sylfaen"/>
          <w:szCs w:val="24"/>
          <w:lang w:val="ru-RU"/>
        </w:rPr>
        <w:t>հանձնաժողովի</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նիստերին</w:t>
      </w:r>
      <w:proofErr w:type="spellEnd"/>
      <w:r w:rsidRPr="00E6597C">
        <w:rPr>
          <w:rFonts w:ascii="GHEA Grapalat" w:hAnsi="GHEA Grapalat" w:cs="Sylfaen"/>
          <w:szCs w:val="24"/>
          <w:lang w:val="ru-RU"/>
        </w:rPr>
        <w:t>։</w:t>
      </w:r>
      <w:r w:rsidRPr="00E6597C">
        <w:rPr>
          <w:rFonts w:ascii="GHEA Grapalat" w:hAnsi="GHEA Grapalat" w:cs="Sylfaen"/>
          <w:szCs w:val="24"/>
        </w:rPr>
        <w:t xml:space="preserve"> </w:t>
      </w:r>
      <w:proofErr w:type="spellStart"/>
      <w:r w:rsidRPr="00E6597C">
        <w:rPr>
          <w:rFonts w:ascii="GHEA Grapalat" w:hAnsi="GHEA Grapalat" w:cs="Sylfaen"/>
          <w:szCs w:val="24"/>
          <w:lang w:val="ru-RU"/>
        </w:rPr>
        <w:t>Մասնակիցները</w:t>
      </w:r>
      <w:proofErr w:type="spellEnd"/>
      <w:r w:rsidRPr="00E6597C">
        <w:rPr>
          <w:rFonts w:ascii="GHEA Grapalat" w:hAnsi="GHEA Grapalat" w:cs="Sylfaen"/>
          <w:szCs w:val="24"/>
        </w:rPr>
        <w:t xml:space="preserve"> կամ </w:t>
      </w:r>
      <w:proofErr w:type="spellStart"/>
      <w:r w:rsidRPr="00E6597C">
        <w:rPr>
          <w:rFonts w:ascii="GHEA Grapalat" w:hAnsi="GHEA Grapalat" w:cs="Sylfaen"/>
          <w:szCs w:val="24"/>
          <w:lang w:val="ru-RU"/>
        </w:rPr>
        <w:t>նրանց</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ներկայացուցիչները</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կարող</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են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պահանջել</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հանձնաժողովի</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նիստերի</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արձանագրությունների</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պատճենները</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որոնք</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տրամադրվում</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են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մեկ</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օրացուցային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օրվա</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ընթացքում</w:t>
      </w:r>
      <w:proofErr w:type="spellEnd"/>
      <w:r w:rsidRPr="00E6597C">
        <w:rPr>
          <w:rFonts w:ascii="GHEA Grapalat" w:hAnsi="GHEA Grapalat" w:cs="Sylfaen"/>
          <w:szCs w:val="24"/>
          <w:lang w:val="ru-RU"/>
        </w:rPr>
        <w:t>։</w:t>
      </w:r>
    </w:p>
    <w:p w14:paraId="203C8702" w14:textId="77777777" w:rsidR="003255E1" w:rsidRPr="00E6597C" w:rsidRDefault="003255E1" w:rsidP="003255E1">
      <w:pPr>
        <w:ind w:firstLine="567"/>
        <w:jc w:val="both"/>
        <w:rPr>
          <w:rFonts w:ascii="GHEA Grapalat" w:hAnsi="GHEA Grapalat" w:cs="Sylfaen"/>
          <w:sz w:val="20"/>
          <w:lang w:val="af-ZA"/>
        </w:rPr>
      </w:pPr>
      <w:r w:rsidRPr="00E6597C">
        <w:rPr>
          <w:rFonts w:ascii="GHEA Grapalat" w:hAnsi="GHEA Grapalat" w:cs="Sylfaen"/>
          <w:sz w:val="20"/>
          <w:lang w:val="af-ZA"/>
        </w:rPr>
        <w:t>8.</w:t>
      </w:r>
      <w:r>
        <w:rPr>
          <w:rFonts w:ascii="GHEA Grapalat" w:hAnsi="GHEA Grapalat" w:cs="Sylfaen"/>
          <w:sz w:val="20"/>
          <w:lang w:val="af-ZA"/>
        </w:rPr>
        <w:t>1</w:t>
      </w:r>
      <w:r>
        <w:rPr>
          <w:rFonts w:ascii="GHEA Grapalat" w:hAnsi="GHEA Grapalat" w:cs="Sylfaen"/>
          <w:sz w:val="20"/>
          <w:lang w:val="hy-AM"/>
        </w:rPr>
        <w:t>7</w:t>
      </w:r>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Հանձնաժողովի</w:t>
      </w:r>
      <w:proofErr w:type="spellEnd"/>
      <w:r w:rsidRPr="00E6597C">
        <w:rPr>
          <w:rFonts w:ascii="GHEA Grapalat" w:hAnsi="GHEA Grapalat" w:cs="Sylfaen"/>
          <w:sz w:val="20"/>
          <w:lang w:val="af-ZA"/>
        </w:rPr>
        <w:t xml:space="preserve"> </w:t>
      </w:r>
      <w:r w:rsidRPr="00E6597C">
        <w:rPr>
          <w:rFonts w:ascii="GHEA Grapalat" w:hAnsi="GHEA Grapalat" w:cs="Sylfaen"/>
          <w:sz w:val="20"/>
          <w:lang w:val="ru-RU"/>
        </w:rPr>
        <w:t>և</w:t>
      </w:r>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կամ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պատվիրատուի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կողմից</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էլեկտրոնային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ծանուցումներն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ուղարկվում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են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մասնակցի</w:t>
      </w:r>
      <w:proofErr w:type="spellEnd"/>
      <w:r w:rsidRPr="00E6597C">
        <w:rPr>
          <w:rFonts w:ascii="GHEA Grapalat" w:hAnsi="GHEA Grapalat" w:cs="Sylfaen"/>
          <w:sz w:val="20"/>
          <w:lang w:val="af-ZA"/>
        </w:rPr>
        <w:t xml:space="preserve"> հայտում նշված էլեկտրոնային փոստին ուղարկելու միջոցով, </w:t>
      </w:r>
      <w:proofErr w:type="spellStart"/>
      <w:r w:rsidRPr="00E6597C">
        <w:rPr>
          <w:rFonts w:ascii="GHEA Grapalat" w:hAnsi="GHEA Grapalat" w:cs="Sylfaen"/>
          <w:sz w:val="20"/>
          <w:lang w:val="ru-RU"/>
        </w:rPr>
        <w:t>իսկ</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մասնակցի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կողմից</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իր</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հայտում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նշված</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էլեկտրոնային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փոստից</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սույն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հրավերում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նշված</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հանձնաժողովի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քարտուղարի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էլեկտրոնային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փոստին</w:t>
      </w:r>
      <w:proofErr w:type="spellEnd"/>
      <w:r w:rsidRPr="00E6597C">
        <w:rPr>
          <w:rFonts w:ascii="GHEA Grapalat" w:hAnsi="GHEA Grapalat" w:cs="Sylfaen"/>
          <w:sz w:val="20"/>
          <w:lang w:val="af-ZA"/>
        </w:rPr>
        <w:t xml:space="preserve"> </w:t>
      </w:r>
      <w:r w:rsidRPr="00E6597C">
        <w:rPr>
          <w:rFonts w:ascii="GHEA Grapalat" w:hAnsi="GHEA Grapalat"/>
          <w:sz w:val="20"/>
          <w:szCs w:val="20"/>
          <w:lang w:val="af-ZA" w:eastAsia="x-none"/>
        </w:rPr>
        <w:t>ուղարկվելու միջոցով:</w:t>
      </w:r>
    </w:p>
    <w:p w14:paraId="4D142234" w14:textId="77777777" w:rsidR="003255E1" w:rsidRPr="00E6597C" w:rsidRDefault="003255E1" w:rsidP="003255E1">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187113DD" w14:textId="77777777" w:rsidR="003255E1" w:rsidRPr="00F84B2C" w:rsidRDefault="003255E1" w:rsidP="003255E1">
      <w:pPr>
        <w:pStyle w:val="23"/>
        <w:spacing w:line="240" w:lineRule="auto"/>
        <w:ind w:firstLine="567"/>
        <w:rPr>
          <w:rFonts w:ascii="GHEA Grapalat" w:hAnsi="GHEA Grapalat"/>
          <w:lang w:val="hy-AM"/>
        </w:rPr>
      </w:pPr>
      <w:r w:rsidRPr="00E6597C">
        <w:rPr>
          <w:rFonts w:ascii="GHEA Grapalat" w:hAnsi="GHEA Grapalat"/>
        </w:rPr>
        <w:t>8</w:t>
      </w:r>
      <w:r w:rsidRPr="00E6597C">
        <w:rPr>
          <w:rFonts w:ascii="GHEA Grapalat" w:hAnsi="GHEA Grapalat"/>
          <w:lang w:val="hy-AM"/>
        </w:rPr>
        <w:t>.</w:t>
      </w:r>
      <w:r w:rsidRPr="004605D7">
        <w:rPr>
          <w:rFonts w:ascii="GHEA Grapalat" w:hAnsi="GHEA Grapalat"/>
        </w:rPr>
        <w:t>1</w:t>
      </w:r>
      <w:r>
        <w:rPr>
          <w:rFonts w:ascii="GHEA Grapalat" w:hAnsi="GHEA Grapalat"/>
          <w:lang w:val="hy-AM"/>
        </w:rPr>
        <w:t>8</w:t>
      </w:r>
      <w:r w:rsidRPr="00E6597C">
        <w:rPr>
          <w:rFonts w:ascii="GHEA Grapalat" w:hAnsi="GHEA Grapalat" w:cs="Sylfaen"/>
        </w:rPr>
        <w:t xml:space="preserve"> Հայտերի</w:t>
      </w:r>
      <w:r w:rsidRPr="00E6597C">
        <w:rPr>
          <w:rFonts w:ascii="GHEA Grapalat" w:hAnsi="GHEA Grapalat" w:cs="Arial"/>
        </w:rPr>
        <w:t xml:space="preserve"> </w:t>
      </w:r>
      <w:r w:rsidRPr="00E6597C">
        <w:rPr>
          <w:rFonts w:ascii="GHEA Grapalat" w:hAnsi="GHEA Grapalat" w:cs="Sylfaen"/>
        </w:rPr>
        <w:t>գնահատումը</w:t>
      </w:r>
      <w:r w:rsidRPr="00E6597C">
        <w:rPr>
          <w:rFonts w:ascii="GHEA Grapalat" w:hAnsi="GHEA Grapalat" w:cs="Arial"/>
        </w:rPr>
        <w:t xml:space="preserve"> </w:t>
      </w:r>
      <w:r w:rsidRPr="00E6597C">
        <w:rPr>
          <w:rFonts w:ascii="GHEA Grapalat" w:hAnsi="GHEA Grapalat" w:cs="Sylfaen"/>
        </w:rPr>
        <w:t>և</w:t>
      </w:r>
      <w:r w:rsidRPr="00E6597C">
        <w:rPr>
          <w:rFonts w:ascii="GHEA Grapalat" w:hAnsi="GHEA Grapalat" w:cs="Arial"/>
        </w:rPr>
        <w:t xml:space="preserve"> </w:t>
      </w:r>
      <w:r w:rsidRPr="00E6597C">
        <w:rPr>
          <w:rFonts w:ascii="GHEA Grapalat" w:hAnsi="GHEA Grapalat" w:cs="Sylfaen"/>
        </w:rPr>
        <w:t>ընտրված մասնակցի որոշումն</w:t>
      </w:r>
      <w:r w:rsidRPr="00E6597C">
        <w:rPr>
          <w:rFonts w:ascii="GHEA Grapalat" w:hAnsi="GHEA Grapalat" w:cs="Arial"/>
        </w:rPr>
        <w:t xml:space="preserve"> </w:t>
      </w:r>
      <w:r w:rsidRPr="00E6597C">
        <w:rPr>
          <w:rFonts w:ascii="GHEA Grapalat" w:hAnsi="GHEA Grapalat" w:cs="Sylfaen"/>
        </w:rPr>
        <w:t>իրականացվում</w:t>
      </w:r>
      <w:r w:rsidRPr="00E6597C">
        <w:rPr>
          <w:rFonts w:ascii="GHEA Grapalat" w:hAnsi="GHEA Grapalat" w:cs="Arial"/>
        </w:rPr>
        <w:t xml:space="preserve"> </w:t>
      </w:r>
      <w:r w:rsidRPr="00E6597C">
        <w:rPr>
          <w:rFonts w:ascii="GHEA Grapalat" w:hAnsi="GHEA Grapalat" w:cs="Sylfaen"/>
        </w:rPr>
        <w:t>է</w:t>
      </w:r>
      <w:r w:rsidRPr="00E6597C">
        <w:rPr>
          <w:rFonts w:ascii="GHEA Grapalat" w:hAnsi="GHEA Grapalat" w:cs="Arial"/>
        </w:rPr>
        <w:t xml:space="preserve"> </w:t>
      </w:r>
      <w:r w:rsidRPr="00E6597C">
        <w:rPr>
          <w:rFonts w:ascii="GHEA Grapalat" w:hAnsi="GHEA Grapalat" w:cs="Sylfaen"/>
        </w:rPr>
        <w:t>ըստ</w:t>
      </w:r>
      <w:r w:rsidRPr="00E6597C">
        <w:rPr>
          <w:rFonts w:ascii="GHEA Grapalat" w:hAnsi="GHEA Grapalat" w:cs="Arial"/>
        </w:rPr>
        <w:t xml:space="preserve"> </w:t>
      </w:r>
      <w:r w:rsidRPr="00E6597C">
        <w:rPr>
          <w:rFonts w:ascii="GHEA Grapalat" w:hAnsi="GHEA Grapalat" w:cs="Sylfaen"/>
        </w:rPr>
        <w:t>առանձին</w:t>
      </w:r>
      <w:r w:rsidRPr="00E6597C">
        <w:rPr>
          <w:rFonts w:ascii="GHEA Grapalat" w:hAnsi="GHEA Grapalat" w:cs="Arial"/>
        </w:rPr>
        <w:t xml:space="preserve"> </w:t>
      </w:r>
      <w:r w:rsidRPr="00E6597C">
        <w:rPr>
          <w:rFonts w:ascii="GHEA Grapalat" w:hAnsi="GHEA Grapalat" w:cs="Sylfaen"/>
        </w:rPr>
        <w:t>չափաբաժինների</w:t>
      </w:r>
      <w:r>
        <w:rPr>
          <w:rFonts w:ascii="GHEA Grapalat" w:hAnsi="GHEA Grapalat" w:cs="Sylfaen"/>
          <w:vertAlign w:val="superscript"/>
          <w:lang w:val="hy-AM"/>
        </w:rPr>
        <w:t>:</w:t>
      </w:r>
      <w:r>
        <w:rPr>
          <w:rStyle w:val="af6"/>
          <w:rFonts w:ascii="GHEA Grapalat" w:hAnsi="GHEA Grapalat" w:cs="Sylfaen"/>
          <w:lang w:val="hy-AM"/>
        </w:rPr>
        <w:footnoteReference w:id="13"/>
      </w:r>
    </w:p>
    <w:p w14:paraId="4513B923" w14:textId="77777777" w:rsidR="003255E1" w:rsidRPr="00E6597C" w:rsidRDefault="003255E1" w:rsidP="003255E1">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8.1</w:t>
      </w:r>
      <w:r>
        <w:rPr>
          <w:rFonts w:ascii="GHEA Grapalat" w:hAnsi="GHEA Grapalat"/>
          <w:sz w:val="20"/>
          <w:szCs w:val="20"/>
          <w:lang w:val="hy-AM" w:eastAsia="x-none"/>
        </w:rPr>
        <w:t>9</w:t>
      </w:r>
      <w:r w:rsidRPr="00E6597C">
        <w:rPr>
          <w:rFonts w:ascii="GHEA Grapalat" w:hAnsi="GHEA Grapalat"/>
          <w:sz w:val="20"/>
          <w:szCs w:val="20"/>
          <w:lang w:val="af-ZA" w:eastAsia="x-none"/>
        </w:rPr>
        <w:t xml:space="preserve">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E6597C">
        <w:rPr>
          <w:rFonts w:ascii="GHEA Grapalat" w:hAnsi="GHEA Grapalat"/>
          <w:sz w:val="20"/>
          <w:szCs w:val="20"/>
          <w:lang w:val="hy-AM" w:eastAsia="x-none"/>
        </w:rPr>
        <w:t>հրավերի 1-ին մասի 8.1</w:t>
      </w:r>
      <w:r w:rsidRPr="004605D7">
        <w:rPr>
          <w:rFonts w:ascii="GHEA Grapalat" w:hAnsi="GHEA Grapalat"/>
          <w:sz w:val="20"/>
          <w:szCs w:val="20"/>
          <w:lang w:val="hy-AM" w:eastAsia="x-none"/>
        </w:rPr>
        <w:t>2</w:t>
      </w:r>
      <w:r w:rsidRPr="00E6597C">
        <w:rPr>
          <w:rFonts w:ascii="GHEA Grapalat" w:hAnsi="GHEA Grapalat"/>
          <w:sz w:val="20"/>
          <w:szCs w:val="20"/>
          <w:lang w:val="hy-AM" w:eastAsia="x-none"/>
        </w:rPr>
        <w:t>-ից 8.</w:t>
      </w:r>
      <w:r w:rsidRPr="004605D7">
        <w:rPr>
          <w:rFonts w:ascii="GHEA Grapalat" w:hAnsi="GHEA Grapalat"/>
          <w:sz w:val="20"/>
          <w:szCs w:val="20"/>
          <w:lang w:val="hy-AM" w:eastAsia="x-none"/>
        </w:rPr>
        <w:t>1</w:t>
      </w:r>
      <w:r>
        <w:rPr>
          <w:rFonts w:ascii="GHEA Grapalat" w:hAnsi="GHEA Grapalat"/>
          <w:sz w:val="20"/>
          <w:szCs w:val="20"/>
          <w:lang w:val="hy-AM" w:eastAsia="x-none"/>
        </w:rPr>
        <w:t>8</w:t>
      </w:r>
      <w:r w:rsidRPr="00E6597C">
        <w:rPr>
          <w:rFonts w:ascii="GHEA Grapalat" w:hAnsi="GHEA Grapalat"/>
          <w:sz w:val="20"/>
          <w:szCs w:val="20"/>
          <w:lang w:val="hy-AM" w:eastAsia="x-none"/>
        </w:rPr>
        <w:t>-րդ կետերով սահմանված ընթացակարգ</w:t>
      </w:r>
      <w:r w:rsidRPr="004605D7">
        <w:rPr>
          <w:rFonts w:ascii="GHEA Grapalat" w:hAnsi="GHEA Grapalat"/>
          <w:sz w:val="20"/>
          <w:szCs w:val="20"/>
          <w:lang w:val="hy-AM" w:eastAsia="x-none"/>
        </w:rPr>
        <w:t>ի կիրառմամբ</w:t>
      </w:r>
      <w:r w:rsidRPr="00E6597C">
        <w:rPr>
          <w:rFonts w:ascii="GHEA Grapalat" w:hAnsi="GHEA Grapalat"/>
          <w:sz w:val="20"/>
          <w:szCs w:val="20"/>
          <w:lang w:val="af-ZA" w:eastAsia="x-none"/>
        </w:rPr>
        <w:t>:</w:t>
      </w:r>
    </w:p>
    <w:p w14:paraId="20B241DE" w14:textId="77777777" w:rsidR="003255E1" w:rsidRPr="00E6597C" w:rsidRDefault="003255E1" w:rsidP="003255E1">
      <w:pPr>
        <w:pStyle w:val="23"/>
        <w:spacing w:line="240" w:lineRule="auto"/>
        <w:ind w:firstLine="567"/>
        <w:rPr>
          <w:rFonts w:ascii="GHEA Grapalat" w:hAnsi="GHEA Grapalat" w:cs="Sylfaen"/>
          <w:szCs w:val="24"/>
        </w:rPr>
      </w:pPr>
      <w:r w:rsidRPr="00E6597C">
        <w:rPr>
          <w:rFonts w:ascii="GHEA Grapalat" w:hAnsi="GHEA Grapalat" w:cs="Sylfaen"/>
          <w:szCs w:val="24"/>
        </w:rPr>
        <w:t>8</w:t>
      </w:r>
      <w:r w:rsidRPr="00E6597C">
        <w:rPr>
          <w:rFonts w:ascii="GHEA Grapalat" w:hAnsi="GHEA Grapalat" w:cs="Sylfaen"/>
          <w:szCs w:val="24"/>
          <w:lang w:val="hy-AM"/>
        </w:rPr>
        <w:t>.</w:t>
      </w:r>
      <w:r>
        <w:rPr>
          <w:rFonts w:ascii="GHEA Grapalat" w:hAnsi="GHEA Grapalat" w:cs="Sylfaen"/>
          <w:szCs w:val="24"/>
          <w:lang w:val="hy-AM"/>
        </w:rPr>
        <w:t>20</w:t>
      </w:r>
      <w:r w:rsidRPr="004605D7">
        <w:rPr>
          <w:rFonts w:ascii="GHEA Grapalat" w:hAnsi="GHEA Grapalat" w:cs="Sylfaen"/>
          <w:szCs w:val="24"/>
        </w:rPr>
        <w:t xml:space="preserve"> </w:t>
      </w:r>
      <w:proofErr w:type="spellStart"/>
      <w:r w:rsidRPr="00E6597C">
        <w:rPr>
          <w:rFonts w:ascii="GHEA Grapalat" w:hAnsi="GHEA Grapalat" w:cs="Sylfaen"/>
          <w:szCs w:val="24"/>
          <w:lang w:val="ru-RU"/>
        </w:rPr>
        <w:t>Մասնակից</w:t>
      </w:r>
      <w:proofErr w:type="spellEnd"/>
      <w:r w:rsidRPr="00E6597C">
        <w:rPr>
          <w:rFonts w:ascii="GHEA Grapalat" w:hAnsi="GHEA Grapalat" w:cs="Sylfaen"/>
          <w:szCs w:val="24"/>
          <w:lang w:val="en-US"/>
        </w:rPr>
        <w:t>ն</w:t>
      </w:r>
      <w:r w:rsidRPr="00E6597C">
        <w:rPr>
          <w:rFonts w:ascii="GHEA Grapalat" w:hAnsi="GHEA Grapalat" w:cs="Sylfaen"/>
          <w:szCs w:val="24"/>
        </w:rPr>
        <w:t xml:space="preserve"> </w:t>
      </w:r>
      <w:proofErr w:type="spellStart"/>
      <w:r w:rsidRPr="00E6597C">
        <w:rPr>
          <w:rFonts w:ascii="GHEA Grapalat" w:hAnsi="GHEA Grapalat" w:cs="Sylfaen"/>
          <w:szCs w:val="24"/>
          <w:lang w:val="ru-RU"/>
        </w:rPr>
        <w:t>իրեն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ներկայացված</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պահանջների</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համապատասխանության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հիմնավորման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նպատակով</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կարող</w:t>
      </w:r>
      <w:proofErr w:type="spellEnd"/>
      <w:r w:rsidRPr="00E6597C">
        <w:rPr>
          <w:rFonts w:ascii="GHEA Grapalat" w:hAnsi="GHEA Grapalat" w:cs="Sylfaen"/>
          <w:szCs w:val="24"/>
        </w:rPr>
        <w:t xml:space="preserve"> </w:t>
      </w:r>
      <w:r w:rsidRPr="00E6597C">
        <w:rPr>
          <w:rFonts w:ascii="GHEA Grapalat" w:hAnsi="GHEA Grapalat" w:cs="Sylfaen"/>
          <w:szCs w:val="24"/>
          <w:lang w:val="ru-RU"/>
        </w:rPr>
        <w:t>է</w:t>
      </w:r>
      <w:r w:rsidRPr="00E6597C">
        <w:rPr>
          <w:rFonts w:ascii="GHEA Grapalat" w:hAnsi="GHEA Grapalat" w:cs="Sylfaen"/>
          <w:szCs w:val="24"/>
        </w:rPr>
        <w:t xml:space="preserve"> </w:t>
      </w:r>
      <w:proofErr w:type="spellStart"/>
      <w:r w:rsidRPr="00E6597C">
        <w:rPr>
          <w:rFonts w:ascii="GHEA Grapalat" w:hAnsi="GHEA Grapalat" w:cs="Sylfaen"/>
          <w:szCs w:val="24"/>
          <w:lang w:val="ru-RU"/>
        </w:rPr>
        <w:t>ներկայացնել</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լրացուցիչ</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այլ</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փաստաթղթեր</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տեղեկություններ</w:t>
      </w:r>
      <w:proofErr w:type="spellEnd"/>
      <w:r w:rsidRPr="00E6597C">
        <w:rPr>
          <w:rFonts w:ascii="GHEA Grapalat" w:hAnsi="GHEA Grapalat" w:cs="Sylfaen"/>
          <w:szCs w:val="24"/>
        </w:rPr>
        <w:t xml:space="preserve"> </w:t>
      </w:r>
      <w:r w:rsidRPr="00E6597C">
        <w:rPr>
          <w:rFonts w:ascii="GHEA Grapalat" w:hAnsi="GHEA Grapalat" w:cs="Sylfaen"/>
          <w:szCs w:val="24"/>
          <w:lang w:val="ru-RU"/>
        </w:rPr>
        <w:t>և</w:t>
      </w:r>
      <w:r w:rsidRPr="00E6597C">
        <w:rPr>
          <w:rFonts w:ascii="GHEA Grapalat" w:hAnsi="GHEA Grapalat" w:cs="Sylfaen"/>
          <w:szCs w:val="24"/>
        </w:rPr>
        <w:t xml:space="preserve"> </w:t>
      </w:r>
      <w:proofErr w:type="spellStart"/>
      <w:r w:rsidRPr="00E6597C">
        <w:rPr>
          <w:rFonts w:ascii="GHEA Grapalat" w:hAnsi="GHEA Grapalat" w:cs="Sylfaen"/>
          <w:szCs w:val="24"/>
          <w:lang w:val="ru-RU"/>
        </w:rPr>
        <w:t>նյութեր</w:t>
      </w:r>
      <w:proofErr w:type="spellEnd"/>
      <w:r w:rsidRPr="00E6597C">
        <w:rPr>
          <w:rFonts w:ascii="GHEA Grapalat" w:hAnsi="GHEA Grapalat" w:cs="Sylfaen"/>
          <w:szCs w:val="24"/>
          <w:lang w:val="ru-RU"/>
        </w:rPr>
        <w:t>։</w:t>
      </w:r>
    </w:p>
    <w:p w14:paraId="7195A66E" w14:textId="77777777" w:rsidR="003255E1" w:rsidRPr="00E6597C" w:rsidRDefault="003255E1" w:rsidP="003255E1">
      <w:pPr>
        <w:pStyle w:val="23"/>
        <w:spacing w:line="240" w:lineRule="auto"/>
        <w:ind w:firstLine="567"/>
        <w:rPr>
          <w:rFonts w:ascii="GHEA Grapalat" w:hAnsi="GHEA Grapalat" w:cs="Sylfaen"/>
          <w:szCs w:val="24"/>
        </w:rPr>
      </w:pPr>
      <w:r w:rsidRPr="00E6597C">
        <w:rPr>
          <w:rFonts w:ascii="GHEA Grapalat" w:hAnsi="GHEA Grapalat" w:cs="Sylfaen"/>
          <w:szCs w:val="24"/>
          <w:lang w:val="en-US"/>
        </w:rPr>
        <w:t>Հ</w:t>
      </w:r>
      <w:proofErr w:type="spellStart"/>
      <w:r w:rsidRPr="00E6597C">
        <w:rPr>
          <w:rFonts w:ascii="GHEA Grapalat" w:hAnsi="GHEA Grapalat" w:cs="Sylfaen"/>
          <w:szCs w:val="24"/>
          <w:lang w:val="ru-RU"/>
        </w:rPr>
        <w:t>անձնաժողովը</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կարող</w:t>
      </w:r>
      <w:proofErr w:type="spellEnd"/>
      <w:r w:rsidRPr="00E6597C">
        <w:rPr>
          <w:rFonts w:ascii="GHEA Grapalat" w:hAnsi="GHEA Grapalat" w:cs="Sylfaen"/>
          <w:szCs w:val="24"/>
        </w:rPr>
        <w:t xml:space="preserve"> </w:t>
      </w:r>
      <w:r w:rsidRPr="00E6597C">
        <w:rPr>
          <w:rFonts w:ascii="GHEA Grapalat" w:hAnsi="GHEA Grapalat" w:cs="Sylfaen"/>
          <w:szCs w:val="24"/>
          <w:lang w:val="ru-RU"/>
        </w:rPr>
        <w:t>է</w:t>
      </w:r>
      <w:r w:rsidRPr="00E6597C">
        <w:rPr>
          <w:rFonts w:ascii="GHEA Grapalat" w:hAnsi="GHEA Grapalat" w:cs="Sylfaen"/>
          <w:szCs w:val="24"/>
        </w:rPr>
        <w:t xml:space="preserve"> </w:t>
      </w:r>
      <w:proofErr w:type="spellStart"/>
      <w:r w:rsidRPr="00E6597C">
        <w:rPr>
          <w:rFonts w:ascii="GHEA Grapalat" w:hAnsi="GHEA Grapalat" w:cs="Sylfaen"/>
          <w:szCs w:val="24"/>
          <w:lang w:val="ru-RU"/>
        </w:rPr>
        <w:t>ստուգել</w:t>
      </w:r>
      <w:proofErr w:type="spellEnd"/>
      <w:r w:rsidRPr="00E6597C">
        <w:rPr>
          <w:rFonts w:ascii="GHEA Grapalat" w:hAnsi="GHEA Grapalat" w:cs="Sylfaen"/>
          <w:szCs w:val="24"/>
        </w:rPr>
        <w:t xml:space="preserve"> </w:t>
      </w:r>
      <w:r w:rsidRPr="00E6597C">
        <w:rPr>
          <w:rFonts w:ascii="GHEA Grapalat" w:hAnsi="GHEA Grapalat" w:cs="Sylfaen"/>
          <w:szCs w:val="24"/>
          <w:lang w:val="en-US"/>
        </w:rPr>
        <w:t>մ</w:t>
      </w:r>
      <w:proofErr w:type="spellStart"/>
      <w:r w:rsidRPr="00E6597C">
        <w:rPr>
          <w:rFonts w:ascii="GHEA Grapalat" w:hAnsi="GHEA Grapalat" w:cs="Sylfaen"/>
          <w:szCs w:val="24"/>
          <w:lang w:val="ru-RU"/>
        </w:rPr>
        <w:t>ասնակցի</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ներկայացրած</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տվյալների</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իսկությունը</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օգտագործելով</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պաշտոնական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աղբյուրներից</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ստացված</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տվյալներ</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կամ</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դրա</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մասին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ստանալով</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իրավասու</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մարմինների</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գրավոր</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եզրակացությունը</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Նման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հարցում</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ուղարկվելու</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դեպքում</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համապատասխան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պետական</w:t>
      </w:r>
      <w:proofErr w:type="spellEnd"/>
      <w:r w:rsidRPr="00E6597C">
        <w:rPr>
          <w:rFonts w:ascii="GHEA Grapalat" w:hAnsi="GHEA Grapalat" w:cs="Sylfaen"/>
          <w:szCs w:val="24"/>
        </w:rPr>
        <w:t xml:space="preserve"> </w:t>
      </w:r>
      <w:r w:rsidRPr="00E6597C">
        <w:rPr>
          <w:rFonts w:ascii="GHEA Grapalat" w:hAnsi="GHEA Grapalat" w:cs="Sylfaen"/>
          <w:szCs w:val="24"/>
          <w:lang w:val="ru-RU"/>
        </w:rPr>
        <w:t>և</w:t>
      </w:r>
      <w:r w:rsidRPr="00E6597C">
        <w:rPr>
          <w:rFonts w:ascii="GHEA Grapalat" w:hAnsi="GHEA Grapalat" w:cs="Sylfaen"/>
          <w:szCs w:val="24"/>
        </w:rPr>
        <w:t xml:space="preserve"> </w:t>
      </w:r>
      <w:proofErr w:type="spellStart"/>
      <w:r w:rsidRPr="00E6597C">
        <w:rPr>
          <w:rFonts w:ascii="GHEA Grapalat" w:hAnsi="GHEA Grapalat" w:cs="Sylfaen"/>
          <w:szCs w:val="24"/>
          <w:lang w:val="ru-RU"/>
        </w:rPr>
        <w:t>տեղական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ինքնակառավարման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մարմինները</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հարցումն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ստանալու</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օրվան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հաջորդող</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երկու</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աշխատանքային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օրվա</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ընթացքում</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տրամադրում</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են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գրավոր</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եզրակացություն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Եթե</w:t>
      </w:r>
      <w:proofErr w:type="spellEnd"/>
      <w:r w:rsidRPr="00E6597C">
        <w:rPr>
          <w:rFonts w:ascii="GHEA Grapalat" w:hAnsi="GHEA Grapalat" w:cs="Sylfaen"/>
          <w:szCs w:val="24"/>
        </w:rPr>
        <w:t xml:space="preserve"> </w:t>
      </w:r>
      <w:r w:rsidRPr="00E6597C">
        <w:rPr>
          <w:rFonts w:ascii="GHEA Grapalat" w:hAnsi="GHEA Grapalat" w:cs="Sylfaen"/>
          <w:szCs w:val="24"/>
          <w:lang w:val="en-US"/>
        </w:rPr>
        <w:t>մ</w:t>
      </w:r>
      <w:proofErr w:type="spellStart"/>
      <w:r w:rsidRPr="00E6597C">
        <w:rPr>
          <w:rFonts w:ascii="GHEA Grapalat" w:hAnsi="GHEA Grapalat" w:cs="Sylfaen"/>
          <w:szCs w:val="24"/>
          <w:lang w:val="ru-RU"/>
        </w:rPr>
        <w:t>ասնակցի</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ներկայացրած</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տվյալների</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իսկության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ստուգման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արդյունքում</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տվյալները</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որակվում</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են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իրականությանը</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չհամապա</w:t>
      </w:r>
      <w:proofErr w:type="spellEnd"/>
      <w:r w:rsidRPr="00E6597C">
        <w:rPr>
          <w:rFonts w:ascii="GHEA Grapalat" w:hAnsi="GHEA Grapalat" w:cs="Sylfaen"/>
          <w:szCs w:val="24"/>
        </w:rPr>
        <w:softHyphen/>
      </w:r>
      <w:proofErr w:type="spellStart"/>
      <w:r w:rsidRPr="00E6597C">
        <w:rPr>
          <w:rFonts w:ascii="GHEA Grapalat" w:hAnsi="GHEA Grapalat" w:cs="Sylfaen"/>
          <w:szCs w:val="24"/>
          <w:lang w:val="ru-RU"/>
        </w:rPr>
        <w:t>տասխանող</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ապա</w:t>
      </w:r>
      <w:proofErr w:type="spellEnd"/>
      <w:r w:rsidRPr="00E6597C">
        <w:rPr>
          <w:rFonts w:ascii="GHEA Grapalat" w:hAnsi="GHEA Grapalat" w:cs="Sylfaen"/>
          <w:szCs w:val="24"/>
        </w:rPr>
        <w:t xml:space="preserve"> տվյալ մասնակցի հայտը մերժվում է:</w:t>
      </w:r>
    </w:p>
    <w:p w14:paraId="151EC06D" w14:textId="77777777" w:rsidR="003255E1" w:rsidRPr="00E6597C" w:rsidRDefault="003255E1" w:rsidP="003255E1">
      <w:pPr>
        <w:pStyle w:val="23"/>
        <w:spacing w:line="240" w:lineRule="auto"/>
        <w:ind w:firstLine="567"/>
        <w:rPr>
          <w:rFonts w:ascii="GHEA Grapalat" w:hAnsi="GHEA Grapalat" w:cs="Sylfaen"/>
          <w:szCs w:val="24"/>
        </w:rPr>
      </w:pPr>
      <w:r w:rsidRPr="00E6597C">
        <w:rPr>
          <w:rFonts w:ascii="GHEA Grapalat" w:hAnsi="GHEA Grapalat" w:cs="Sylfaen"/>
          <w:szCs w:val="24"/>
        </w:rPr>
        <w:t>8</w:t>
      </w:r>
      <w:r w:rsidRPr="00E6597C">
        <w:rPr>
          <w:rFonts w:ascii="GHEA Grapalat" w:hAnsi="GHEA Grapalat" w:cs="Sylfaen"/>
          <w:szCs w:val="24"/>
          <w:lang w:val="hy-AM"/>
        </w:rPr>
        <w:t>.</w:t>
      </w:r>
      <w:r w:rsidRPr="004605D7">
        <w:rPr>
          <w:rFonts w:ascii="GHEA Grapalat" w:hAnsi="GHEA Grapalat" w:cs="Sylfaen"/>
          <w:szCs w:val="24"/>
        </w:rPr>
        <w:t>2</w:t>
      </w:r>
      <w:r>
        <w:rPr>
          <w:rFonts w:ascii="GHEA Grapalat" w:hAnsi="GHEA Grapalat" w:cs="Sylfaen"/>
          <w:szCs w:val="24"/>
          <w:lang w:val="hy-AM"/>
        </w:rPr>
        <w:t>1</w:t>
      </w:r>
      <w:r w:rsidRPr="004605D7">
        <w:rPr>
          <w:rFonts w:ascii="GHEA Grapalat" w:hAnsi="GHEA Grapalat" w:cs="Sylfaen"/>
          <w:szCs w:val="24"/>
        </w:rPr>
        <w:t xml:space="preserve"> </w:t>
      </w:r>
      <w:r w:rsidRPr="00E6597C">
        <w:rPr>
          <w:rFonts w:ascii="GHEA Grapalat" w:hAnsi="GHEA Grapalat" w:cs="Sylfaen"/>
          <w:szCs w:val="24"/>
          <w:lang w:val="hy-AM"/>
        </w:rPr>
        <w:t>Սույն</w:t>
      </w:r>
      <w:r w:rsidRPr="00E6597C">
        <w:rPr>
          <w:rFonts w:ascii="GHEA Grapalat" w:hAnsi="GHEA Grapalat" w:cs="Sylfaen"/>
          <w:szCs w:val="24"/>
        </w:rPr>
        <w:t xml:space="preserve"> </w:t>
      </w:r>
      <w:r w:rsidRPr="00E6597C">
        <w:rPr>
          <w:rFonts w:ascii="GHEA Grapalat" w:hAnsi="GHEA Grapalat" w:cs="Sylfaen"/>
          <w:szCs w:val="24"/>
          <w:lang w:val="hy-AM"/>
        </w:rPr>
        <w:t>հրավերի</w:t>
      </w:r>
      <w:r w:rsidRPr="00E6597C">
        <w:rPr>
          <w:rFonts w:ascii="GHEA Grapalat" w:hAnsi="GHEA Grapalat" w:cs="Sylfaen"/>
          <w:szCs w:val="24"/>
        </w:rPr>
        <w:t xml:space="preserve"> 1-</w:t>
      </w:r>
      <w:r w:rsidRPr="00E6597C">
        <w:rPr>
          <w:rFonts w:ascii="GHEA Grapalat" w:hAnsi="GHEA Grapalat" w:cs="Sylfaen"/>
          <w:szCs w:val="24"/>
          <w:lang w:val="hy-AM"/>
        </w:rPr>
        <w:t>ին</w:t>
      </w:r>
      <w:r w:rsidRPr="00E6597C">
        <w:rPr>
          <w:rFonts w:ascii="GHEA Grapalat" w:hAnsi="GHEA Grapalat" w:cs="Sylfaen"/>
          <w:szCs w:val="24"/>
        </w:rPr>
        <w:t xml:space="preserve"> </w:t>
      </w:r>
      <w:r w:rsidRPr="00E6597C">
        <w:rPr>
          <w:rFonts w:ascii="GHEA Grapalat" w:hAnsi="GHEA Grapalat" w:cs="Sylfaen"/>
          <w:szCs w:val="24"/>
          <w:lang w:val="hy-AM"/>
        </w:rPr>
        <w:t>մասի</w:t>
      </w:r>
      <w:r w:rsidRPr="00E6597C">
        <w:rPr>
          <w:rFonts w:ascii="GHEA Grapalat" w:hAnsi="GHEA Grapalat" w:cs="Sylfaen"/>
          <w:szCs w:val="24"/>
        </w:rPr>
        <w:t xml:space="preserve"> 8.</w:t>
      </w:r>
      <w:r>
        <w:rPr>
          <w:rFonts w:ascii="GHEA Grapalat" w:hAnsi="GHEA Grapalat" w:cs="Sylfaen"/>
          <w:szCs w:val="24"/>
        </w:rPr>
        <w:t xml:space="preserve">19 </w:t>
      </w:r>
      <w:r w:rsidRPr="00E6597C">
        <w:rPr>
          <w:rFonts w:ascii="GHEA Grapalat" w:hAnsi="GHEA Grapalat" w:cs="Sylfaen"/>
          <w:szCs w:val="24"/>
          <w:lang w:val="hy-AM"/>
        </w:rPr>
        <w:t>կետի</w:t>
      </w:r>
      <w:r w:rsidRPr="00E6597C">
        <w:rPr>
          <w:rFonts w:ascii="GHEA Grapalat" w:hAnsi="GHEA Grapalat" w:cs="Sylfaen"/>
          <w:szCs w:val="24"/>
        </w:rPr>
        <w:t xml:space="preserve"> </w:t>
      </w:r>
      <w:r w:rsidRPr="00E6597C">
        <w:rPr>
          <w:rFonts w:ascii="GHEA Grapalat" w:hAnsi="GHEA Grapalat" w:cs="Sylfaen"/>
          <w:szCs w:val="24"/>
          <w:lang w:val="hy-AM"/>
        </w:rPr>
        <w:t>կիրառման</w:t>
      </w:r>
      <w:r w:rsidRPr="00E6597C">
        <w:rPr>
          <w:rFonts w:ascii="GHEA Grapalat" w:hAnsi="GHEA Grapalat" w:cs="Sylfaen"/>
          <w:szCs w:val="24"/>
        </w:rPr>
        <w:t xml:space="preserve"> </w:t>
      </w:r>
      <w:r w:rsidRPr="00E6597C">
        <w:rPr>
          <w:rFonts w:ascii="GHEA Grapalat" w:hAnsi="GHEA Grapalat" w:cs="Sylfaen"/>
          <w:szCs w:val="24"/>
          <w:lang w:val="hy-AM"/>
        </w:rPr>
        <w:t>նպատակով</w:t>
      </w:r>
      <w:r w:rsidRPr="00E6597C">
        <w:rPr>
          <w:rFonts w:ascii="GHEA Grapalat" w:hAnsi="GHEA Grapalat" w:cs="Sylfaen"/>
          <w:szCs w:val="24"/>
        </w:rPr>
        <w:t xml:space="preserve"> կարող է </w:t>
      </w:r>
      <w:r w:rsidRPr="00794157">
        <w:rPr>
          <w:rFonts w:ascii="GHEA Grapalat" w:hAnsi="GHEA Grapalat" w:cs="Sylfaen"/>
          <w:szCs w:val="24"/>
          <w:lang w:val="hy-AM"/>
        </w:rPr>
        <w:t xml:space="preserve">հրավիրվել </w:t>
      </w:r>
      <w:r w:rsidRPr="00E6597C">
        <w:rPr>
          <w:rFonts w:ascii="GHEA Grapalat" w:hAnsi="GHEA Grapalat" w:cs="Sylfaen"/>
          <w:szCs w:val="24"/>
          <w:lang w:val="hy-AM"/>
        </w:rPr>
        <w:t>հանձնաժողովի</w:t>
      </w:r>
      <w:r w:rsidRPr="00E6597C">
        <w:rPr>
          <w:rFonts w:ascii="GHEA Grapalat" w:hAnsi="GHEA Grapalat" w:cs="Sylfaen"/>
          <w:szCs w:val="24"/>
        </w:rPr>
        <w:t xml:space="preserve"> </w:t>
      </w:r>
      <w:r w:rsidRPr="00E6597C">
        <w:rPr>
          <w:rFonts w:ascii="GHEA Grapalat" w:hAnsi="GHEA Grapalat" w:cs="Sylfaen"/>
          <w:szCs w:val="24"/>
          <w:lang w:val="hy-AM"/>
        </w:rPr>
        <w:t>արտահերթ</w:t>
      </w:r>
      <w:r w:rsidRPr="00E6597C">
        <w:rPr>
          <w:rFonts w:ascii="GHEA Grapalat" w:hAnsi="GHEA Grapalat" w:cs="Sylfaen"/>
          <w:szCs w:val="24"/>
        </w:rPr>
        <w:t xml:space="preserve"> </w:t>
      </w:r>
      <w:r w:rsidRPr="00E6597C">
        <w:rPr>
          <w:rFonts w:ascii="GHEA Grapalat" w:hAnsi="GHEA Grapalat" w:cs="Sylfaen"/>
          <w:szCs w:val="24"/>
          <w:lang w:val="hy-AM"/>
        </w:rPr>
        <w:t>նիստ։</w:t>
      </w:r>
    </w:p>
    <w:p w14:paraId="57C8CFD1" w14:textId="77777777" w:rsidR="003255E1" w:rsidRPr="00E6597C" w:rsidRDefault="003255E1" w:rsidP="003255E1">
      <w:pPr>
        <w:pStyle w:val="norm"/>
        <w:spacing w:line="240" w:lineRule="auto"/>
        <w:ind w:firstLine="567"/>
        <w:rPr>
          <w:rFonts w:ascii="GHEA Grapalat" w:hAnsi="GHEA Grapalat" w:cs="Tahoma"/>
          <w:sz w:val="20"/>
          <w:lang w:val="hy-AM"/>
        </w:rPr>
      </w:pPr>
      <w:r w:rsidRPr="00E6597C">
        <w:rPr>
          <w:rFonts w:ascii="GHEA Grapalat" w:hAnsi="GHEA Grapalat"/>
          <w:spacing w:val="-6"/>
          <w:sz w:val="20"/>
          <w:lang w:val="hy-AM"/>
        </w:rPr>
        <w:t>8.</w:t>
      </w:r>
      <w:r w:rsidRPr="004605D7">
        <w:rPr>
          <w:rFonts w:ascii="GHEA Grapalat" w:hAnsi="GHEA Grapalat"/>
          <w:spacing w:val="-6"/>
          <w:sz w:val="20"/>
          <w:lang w:val="af-ZA"/>
        </w:rPr>
        <w:t>2</w:t>
      </w:r>
      <w:r>
        <w:rPr>
          <w:rFonts w:ascii="GHEA Grapalat" w:hAnsi="GHEA Grapalat"/>
          <w:spacing w:val="-6"/>
          <w:sz w:val="20"/>
          <w:lang w:val="hy-AM"/>
        </w:rPr>
        <w:t>2</w:t>
      </w:r>
      <w:r w:rsidRPr="004605D7">
        <w:rPr>
          <w:rFonts w:ascii="GHEA Grapalat" w:hAnsi="GHEA Grapalat"/>
          <w:spacing w:val="-6"/>
          <w:sz w:val="20"/>
          <w:lang w:val="af-ZA"/>
        </w:rPr>
        <w:t xml:space="preserve"> </w:t>
      </w:r>
      <w:r w:rsidRPr="00E6597C">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E6597C">
        <w:rPr>
          <w:rFonts w:ascii="GHEA Grapalat" w:hAnsi="GHEA Grapalat" w:cs="Sylfaen"/>
          <w:lang w:val="hy-AM"/>
        </w:rPr>
        <w:t xml:space="preserve"> </w:t>
      </w:r>
      <w:r w:rsidRPr="00E6597C">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4DD963EF" w14:textId="77777777" w:rsidR="003255E1" w:rsidRPr="00E6597C" w:rsidRDefault="003255E1" w:rsidP="003255E1">
      <w:pPr>
        <w:pStyle w:val="23"/>
        <w:spacing w:line="240" w:lineRule="auto"/>
        <w:ind w:firstLine="567"/>
        <w:rPr>
          <w:rFonts w:ascii="GHEA Grapalat" w:hAnsi="GHEA Grapalat" w:cs="Sylfaen"/>
          <w:szCs w:val="24"/>
        </w:rPr>
      </w:pPr>
      <w:r w:rsidRPr="00E6597C">
        <w:rPr>
          <w:rFonts w:ascii="GHEA Grapalat" w:hAnsi="GHEA Grapalat" w:cs="Sylfaen"/>
          <w:szCs w:val="24"/>
          <w:lang w:val="hy-AM"/>
        </w:rPr>
        <w:t>8.</w:t>
      </w:r>
      <w:r w:rsidRPr="004605D7">
        <w:rPr>
          <w:rFonts w:ascii="GHEA Grapalat" w:hAnsi="GHEA Grapalat" w:cs="Sylfaen"/>
          <w:szCs w:val="24"/>
          <w:lang w:val="hy-AM"/>
        </w:rPr>
        <w:t>2</w:t>
      </w:r>
      <w:r>
        <w:rPr>
          <w:rFonts w:ascii="GHEA Grapalat" w:hAnsi="GHEA Grapalat" w:cs="Sylfaen"/>
          <w:szCs w:val="24"/>
          <w:lang w:val="hy-AM"/>
        </w:rPr>
        <w:t>3</w:t>
      </w:r>
      <w:r w:rsidRPr="004605D7">
        <w:rPr>
          <w:rFonts w:ascii="GHEA Grapalat" w:hAnsi="GHEA Grapalat" w:cs="Sylfaen"/>
          <w:szCs w:val="24"/>
          <w:lang w:val="hy-AM"/>
        </w:rPr>
        <w:t xml:space="preserve"> </w:t>
      </w:r>
      <w:r w:rsidRPr="00E6597C">
        <w:rPr>
          <w:rFonts w:ascii="GHEA Grapalat" w:hAnsi="GHEA Grapalat" w:cs="Sylfaen"/>
          <w:szCs w:val="24"/>
          <w:lang w:val="hy-AM"/>
        </w:rPr>
        <w:t>Անգործության</w:t>
      </w:r>
      <w:r w:rsidRPr="00E6597C">
        <w:rPr>
          <w:rFonts w:ascii="GHEA Grapalat" w:hAnsi="GHEA Grapalat" w:cs="Sylfaen"/>
          <w:szCs w:val="24"/>
        </w:rPr>
        <w:t xml:space="preserve"> </w:t>
      </w:r>
      <w:r w:rsidRPr="00E6597C">
        <w:rPr>
          <w:rFonts w:ascii="GHEA Grapalat" w:hAnsi="GHEA Grapalat" w:cs="Sylfaen"/>
          <w:szCs w:val="24"/>
          <w:lang w:val="hy-AM"/>
        </w:rPr>
        <w:t>ժամկետը</w:t>
      </w:r>
      <w:r w:rsidRPr="00E6597C">
        <w:rPr>
          <w:rFonts w:ascii="GHEA Grapalat" w:hAnsi="GHEA Grapalat" w:cs="Sylfaen"/>
          <w:szCs w:val="24"/>
        </w:rPr>
        <w:t xml:space="preserve"> </w:t>
      </w:r>
      <w:r w:rsidRPr="00E6597C">
        <w:rPr>
          <w:rFonts w:ascii="GHEA Grapalat" w:hAnsi="GHEA Grapalat" w:cs="Sylfaen"/>
          <w:szCs w:val="24"/>
          <w:lang w:val="hy-AM"/>
        </w:rPr>
        <w:t>պայմանագիր</w:t>
      </w:r>
      <w:r w:rsidRPr="00E6597C">
        <w:rPr>
          <w:rFonts w:ascii="GHEA Grapalat" w:hAnsi="GHEA Grapalat" w:cs="Sylfaen"/>
          <w:szCs w:val="24"/>
        </w:rPr>
        <w:t xml:space="preserve"> </w:t>
      </w:r>
      <w:r w:rsidRPr="00E6597C">
        <w:rPr>
          <w:rFonts w:ascii="GHEA Grapalat" w:hAnsi="GHEA Grapalat" w:cs="Sylfaen"/>
          <w:szCs w:val="24"/>
          <w:lang w:val="hy-AM"/>
        </w:rPr>
        <w:t>կնքելու</w:t>
      </w:r>
      <w:r w:rsidRPr="00E6597C">
        <w:rPr>
          <w:rFonts w:ascii="GHEA Grapalat" w:hAnsi="GHEA Grapalat" w:cs="Sylfaen"/>
          <w:szCs w:val="24"/>
        </w:rPr>
        <w:t xml:space="preserve"> </w:t>
      </w:r>
      <w:r w:rsidRPr="00E6597C">
        <w:rPr>
          <w:rFonts w:ascii="GHEA Grapalat" w:hAnsi="GHEA Grapalat" w:cs="Sylfaen"/>
          <w:szCs w:val="24"/>
          <w:lang w:val="hy-AM"/>
        </w:rPr>
        <w:t>մասին</w:t>
      </w:r>
      <w:r w:rsidRPr="00E6597C">
        <w:rPr>
          <w:rFonts w:ascii="GHEA Grapalat" w:hAnsi="GHEA Grapalat" w:cs="Sylfaen"/>
          <w:szCs w:val="24"/>
        </w:rPr>
        <w:t xml:space="preserve"> </w:t>
      </w:r>
      <w:r w:rsidRPr="00E6597C">
        <w:rPr>
          <w:rFonts w:ascii="GHEA Grapalat" w:hAnsi="GHEA Grapalat" w:cs="Sylfaen"/>
          <w:szCs w:val="24"/>
          <w:lang w:val="hy-AM"/>
        </w:rPr>
        <w:t>որոշման</w:t>
      </w:r>
      <w:r w:rsidRPr="00E6597C">
        <w:rPr>
          <w:rFonts w:ascii="GHEA Grapalat" w:hAnsi="GHEA Grapalat" w:cs="Sylfaen"/>
          <w:szCs w:val="24"/>
        </w:rPr>
        <w:t xml:space="preserve"> </w:t>
      </w:r>
      <w:r w:rsidRPr="00E6597C">
        <w:rPr>
          <w:rFonts w:ascii="GHEA Grapalat" w:hAnsi="GHEA Grapalat" w:cs="Sylfaen"/>
          <w:szCs w:val="24"/>
          <w:lang w:val="hy-AM"/>
        </w:rPr>
        <w:t>հայտարարության</w:t>
      </w:r>
      <w:r w:rsidRPr="00E6597C">
        <w:rPr>
          <w:rFonts w:ascii="GHEA Grapalat" w:hAnsi="GHEA Grapalat" w:cs="Sylfaen"/>
          <w:szCs w:val="24"/>
        </w:rPr>
        <w:t xml:space="preserve"> </w:t>
      </w:r>
      <w:r w:rsidRPr="00E6597C">
        <w:rPr>
          <w:rFonts w:ascii="GHEA Grapalat" w:hAnsi="GHEA Grapalat" w:cs="Sylfaen"/>
          <w:szCs w:val="24"/>
          <w:lang w:val="hy-AM"/>
        </w:rPr>
        <w:t>հրապարակման</w:t>
      </w:r>
      <w:r w:rsidRPr="00E6597C">
        <w:rPr>
          <w:rFonts w:ascii="GHEA Grapalat" w:hAnsi="GHEA Grapalat" w:cs="Sylfaen"/>
          <w:szCs w:val="24"/>
        </w:rPr>
        <w:t xml:space="preserve"> </w:t>
      </w:r>
      <w:r w:rsidRPr="00E6597C">
        <w:rPr>
          <w:rFonts w:ascii="GHEA Grapalat" w:hAnsi="GHEA Grapalat" w:cs="Sylfaen"/>
          <w:szCs w:val="24"/>
          <w:lang w:val="hy-AM"/>
        </w:rPr>
        <w:t>օրվան</w:t>
      </w:r>
      <w:r w:rsidRPr="00E6597C">
        <w:rPr>
          <w:rFonts w:ascii="GHEA Grapalat" w:hAnsi="GHEA Grapalat" w:cs="Sylfaen"/>
          <w:szCs w:val="24"/>
        </w:rPr>
        <w:t xml:space="preserve"> </w:t>
      </w:r>
      <w:r w:rsidRPr="00E6597C">
        <w:rPr>
          <w:rFonts w:ascii="GHEA Grapalat" w:hAnsi="GHEA Grapalat" w:cs="Sylfaen"/>
          <w:szCs w:val="24"/>
          <w:lang w:val="hy-AM"/>
        </w:rPr>
        <w:t>հաջորդող</w:t>
      </w:r>
      <w:r w:rsidRPr="00E6597C">
        <w:rPr>
          <w:rFonts w:ascii="GHEA Grapalat" w:hAnsi="GHEA Grapalat" w:cs="Sylfaen"/>
          <w:szCs w:val="24"/>
        </w:rPr>
        <w:t xml:space="preserve"> </w:t>
      </w:r>
      <w:r w:rsidRPr="00E6597C">
        <w:rPr>
          <w:rFonts w:ascii="GHEA Grapalat" w:hAnsi="GHEA Grapalat" w:cs="Sylfaen"/>
          <w:szCs w:val="24"/>
          <w:lang w:val="hy-AM"/>
        </w:rPr>
        <w:t>օրվա</w:t>
      </w:r>
      <w:r w:rsidRPr="00E6597C">
        <w:rPr>
          <w:rFonts w:ascii="GHEA Grapalat" w:hAnsi="GHEA Grapalat" w:cs="Sylfaen"/>
          <w:szCs w:val="24"/>
        </w:rPr>
        <w:t xml:space="preserve"> </w:t>
      </w:r>
      <w:r w:rsidRPr="00E6597C">
        <w:rPr>
          <w:rFonts w:ascii="GHEA Grapalat" w:hAnsi="GHEA Grapalat" w:cs="Sylfaen"/>
          <w:szCs w:val="24"/>
          <w:lang w:val="hy-AM"/>
        </w:rPr>
        <w:t>և</w:t>
      </w:r>
      <w:r w:rsidRPr="00E6597C">
        <w:rPr>
          <w:rFonts w:ascii="GHEA Grapalat" w:hAnsi="GHEA Grapalat" w:cs="Sylfaen"/>
          <w:szCs w:val="24"/>
        </w:rPr>
        <w:t xml:space="preserve"> պ</w:t>
      </w:r>
      <w:r w:rsidRPr="00E6597C">
        <w:rPr>
          <w:rFonts w:ascii="GHEA Grapalat" w:hAnsi="GHEA Grapalat" w:cs="Sylfaen"/>
          <w:szCs w:val="24"/>
          <w:lang w:val="hy-AM"/>
        </w:rPr>
        <w:t>ատվիրատուի</w:t>
      </w:r>
      <w:r w:rsidRPr="00E6597C">
        <w:rPr>
          <w:rFonts w:ascii="GHEA Grapalat" w:hAnsi="GHEA Grapalat" w:cs="Sylfaen"/>
          <w:szCs w:val="24"/>
        </w:rPr>
        <w:t xml:space="preserve"> </w:t>
      </w:r>
      <w:r w:rsidRPr="00E6597C">
        <w:rPr>
          <w:rFonts w:ascii="GHEA Grapalat" w:hAnsi="GHEA Grapalat" w:cs="Sylfaen"/>
          <w:szCs w:val="24"/>
          <w:lang w:val="hy-AM"/>
        </w:rPr>
        <w:t>կողմից</w:t>
      </w:r>
      <w:r w:rsidRPr="00E6597C">
        <w:rPr>
          <w:rFonts w:ascii="GHEA Grapalat" w:hAnsi="GHEA Grapalat" w:cs="Sylfaen"/>
          <w:szCs w:val="24"/>
        </w:rPr>
        <w:t xml:space="preserve"> </w:t>
      </w:r>
      <w:r w:rsidRPr="00E6597C">
        <w:rPr>
          <w:rFonts w:ascii="GHEA Grapalat" w:hAnsi="GHEA Grapalat" w:cs="Sylfaen"/>
          <w:szCs w:val="24"/>
          <w:lang w:val="hy-AM"/>
        </w:rPr>
        <w:t>պայմանագիրը</w:t>
      </w:r>
      <w:r w:rsidRPr="00E6597C">
        <w:rPr>
          <w:rFonts w:ascii="GHEA Grapalat" w:hAnsi="GHEA Grapalat" w:cs="Sylfaen"/>
          <w:szCs w:val="24"/>
        </w:rPr>
        <w:t xml:space="preserve"> </w:t>
      </w:r>
      <w:r w:rsidRPr="00E6597C">
        <w:rPr>
          <w:rFonts w:ascii="GHEA Grapalat" w:hAnsi="GHEA Grapalat" w:cs="Sylfaen"/>
          <w:szCs w:val="24"/>
          <w:lang w:val="hy-AM"/>
        </w:rPr>
        <w:t>կնքելու</w:t>
      </w:r>
      <w:r w:rsidRPr="00E6597C">
        <w:rPr>
          <w:rFonts w:ascii="GHEA Grapalat" w:hAnsi="GHEA Grapalat" w:cs="Sylfaen"/>
          <w:szCs w:val="24"/>
        </w:rPr>
        <w:t xml:space="preserve"> </w:t>
      </w:r>
      <w:r w:rsidRPr="00E6597C">
        <w:rPr>
          <w:rFonts w:ascii="GHEA Grapalat" w:hAnsi="GHEA Grapalat" w:cs="Sylfaen"/>
          <w:szCs w:val="24"/>
          <w:lang w:val="hy-AM"/>
        </w:rPr>
        <w:t>իրավասության</w:t>
      </w:r>
      <w:r w:rsidRPr="00E6597C">
        <w:rPr>
          <w:rFonts w:ascii="GHEA Grapalat" w:hAnsi="GHEA Grapalat" w:cs="Sylfaen"/>
          <w:szCs w:val="24"/>
        </w:rPr>
        <w:t xml:space="preserve"> </w:t>
      </w:r>
      <w:r w:rsidRPr="00E6597C">
        <w:rPr>
          <w:rFonts w:ascii="GHEA Grapalat" w:hAnsi="GHEA Grapalat" w:cs="Sylfaen"/>
          <w:szCs w:val="24"/>
          <w:lang w:val="hy-AM"/>
        </w:rPr>
        <w:t>առաջացման</w:t>
      </w:r>
      <w:r w:rsidRPr="00E6597C">
        <w:rPr>
          <w:rFonts w:ascii="GHEA Grapalat" w:hAnsi="GHEA Grapalat" w:cs="Sylfaen"/>
          <w:szCs w:val="24"/>
        </w:rPr>
        <w:t xml:space="preserve"> </w:t>
      </w:r>
      <w:r w:rsidRPr="00E6597C">
        <w:rPr>
          <w:rFonts w:ascii="GHEA Grapalat" w:hAnsi="GHEA Grapalat" w:cs="Sylfaen"/>
          <w:szCs w:val="24"/>
          <w:lang w:val="hy-AM"/>
        </w:rPr>
        <w:t>օրվա</w:t>
      </w:r>
      <w:r w:rsidRPr="00E6597C">
        <w:rPr>
          <w:rFonts w:ascii="GHEA Grapalat" w:hAnsi="GHEA Grapalat" w:cs="Sylfaen"/>
          <w:szCs w:val="24"/>
        </w:rPr>
        <w:t xml:space="preserve"> </w:t>
      </w:r>
      <w:r w:rsidRPr="00E6597C">
        <w:rPr>
          <w:rFonts w:ascii="GHEA Grapalat" w:hAnsi="GHEA Grapalat" w:cs="Sylfaen"/>
          <w:szCs w:val="24"/>
          <w:lang w:val="hy-AM"/>
        </w:rPr>
        <w:t>միջև</w:t>
      </w:r>
      <w:r w:rsidRPr="00E6597C">
        <w:rPr>
          <w:rFonts w:ascii="GHEA Grapalat" w:hAnsi="GHEA Grapalat" w:cs="Sylfaen"/>
          <w:szCs w:val="24"/>
        </w:rPr>
        <w:t xml:space="preserve"> </w:t>
      </w:r>
      <w:r w:rsidRPr="00E6597C">
        <w:rPr>
          <w:rFonts w:ascii="GHEA Grapalat" w:hAnsi="GHEA Grapalat" w:cs="Sylfaen"/>
          <w:szCs w:val="24"/>
          <w:lang w:val="hy-AM"/>
        </w:rPr>
        <w:t>ընկած</w:t>
      </w:r>
      <w:r w:rsidRPr="00E6597C">
        <w:rPr>
          <w:rFonts w:ascii="GHEA Grapalat" w:hAnsi="GHEA Grapalat" w:cs="Sylfaen"/>
          <w:szCs w:val="24"/>
        </w:rPr>
        <w:t xml:space="preserve"> </w:t>
      </w:r>
      <w:r w:rsidRPr="00E6597C">
        <w:rPr>
          <w:rFonts w:ascii="GHEA Grapalat" w:hAnsi="GHEA Grapalat" w:cs="Sylfaen"/>
          <w:szCs w:val="24"/>
          <w:lang w:val="hy-AM"/>
        </w:rPr>
        <w:t>ժամանակահատվածն</w:t>
      </w:r>
      <w:r w:rsidRPr="00E6597C">
        <w:rPr>
          <w:rFonts w:ascii="GHEA Grapalat" w:hAnsi="GHEA Grapalat" w:cs="Sylfaen"/>
          <w:szCs w:val="24"/>
        </w:rPr>
        <w:t xml:space="preserve"> </w:t>
      </w:r>
      <w:r w:rsidRPr="00E6597C">
        <w:rPr>
          <w:rFonts w:ascii="GHEA Grapalat" w:hAnsi="GHEA Grapalat" w:cs="Sylfaen"/>
          <w:szCs w:val="24"/>
          <w:lang w:val="hy-AM"/>
        </w:rPr>
        <w:t>է։</w:t>
      </w:r>
    </w:p>
    <w:p w14:paraId="27DBADF4" w14:textId="03727CA9" w:rsidR="003255E1" w:rsidRPr="00F40755" w:rsidRDefault="003255E1" w:rsidP="003255E1">
      <w:pPr>
        <w:pStyle w:val="23"/>
        <w:spacing w:line="240" w:lineRule="auto"/>
        <w:ind w:firstLine="567"/>
        <w:rPr>
          <w:rFonts w:ascii="GHEA Grapalat" w:hAnsi="GHEA Grapalat" w:cs="Sylfaen"/>
          <w:lang w:val="hy-AM"/>
        </w:rPr>
      </w:pP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սույն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ընթացակարգի</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դեպքում</w:t>
      </w:r>
      <w:proofErr w:type="spellEnd"/>
      <w:r w:rsidRPr="00F40755">
        <w:rPr>
          <w:rFonts w:ascii="GHEA Grapalat" w:hAnsi="GHEA Grapalat" w:cs="Sylfaen"/>
          <w:lang w:val="es-ES"/>
        </w:rPr>
        <w:t xml:space="preserve"> </w:t>
      </w:r>
      <w:proofErr w:type="gramStart"/>
      <w:r w:rsidRPr="00F40755">
        <w:rPr>
          <w:rFonts w:ascii="GHEA Grapalat" w:hAnsi="GHEA Grapalat" w:cs="Sylfaen"/>
          <w:lang w:val="es-ES"/>
        </w:rPr>
        <w:t xml:space="preserve">«  </w:t>
      </w:r>
      <w:r>
        <w:rPr>
          <w:rFonts w:ascii="GHEA Grapalat" w:hAnsi="GHEA Grapalat" w:cs="Sylfaen"/>
          <w:lang w:val="es-ES"/>
        </w:rPr>
        <w:t>10</w:t>
      </w:r>
      <w:proofErr w:type="gramEnd"/>
      <w:r w:rsidRPr="00F40755">
        <w:rPr>
          <w:rFonts w:ascii="GHEA Grapalat" w:hAnsi="GHEA Grapalat" w:cs="Sylfaen"/>
          <w:lang w:val="es-ES"/>
        </w:rPr>
        <w:t xml:space="preserve">  </w:t>
      </w:r>
      <w:proofErr w:type="gramStart"/>
      <w:r w:rsidRPr="00F40755">
        <w:rPr>
          <w:rFonts w:ascii="GHEA Grapalat" w:hAnsi="GHEA Grapalat" w:cs="Sylfaen"/>
          <w:lang w:val="es-ES"/>
        </w:rPr>
        <w:t xml:space="preserve">  »</w:t>
      </w:r>
      <w:proofErr w:type="gramEnd"/>
      <w:r w:rsidRPr="00F40755">
        <w:rPr>
          <w:rFonts w:ascii="GHEA Grapalat" w:hAnsi="GHEA Grapalat" w:cs="Sylfaen"/>
          <w:lang w:val="es-ES"/>
        </w:rPr>
        <w:t xml:space="preserve"> </w:t>
      </w:r>
      <w:proofErr w:type="spellStart"/>
      <w:r w:rsidRPr="00F40755">
        <w:rPr>
          <w:rFonts w:ascii="GHEA Grapalat" w:hAnsi="GHEA Grapalat" w:cs="Sylfaen"/>
          <w:lang w:val="es-ES"/>
        </w:rPr>
        <w:t>օրացուցային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օր</w:t>
      </w:r>
      <w:proofErr w:type="spellEnd"/>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կիրառելի</w:t>
      </w:r>
      <w:proofErr w:type="spellEnd"/>
      <w:r w:rsidRPr="00F40755">
        <w:rPr>
          <w:rFonts w:ascii="GHEA Grapalat" w:hAnsi="GHEA Grapalat" w:cs="Sylfaen"/>
          <w:lang w:val="hy-AM"/>
        </w:rPr>
        <w:t>.</w:t>
      </w:r>
    </w:p>
    <w:p w14:paraId="31AD3339" w14:textId="77777777" w:rsidR="003255E1" w:rsidRPr="00F40755" w:rsidRDefault="003255E1" w:rsidP="003255E1">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չէ</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եթե</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Arial"/>
          <w:sz w:val="20"/>
          <w:szCs w:val="20"/>
          <w:lang w:val="es-ES"/>
        </w:rPr>
        <w:t>մ</w:t>
      </w:r>
      <w:r w:rsidRPr="00F40755">
        <w:rPr>
          <w:rFonts w:ascii="GHEA Grapalat" w:hAnsi="GHEA Grapalat" w:cs="Sylfaen"/>
          <w:sz w:val="20"/>
          <w:szCs w:val="20"/>
          <w:lang w:val="es-ES"/>
        </w:rPr>
        <w:t>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i/>
          <w:sz w:val="20"/>
          <w:szCs w:val="20"/>
          <w:lang w:val="es-ES"/>
        </w:rPr>
        <w:t>,</w:t>
      </w:r>
      <w:r w:rsidRPr="00F40755">
        <w:rPr>
          <w:rFonts w:ascii="GHEA Grapalat" w:hAnsi="GHEA Grapalat"/>
          <w:sz w:val="20"/>
          <w:szCs w:val="20"/>
          <w:lang w:val="es-ES"/>
        </w:rPr>
        <w:t xml:space="preserve"> </w:t>
      </w:r>
      <w:proofErr w:type="spellStart"/>
      <w:r w:rsidRPr="00F40755">
        <w:rPr>
          <w:rFonts w:ascii="GHEA Grapalat" w:hAnsi="GHEA Grapalat" w:cs="Sylfaen"/>
          <w:sz w:val="20"/>
          <w:szCs w:val="20"/>
          <w:lang w:val="es-ES"/>
        </w:rPr>
        <w:t>որի</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հետ</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կնքվում</w:t>
      </w:r>
      <w:proofErr w:type="spellEnd"/>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պայմանագիր</w:t>
      </w:r>
      <w:proofErr w:type="spellEnd"/>
      <w:r w:rsidRPr="00F40755">
        <w:rPr>
          <w:rFonts w:ascii="GHEA Grapalat" w:hAnsi="GHEA Grapalat" w:cs="Arial"/>
          <w:sz w:val="20"/>
          <w:szCs w:val="20"/>
          <w:lang w:val="hy-AM"/>
        </w:rPr>
        <w:t>,</w:t>
      </w:r>
    </w:p>
    <w:p w14:paraId="5C92D36B" w14:textId="77777777" w:rsidR="003255E1" w:rsidRPr="00F40755" w:rsidRDefault="003255E1" w:rsidP="003255E1">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նաև</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երբ</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cs="Sylfaen"/>
          <w:sz w:val="20"/>
          <w:szCs w:val="20"/>
          <w:lang w:val="es-ES"/>
        </w:rPr>
        <w:t xml:space="preserve">, և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մերժվել</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Սույն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կետի</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կիրառման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անգործության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ժամկետը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սահմանվում</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գնման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ընթացակարգը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չկայացած</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հայտարարելու</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մասին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հայտարարությամբ</w:t>
      </w:r>
      <w:proofErr w:type="spellEnd"/>
      <w:r w:rsidRPr="00F40755">
        <w:rPr>
          <w:rFonts w:ascii="GHEA Grapalat" w:hAnsi="GHEA Grapalat" w:cs="Sylfaen"/>
          <w:sz w:val="20"/>
          <w:szCs w:val="20"/>
          <w:lang w:val="es-ES"/>
        </w:rPr>
        <w:t>:</w:t>
      </w:r>
    </w:p>
    <w:p w14:paraId="07C5952E" w14:textId="77777777" w:rsidR="003255E1" w:rsidRPr="00F40755" w:rsidRDefault="003255E1" w:rsidP="003255E1">
      <w:pPr>
        <w:jc w:val="both"/>
        <w:rPr>
          <w:rFonts w:ascii="GHEA Grapalat" w:hAnsi="GHEA Grapalat"/>
          <w:i/>
          <w:sz w:val="20"/>
          <w:szCs w:val="20"/>
          <w:lang w:val="hy-AM"/>
        </w:rPr>
      </w:pPr>
    </w:p>
    <w:p w14:paraId="41F8A901" w14:textId="77777777" w:rsidR="003255E1" w:rsidRPr="00F40755" w:rsidRDefault="003255E1" w:rsidP="003255E1">
      <w:pPr>
        <w:ind w:firstLine="567"/>
        <w:jc w:val="both"/>
        <w:rPr>
          <w:rFonts w:ascii="GHEA Grapalat" w:hAnsi="GHEA Grapalat" w:cs="Sylfaen"/>
          <w:sz w:val="20"/>
          <w:lang w:val="es-ES"/>
        </w:rPr>
      </w:pPr>
      <w:r w:rsidRPr="00F40755">
        <w:rPr>
          <w:rFonts w:ascii="GHEA Grapalat" w:hAnsi="GHEA Grapalat" w:cs="Sylfaen"/>
          <w:sz w:val="20"/>
          <w:lang w:val="hy-AM"/>
        </w:rPr>
        <w:lastRenderedPageBreak/>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Մինչև</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անգործության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ժամկետը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լրանալը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կամ</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առանց</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կնքելու</w:t>
      </w:r>
      <w:proofErr w:type="spellEnd"/>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proofErr w:type="spellStart"/>
      <w:r w:rsidRPr="00F40755">
        <w:rPr>
          <w:rFonts w:ascii="GHEA Grapalat" w:hAnsi="GHEA Grapalat" w:cs="Sylfaen"/>
          <w:sz w:val="20"/>
          <w:lang w:val="ru-RU"/>
        </w:rPr>
        <w:t>մասին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հայտարարության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հրապարակման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w:t>
      </w:r>
      <w:proofErr w:type="spellEnd"/>
      <w:r w:rsidRPr="00F40755">
        <w:rPr>
          <w:rFonts w:ascii="GHEA Grapalat" w:hAnsi="GHEA Grapalat" w:cs="Sylfaen"/>
          <w:sz w:val="20"/>
        </w:rPr>
        <w:t>վ</w:t>
      </w:r>
      <w:proofErr w:type="spellStart"/>
      <w:r w:rsidRPr="00F40755">
        <w:rPr>
          <w:rFonts w:ascii="GHEA Grapalat" w:hAnsi="GHEA Grapalat" w:cs="Sylfaen"/>
          <w:sz w:val="20"/>
          <w:lang w:val="ru-RU"/>
        </w:rPr>
        <w:t>ած</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ոչինչ</w:t>
      </w:r>
      <w:proofErr w:type="spellEnd"/>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1D414D9D" w14:textId="77777777" w:rsidR="00037DDE" w:rsidRPr="00E6597C" w:rsidRDefault="00037DDE">
      <w:pPr>
        <w:ind w:firstLine="567"/>
        <w:jc w:val="center"/>
        <w:rPr>
          <w:rFonts w:ascii="GHEA Grapalat" w:hAnsi="GHEA Grapalat"/>
          <w:b/>
          <w:lang w:val="es-ES"/>
          <w:rPrChange w:id="438" w:author="Հերմինե Գևորգյան" w:date="2026-02-26T23:44:00Z" w16du:dateUtc="2026-02-26T19:44:00Z">
            <w:rPr>
              <w:rFonts w:ascii="GHEA Grapalat" w:hAnsi="GHEA Grapalat"/>
              <w:lang w:val="es-ES"/>
            </w:rPr>
          </w:rPrChange>
        </w:rPr>
        <w:pPrChange w:id="439" w:author="Հերմինե Գևորգյան" w:date="2026-02-26T23:44:00Z" w16du:dateUtc="2026-02-26T19:44:00Z">
          <w:pPr>
            <w:pStyle w:val="23"/>
            <w:spacing w:line="240" w:lineRule="auto"/>
            <w:ind w:firstLine="567"/>
          </w:pPr>
        </w:pPrChange>
      </w:pPr>
    </w:p>
    <w:p w14:paraId="73A5086E" w14:textId="77777777" w:rsidR="00583092" w:rsidRPr="00E6597C" w:rsidRDefault="00583092" w:rsidP="00EF3662">
      <w:pPr>
        <w:ind w:firstLine="567"/>
        <w:jc w:val="center"/>
        <w:rPr>
          <w:del w:id="440" w:author="Հերմինե Գևորգյան" w:date="2026-02-26T23:44:00Z" w16du:dateUtc="2026-02-26T19:44:00Z"/>
          <w:rFonts w:ascii="GHEA Grapalat" w:hAnsi="GHEA Grapalat"/>
          <w:b/>
          <w:sz w:val="20"/>
          <w:lang w:val="es-ES"/>
        </w:rPr>
      </w:pPr>
    </w:p>
    <w:p w14:paraId="7A2EB2A8" w14:textId="77777777" w:rsidR="00037DDE" w:rsidRPr="00E6597C" w:rsidRDefault="00037DDE" w:rsidP="00EF3662">
      <w:pPr>
        <w:ind w:firstLine="567"/>
        <w:jc w:val="center"/>
        <w:rPr>
          <w:del w:id="441" w:author="Հերմինե Գևորգյան" w:date="2026-02-26T23:44:00Z" w16du:dateUtc="2026-02-26T19:44:00Z"/>
          <w:rFonts w:ascii="GHEA Grapalat" w:hAnsi="GHEA Grapalat"/>
          <w:b/>
          <w:sz w:val="20"/>
          <w:lang w:val="es-ES"/>
        </w:rPr>
      </w:pPr>
    </w:p>
    <w:p w14:paraId="6D4B3801" w14:textId="77777777" w:rsidR="000313A6" w:rsidRPr="00E6597C" w:rsidRDefault="00AA0AD8" w:rsidP="00EF3662">
      <w:pPr>
        <w:jc w:val="center"/>
        <w:rPr>
          <w:rFonts w:ascii="GHEA Grapalat" w:hAnsi="GHEA Grapalat" w:cs="Arial"/>
          <w:b/>
          <w:iCs/>
          <w:sz w:val="20"/>
          <w:lang w:val="af-ZA"/>
        </w:rPr>
      </w:pPr>
      <w:r w:rsidRPr="00E6597C">
        <w:rPr>
          <w:rFonts w:ascii="GHEA Grapalat" w:hAnsi="GHEA Grapalat"/>
          <w:b/>
          <w:iCs/>
          <w:sz w:val="20"/>
          <w:lang w:val="es-ES"/>
        </w:rPr>
        <w:t>9</w:t>
      </w:r>
      <w:r w:rsidR="008D5016" w:rsidRPr="00E6597C">
        <w:rPr>
          <w:rFonts w:ascii="GHEA Grapalat" w:hAnsi="GHEA Grapalat"/>
          <w:b/>
          <w:iCs/>
          <w:sz w:val="20"/>
          <w:lang w:val="af-ZA"/>
        </w:rPr>
        <w:t xml:space="preserve">. </w:t>
      </w:r>
      <w:r w:rsidR="008D5016" w:rsidRPr="00E6597C">
        <w:rPr>
          <w:rFonts w:ascii="GHEA Grapalat" w:hAnsi="GHEA Grapalat" w:cs="Sylfaen"/>
          <w:b/>
          <w:iCs/>
          <w:sz w:val="20"/>
          <w:lang w:val="af-ZA"/>
        </w:rPr>
        <w:t>ՊԱՅՄԱՆԱԳՐԻ</w:t>
      </w:r>
      <w:r w:rsidR="008D5016" w:rsidRPr="00E6597C">
        <w:rPr>
          <w:rFonts w:ascii="GHEA Grapalat" w:hAnsi="GHEA Grapalat" w:cs="Arial"/>
          <w:b/>
          <w:iCs/>
          <w:sz w:val="20"/>
          <w:lang w:val="af-ZA"/>
        </w:rPr>
        <w:t xml:space="preserve"> </w:t>
      </w:r>
      <w:r w:rsidR="008D5016" w:rsidRPr="00E6597C">
        <w:rPr>
          <w:rFonts w:ascii="GHEA Grapalat" w:hAnsi="GHEA Grapalat" w:cs="Sylfaen"/>
          <w:b/>
          <w:iCs/>
          <w:sz w:val="20"/>
          <w:lang w:val="af-ZA"/>
        </w:rPr>
        <w:t>ԿՆՔՈՒՄԸ</w:t>
      </w:r>
      <w:r w:rsidR="008D5016" w:rsidRPr="00E6597C">
        <w:rPr>
          <w:rFonts w:ascii="GHEA Grapalat" w:hAnsi="GHEA Grapalat" w:cs="Arial"/>
          <w:b/>
          <w:iCs/>
          <w:sz w:val="20"/>
          <w:lang w:val="af-ZA"/>
        </w:rPr>
        <w:t xml:space="preserve"> </w:t>
      </w:r>
    </w:p>
    <w:p w14:paraId="79B07280" w14:textId="77777777" w:rsidR="00096865" w:rsidRPr="00E6597C" w:rsidRDefault="00096865" w:rsidP="00EF3662">
      <w:pPr>
        <w:jc w:val="center"/>
        <w:rPr>
          <w:rFonts w:ascii="GHEA Grapalat" w:hAnsi="GHEA Grapalat"/>
          <w:b/>
          <w:iCs/>
          <w:sz w:val="20"/>
          <w:lang w:val="af-ZA"/>
        </w:rPr>
      </w:pPr>
    </w:p>
    <w:p w14:paraId="01258753" w14:textId="77777777" w:rsidR="00096865" w:rsidRPr="00E6597C" w:rsidRDefault="00AA0AD8" w:rsidP="00EF3662">
      <w:pPr>
        <w:ind w:firstLine="567"/>
        <w:jc w:val="both"/>
        <w:rPr>
          <w:rFonts w:ascii="GHEA Grapalat" w:hAnsi="GHEA Grapalat" w:cs="Sylfaen"/>
          <w:sz w:val="20"/>
          <w:lang w:val="af-ZA"/>
        </w:rPr>
      </w:pPr>
      <w:r w:rsidRPr="00E6597C">
        <w:rPr>
          <w:rFonts w:ascii="GHEA Grapalat" w:hAnsi="GHEA Grapalat"/>
          <w:iCs/>
          <w:sz w:val="20"/>
          <w:lang w:val="es-ES"/>
        </w:rPr>
        <w:t>9</w:t>
      </w:r>
      <w:r w:rsidR="00096865" w:rsidRPr="00E6597C">
        <w:rPr>
          <w:rFonts w:ascii="GHEA Grapalat" w:hAnsi="GHEA Grapalat"/>
          <w:iCs/>
          <w:sz w:val="20"/>
          <w:lang w:val="af-ZA"/>
        </w:rPr>
        <w:t xml:space="preserve">.1 </w:t>
      </w:r>
      <w:proofErr w:type="spellStart"/>
      <w:r w:rsidR="00096865" w:rsidRPr="00E6597C">
        <w:rPr>
          <w:rFonts w:ascii="GHEA Grapalat" w:hAnsi="GHEA Grapalat" w:cs="Sylfaen"/>
          <w:sz w:val="20"/>
          <w:lang w:val="ru-RU"/>
        </w:rPr>
        <w:t>Պայմանագիր</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կնքվում</w:t>
      </w:r>
      <w:proofErr w:type="spellEnd"/>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հանձնաժողովի</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որոշման</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հիման</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վրա</w:t>
      </w:r>
      <w:proofErr w:type="spellEnd"/>
      <w:r w:rsidR="00096865" w:rsidRPr="00E6597C">
        <w:rPr>
          <w:rFonts w:ascii="GHEA Grapalat" w:hAnsi="GHEA Grapalat" w:cs="Sylfaen"/>
          <w:sz w:val="20"/>
          <w:lang w:val="af-ZA"/>
        </w:rPr>
        <w:t xml:space="preserve">` </w:t>
      </w:r>
      <w:r w:rsidRPr="00E6597C">
        <w:rPr>
          <w:rFonts w:ascii="GHEA Grapalat" w:hAnsi="GHEA Grapalat" w:cs="Sylfaen"/>
          <w:sz w:val="20"/>
        </w:rPr>
        <w:t>պ</w:t>
      </w:r>
      <w:proofErr w:type="spellStart"/>
      <w:r w:rsidR="00096865" w:rsidRPr="00E6597C">
        <w:rPr>
          <w:rFonts w:ascii="GHEA Grapalat" w:hAnsi="GHEA Grapalat" w:cs="Sylfaen"/>
          <w:sz w:val="20"/>
          <w:lang w:val="ru-RU"/>
        </w:rPr>
        <w:t>ատվիրատուի</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կողմից</w:t>
      </w:r>
      <w:proofErr w:type="spellEnd"/>
      <w:r w:rsidR="004D5671" w:rsidRPr="00E6597C">
        <w:rPr>
          <w:rFonts w:ascii="GHEA Grapalat" w:hAnsi="GHEA Grapalat" w:cs="Sylfaen"/>
          <w:sz w:val="20"/>
          <w:lang w:val="ru-RU"/>
        </w:rPr>
        <w:t>։</w:t>
      </w:r>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Պայմանագիրը</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կնքվում</w:t>
      </w:r>
      <w:proofErr w:type="spellEnd"/>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գրավոր</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մեկ</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փաստաթուղթ</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կազմելու</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միջոցով</w:t>
      </w:r>
      <w:proofErr w:type="spellEnd"/>
      <w:r w:rsidR="004D5671" w:rsidRPr="00E6597C">
        <w:rPr>
          <w:rFonts w:ascii="GHEA Grapalat" w:hAnsi="GHEA Grapalat" w:cs="Sylfaen"/>
          <w:sz w:val="20"/>
          <w:lang w:val="ru-RU"/>
        </w:rPr>
        <w:t>։</w:t>
      </w:r>
    </w:p>
    <w:p w14:paraId="17C52125" w14:textId="77777777" w:rsidR="00EB6E54" w:rsidRPr="00E6597C"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t>9</w:t>
      </w:r>
      <w:r w:rsidR="00096865" w:rsidRPr="00E6597C">
        <w:rPr>
          <w:rFonts w:ascii="GHEA Grapalat" w:hAnsi="GHEA Grapalat" w:cs="Sylfaen"/>
          <w:sz w:val="20"/>
          <w:lang w:val="af-ZA"/>
        </w:rPr>
        <w:t xml:space="preserve">.2 </w:t>
      </w:r>
      <w:proofErr w:type="spellStart"/>
      <w:r w:rsidR="00EB6E54" w:rsidRPr="00E6597C">
        <w:rPr>
          <w:rFonts w:ascii="GHEA Grapalat" w:hAnsi="GHEA Grapalat" w:cs="Sylfaen"/>
          <w:sz w:val="20"/>
          <w:lang w:val="ru-RU"/>
        </w:rPr>
        <w:t>Սույն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հրավերի</w:t>
      </w:r>
      <w:proofErr w:type="spellEnd"/>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proofErr w:type="spellStart"/>
      <w:r w:rsidR="005D3674" w:rsidRPr="00E6597C">
        <w:rPr>
          <w:rFonts w:ascii="GHEA Grapalat" w:hAnsi="GHEA Grapalat" w:cs="Sylfaen"/>
          <w:sz w:val="20"/>
        </w:rPr>
        <w:t>ին</w:t>
      </w:r>
      <w:proofErr w:type="spellEnd"/>
      <w:r w:rsidR="005D3674" w:rsidRPr="00E6597C">
        <w:rPr>
          <w:rFonts w:ascii="GHEA Grapalat" w:hAnsi="GHEA Grapalat" w:cs="Sylfaen"/>
          <w:sz w:val="20"/>
          <w:lang w:val="af-ZA"/>
        </w:rPr>
        <w:t xml:space="preserve"> </w:t>
      </w:r>
      <w:proofErr w:type="spellStart"/>
      <w:r w:rsidR="005D3674" w:rsidRPr="00E6597C">
        <w:rPr>
          <w:rFonts w:ascii="GHEA Grapalat" w:hAnsi="GHEA Grapalat" w:cs="Sylfaen"/>
          <w:sz w:val="20"/>
        </w:rPr>
        <w:t>մասի</w:t>
      </w:r>
      <w:proofErr w:type="spellEnd"/>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կետով</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սահմանված</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անգործության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ժամկետը</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լրանալուն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հաջորդող</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չոր</w:t>
      </w:r>
      <w:proofErr w:type="spellEnd"/>
      <w:r w:rsidR="00120F8A">
        <w:rPr>
          <w:rFonts w:ascii="GHEA Grapalat" w:hAnsi="GHEA Grapalat" w:cs="Sylfaen"/>
          <w:sz w:val="20"/>
          <w:lang w:val="hy-AM"/>
        </w:rPr>
        <w:t>րորդ</w:t>
      </w:r>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աշխատանքային</w:t>
      </w:r>
      <w:proofErr w:type="spellEnd"/>
      <w:r w:rsidR="00EB6E54" w:rsidRPr="00E6597C">
        <w:rPr>
          <w:rFonts w:ascii="GHEA Grapalat" w:hAnsi="GHEA Grapalat" w:cs="Sylfaen"/>
          <w:sz w:val="20"/>
          <w:lang w:val="af-ZA"/>
        </w:rPr>
        <w:t xml:space="preserve"> </w:t>
      </w:r>
      <w:r w:rsidR="00120F8A">
        <w:rPr>
          <w:rFonts w:ascii="GHEA Grapalat" w:hAnsi="GHEA Grapalat" w:cs="Sylfaen"/>
          <w:sz w:val="20"/>
          <w:lang w:val="hy-AM"/>
        </w:rPr>
        <w:t>օրը</w:t>
      </w:r>
      <w:r w:rsidR="00EB6E54" w:rsidRPr="00E6597C">
        <w:rPr>
          <w:rFonts w:ascii="GHEA Grapalat" w:hAnsi="GHEA Grapalat" w:cs="Sylfaen"/>
          <w:sz w:val="20"/>
          <w:lang w:val="af-ZA"/>
        </w:rPr>
        <w:t xml:space="preserve"> </w:t>
      </w:r>
      <w:r w:rsidRPr="00E6597C">
        <w:rPr>
          <w:rFonts w:ascii="GHEA Grapalat" w:hAnsi="GHEA Grapalat" w:cs="Sylfaen"/>
          <w:sz w:val="20"/>
        </w:rPr>
        <w:t>պ</w:t>
      </w:r>
      <w:proofErr w:type="spellStart"/>
      <w:r w:rsidR="00EB6E54" w:rsidRPr="00E6597C">
        <w:rPr>
          <w:rFonts w:ascii="GHEA Grapalat" w:hAnsi="GHEA Grapalat" w:cs="Sylfaen"/>
          <w:sz w:val="20"/>
          <w:lang w:val="ru-RU"/>
        </w:rPr>
        <w:t>ատվիրատուն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ծանուցում</w:t>
      </w:r>
      <w:proofErr w:type="spellEnd"/>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ընտրված</w:t>
      </w:r>
      <w:proofErr w:type="spellEnd"/>
      <w:r w:rsidR="00EB6E54" w:rsidRPr="00E6597C">
        <w:rPr>
          <w:rFonts w:ascii="GHEA Grapalat" w:hAnsi="GHEA Grapalat" w:cs="Sylfaen"/>
          <w:sz w:val="20"/>
          <w:lang w:val="af-ZA"/>
        </w:rPr>
        <w:t xml:space="preserve"> </w:t>
      </w:r>
      <w:r w:rsidR="005457B4" w:rsidRPr="00E6597C">
        <w:rPr>
          <w:rFonts w:ascii="GHEA Grapalat" w:hAnsi="GHEA Grapalat" w:cs="Sylfaen"/>
          <w:sz w:val="20"/>
        </w:rPr>
        <w:t>մ</w:t>
      </w:r>
      <w:proofErr w:type="spellStart"/>
      <w:r w:rsidR="00EB6E54" w:rsidRPr="00E6597C">
        <w:rPr>
          <w:rFonts w:ascii="GHEA Grapalat" w:hAnsi="GHEA Grapalat" w:cs="Sylfaen"/>
          <w:sz w:val="20"/>
          <w:lang w:val="ru-RU"/>
        </w:rPr>
        <w:t>ասնակցին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ներկայացնելով</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պայմանագիր</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կնքելու</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առաջարկը</w:t>
      </w:r>
      <w:proofErr w:type="spellEnd"/>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պայմանագրի</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նախագիծը</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Ընդ</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որում</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պայմանագիրը</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կարող</w:t>
      </w:r>
      <w:proofErr w:type="spellEnd"/>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կնքվել</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ոչ</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շուտ</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քան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սույն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հրավերի</w:t>
      </w:r>
      <w:proofErr w:type="spellEnd"/>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proofErr w:type="spellStart"/>
      <w:r w:rsidR="005D3674" w:rsidRPr="00E6597C">
        <w:rPr>
          <w:rFonts w:ascii="GHEA Grapalat" w:hAnsi="GHEA Grapalat" w:cs="Sylfaen"/>
          <w:sz w:val="20"/>
        </w:rPr>
        <w:t>ին</w:t>
      </w:r>
      <w:proofErr w:type="spellEnd"/>
      <w:r w:rsidR="005D3674" w:rsidRPr="00E6597C">
        <w:rPr>
          <w:rFonts w:ascii="GHEA Grapalat" w:hAnsi="GHEA Grapalat" w:cs="Sylfaen"/>
          <w:sz w:val="20"/>
          <w:lang w:val="af-ZA"/>
        </w:rPr>
        <w:t xml:space="preserve"> </w:t>
      </w:r>
      <w:proofErr w:type="spellStart"/>
      <w:r w:rsidR="005D3674" w:rsidRPr="00E6597C">
        <w:rPr>
          <w:rFonts w:ascii="GHEA Grapalat" w:hAnsi="GHEA Grapalat" w:cs="Sylfaen"/>
          <w:sz w:val="20"/>
        </w:rPr>
        <w:t>մասի</w:t>
      </w:r>
      <w:proofErr w:type="spellEnd"/>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կետով</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սահմանված</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անգործության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ժամկետը</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լրանալու</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օրվան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հաջորդող</w:t>
      </w:r>
      <w:proofErr w:type="spellEnd"/>
      <w:r w:rsidR="00EB6E54" w:rsidRPr="00E6597C">
        <w:rPr>
          <w:rFonts w:ascii="GHEA Grapalat" w:hAnsi="GHEA Grapalat" w:cs="Sylfaen"/>
          <w:sz w:val="20"/>
          <w:lang w:val="af-ZA"/>
        </w:rPr>
        <w:t xml:space="preserve"> </w:t>
      </w:r>
      <w:r w:rsidR="00120F8A">
        <w:rPr>
          <w:rFonts w:ascii="GHEA Grapalat" w:hAnsi="GHEA Grapalat" w:cs="Sylfaen"/>
          <w:sz w:val="20"/>
          <w:lang w:val="hy-AM"/>
        </w:rPr>
        <w:t>չորրորդ</w:t>
      </w:r>
      <w:r w:rsidR="00120F8A"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աշխատանքային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օրը</w:t>
      </w:r>
      <w:proofErr w:type="spellEnd"/>
      <w:r w:rsidR="00EB6E54" w:rsidRPr="00E6597C">
        <w:rPr>
          <w:rFonts w:ascii="GHEA Grapalat" w:hAnsi="GHEA Grapalat" w:cs="Sylfaen"/>
          <w:sz w:val="20"/>
          <w:lang w:val="af-ZA"/>
        </w:rPr>
        <w:t>:</w:t>
      </w:r>
    </w:p>
    <w:p w14:paraId="00953F72" w14:textId="77777777" w:rsidR="00F23A51" w:rsidRPr="00E6597C"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t>9</w:t>
      </w:r>
      <w:r w:rsidR="003717D2" w:rsidRPr="00E6597C">
        <w:rPr>
          <w:rFonts w:ascii="GHEA Grapalat" w:hAnsi="GHEA Grapalat" w:cs="Sylfaen"/>
          <w:sz w:val="20"/>
          <w:lang w:val="hy-AM"/>
        </w:rPr>
        <w:t>.3</w:t>
      </w:r>
      <w:r w:rsidR="00F23A51"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Ընտրված</w:t>
      </w:r>
      <w:proofErr w:type="spellEnd"/>
      <w:r w:rsidR="00EB6E54" w:rsidRPr="00E6597C">
        <w:rPr>
          <w:rFonts w:ascii="GHEA Grapalat" w:hAnsi="GHEA Grapalat" w:cs="Sylfaen"/>
          <w:sz w:val="20"/>
          <w:lang w:val="af-ZA"/>
        </w:rPr>
        <w:t xml:space="preserve"> </w:t>
      </w:r>
      <w:r w:rsidRPr="00E6597C">
        <w:rPr>
          <w:rFonts w:ascii="GHEA Grapalat" w:hAnsi="GHEA Grapalat" w:cs="Sylfaen"/>
          <w:sz w:val="20"/>
        </w:rPr>
        <w:t>մ</w:t>
      </w:r>
      <w:proofErr w:type="spellStart"/>
      <w:r w:rsidR="00EB6E54" w:rsidRPr="00E6597C">
        <w:rPr>
          <w:rFonts w:ascii="GHEA Grapalat" w:hAnsi="GHEA Grapalat" w:cs="Sylfaen"/>
          <w:sz w:val="20"/>
          <w:lang w:val="ru-RU"/>
        </w:rPr>
        <w:t>ասնակցին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պայմանագիր</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կնքելու</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առաջարկը</w:t>
      </w:r>
      <w:proofErr w:type="spellEnd"/>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կնքվելիք</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պայմանագրի</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նախագիծը</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հանձնաժողովի</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քարտուղարը</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տրամադրում</w:t>
      </w:r>
      <w:proofErr w:type="spellEnd"/>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էլեկտրոնային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եղանակով</w:t>
      </w:r>
      <w:proofErr w:type="spellEnd"/>
      <w:r w:rsidR="00EB6E54" w:rsidRPr="00E6597C">
        <w:rPr>
          <w:rFonts w:ascii="GHEA Grapalat" w:hAnsi="GHEA Grapalat" w:cs="Sylfaen"/>
          <w:sz w:val="20"/>
          <w:lang w:val="af-ZA"/>
        </w:rPr>
        <w:t xml:space="preserve">: </w:t>
      </w:r>
      <w:proofErr w:type="spellStart"/>
      <w:r w:rsidR="00443B7A" w:rsidRPr="00E6597C">
        <w:rPr>
          <w:rFonts w:ascii="GHEA Grapalat" w:hAnsi="GHEA Grapalat" w:cs="Sylfaen"/>
          <w:sz w:val="20"/>
          <w:lang w:val="ru-RU"/>
        </w:rPr>
        <w:t>Ընդ</w:t>
      </w:r>
      <w:proofErr w:type="spellEnd"/>
      <w:r w:rsidR="00443B7A" w:rsidRPr="00E6597C">
        <w:rPr>
          <w:rFonts w:ascii="GHEA Grapalat" w:hAnsi="GHEA Grapalat" w:cs="Sylfaen"/>
          <w:sz w:val="20"/>
          <w:lang w:val="af-ZA"/>
        </w:rPr>
        <w:t xml:space="preserve"> </w:t>
      </w:r>
      <w:proofErr w:type="spellStart"/>
      <w:r w:rsidR="00443B7A" w:rsidRPr="00E6597C">
        <w:rPr>
          <w:rFonts w:ascii="GHEA Grapalat" w:hAnsi="GHEA Grapalat" w:cs="Sylfaen"/>
          <w:sz w:val="20"/>
          <w:lang w:val="ru-RU"/>
        </w:rPr>
        <w:t>որում</w:t>
      </w:r>
      <w:proofErr w:type="spellEnd"/>
      <w:r w:rsidR="00EB6E54" w:rsidRPr="00E6597C">
        <w:rPr>
          <w:rFonts w:ascii="GHEA Grapalat" w:hAnsi="GHEA Grapalat" w:cs="Sylfaen"/>
          <w:sz w:val="20"/>
          <w:lang w:val="af-ZA"/>
        </w:rPr>
        <w:t xml:space="preserve"> </w:t>
      </w:r>
      <w:r w:rsidR="0005035B" w:rsidRPr="00E6597C">
        <w:rPr>
          <w:rFonts w:ascii="GHEA Grapalat" w:hAnsi="GHEA Grapalat" w:cs="Sylfaen"/>
          <w:sz w:val="20"/>
          <w:lang w:val="af-ZA"/>
        </w:rPr>
        <w:t xml:space="preserve">շինարարական աշխատանքների գնման դեպքում  </w:t>
      </w:r>
      <w:proofErr w:type="spellStart"/>
      <w:r w:rsidR="00EB6E54" w:rsidRPr="00E6597C">
        <w:rPr>
          <w:rFonts w:ascii="GHEA Grapalat" w:hAnsi="GHEA Grapalat" w:cs="Sylfaen"/>
          <w:sz w:val="20"/>
          <w:lang w:val="ru-RU"/>
        </w:rPr>
        <w:t>պայմանագրում</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ներառվում</w:t>
      </w:r>
      <w:proofErr w:type="spellEnd"/>
      <w:r w:rsidR="00EB6E54" w:rsidRPr="00E6597C">
        <w:rPr>
          <w:rFonts w:ascii="GHEA Grapalat" w:hAnsi="GHEA Grapalat" w:cs="Sylfaen"/>
          <w:sz w:val="20"/>
          <w:lang w:val="af-ZA"/>
        </w:rPr>
        <w:t xml:space="preserve"> </w:t>
      </w:r>
      <w:proofErr w:type="spellStart"/>
      <w:r w:rsidR="0005035B" w:rsidRPr="00E6597C">
        <w:rPr>
          <w:rFonts w:ascii="GHEA Grapalat" w:hAnsi="GHEA Grapalat" w:cs="Sylfaen"/>
          <w:sz w:val="20"/>
        </w:rPr>
        <w:t>են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ընտրված</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մասնակցի</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կողմից</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հայտով</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ներկայացված</w:t>
      </w:r>
      <w:proofErr w:type="spellEnd"/>
      <w:r w:rsidR="00EB6E54" w:rsidRPr="00E6597C">
        <w:rPr>
          <w:rFonts w:ascii="GHEA Grapalat" w:hAnsi="GHEA Grapalat" w:cs="Sylfaen"/>
          <w:sz w:val="20"/>
          <w:lang w:val="af-ZA"/>
        </w:rPr>
        <w:t xml:space="preserve"> </w:t>
      </w:r>
      <w:r w:rsidR="0005035B" w:rsidRPr="00E6597C">
        <w:rPr>
          <w:rFonts w:ascii="GHEA Grapalat" w:hAnsi="GHEA Grapalat" w:cs="Sylfaen"/>
          <w:sz w:val="20"/>
          <w:lang w:val="af-ZA"/>
        </w:rPr>
        <w:t>սարքերը և սարքավորումները</w:t>
      </w:r>
      <w:r w:rsidR="00443B7A" w:rsidRPr="00E6597C">
        <w:rPr>
          <w:rFonts w:ascii="GHEA Grapalat" w:hAnsi="GHEA Grapalat" w:cs="Sylfaen"/>
          <w:sz w:val="20"/>
          <w:lang w:val="af-ZA"/>
        </w:rPr>
        <w:t xml:space="preserve">: </w:t>
      </w:r>
    </w:p>
    <w:p w14:paraId="4A0CABF2" w14:textId="77777777" w:rsidR="003255E1" w:rsidRPr="00F84B2C" w:rsidRDefault="003255E1" w:rsidP="003255E1">
      <w:pPr>
        <w:ind w:firstLine="567"/>
        <w:jc w:val="both"/>
        <w:rPr>
          <w:rFonts w:ascii="GHEA Grapalat" w:hAnsi="GHEA Grapalat" w:cs="Sylfaen"/>
          <w:sz w:val="20"/>
          <w:lang w:val="hy-AM"/>
        </w:rPr>
      </w:pPr>
      <w:r w:rsidRPr="00E6597C">
        <w:rPr>
          <w:rFonts w:ascii="GHEA Grapalat" w:hAnsi="GHEA Grapalat" w:cs="Sylfaen"/>
          <w:sz w:val="20"/>
          <w:lang w:val="af-ZA"/>
        </w:rPr>
        <w:t>9</w:t>
      </w:r>
      <w:r w:rsidRPr="00E6597C">
        <w:rPr>
          <w:rFonts w:ascii="GHEA Grapalat" w:hAnsi="GHEA Grapalat" w:cs="Sylfaen"/>
          <w:sz w:val="20"/>
          <w:lang w:val="hy-AM"/>
        </w:rPr>
        <w:t>.</w:t>
      </w:r>
      <w:r w:rsidRPr="004605D7">
        <w:rPr>
          <w:rFonts w:ascii="GHEA Grapalat" w:hAnsi="GHEA Grapalat" w:cs="Sylfaen"/>
          <w:sz w:val="20"/>
          <w:lang w:val="af-ZA"/>
        </w:rPr>
        <w:t>4</w:t>
      </w:r>
      <w:r w:rsidRPr="00E6597C">
        <w:rPr>
          <w:rFonts w:ascii="GHEA Grapalat" w:hAnsi="GHEA Grapalat" w:cs="Sylfaen"/>
          <w:sz w:val="20"/>
          <w:lang w:val="af-ZA"/>
        </w:rPr>
        <w:t xml:space="preserve"> </w:t>
      </w:r>
      <w:r w:rsidRPr="005E1F72">
        <w:rPr>
          <w:rFonts w:ascii="GHEA Grapalat" w:hAnsi="GHEA Grapalat" w:cs="Sylfaen"/>
          <w:sz w:val="20"/>
          <w:lang w:val="hy-AM"/>
        </w:rPr>
        <w:t>Եթե</w:t>
      </w:r>
      <w:r w:rsidRPr="005E1F72">
        <w:rPr>
          <w:rFonts w:ascii="GHEA Grapalat" w:hAnsi="GHEA Grapalat" w:cs="Sylfaen"/>
          <w:sz w:val="20"/>
          <w:lang w:val="af-ZA"/>
        </w:rPr>
        <w:t xml:space="preserve"> </w:t>
      </w:r>
      <w:r w:rsidRPr="005E1F72">
        <w:rPr>
          <w:rFonts w:ascii="GHEA Grapalat" w:hAnsi="GHEA Grapalat" w:cs="Sylfaen"/>
          <w:sz w:val="20"/>
          <w:lang w:val="hy-AM"/>
        </w:rPr>
        <w:t>ընտրված</w:t>
      </w:r>
      <w:r w:rsidRPr="005E1F72">
        <w:rPr>
          <w:rFonts w:ascii="GHEA Grapalat" w:hAnsi="GHEA Grapalat" w:cs="Sylfaen"/>
          <w:sz w:val="20"/>
          <w:lang w:val="af-ZA"/>
        </w:rPr>
        <w:t xml:space="preserve"> </w:t>
      </w:r>
      <w:r w:rsidRPr="005E1F72">
        <w:rPr>
          <w:rFonts w:ascii="GHEA Grapalat" w:hAnsi="GHEA Grapalat" w:cs="Sylfaen"/>
          <w:sz w:val="20"/>
          <w:lang w:val="hy-AM"/>
        </w:rPr>
        <w:t>մասնակիցը</w:t>
      </w:r>
      <w:r w:rsidRPr="005E1F72">
        <w:rPr>
          <w:rFonts w:ascii="GHEA Grapalat" w:hAnsi="GHEA Grapalat" w:cs="Sylfaen"/>
          <w:sz w:val="20"/>
          <w:lang w:val="af-ZA"/>
        </w:rPr>
        <w:t xml:space="preserve"> </w:t>
      </w:r>
      <w:r w:rsidRPr="005E1F72">
        <w:rPr>
          <w:rFonts w:ascii="GHEA Grapalat" w:hAnsi="GHEA Grapalat" w:cs="Sylfaen"/>
          <w:sz w:val="20"/>
          <w:lang w:val="hy-AM"/>
        </w:rPr>
        <w:t>պայմանագիր</w:t>
      </w:r>
      <w:r w:rsidRPr="005E1F72">
        <w:rPr>
          <w:rFonts w:ascii="GHEA Grapalat" w:hAnsi="GHEA Grapalat" w:cs="Sylfaen"/>
          <w:sz w:val="20"/>
          <w:lang w:val="af-ZA"/>
        </w:rPr>
        <w:t xml:space="preserve"> </w:t>
      </w:r>
      <w:r w:rsidRPr="005E1F72">
        <w:rPr>
          <w:rFonts w:ascii="GHEA Grapalat" w:hAnsi="GHEA Grapalat" w:cs="Sylfaen"/>
          <w:sz w:val="20"/>
          <w:lang w:val="hy-AM"/>
        </w:rPr>
        <w:t>կնքելու</w:t>
      </w:r>
      <w:r w:rsidRPr="005E1F72">
        <w:rPr>
          <w:rFonts w:ascii="GHEA Grapalat" w:hAnsi="GHEA Grapalat" w:cs="Sylfaen"/>
          <w:sz w:val="20"/>
          <w:lang w:val="af-ZA"/>
        </w:rPr>
        <w:t xml:space="preserve"> </w:t>
      </w:r>
      <w:r w:rsidRPr="005E1F72">
        <w:rPr>
          <w:rFonts w:ascii="GHEA Grapalat" w:hAnsi="GHEA Grapalat" w:cs="Sylfaen"/>
          <w:sz w:val="20"/>
          <w:lang w:val="hy-AM"/>
        </w:rPr>
        <w:t>մասին</w:t>
      </w:r>
      <w:r w:rsidRPr="005E1F72">
        <w:rPr>
          <w:rFonts w:ascii="GHEA Grapalat" w:hAnsi="GHEA Grapalat" w:cs="Sylfaen"/>
          <w:sz w:val="20"/>
          <w:lang w:val="af-ZA"/>
        </w:rPr>
        <w:t xml:space="preserve"> </w:t>
      </w:r>
      <w:r w:rsidRPr="005E1F72">
        <w:rPr>
          <w:rFonts w:ascii="GHEA Grapalat" w:hAnsi="GHEA Grapalat" w:cs="Sylfaen"/>
          <w:sz w:val="20"/>
          <w:lang w:val="hy-AM"/>
        </w:rPr>
        <w:t>ծանուցումը</w:t>
      </w:r>
      <w:r w:rsidRPr="005E1F72">
        <w:rPr>
          <w:rFonts w:ascii="GHEA Grapalat" w:hAnsi="GHEA Grapalat" w:cs="Sylfaen"/>
          <w:sz w:val="20"/>
          <w:lang w:val="af-ZA"/>
        </w:rPr>
        <w:t xml:space="preserve"> </w:t>
      </w:r>
      <w:r w:rsidRPr="005E1F72">
        <w:rPr>
          <w:rFonts w:ascii="GHEA Grapalat" w:hAnsi="GHEA Grapalat" w:cs="Sylfaen"/>
          <w:sz w:val="20"/>
          <w:lang w:val="hy-AM"/>
        </w:rPr>
        <w:t>և</w:t>
      </w:r>
      <w:r w:rsidRPr="005E1F72">
        <w:rPr>
          <w:rFonts w:ascii="GHEA Grapalat" w:hAnsi="GHEA Grapalat" w:cs="Sylfaen"/>
          <w:sz w:val="20"/>
          <w:lang w:val="af-ZA"/>
        </w:rPr>
        <w:t xml:space="preserve"> </w:t>
      </w:r>
      <w:r w:rsidRPr="005E1F72">
        <w:rPr>
          <w:rFonts w:ascii="GHEA Grapalat" w:hAnsi="GHEA Grapalat" w:cs="Sylfaen"/>
          <w:sz w:val="20"/>
          <w:lang w:val="hy-AM"/>
        </w:rPr>
        <w:t>պայմանագրի</w:t>
      </w:r>
      <w:r w:rsidRPr="005E1F72">
        <w:rPr>
          <w:rFonts w:ascii="GHEA Grapalat" w:hAnsi="GHEA Grapalat" w:cs="Sylfaen"/>
          <w:sz w:val="20"/>
          <w:lang w:val="af-ZA"/>
        </w:rPr>
        <w:t xml:space="preserve"> </w:t>
      </w:r>
      <w:r w:rsidRPr="005E1F72">
        <w:rPr>
          <w:rFonts w:ascii="GHEA Grapalat" w:hAnsi="GHEA Grapalat" w:cs="Sylfaen"/>
          <w:sz w:val="20"/>
          <w:lang w:val="hy-AM"/>
        </w:rPr>
        <w:t>նախագիծ</w:t>
      </w:r>
      <w:r w:rsidRPr="004B72E3">
        <w:rPr>
          <w:rFonts w:ascii="GHEA Grapalat" w:hAnsi="GHEA Grapalat" w:cs="Sylfaen"/>
          <w:sz w:val="20"/>
          <w:lang w:val="hy-AM"/>
        </w:rPr>
        <w:t>ն</w:t>
      </w:r>
      <w:r w:rsidRPr="005E1F72">
        <w:rPr>
          <w:rFonts w:ascii="GHEA Grapalat" w:hAnsi="GHEA Grapalat" w:cs="Sylfaen"/>
          <w:sz w:val="20"/>
          <w:lang w:val="af-ZA"/>
        </w:rPr>
        <w:t xml:space="preserve"> </w:t>
      </w:r>
      <w:r w:rsidRPr="005E1F72">
        <w:rPr>
          <w:rFonts w:ascii="GHEA Grapalat" w:hAnsi="GHEA Grapalat" w:cs="Sylfaen"/>
          <w:sz w:val="20"/>
          <w:lang w:val="hy-AM"/>
        </w:rPr>
        <w:t>ստանալուց</w:t>
      </w:r>
      <w:r w:rsidRPr="005E1F72">
        <w:rPr>
          <w:rFonts w:ascii="GHEA Grapalat" w:hAnsi="GHEA Grapalat" w:cs="Sylfaen"/>
          <w:sz w:val="20"/>
          <w:lang w:val="af-ZA"/>
        </w:rPr>
        <w:t xml:space="preserve"> </w:t>
      </w:r>
      <w:r w:rsidRPr="005E1F72">
        <w:rPr>
          <w:rFonts w:ascii="GHEA Grapalat" w:hAnsi="GHEA Grapalat" w:cs="Sylfaen"/>
          <w:sz w:val="20"/>
          <w:lang w:val="hy-AM"/>
        </w:rPr>
        <w:t>հետո</w:t>
      </w:r>
      <w:r w:rsidRPr="00FE7A56">
        <w:rPr>
          <w:rFonts w:ascii="GHEA Grapalat" w:hAnsi="GHEA Grapalat" w:cs="Sylfaen"/>
          <w:sz w:val="20"/>
          <w:lang w:val="af-ZA"/>
        </w:rPr>
        <w:t xml:space="preserve">` </w:t>
      </w:r>
      <w:r>
        <w:rPr>
          <w:rFonts w:ascii="GHEA Grapalat" w:hAnsi="GHEA Grapalat" w:cs="Sylfaen"/>
          <w:sz w:val="20"/>
          <w:lang w:val="hy-AM"/>
        </w:rPr>
        <w:t xml:space="preserve">ծանուցմամբ սահմանված ժամկետում </w:t>
      </w:r>
      <w:r w:rsidRPr="007E2C83">
        <w:rPr>
          <w:rFonts w:ascii="GHEA Grapalat" w:hAnsi="GHEA Grapalat" w:cs="Sylfaen"/>
          <w:sz w:val="20"/>
          <w:lang w:val="hy-AM"/>
        </w:rPr>
        <w:t>չի</w:t>
      </w:r>
      <w:r w:rsidRPr="007E2C83">
        <w:rPr>
          <w:rFonts w:ascii="GHEA Grapalat" w:hAnsi="GHEA Grapalat" w:cs="Sylfaen"/>
          <w:sz w:val="20"/>
          <w:lang w:val="af-ZA"/>
        </w:rPr>
        <w:t xml:space="preserve"> </w:t>
      </w:r>
      <w:r w:rsidRPr="007E2C83">
        <w:rPr>
          <w:rFonts w:ascii="GHEA Grapalat" w:hAnsi="GHEA Grapalat" w:cs="Sylfaen"/>
          <w:sz w:val="20"/>
          <w:lang w:val="hy-AM"/>
        </w:rPr>
        <w:t>ստորագրում</w:t>
      </w:r>
      <w:r w:rsidRPr="007E2C83">
        <w:rPr>
          <w:rFonts w:ascii="GHEA Grapalat" w:hAnsi="GHEA Grapalat" w:cs="Sylfaen"/>
          <w:sz w:val="20"/>
          <w:lang w:val="af-ZA"/>
        </w:rPr>
        <w:t xml:space="preserve"> </w:t>
      </w:r>
      <w:r w:rsidRPr="007E2C83">
        <w:rPr>
          <w:rFonts w:ascii="GHEA Grapalat" w:hAnsi="GHEA Grapalat" w:cs="Sylfaen"/>
          <w:sz w:val="20"/>
          <w:lang w:val="hy-AM"/>
        </w:rPr>
        <w:t>պայմանագիրը</w:t>
      </w:r>
      <w:r w:rsidRPr="007E2C83">
        <w:rPr>
          <w:rFonts w:ascii="GHEA Grapalat" w:hAnsi="GHEA Grapalat" w:cs="Sylfaen"/>
          <w:sz w:val="20"/>
          <w:lang w:val="af-ZA"/>
        </w:rPr>
        <w:t xml:space="preserve"> </w:t>
      </w:r>
      <w:r w:rsidRPr="007E2C83">
        <w:rPr>
          <w:rFonts w:ascii="GHEA Grapalat" w:hAnsi="GHEA Grapalat" w:cs="Sylfaen"/>
          <w:sz w:val="20"/>
          <w:lang w:val="hy-AM"/>
        </w:rPr>
        <w:t>և</w:t>
      </w:r>
      <w:r w:rsidRPr="007E2C83">
        <w:rPr>
          <w:rFonts w:ascii="GHEA Grapalat" w:hAnsi="GHEA Grapalat" w:cs="Sylfaen"/>
          <w:sz w:val="20"/>
          <w:lang w:val="af-ZA"/>
        </w:rPr>
        <w:t xml:space="preserve"> պ</w:t>
      </w:r>
      <w:r w:rsidRPr="004B72E3">
        <w:rPr>
          <w:rFonts w:ascii="GHEA Grapalat" w:hAnsi="GHEA Grapalat" w:cs="Sylfaen"/>
          <w:sz w:val="20"/>
          <w:lang w:val="hy-AM"/>
        </w:rPr>
        <w:t>ատվիրատուին</w:t>
      </w:r>
      <w:r w:rsidRPr="007E2C83">
        <w:rPr>
          <w:rFonts w:ascii="GHEA Grapalat" w:hAnsi="GHEA Grapalat" w:cs="Sylfaen"/>
          <w:sz w:val="20"/>
          <w:lang w:val="af-ZA"/>
        </w:rPr>
        <w:t xml:space="preserve"> </w:t>
      </w:r>
      <w:r w:rsidRPr="004B72E3">
        <w:rPr>
          <w:rFonts w:ascii="GHEA Grapalat" w:hAnsi="GHEA Grapalat" w:cs="Sylfaen"/>
          <w:sz w:val="20"/>
          <w:lang w:val="hy-AM"/>
        </w:rPr>
        <w:t>ներկայացնում</w:t>
      </w:r>
      <w:r w:rsidRPr="007E2C83">
        <w:rPr>
          <w:rFonts w:ascii="GHEA Grapalat" w:hAnsi="GHEA Grapalat" w:cs="Sylfaen"/>
          <w:sz w:val="20"/>
          <w:lang w:val="af-ZA"/>
        </w:rPr>
        <w:t xml:space="preserve"> որակավորման և </w:t>
      </w:r>
      <w:r w:rsidRPr="004B72E3">
        <w:rPr>
          <w:rFonts w:ascii="GHEA Grapalat" w:hAnsi="GHEA Grapalat" w:cs="Sylfaen"/>
          <w:sz w:val="20"/>
          <w:lang w:val="hy-AM"/>
        </w:rPr>
        <w:t>պայմանագրի</w:t>
      </w:r>
      <w:r w:rsidRPr="007E2C83">
        <w:rPr>
          <w:rFonts w:ascii="GHEA Grapalat" w:hAnsi="GHEA Grapalat" w:cs="Sylfaen"/>
          <w:sz w:val="20"/>
          <w:lang w:val="af-ZA"/>
        </w:rPr>
        <w:t xml:space="preserve"> </w:t>
      </w:r>
      <w:r w:rsidRPr="004B72E3">
        <w:rPr>
          <w:rFonts w:ascii="GHEA Grapalat" w:hAnsi="GHEA Grapalat" w:cs="Sylfaen"/>
          <w:sz w:val="20"/>
          <w:lang w:val="hy-AM"/>
        </w:rPr>
        <w:t>ապահովում</w:t>
      </w:r>
      <w:r>
        <w:rPr>
          <w:rFonts w:ascii="GHEA Grapalat" w:hAnsi="GHEA Grapalat" w:cs="Sylfaen"/>
          <w:sz w:val="20"/>
          <w:lang w:val="hy-AM"/>
        </w:rPr>
        <w:t>ներ</w:t>
      </w:r>
      <w:r w:rsidRPr="004B72E3">
        <w:rPr>
          <w:rFonts w:ascii="GHEA Grapalat" w:hAnsi="GHEA Grapalat" w:cs="Sylfaen"/>
          <w:sz w:val="20"/>
          <w:lang w:val="hy-AM"/>
        </w:rPr>
        <w:t>ը</w:t>
      </w:r>
      <w:r w:rsidRPr="007E2C83">
        <w:rPr>
          <w:rFonts w:ascii="GHEA Grapalat" w:hAnsi="GHEA Grapalat" w:cs="Sylfaen"/>
          <w:sz w:val="20"/>
          <w:lang w:val="af-ZA"/>
        </w:rPr>
        <w:t>,</w:t>
      </w:r>
      <w:r>
        <w:rPr>
          <w:rFonts w:ascii="GHEA Grapalat" w:hAnsi="GHEA Grapalat" w:cs="Sylfaen"/>
          <w:sz w:val="20"/>
          <w:lang w:val="hy-AM"/>
        </w:rPr>
        <w:t xml:space="preserve"> </w:t>
      </w:r>
      <w:r w:rsidRPr="00680ED9">
        <w:rPr>
          <w:rFonts w:ascii="GHEA Grapalat" w:hAnsi="GHEA Grapalat" w:cs="Sylfaen"/>
          <w:sz w:val="20"/>
          <w:lang w:val="hy-AM"/>
        </w:rPr>
        <w:t>իսկ կնքվելիք պայմանագր</w:t>
      </w:r>
      <w:r>
        <w:rPr>
          <w:rFonts w:ascii="GHEA Grapalat" w:hAnsi="GHEA Grapalat" w:cs="Sylfaen"/>
          <w:sz w:val="20"/>
          <w:lang w:val="hy-AM"/>
        </w:rPr>
        <w:t>ի նախագծով</w:t>
      </w:r>
      <w:r w:rsidRPr="00680ED9">
        <w:rPr>
          <w:rFonts w:ascii="GHEA Grapalat" w:hAnsi="GHEA Grapalat" w:cs="Sylfaen"/>
          <w:sz w:val="20"/>
          <w:lang w:val="hy-AM"/>
        </w:rPr>
        <w:t xml:space="preserve"> կանխավճար նախատեսված լինելու դեպքում նաև կանխավճարի ապահովումը,</w:t>
      </w:r>
      <w:r w:rsidRPr="007E2C83">
        <w:rPr>
          <w:rFonts w:ascii="GHEA Grapalat" w:hAnsi="GHEA Grapalat" w:cs="Sylfaen"/>
          <w:i/>
          <w:sz w:val="20"/>
          <w:lang w:val="af-ZA"/>
        </w:rPr>
        <w:t xml:space="preserve"> </w:t>
      </w:r>
      <w:r w:rsidRPr="007E2C83">
        <w:rPr>
          <w:rFonts w:ascii="GHEA Grapalat" w:hAnsi="GHEA Grapalat" w:cs="Sylfaen"/>
          <w:sz w:val="20"/>
          <w:lang w:val="hy-AM"/>
        </w:rPr>
        <w:t>ապա նա զրկվում է պայմանագիրը ստորագրելու իրավունքից։</w:t>
      </w:r>
    </w:p>
    <w:p w14:paraId="0438C466" w14:textId="77777777" w:rsidR="000313A6" w:rsidRPr="00E6597C" w:rsidRDefault="000313A6" w:rsidP="00EF3662">
      <w:pPr>
        <w:ind w:firstLine="567"/>
        <w:jc w:val="both"/>
        <w:rPr>
          <w:rFonts w:ascii="GHEA Grapalat" w:hAnsi="GHEA Grapalat" w:cs="Sylfaen"/>
          <w:sz w:val="20"/>
          <w:lang w:val="af-ZA"/>
        </w:rPr>
      </w:pPr>
      <w:r w:rsidRPr="00E6597C">
        <w:rPr>
          <w:rFonts w:ascii="GHEA Grapalat" w:hAnsi="GHEA Grapalat" w:cs="Sylfaen"/>
          <w:sz w:val="20"/>
          <w:lang w:val="hy-AM"/>
        </w:rPr>
        <w:t>Ընդ</w:t>
      </w:r>
      <w:r w:rsidRPr="00E6597C">
        <w:rPr>
          <w:rFonts w:ascii="GHEA Grapalat" w:hAnsi="GHEA Grapalat" w:cs="Sylfaen"/>
          <w:sz w:val="20"/>
          <w:lang w:val="af-ZA"/>
        </w:rPr>
        <w:t xml:space="preserve"> </w:t>
      </w:r>
      <w:r w:rsidRPr="00E6597C">
        <w:rPr>
          <w:rFonts w:ascii="GHEA Grapalat" w:hAnsi="GHEA Grapalat" w:cs="Sylfaen"/>
          <w:sz w:val="20"/>
          <w:lang w:val="hy-AM"/>
        </w:rPr>
        <w:t>որում</w:t>
      </w:r>
      <w:r w:rsidRPr="00E6597C">
        <w:rPr>
          <w:rFonts w:ascii="GHEA Grapalat" w:hAnsi="GHEA Grapalat" w:cs="Sylfaen"/>
          <w:sz w:val="20"/>
          <w:lang w:val="af-ZA"/>
        </w:rPr>
        <w:t xml:space="preserve"> </w:t>
      </w:r>
      <w:r w:rsidRPr="00E6597C">
        <w:rPr>
          <w:rFonts w:ascii="GHEA Grapalat" w:hAnsi="GHEA Grapalat" w:cs="Sylfaen"/>
          <w:sz w:val="20"/>
          <w:lang w:val="hy-AM"/>
        </w:rPr>
        <w:t xml:space="preserve">ընտրված մասնակցի կողմից հաստատված պայմանագրի նախագիծը </w:t>
      </w:r>
      <w:r w:rsidR="00A6756D" w:rsidRPr="00B14560">
        <w:rPr>
          <w:rFonts w:ascii="GHEA Grapalat" w:hAnsi="GHEA Grapalat" w:cs="Sylfaen"/>
          <w:sz w:val="20"/>
          <w:lang w:val="hy-AM"/>
        </w:rPr>
        <w:t>պ</w:t>
      </w:r>
      <w:r w:rsidRPr="00E6597C">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B14560">
        <w:rPr>
          <w:rFonts w:ascii="GHEA Grapalat" w:hAnsi="GHEA Grapalat" w:cs="Sylfaen"/>
          <w:sz w:val="20"/>
          <w:lang w:val="hy-AM"/>
        </w:rPr>
        <w:t>պ</w:t>
      </w:r>
      <w:r w:rsidRPr="00E6597C">
        <w:rPr>
          <w:rFonts w:ascii="GHEA Grapalat" w:hAnsi="GHEA Grapalat" w:cs="Sylfaen"/>
          <w:sz w:val="20"/>
          <w:lang w:val="hy-AM"/>
        </w:rPr>
        <w:t>ատվիրատուի փաստաթղթաշրջանառ</w:t>
      </w:r>
      <w:r w:rsidR="005F7C1D" w:rsidRPr="00E6597C">
        <w:rPr>
          <w:rFonts w:ascii="GHEA Grapalat" w:hAnsi="GHEA Grapalat" w:cs="Sylfaen"/>
          <w:sz w:val="20"/>
          <w:lang w:val="hy-AM"/>
        </w:rPr>
        <w:t>ության համակարգում:  Պա</w:t>
      </w:r>
      <w:r w:rsidRPr="00E6597C">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և</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հաստատմանը</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հաջորդող</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աշխատանքային</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օրը</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ուղեկցող</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գրությամբ</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տրամադրվում</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է</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ընտրված</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մասնակցին</w:t>
      </w:r>
      <w:r w:rsidRPr="00E6597C">
        <w:rPr>
          <w:rFonts w:ascii="GHEA Grapalat" w:hAnsi="GHEA Grapalat" w:cs="Sylfaen"/>
          <w:sz w:val="20"/>
          <w:lang w:val="hy-AM"/>
        </w:rPr>
        <w:t>:</w:t>
      </w:r>
    </w:p>
    <w:p w14:paraId="10D34284" w14:textId="77777777" w:rsidR="00D612BC" w:rsidRPr="00E6597C" w:rsidRDefault="00AA0AD8" w:rsidP="00EF3662">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9</w:t>
      </w:r>
      <w:r w:rsidR="00D17258" w:rsidRPr="00E6597C">
        <w:rPr>
          <w:rFonts w:ascii="GHEA Grapalat" w:hAnsi="GHEA Grapalat" w:cs="Sylfaen"/>
          <w:i w:val="0"/>
          <w:szCs w:val="24"/>
          <w:lang w:val="af-ZA"/>
        </w:rPr>
        <w:t>.</w:t>
      </w:r>
      <w:r w:rsidR="00B26608" w:rsidRPr="00E6597C">
        <w:rPr>
          <w:rFonts w:ascii="GHEA Grapalat" w:hAnsi="GHEA Grapalat" w:cs="Sylfaen"/>
          <w:i w:val="0"/>
          <w:szCs w:val="24"/>
          <w:lang w:val="af-ZA"/>
        </w:rPr>
        <w:t>5</w:t>
      </w:r>
      <w:r w:rsidR="00D17258"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Մինչև</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սույն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հրավերի</w:t>
      </w:r>
      <w:proofErr w:type="spellEnd"/>
      <w:r w:rsidR="00096865" w:rsidRPr="00E6597C">
        <w:rPr>
          <w:rFonts w:ascii="GHEA Grapalat" w:hAnsi="GHEA Grapalat" w:cs="Sylfaen"/>
          <w:i w:val="0"/>
          <w:szCs w:val="24"/>
          <w:lang w:val="af-ZA"/>
        </w:rPr>
        <w:t xml:space="preserve"> </w:t>
      </w:r>
      <w:r w:rsidR="00447FFD" w:rsidRPr="00E6597C">
        <w:rPr>
          <w:rFonts w:ascii="GHEA Grapalat" w:hAnsi="GHEA Grapalat" w:cs="Sylfaen"/>
          <w:i w:val="0"/>
          <w:szCs w:val="24"/>
          <w:lang w:val="af-ZA"/>
        </w:rPr>
        <w:t xml:space="preserve">1-ին մասի </w:t>
      </w:r>
      <w:r w:rsidR="00A6756D" w:rsidRPr="00E6597C">
        <w:rPr>
          <w:rFonts w:ascii="GHEA Grapalat" w:hAnsi="GHEA Grapalat" w:cs="Sylfaen"/>
          <w:i w:val="0"/>
          <w:szCs w:val="24"/>
          <w:lang w:val="af-ZA"/>
        </w:rPr>
        <w:t>9</w:t>
      </w:r>
      <w:r w:rsidR="005B1DD6" w:rsidRPr="00E6597C">
        <w:rPr>
          <w:rFonts w:ascii="GHEA Grapalat" w:hAnsi="GHEA Grapalat" w:cs="Sylfaen"/>
          <w:i w:val="0"/>
          <w:szCs w:val="24"/>
          <w:lang w:val="hy-AM"/>
        </w:rPr>
        <w:t>.</w:t>
      </w:r>
      <w:r w:rsidR="00B26608" w:rsidRPr="004605D7">
        <w:rPr>
          <w:rFonts w:ascii="GHEA Grapalat" w:hAnsi="GHEA Grapalat" w:cs="Sylfaen"/>
          <w:i w:val="0"/>
          <w:szCs w:val="24"/>
          <w:lang w:val="af-ZA"/>
        </w:rPr>
        <w:t>4</w:t>
      </w:r>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կետով</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նախատեսված</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ժամկետի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ավարտը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կողմերի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համաձայնությամբ</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կարող</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են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պայմանագրի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նախագծում</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կատարվել</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փոփոխություններ</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սակայն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դրանք</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չեն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կարող</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հանգեցնել</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գնման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առարկայի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բնութագրերի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փոփոխմանը</w:t>
      </w:r>
      <w:proofErr w:type="spellEnd"/>
      <w:r w:rsidR="00096865" w:rsidRPr="00E6597C">
        <w:rPr>
          <w:rFonts w:ascii="GHEA Grapalat" w:hAnsi="GHEA Grapalat" w:cs="Sylfaen"/>
          <w:i w:val="0"/>
          <w:szCs w:val="24"/>
          <w:lang w:val="af-ZA"/>
        </w:rPr>
        <w:t xml:space="preserve">, </w:t>
      </w:r>
      <w:r w:rsidR="00120F8A">
        <w:rPr>
          <w:rFonts w:ascii="GHEA Grapalat" w:hAnsi="GHEA Grapalat" w:cs="Sylfaen"/>
          <w:i w:val="0"/>
          <w:szCs w:val="24"/>
          <w:lang w:val="hy-AM"/>
        </w:rPr>
        <w:t>կանխավճարի չափի կամ</w:t>
      </w:r>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ընտրված</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մասնակցի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առաջարկած</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գնի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ավելացմանը</w:t>
      </w:r>
      <w:proofErr w:type="spellEnd"/>
      <w:r w:rsidR="004D5671" w:rsidRPr="00E6597C">
        <w:rPr>
          <w:rFonts w:ascii="GHEA Grapalat" w:hAnsi="GHEA Grapalat" w:cs="Sylfaen"/>
          <w:i w:val="0"/>
          <w:szCs w:val="24"/>
          <w:lang w:val="ru-RU"/>
        </w:rPr>
        <w:t>։</w:t>
      </w:r>
      <w:r w:rsidR="00D612BC" w:rsidRPr="00E6597C">
        <w:rPr>
          <w:rFonts w:ascii="GHEA Mariam" w:hAnsi="GHEA Mariam"/>
          <w:spacing w:val="-8"/>
          <w:lang w:val="af-ZA"/>
        </w:rPr>
        <w:t xml:space="preserve"> </w:t>
      </w:r>
    </w:p>
    <w:p w14:paraId="13AB840B" w14:textId="77777777" w:rsidR="00096865" w:rsidRPr="00E6597C" w:rsidRDefault="00096865" w:rsidP="00EF3662">
      <w:pPr>
        <w:jc w:val="center"/>
        <w:rPr>
          <w:rFonts w:ascii="GHEA Grapalat" w:hAnsi="GHEA Grapalat"/>
          <w:b/>
          <w:iCs/>
          <w:sz w:val="20"/>
          <w:lang w:val="af-ZA"/>
        </w:rPr>
      </w:pPr>
    </w:p>
    <w:p w14:paraId="35F5556A" w14:textId="77777777" w:rsidR="00096865" w:rsidRPr="00E6597C" w:rsidRDefault="00030D40" w:rsidP="00EF3662">
      <w:pPr>
        <w:jc w:val="center"/>
        <w:rPr>
          <w:rFonts w:ascii="GHEA Grapalat" w:hAnsi="GHEA Grapalat" w:cs="Arial"/>
          <w:b/>
          <w:iCs/>
          <w:sz w:val="20"/>
          <w:lang w:val="af-ZA"/>
        </w:rPr>
      </w:pPr>
      <w:r w:rsidRPr="00E6597C">
        <w:rPr>
          <w:rFonts w:ascii="GHEA Grapalat" w:hAnsi="GHEA Grapalat"/>
          <w:b/>
          <w:iCs/>
          <w:sz w:val="20"/>
          <w:lang w:val="af-ZA"/>
        </w:rPr>
        <w:t>10</w:t>
      </w:r>
      <w:r w:rsidR="008D5016" w:rsidRPr="00E6597C">
        <w:rPr>
          <w:rFonts w:ascii="GHEA Grapalat" w:hAnsi="GHEA Grapalat"/>
          <w:b/>
          <w:iCs/>
          <w:sz w:val="20"/>
          <w:lang w:val="af-ZA"/>
        </w:rPr>
        <w:t xml:space="preserve">. </w:t>
      </w:r>
      <w:r w:rsidR="00E2245F" w:rsidRPr="00E6597C">
        <w:rPr>
          <w:rFonts w:ascii="GHEA Grapalat" w:hAnsi="GHEA Grapalat" w:cs="Sylfaen"/>
          <w:b/>
          <w:iCs/>
          <w:sz w:val="20"/>
          <w:lang w:val="hy-AM"/>
        </w:rPr>
        <w:t>ՈՐԱԿԱՎՈՐՄԱՆ</w:t>
      </w:r>
      <w:r w:rsidR="00E2245F" w:rsidRPr="00E6597C">
        <w:rPr>
          <w:rFonts w:ascii="GHEA Grapalat" w:hAnsi="GHEA Grapalat" w:cs="Arial"/>
          <w:b/>
          <w:iCs/>
          <w:sz w:val="20"/>
          <w:lang w:val="af-ZA"/>
        </w:rPr>
        <w:t xml:space="preserve"> </w:t>
      </w:r>
      <w:r w:rsidR="00E2245F" w:rsidRPr="00E6597C">
        <w:rPr>
          <w:rFonts w:ascii="GHEA Grapalat" w:hAnsi="GHEA Grapalat" w:cs="Sylfaen"/>
          <w:b/>
          <w:iCs/>
          <w:sz w:val="20"/>
          <w:lang w:val="hy-AM"/>
        </w:rPr>
        <w:t>ԵՎ</w:t>
      </w:r>
      <w:r w:rsidR="00E2245F" w:rsidRPr="00E6597C">
        <w:rPr>
          <w:rFonts w:ascii="GHEA Grapalat" w:hAnsi="GHEA Grapalat" w:cs="Sylfaen"/>
          <w:b/>
          <w:iCs/>
          <w:sz w:val="20"/>
          <w:lang w:val="af-ZA"/>
        </w:rPr>
        <w:t xml:space="preserve"> </w:t>
      </w:r>
      <w:r w:rsidR="008D5016" w:rsidRPr="00E6597C">
        <w:rPr>
          <w:rFonts w:ascii="GHEA Grapalat" w:hAnsi="GHEA Grapalat" w:cs="Sylfaen"/>
          <w:b/>
          <w:iCs/>
          <w:sz w:val="20"/>
          <w:lang w:val="af-ZA"/>
        </w:rPr>
        <w:t>ՊԱՅՄԱՆԱԳՐԻ</w:t>
      </w:r>
      <w:r w:rsidR="00EE0172" w:rsidRPr="00E6597C">
        <w:rPr>
          <w:rFonts w:ascii="GHEA Grapalat" w:hAnsi="GHEA Grapalat" w:cs="Sylfaen"/>
          <w:b/>
          <w:iCs/>
          <w:sz w:val="20"/>
          <w:lang w:val="hy-AM"/>
        </w:rPr>
        <w:t xml:space="preserve"> </w:t>
      </w:r>
      <w:r w:rsidR="008D5016" w:rsidRPr="00E6597C">
        <w:rPr>
          <w:rFonts w:ascii="GHEA Grapalat" w:hAnsi="GHEA Grapalat" w:cs="Sylfaen"/>
          <w:b/>
          <w:iCs/>
          <w:sz w:val="20"/>
          <w:lang w:val="af-ZA"/>
        </w:rPr>
        <w:t>ԱՊԱՀՈՎՈՒՄ</w:t>
      </w:r>
      <w:r w:rsidR="00E2245F" w:rsidRPr="00E6597C">
        <w:rPr>
          <w:rFonts w:ascii="GHEA Grapalat" w:hAnsi="GHEA Grapalat" w:cs="Sylfaen"/>
          <w:b/>
          <w:iCs/>
          <w:sz w:val="20"/>
          <w:lang w:val="hy-AM"/>
        </w:rPr>
        <w:t>ՆԵՐ</w:t>
      </w:r>
      <w:r w:rsidR="008D5016" w:rsidRPr="00E6597C">
        <w:rPr>
          <w:rFonts w:ascii="GHEA Grapalat" w:hAnsi="GHEA Grapalat" w:cs="Sylfaen"/>
          <w:b/>
          <w:iCs/>
          <w:sz w:val="20"/>
          <w:lang w:val="af-ZA"/>
        </w:rPr>
        <w:t>Ը</w:t>
      </w:r>
      <w:r w:rsidR="008D5016" w:rsidRPr="00E6597C">
        <w:rPr>
          <w:rFonts w:ascii="GHEA Grapalat" w:hAnsi="GHEA Grapalat" w:cs="Arial"/>
          <w:b/>
          <w:iCs/>
          <w:sz w:val="20"/>
          <w:lang w:val="af-ZA"/>
        </w:rPr>
        <w:t xml:space="preserve"> </w:t>
      </w:r>
    </w:p>
    <w:p w14:paraId="1FDA9EEC" w14:textId="77777777" w:rsidR="00096865" w:rsidRPr="00E6597C" w:rsidRDefault="00096865" w:rsidP="00EF3662">
      <w:pPr>
        <w:jc w:val="center"/>
        <w:rPr>
          <w:rFonts w:ascii="GHEA Grapalat" w:hAnsi="GHEA Grapalat"/>
          <w:b/>
          <w:iCs/>
          <w:sz w:val="20"/>
          <w:lang w:val="af-ZA"/>
        </w:rPr>
      </w:pPr>
    </w:p>
    <w:p w14:paraId="4AAEC21E" w14:textId="79D90FBF" w:rsidR="00265A5A" w:rsidRDefault="00030D40" w:rsidP="008D6C6C">
      <w:pPr>
        <w:ind w:firstLine="567"/>
        <w:jc w:val="both"/>
        <w:rPr>
          <w:rFonts w:ascii="GHEA Grapalat" w:hAnsi="GHEA Grapalat" w:cs="Sylfaen"/>
          <w:sz w:val="20"/>
          <w:vertAlign w:val="superscript"/>
          <w:lang w:val="hy-AM"/>
        </w:rPr>
      </w:pPr>
      <w:r w:rsidRPr="00E6597C">
        <w:rPr>
          <w:rFonts w:ascii="GHEA Grapalat" w:hAnsi="GHEA Grapalat"/>
          <w:iCs/>
          <w:sz w:val="20"/>
          <w:lang w:val="af-ZA"/>
        </w:rPr>
        <w:t>10</w:t>
      </w:r>
      <w:r w:rsidR="00096865" w:rsidRPr="00E6597C">
        <w:rPr>
          <w:rFonts w:ascii="GHEA Grapalat" w:hAnsi="GHEA Grapalat"/>
          <w:iCs/>
          <w:sz w:val="20"/>
          <w:lang w:val="af-ZA"/>
        </w:rPr>
        <w:t>.</w:t>
      </w:r>
      <w:r w:rsidR="00096865" w:rsidRPr="00E6597C">
        <w:rPr>
          <w:rFonts w:ascii="GHEA Grapalat" w:hAnsi="GHEA Grapalat" w:cs="Sylfaen"/>
          <w:sz w:val="20"/>
          <w:lang w:val="af-ZA"/>
        </w:rPr>
        <w:t xml:space="preserve">1 </w:t>
      </w:r>
      <w:r w:rsidR="00120F8A" w:rsidRPr="00532617">
        <w:rPr>
          <w:rFonts w:ascii="GHEA Grapalat" w:hAnsi="GHEA Grapalat" w:cs="Sylfaen"/>
          <w:sz w:val="20"/>
          <w:lang w:val="hy-AM"/>
        </w:rPr>
        <w:t>Որակավորման</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hy-AM"/>
        </w:rPr>
        <w:t>և</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hy-AM"/>
        </w:rPr>
        <w:t>պ</w:t>
      </w:r>
      <w:proofErr w:type="spellStart"/>
      <w:r w:rsidR="00120F8A" w:rsidRPr="00532617">
        <w:rPr>
          <w:rFonts w:ascii="GHEA Grapalat" w:hAnsi="GHEA Grapalat" w:cs="Sylfaen"/>
          <w:sz w:val="20"/>
          <w:lang w:val="ru-RU"/>
        </w:rPr>
        <w:t>այմանագրի</w:t>
      </w:r>
      <w:proofErr w:type="spellEnd"/>
      <w:r w:rsidR="00120F8A" w:rsidRPr="00532617">
        <w:rPr>
          <w:rFonts w:ascii="GHEA Grapalat" w:hAnsi="GHEA Grapalat" w:cs="Sylfaen"/>
          <w:sz w:val="20"/>
          <w:lang w:val="hy-AM"/>
        </w:rPr>
        <w:t xml:space="preserve"> </w:t>
      </w:r>
      <w:proofErr w:type="spellStart"/>
      <w:r w:rsidR="00120F8A" w:rsidRPr="00532617">
        <w:rPr>
          <w:rFonts w:ascii="GHEA Grapalat" w:hAnsi="GHEA Grapalat" w:cs="Sylfaen"/>
          <w:sz w:val="20"/>
          <w:lang w:val="ru-RU"/>
        </w:rPr>
        <w:t>ապահովում</w:t>
      </w:r>
      <w:proofErr w:type="spellEnd"/>
      <w:r w:rsidR="00120F8A" w:rsidRPr="00532617">
        <w:rPr>
          <w:rFonts w:ascii="GHEA Grapalat" w:hAnsi="GHEA Grapalat" w:cs="Sylfaen"/>
          <w:sz w:val="20"/>
          <w:lang w:val="hy-AM"/>
        </w:rPr>
        <w:t>ները</w:t>
      </w:r>
      <w:r w:rsidR="00120F8A" w:rsidRPr="00532617">
        <w:rPr>
          <w:rFonts w:ascii="GHEA Grapalat" w:hAnsi="GHEA Grapalat" w:cs="Sylfaen"/>
          <w:sz w:val="20"/>
          <w:lang w:val="af-ZA"/>
        </w:rPr>
        <w:t xml:space="preserve"> </w:t>
      </w:r>
      <w:proofErr w:type="spellStart"/>
      <w:r w:rsidR="00120F8A" w:rsidRPr="00532617">
        <w:rPr>
          <w:rFonts w:ascii="GHEA Grapalat" w:hAnsi="GHEA Grapalat" w:cs="Sylfaen"/>
          <w:sz w:val="20"/>
          <w:lang w:val="ru-RU"/>
        </w:rPr>
        <w:t>ներկայացնելու</w:t>
      </w:r>
      <w:proofErr w:type="spellEnd"/>
      <w:r w:rsidR="00120F8A" w:rsidRPr="00532617">
        <w:rPr>
          <w:rFonts w:ascii="GHEA Grapalat" w:hAnsi="GHEA Grapalat" w:cs="Sylfaen"/>
          <w:sz w:val="20"/>
          <w:lang w:val="af-ZA"/>
        </w:rPr>
        <w:t xml:space="preserve"> </w:t>
      </w:r>
      <w:proofErr w:type="spellStart"/>
      <w:r w:rsidR="00120F8A" w:rsidRPr="00532617">
        <w:rPr>
          <w:rFonts w:ascii="GHEA Grapalat" w:hAnsi="GHEA Grapalat" w:cs="Sylfaen"/>
          <w:sz w:val="20"/>
          <w:lang w:val="ru-RU"/>
        </w:rPr>
        <w:t>պահանջի</w:t>
      </w:r>
      <w:proofErr w:type="spellEnd"/>
      <w:r w:rsidR="00120F8A" w:rsidRPr="00532617">
        <w:rPr>
          <w:rFonts w:ascii="GHEA Grapalat" w:hAnsi="GHEA Grapalat" w:cs="Sylfaen"/>
          <w:sz w:val="20"/>
          <w:lang w:val="af-ZA"/>
        </w:rPr>
        <w:t xml:space="preserve"> </w:t>
      </w:r>
      <w:proofErr w:type="spellStart"/>
      <w:r w:rsidR="00120F8A" w:rsidRPr="00532617">
        <w:rPr>
          <w:rFonts w:ascii="GHEA Grapalat" w:hAnsi="GHEA Grapalat" w:cs="Sylfaen"/>
          <w:sz w:val="20"/>
          <w:lang w:val="ru-RU"/>
        </w:rPr>
        <w:t>հիման</w:t>
      </w:r>
      <w:proofErr w:type="spellEnd"/>
      <w:r w:rsidR="00120F8A" w:rsidRPr="00532617">
        <w:rPr>
          <w:rFonts w:ascii="GHEA Grapalat" w:hAnsi="GHEA Grapalat" w:cs="Sylfaen"/>
          <w:sz w:val="20"/>
          <w:lang w:val="af-ZA"/>
        </w:rPr>
        <w:t xml:space="preserve"> </w:t>
      </w:r>
      <w:proofErr w:type="spellStart"/>
      <w:r w:rsidR="00120F8A" w:rsidRPr="00532617">
        <w:rPr>
          <w:rFonts w:ascii="GHEA Grapalat" w:hAnsi="GHEA Grapalat" w:cs="Sylfaen"/>
          <w:sz w:val="20"/>
          <w:lang w:val="ru-RU"/>
        </w:rPr>
        <w:t>վրա</w:t>
      </w:r>
      <w:proofErr w:type="spellEnd"/>
      <w:r w:rsidR="00120F8A" w:rsidRPr="00532617">
        <w:rPr>
          <w:rFonts w:ascii="GHEA Grapalat" w:hAnsi="GHEA Grapalat" w:cs="Sylfaen"/>
          <w:sz w:val="20"/>
          <w:lang w:val="af-ZA"/>
        </w:rPr>
        <w:t xml:space="preserve">, </w:t>
      </w:r>
      <w:proofErr w:type="spellStart"/>
      <w:r w:rsidR="00120F8A" w:rsidRPr="00532617">
        <w:rPr>
          <w:rFonts w:ascii="GHEA Grapalat" w:hAnsi="GHEA Grapalat" w:cs="Sylfaen"/>
          <w:sz w:val="20"/>
          <w:lang w:val="ru-RU"/>
        </w:rPr>
        <w:t>այն</w:t>
      </w:r>
      <w:proofErr w:type="spellEnd"/>
      <w:r w:rsidR="00120F8A" w:rsidRPr="00532617">
        <w:rPr>
          <w:rFonts w:ascii="GHEA Grapalat" w:hAnsi="GHEA Grapalat" w:cs="Sylfaen"/>
          <w:sz w:val="20"/>
          <w:lang w:val="af-ZA"/>
        </w:rPr>
        <w:t xml:space="preserve"> </w:t>
      </w:r>
      <w:proofErr w:type="spellStart"/>
      <w:r w:rsidR="00120F8A" w:rsidRPr="008960F6">
        <w:rPr>
          <w:rFonts w:ascii="GHEA Grapalat" w:hAnsi="GHEA Grapalat" w:cs="Sylfaen"/>
          <w:sz w:val="20"/>
          <w:lang w:val="ru-RU"/>
        </w:rPr>
        <w:t>ստանալու</w:t>
      </w:r>
      <w:proofErr w:type="spellEnd"/>
      <w:r w:rsidR="00120F8A" w:rsidRPr="003B269F">
        <w:rPr>
          <w:rFonts w:ascii="GHEA Grapalat" w:hAnsi="GHEA Grapalat" w:cs="Sylfaen"/>
          <w:sz w:val="20"/>
          <w:lang w:val="af-ZA"/>
        </w:rPr>
        <w:t xml:space="preserve"> </w:t>
      </w:r>
      <w:proofErr w:type="spellStart"/>
      <w:r w:rsidR="00120F8A" w:rsidRPr="003B269F">
        <w:rPr>
          <w:rFonts w:ascii="GHEA Grapalat" w:hAnsi="GHEA Grapalat" w:cs="Sylfaen"/>
          <w:sz w:val="20"/>
          <w:lang w:val="ru-RU"/>
        </w:rPr>
        <w:t>օրվանից</w:t>
      </w:r>
      <w:proofErr w:type="spellEnd"/>
      <w:r w:rsidR="00120F8A" w:rsidRPr="003B269F">
        <w:rPr>
          <w:rFonts w:ascii="GHEA Grapalat" w:hAnsi="GHEA Grapalat" w:cs="Sylfaen"/>
          <w:sz w:val="20"/>
          <w:lang w:val="af-ZA"/>
        </w:rPr>
        <w:t xml:space="preserve"> </w:t>
      </w:r>
      <w:r w:rsidR="00217530">
        <w:rPr>
          <w:rFonts w:ascii="GHEA Grapalat" w:hAnsi="GHEA Grapalat" w:cs="Sylfaen"/>
          <w:sz w:val="20"/>
          <w:lang w:val="hy-AM"/>
        </w:rPr>
        <w:t xml:space="preserve">հետո </w:t>
      </w:r>
      <w:r w:rsidR="00120F8A" w:rsidRPr="003B269F">
        <w:rPr>
          <w:rFonts w:ascii="GHEA Grapalat" w:hAnsi="GHEA Grapalat" w:cs="Sylfaen"/>
          <w:sz w:val="20"/>
          <w:lang w:val="hy-AM"/>
        </w:rPr>
        <w:t xml:space="preserve">5 </w:t>
      </w:r>
      <w:r w:rsidR="00120F8A" w:rsidRPr="00507CF0">
        <w:rPr>
          <w:rFonts w:ascii="GHEA Grapalat" w:hAnsi="GHEA Grapalat" w:cs="Sylfaen"/>
          <w:sz w:val="20"/>
          <w:lang w:val="af-ZA"/>
        </w:rPr>
        <w:t xml:space="preserve">աշխատանքային </w:t>
      </w:r>
      <w:proofErr w:type="spellStart"/>
      <w:r w:rsidR="00120F8A" w:rsidRPr="00507CF0">
        <w:rPr>
          <w:rFonts w:ascii="GHEA Grapalat" w:hAnsi="GHEA Grapalat" w:cs="Sylfaen"/>
          <w:sz w:val="20"/>
          <w:lang w:val="ru-RU"/>
        </w:rPr>
        <w:t>օրվա</w:t>
      </w:r>
      <w:proofErr w:type="spellEnd"/>
      <w:r w:rsidR="00120F8A" w:rsidRPr="00507CF0">
        <w:rPr>
          <w:rFonts w:ascii="GHEA Grapalat" w:hAnsi="GHEA Grapalat" w:cs="Sylfaen"/>
          <w:sz w:val="20"/>
          <w:lang w:val="af-ZA"/>
        </w:rPr>
        <w:t xml:space="preserve"> </w:t>
      </w:r>
      <w:proofErr w:type="spellStart"/>
      <w:r w:rsidR="00120F8A" w:rsidRPr="00EF056B">
        <w:rPr>
          <w:rFonts w:ascii="GHEA Grapalat" w:hAnsi="GHEA Grapalat" w:cs="Sylfaen"/>
          <w:sz w:val="20"/>
          <w:lang w:val="ru-RU"/>
        </w:rPr>
        <w:t>ընթացքում</w:t>
      </w:r>
      <w:proofErr w:type="spellEnd"/>
      <w:r w:rsidR="00120F8A" w:rsidRPr="00675DB0">
        <w:rPr>
          <w:rFonts w:ascii="GHEA Grapalat" w:hAnsi="GHEA Grapalat" w:cs="Sylfaen"/>
          <w:sz w:val="20"/>
          <w:lang w:val="af-ZA"/>
        </w:rPr>
        <w:t xml:space="preserve">, </w:t>
      </w:r>
      <w:proofErr w:type="spellStart"/>
      <w:r w:rsidR="00120F8A" w:rsidRPr="00675DB0">
        <w:rPr>
          <w:rFonts w:ascii="GHEA Grapalat" w:hAnsi="GHEA Grapalat" w:cs="Sylfaen"/>
          <w:sz w:val="20"/>
          <w:lang w:val="ru-RU"/>
        </w:rPr>
        <w:t>ընտրված</w:t>
      </w:r>
      <w:proofErr w:type="spellEnd"/>
      <w:r w:rsidR="00120F8A" w:rsidRPr="004B72E3">
        <w:rPr>
          <w:rFonts w:ascii="GHEA Grapalat" w:hAnsi="GHEA Grapalat" w:cs="Sylfaen"/>
          <w:sz w:val="20"/>
          <w:lang w:val="af-ZA"/>
        </w:rPr>
        <w:t xml:space="preserve"> </w:t>
      </w:r>
      <w:proofErr w:type="spellStart"/>
      <w:r w:rsidR="00120F8A" w:rsidRPr="004B72E3">
        <w:rPr>
          <w:rFonts w:ascii="GHEA Grapalat" w:hAnsi="GHEA Grapalat" w:cs="Sylfaen"/>
          <w:sz w:val="20"/>
          <w:lang w:val="ru-RU"/>
        </w:rPr>
        <w:t>մասնակիցը</w:t>
      </w:r>
      <w:proofErr w:type="spellEnd"/>
      <w:r w:rsidR="00120F8A" w:rsidRPr="004B72E3">
        <w:rPr>
          <w:rFonts w:ascii="GHEA Grapalat" w:hAnsi="GHEA Grapalat" w:cs="Sylfaen"/>
          <w:sz w:val="20"/>
          <w:lang w:val="af-ZA"/>
        </w:rPr>
        <w:t xml:space="preserve"> </w:t>
      </w:r>
      <w:proofErr w:type="spellStart"/>
      <w:r w:rsidR="00120F8A" w:rsidRPr="004B72E3">
        <w:rPr>
          <w:rFonts w:ascii="GHEA Grapalat" w:hAnsi="GHEA Grapalat" w:cs="Sylfaen"/>
          <w:sz w:val="20"/>
          <w:lang w:val="ru-RU"/>
        </w:rPr>
        <w:t>պարտավոր</w:t>
      </w:r>
      <w:proofErr w:type="spellEnd"/>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է</w:t>
      </w:r>
      <w:r w:rsidR="00120F8A" w:rsidRPr="004B72E3">
        <w:rPr>
          <w:rFonts w:ascii="GHEA Grapalat" w:hAnsi="GHEA Grapalat" w:cs="Sylfaen"/>
          <w:sz w:val="20"/>
          <w:lang w:val="af-ZA"/>
        </w:rPr>
        <w:t xml:space="preserve"> </w:t>
      </w:r>
      <w:proofErr w:type="spellStart"/>
      <w:r w:rsidR="00120F8A" w:rsidRPr="004B72E3">
        <w:rPr>
          <w:rFonts w:ascii="GHEA Grapalat" w:hAnsi="GHEA Grapalat" w:cs="Sylfaen"/>
          <w:sz w:val="20"/>
          <w:lang w:val="ru-RU"/>
        </w:rPr>
        <w:t>ներկայացնել</w:t>
      </w:r>
      <w:proofErr w:type="spellEnd"/>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որակավորման</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և</w:t>
      </w:r>
      <w:r w:rsidR="00120F8A" w:rsidRPr="004B72E3">
        <w:rPr>
          <w:rFonts w:ascii="GHEA Grapalat" w:hAnsi="GHEA Grapalat" w:cs="Sylfaen"/>
          <w:sz w:val="20"/>
          <w:lang w:val="af-ZA"/>
        </w:rPr>
        <w:t xml:space="preserve"> </w:t>
      </w:r>
      <w:proofErr w:type="spellStart"/>
      <w:r w:rsidR="00120F8A" w:rsidRPr="004B72E3">
        <w:rPr>
          <w:rFonts w:ascii="GHEA Grapalat" w:hAnsi="GHEA Grapalat" w:cs="Sylfaen"/>
          <w:sz w:val="20"/>
          <w:lang w:val="ru-RU"/>
        </w:rPr>
        <w:t>պայմանագրի</w:t>
      </w:r>
      <w:proofErr w:type="spellEnd"/>
      <w:r w:rsidR="00120F8A" w:rsidRPr="004B72E3">
        <w:rPr>
          <w:rFonts w:ascii="GHEA Grapalat" w:hAnsi="GHEA Grapalat" w:cs="Sylfaen"/>
          <w:sz w:val="20"/>
          <w:lang w:val="hy-AM"/>
        </w:rPr>
        <w:t xml:space="preserve"> </w:t>
      </w:r>
      <w:proofErr w:type="spellStart"/>
      <w:r w:rsidR="00120F8A" w:rsidRPr="004B72E3">
        <w:rPr>
          <w:rFonts w:ascii="GHEA Grapalat" w:hAnsi="GHEA Grapalat" w:cs="Sylfaen"/>
          <w:sz w:val="20"/>
          <w:lang w:val="ru-RU"/>
        </w:rPr>
        <w:t>ապահովում</w:t>
      </w:r>
      <w:proofErr w:type="spellEnd"/>
      <w:r w:rsidR="00120F8A" w:rsidRPr="004B72E3">
        <w:rPr>
          <w:rFonts w:ascii="GHEA Grapalat" w:hAnsi="GHEA Grapalat" w:cs="Sylfaen"/>
          <w:sz w:val="20"/>
          <w:lang w:val="hy-AM"/>
        </w:rPr>
        <w:t>ներ</w:t>
      </w:r>
      <w:r w:rsidR="00120F8A" w:rsidRPr="004B72E3">
        <w:rPr>
          <w:rFonts w:ascii="GHEA Grapalat" w:hAnsi="GHEA Grapalat" w:cs="Sylfaen"/>
          <w:sz w:val="20"/>
          <w:lang w:val="ru-RU"/>
        </w:rPr>
        <w:t>։</w:t>
      </w:r>
      <w:r w:rsidR="00120F8A" w:rsidRPr="004B72E3">
        <w:rPr>
          <w:rFonts w:ascii="GHEA Grapalat" w:hAnsi="GHEA Grapalat" w:cs="Sylfaen"/>
          <w:sz w:val="20"/>
          <w:lang w:val="af-ZA"/>
        </w:rPr>
        <w:t xml:space="preserve"> </w:t>
      </w:r>
      <w:del w:id="442" w:author="Հերմինե Գևորգյան" w:date="2026-02-26T23:44:00Z" w16du:dateUtc="2026-02-26T19:44:00Z">
        <w:r w:rsidR="00120F8A" w:rsidRPr="004B72E3">
          <w:rPr>
            <w:rFonts w:ascii="GHEA Grapalat" w:hAnsi="GHEA Grapalat" w:cs="Sylfaen"/>
            <w:sz w:val="20"/>
            <w:lang w:val="hy-AM"/>
          </w:rPr>
          <w:delText xml:space="preserve">Եթե ապահովումը ներկայացվում է բանկային երաշխիքի ձևով, ապա սույն կետով նախատեսված ժամկետը սահմանվում է </w:delText>
        </w:r>
        <w:r w:rsidR="009A09E6">
          <w:rPr>
            <w:rFonts w:ascii="GHEA Grapalat" w:hAnsi="GHEA Grapalat" w:cs="Sylfaen"/>
            <w:sz w:val="20"/>
            <w:lang w:val="hy-AM"/>
          </w:rPr>
          <w:delText>« »</w:delText>
        </w:r>
        <w:r w:rsidR="00120F8A" w:rsidRPr="004B72E3">
          <w:rPr>
            <w:rFonts w:ascii="GHEA Grapalat" w:hAnsi="GHEA Grapalat" w:cs="Sylfaen"/>
            <w:sz w:val="20"/>
            <w:lang w:val="hy-AM"/>
          </w:rPr>
          <w:delText xml:space="preserve"> աշխատանքային օր։ Ընտրված</w:delText>
        </w:r>
        <w:r w:rsidR="00120F8A" w:rsidRPr="004B72E3">
          <w:rPr>
            <w:rFonts w:ascii="GHEA Grapalat" w:hAnsi="GHEA Grapalat" w:cs="Sylfaen"/>
            <w:sz w:val="20"/>
            <w:lang w:val="af-ZA"/>
          </w:rPr>
          <w:delText xml:space="preserve"> </w:delText>
        </w:r>
        <w:r w:rsidR="00120F8A" w:rsidRPr="004B72E3">
          <w:rPr>
            <w:rFonts w:ascii="GHEA Grapalat" w:hAnsi="GHEA Grapalat" w:cs="Sylfaen"/>
            <w:sz w:val="20"/>
            <w:lang w:val="hy-AM"/>
          </w:rPr>
          <w:delText>մասնակցի</w:delText>
        </w:r>
        <w:r w:rsidR="00120F8A" w:rsidRPr="004B72E3">
          <w:rPr>
            <w:rFonts w:ascii="GHEA Grapalat" w:hAnsi="GHEA Grapalat" w:cs="Sylfaen"/>
            <w:sz w:val="20"/>
            <w:lang w:val="af-ZA"/>
          </w:rPr>
          <w:delText xml:space="preserve"> </w:delText>
        </w:r>
        <w:r w:rsidR="00120F8A" w:rsidRPr="004B72E3">
          <w:rPr>
            <w:rFonts w:ascii="GHEA Grapalat" w:hAnsi="GHEA Grapalat" w:cs="Sylfaen"/>
            <w:sz w:val="20"/>
            <w:lang w:val="hy-AM"/>
          </w:rPr>
          <w:delText>հետ</w:delText>
        </w:r>
        <w:r w:rsidR="00120F8A" w:rsidRPr="004B72E3">
          <w:rPr>
            <w:rFonts w:ascii="GHEA Grapalat" w:hAnsi="GHEA Grapalat" w:cs="Sylfaen"/>
            <w:sz w:val="20"/>
            <w:lang w:val="af-ZA"/>
          </w:rPr>
          <w:delText xml:space="preserve"> </w:delText>
        </w:r>
        <w:r w:rsidR="00120F8A" w:rsidRPr="004B72E3">
          <w:rPr>
            <w:rFonts w:ascii="GHEA Grapalat" w:hAnsi="GHEA Grapalat" w:cs="Sylfaen"/>
            <w:sz w:val="20"/>
            <w:lang w:val="hy-AM"/>
          </w:rPr>
          <w:delText>պայմանագիր</w:delText>
        </w:r>
        <w:r w:rsidR="00120F8A" w:rsidRPr="004B72E3">
          <w:rPr>
            <w:rFonts w:ascii="GHEA Grapalat" w:hAnsi="GHEA Grapalat" w:cs="Sylfaen"/>
            <w:sz w:val="20"/>
            <w:lang w:val="af-ZA"/>
          </w:rPr>
          <w:delText xml:space="preserve"> </w:delText>
        </w:r>
        <w:r w:rsidR="00120F8A" w:rsidRPr="004B72E3">
          <w:rPr>
            <w:rFonts w:ascii="GHEA Grapalat" w:hAnsi="GHEA Grapalat" w:cs="Sylfaen"/>
            <w:sz w:val="20"/>
            <w:lang w:val="hy-AM"/>
          </w:rPr>
          <w:delText>կնքվում</w:delText>
        </w:r>
        <w:r w:rsidR="00120F8A" w:rsidRPr="004B72E3">
          <w:rPr>
            <w:rFonts w:ascii="GHEA Grapalat" w:hAnsi="GHEA Grapalat" w:cs="Sylfaen"/>
            <w:sz w:val="20"/>
            <w:lang w:val="af-ZA"/>
          </w:rPr>
          <w:delText xml:space="preserve"> </w:delText>
        </w:r>
        <w:r w:rsidR="00120F8A" w:rsidRPr="004B72E3">
          <w:rPr>
            <w:rFonts w:ascii="GHEA Grapalat" w:hAnsi="GHEA Grapalat" w:cs="Sylfaen"/>
            <w:sz w:val="20"/>
            <w:lang w:val="hy-AM"/>
          </w:rPr>
          <w:delText>է</w:delText>
        </w:r>
        <w:r w:rsidR="00120F8A" w:rsidRPr="004B72E3">
          <w:rPr>
            <w:rFonts w:ascii="GHEA Grapalat" w:hAnsi="GHEA Grapalat" w:cs="Sylfaen"/>
            <w:sz w:val="20"/>
            <w:lang w:val="af-ZA"/>
          </w:rPr>
          <w:delText xml:space="preserve">, </w:delText>
        </w:r>
        <w:r w:rsidR="00120F8A" w:rsidRPr="004B72E3">
          <w:rPr>
            <w:rFonts w:ascii="GHEA Grapalat" w:hAnsi="GHEA Grapalat" w:cs="Sylfaen"/>
            <w:sz w:val="20"/>
            <w:lang w:val="hy-AM"/>
          </w:rPr>
          <w:delText>եթե</w:delText>
        </w:r>
        <w:r w:rsidR="00120F8A" w:rsidRPr="004B72E3">
          <w:rPr>
            <w:rFonts w:ascii="GHEA Grapalat" w:hAnsi="GHEA Grapalat" w:cs="Sylfaen"/>
            <w:sz w:val="20"/>
            <w:lang w:val="af-ZA"/>
          </w:rPr>
          <w:delText xml:space="preserve"> </w:delText>
        </w:r>
        <w:r w:rsidR="00120F8A" w:rsidRPr="004B72E3">
          <w:rPr>
            <w:rFonts w:ascii="GHEA Grapalat" w:hAnsi="GHEA Grapalat" w:cs="Sylfaen"/>
            <w:sz w:val="20"/>
            <w:lang w:val="hy-AM"/>
          </w:rPr>
          <w:delText>վերջինս</w:delText>
        </w:r>
        <w:r w:rsidR="00120F8A" w:rsidRPr="004B72E3">
          <w:rPr>
            <w:rFonts w:ascii="GHEA Grapalat" w:hAnsi="GHEA Grapalat" w:cs="Sylfaen"/>
            <w:sz w:val="20"/>
            <w:lang w:val="af-ZA"/>
          </w:rPr>
          <w:delText xml:space="preserve"> </w:delText>
        </w:r>
        <w:r w:rsidR="00120F8A" w:rsidRPr="004B72E3">
          <w:rPr>
            <w:rFonts w:ascii="GHEA Grapalat" w:hAnsi="GHEA Grapalat" w:cs="Sylfaen"/>
            <w:sz w:val="20"/>
            <w:lang w:val="hy-AM"/>
          </w:rPr>
          <w:delText>ներկայացնում</w:delText>
        </w:r>
        <w:r w:rsidR="00120F8A" w:rsidRPr="004B72E3">
          <w:rPr>
            <w:rFonts w:ascii="GHEA Grapalat" w:hAnsi="GHEA Grapalat" w:cs="Sylfaen"/>
            <w:sz w:val="20"/>
            <w:lang w:val="af-ZA"/>
          </w:rPr>
          <w:delText xml:space="preserve"> </w:delText>
        </w:r>
        <w:r w:rsidR="00120F8A" w:rsidRPr="004B72E3">
          <w:rPr>
            <w:rFonts w:ascii="GHEA Grapalat" w:hAnsi="GHEA Grapalat" w:cs="Sylfaen"/>
            <w:sz w:val="20"/>
            <w:lang w:val="hy-AM"/>
          </w:rPr>
          <w:delText>է</w:delText>
        </w:r>
        <w:r w:rsidR="00120F8A" w:rsidRPr="004B72E3">
          <w:rPr>
            <w:rFonts w:ascii="GHEA Grapalat" w:hAnsi="GHEA Grapalat" w:cs="Sylfaen"/>
            <w:sz w:val="20"/>
            <w:lang w:val="af-ZA"/>
          </w:rPr>
          <w:delText xml:space="preserve"> </w:delText>
        </w:r>
        <w:r w:rsidR="00120F8A" w:rsidRPr="004B72E3">
          <w:rPr>
            <w:rFonts w:ascii="GHEA Grapalat" w:hAnsi="GHEA Grapalat" w:cs="Sylfaen"/>
            <w:sz w:val="20"/>
            <w:lang w:val="hy-AM"/>
          </w:rPr>
          <w:delText>որակավորման և</w:delText>
        </w:r>
        <w:r w:rsidR="00120F8A" w:rsidRPr="004B72E3">
          <w:rPr>
            <w:rFonts w:ascii="GHEA Grapalat" w:hAnsi="GHEA Grapalat" w:cs="Sylfaen"/>
            <w:sz w:val="20"/>
            <w:lang w:val="af-ZA"/>
          </w:rPr>
          <w:delText xml:space="preserve"> </w:delText>
        </w:r>
        <w:r w:rsidR="00120F8A" w:rsidRPr="004B72E3">
          <w:rPr>
            <w:rFonts w:ascii="GHEA Grapalat" w:hAnsi="GHEA Grapalat" w:cs="Sylfaen"/>
            <w:sz w:val="20"/>
            <w:lang w:val="hy-AM"/>
          </w:rPr>
          <w:delText xml:space="preserve">պայմանագրի </w:delText>
        </w:r>
        <w:r w:rsidR="00120F8A" w:rsidRPr="004B72E3">
          <w:rPr>
            <w:rFonts w:ascii="GHEA Grapalat" w:hAnsi="GHEA Grapalat" w:cs="Sylfaen"/>
            <w:sz w:val="20"/>
            <w:lang w:val="af-ZA"/>
          </w:rPr>
          <w:delText>(</w:delText>
        </w:r>
        <w:r w:rsidR="00120F8A" w:rsidRPr="004B72E3">
          <w:rPr>
            <w:rFonts w:ascii="GHEA Grapalat" w:hAnsi="GHEA Grapalat" w:cs="Sylfaen"/>
            <w:sz w:val="20"/>
            <w:lang w:val="hy-AM"/>
          </w:rPr>
          <w:delText>կանխավճարի</w:delText>
        </w:r>
        <w:r w:rsidR="00120F8A" w:rsidRPr="004B72E3">
          <w:rPr>
            <w:rFonts w:ascii="GHEA Grapalat" w:hAnsi="GHEA Grapalat" w:cs="Sylfaen"/>
            <w:sz w:val="20"/>
            <w:lang w:val="af-ZA"/>
          </w:rPr>
          <w:delText xml:space="preserve">) </w:delText>
        </w:r>
        <w:r w:rsidR="00120F8A" w:rsidRPr="004B72E3">
          <w:rPr>
            <w:rFonts w:ascii="GHEA Grapalat" w:hAnsi="GHEA Grapalat" w:cs="Sylfaen"/>
            <w:sz w:val="20"/>
            <w:lang w:val="hy-AM"/>
          </w:rPr>
          <w:delText xml:space="preserve"> ապահովումները</w:delText>
        </w:r>
        <w:r w:rsidR="00F84B2C">
          <w:rPr>
            <w:rStyle w:val="af6"/>
            <w:rFonts w:ascii="GHEA Grapalat" w:hAnsi="GHEA Grapalat" w:cs="Sylfaen"/>
            <w:sz w:val="20"/>
            <w:lang w:val="hy-AM"/>
          </w:rPr>
          <w:footnoteReference w:id="14"/>
        </w:r>
      </w:del>
    </w:p>
    <w:p w14:paraId="210F8E4A" w14:textId="3A9F25C8" w:rsidR="008D6C6C" w:rsidRDefault="00AD6D6A" w:rsidP="008D6C6C">
      <w:pPr>
        <w:ind w:firstLine="567"/>
        <w:jc w:val="both"/>
        <w:rPr>
          <w:rFonts w:ascii="GHEA Grapalat" w:hAnsi="GHEA Grapalat" w:cs="Arial"/>
          <w:sz w:val="20"/>
          <w:lang w:val="af-ZA"/>
        </w:rPr>
      </w:pPr>
      <w:r w:rsidRPr="00E6597C">
        <w:rPr>
          <w:rFonts w:ascii="GHEA Grapalat" w:hAnsi="GHEA Grapalat" w:cs="Sylfaen"/>
          <w:sz w:val="20"/>
          <w:lang w:val="hy-AM"/>
        </w:rPr>
        <w:t>10.2</w:t>
      </w:r>
      <w:r w:rsidR="00F96621" w:rsidRPr="00E6597C">
        <w:rPr>
          <w:rFonts w:ascii="GHEA Grapalat" w:hAnsi="GHEA Grapalat" w:cs="Sylfaen"/>
          <w:sz w:val="20"/>
          <w:lang w:val="af-ZA"/>
        </w:rPr>
        <w:t xml:space="preserve"> </w:t>
      </w:r>
      <w:r w:rsidR="008D6C6C" w:rsidRPr="00015CC3">
        <w:rPr>
          <w:rFonts w:ascii="GHEA Grapalat" w:hAnsi="GHEA Grapalat" w:cs="Sylfaen"/>
          <w:sz w:val="20"/>
          <w:lang w:val="hy-AM"/>
        </w:rPr>
        <w:t>Որակավորման</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ապահովման</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չափը</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հավասար</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է</w:t>
      </w:r>
      <w:r w:rsidR="008D6C6C" w:rsidRPr="007F147C">
        <w:rPr>
          <w:rFonts w:ascii="GHEA Grapalat" w:hAnsi="GHEA Grapalat" w:cs="Sylfaen"/>
          <w:sz w:val="20"/>
          <w:lang w:val="af-ZA"/>
        </w:rPr>
        <w:t xml:space="preserve"> </w:t>
      </w:r>
      <w:r w:rsidR="00120F8A">
        <w:rPr>
          <w:rFonts w:ascii="GHEA Grapalat" w:hAnsi="GHEA Grapalat" w:cs="Sylfaen"/>
          <w:sz w:val="20"/>
          <w:lang w:val="hy-AM"/>
        </w:rPr>
        <w:t>սույն</w:t>
      </w:r>
      <w:r w:rsidR="00120F8A" w:rsidRPr="00BA41C0">
        <w:rPr>
          <w:rFonts w:ascii="GHEA Grapalat" w:hAnsi="GHEA Grapalat" w:cs="Sylfaen"/>
          <w:sz w:val="20"/>
          <w:lang w:val="hy-AM"/>
        </w:rPr>
        <w:t xml:space="preserve"> ընթացակարգի շրջանակում գնվելիք </w:t>
      </w:r>
      <w:r w:rsidR="00120F8A">
        <w:rPr>
          <w:rFonts w:ascii="GHEA Grapalat" w:hAnsi="GHEA Grapalat" w:cs="Sylfaen"/>
          <w:sz w:val="20"/>
          <w:lang w:val="hy-AM"/>
        </w:rPr>
        <w:t>աշխատանքների</w:t>
      </w:r>
      <w:r w:rsidR="00120F8A" w:rsidRPr="00BA41C0">
        <w:rPr>
          <w:rFonts w:ascii="GHEA Grapalat" w:hAnsi="GHEA Grapalat" w:cs="Sylfaen"/>
          <w:sz w:val="20"/>
          <w:lang w:val="hy-AM"/>
        </w:rPr>
        <w:t xml:space="preserve"> գնման գնի </w:t>
      </w:r>
      <w:r w:rsidR="005D30FC">
        <w:rPr>
          <w:rFonts w:ascii="GHEA Grapalat" w:hAnsi="GHEA Grapalat" w:cs="Sylfaen"/>
          <w:sz w:val="20"/>
          <w:lang w:val="hy-AM"/>
        </w:rPr>
        <w:t>15 տոկոսին:</w:t>
      </w:r>
      <w:r w:rsidR="00120F8A">
        <w:rPr>
          <w:rFonts w:ascii="GHEA Grapalat" w:hAnsi="GHEA Grapalat" w:cs="Sylfaen"/>
          <w:sz w:val="20"/>
          <w:lang w:val="hy-AM"/>
        </w:rPr>
        <w:t xml:space="preserve">  Եթե աշխատանքների գնման գինը պակաս է կնքվելիք պայմանագրի գնից, ապա որակավորման ապահովման չափը հաշվարկվում է պայմանագրի գնի նկատմամբ։ </w:t>
      </w:r>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Որակավորման</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ապահովումը</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ներկայացվում</w:t>
      </w:r>
      <w:proofErr w:type="spellEnd"/>
      <w:r w:rsidR="008D6C6C" w:rsidRPr="007F147C">
        <w:rPr>
          <w:rFonts w:ascii="GHEA Grapalat" w:hAnsi="GHEA Grapalat" w:cs="Sylfaen"/>
          <w:sz w:val="20"/>
          <w:lang w:val="af-ZA"/>
        </w:rPr>
        <w:t xml:space="preserve"> </w:t>
      </w:r>
      <w:r w:rsidR="008D6C6C">
        <w:rPr>
          <w:rFonts w:ascii="GHEA Grapalat" w:hAnsi="GHEA Grapalat" w:cs="Sylfaen"/>
          <w:sz w:val="20"/>
        </w:rPr>
        <w:t>է</w:t>
      </w:r>
      <w:r w:rsidR="00BD4564">
        <w:rPr>
          <w:rFonts w:ascii="GHEA Grapalat" w:hAnsi="GHEA Grapalat" w:cs="Sylfaen"/>
          <w:sz w:val="20"/>
          <w:lang w:val="hy-AM"/>
        </w:rPr>
        <w:t xml:space="preserve"> </w:t>
      </w:r>
      <w:proofErr w:type="spellStart"/>
      <w:r w:rsidR="005D30FC" w:rsidRPr="00D533CD">
        <w:rPr>
          <w:rFonts w:ascii="GHEA Grapalat" w:hAnsi="GHEA Grapalat" w:cs="Sylfaen"/>
          <w:sz w:val="20"/>
        </w:rPr>
        <w:t>տուժանքի</w:t>
      </w:r>
      <w:proofErr w:type="spellEnd"/>
      <w:r w:rsidR="005D30FC" w:rsidRPr="00E34136">
        <w:rPr>
          <w:rFonts w:ascii="GHEA Grapalat" w:hAnsi="GHEA Grapalat" w:cs="Sylfaen"/>
          <w:sz w:val="20"/>
          <w:lang w:val="af-ZA"/>
        </w:rPr>
        <w:t xml:space="preserve"> </w:t>
      </w:r>
      <w:r w:rsidR="005D30FC" w:rsidRPr="00EE5DD1">
        <w:rPr>
          <w:rFonts w:ascii="GHEA Grapalat" w:hAnsi="GHEA Grapalat" w:cs="Sylfaen"/>
          <w:sz w:val="20"/>
          <w:lang w:val="af-ZA"/>
        </w:rPr>
        <w:t>(</w:t>
      </w:r>
      <w:proofErr w:type="spellStart"/>
      <w:r w:rsidR="005D30FC" w:rsidRPr="00E34136">
        <w:rPr>
          <w:rFonts w:ascii="GHEA Grapalat" w:hAnsi="GHEA Grapalat" w:cs="Sylfaen"/>
          <w:sz w:val="20"/>
        </w:rPr>
        <w:t>հավելված</w:t>
      </w:r>
      <w:proofErr w:type="spellEnd"/>
      <w:r w:rsidR="005D30FC" w:rsidRPr="00E34136">
        <w:rPr>
          <w:rFonts w:ascii="GHEA Grapalat" w:hAnsi="GHEA Grapalat" w:cs="Sylfaen"/>
          <w:sz w:val="20"/>
          <w:lang w:val="af-ZA"/>
        </w:rPr>
        <w:t xml:space="preserve"> 4</w:t>
      </w:r>
      <w:r w:rsidR="005D30FC" w:rsidRPr="00E34136">
        <w:rPr>
          <w:rFonts w:ascii="Cambria Math" w:hAnsi="Cambria Math" w:cs="Cambria Math"/>
          <w:sz w:val="20"/>
          <w:lang w:val="af-ZA"/>
        </w:rPr>
        <w:t>․</w:t>
      </w:r>
      <w:r w:rsidR="005D30FC" w:rsidRPr="00E34136">
        <w:rPr>
          <w:rFonts w:ascii="GHEA Grapalat" w:hAnsi="GHEA Grapalat" w:cs="Sylfaen"/>
          <w:sz w:val="20"/>
          <w:lang w:val="af-ZA"/>
        </w:rPr>
        <w:t>2</w:t>
      </w:r>
      <w:r w:rsidR="005D30FC" w:rsidRPr="00EE5DD1">
        <w:rPr>
          <w:rFonts w:ascii="GHEA Grapalat" w:hAnsi="GHEA Grapalat" w:cs="Sylfaen"/>
          <w:sz w:val="20"/>
          <w:lang w:val="af-ZA"/>
        </w:rPr>
        <w:t>)</w:t>
      </w:r>
      <w:r w:rsidR="005D30FC" w:rsidRPr="00E34136">
        <w:rPr>
          <w:rFonts w:ascii="GHEA Grapalat" w:hAnsi="GHEA Grapalat" w:cs="Sylfaen"/>
          <w:sz w:val="20"/>
          <w:lang w:val="af-ZA"/>
        </w:rPr>
        <w:t xml:space="preserve"> </w:t>
      </w:r>
      <w:r w:rsidR="005D30FC" w:rsidRPr="00EE5DD1">
        <w:rPr>
          <w:rFonts w:ascii="GHEA Grapalat" w:hAnsi="GHEA Grapalat" w:cs="Sylfaen"/>
          <w:sz w:val="20"/>
          <w:lang w:val="af-ZA"/>
        </w:rPr>
        <w:t xml:space="preserve"> </w:t>
      </w:r>
      <w:proofErr w:type="spellStart"/>
      <w:r w:rsidR="005D30FC" w:rsidRPr="00D533CD">
        <w:rPr>
          <w:rFonts w:ascii="GHEA Grapalat" w:hAnsi="GHEA Grapalat" w:cs="Sylfaen"/>
          <w:sz w:val="20"/>
        </w:rPr>
        <w:t>կամ</w:t>
      </w:r>
      <w:proofErr w:type="spellEnd"/>
      <w:r w:rsidR="005D30FC" w:rsidRPr="00EE5DD1">
        <w:rPr>
          <w:rFonts w:ascii="GHEA Grapalat" w:hAnsi="GHEA Grapalat" w:cs="Sylfaen"/>
          <w:sz w:val="20"/>
          <w:lang w:val="af-ZA"/>
        </w:rPr>
        <w:t xml:space="preserve"> </w:t>
      </w:r>
      <w:proofErr w:type="spellStart"/>
      <w:r w:rsidR="005D30FC" w:rsidRPr="00D533CD">
        <w:rPr>
          <w:rFonts w:ascii="GHEA Grapalat" w:hAnsi="GHEA Grapalat" w:cs="Sylfaen"/>
          <w:sz w:val="20"/>
        </w:rPr>
        <w:t>կանխիկ</w:t>
      </w:r>
      <w:proofErr w:type="spellEnd"/>
      <w:r w:rsidR="005D30FC" w:rsidRPr="00EE5DD1">
        <w:rPr>
          <w:rFonts w:ascii="GHEA Grapalat" w:hAnsi="GHEA Grapalat" w:cs="Sylfaen"/>
          <w:sz w:val="20"/>
          <w:lang w:val="af-ZA"/>
        </w:rPr>
        <w:t xml:space="preserve"> </w:t>
      </w:r>
      <w:proofErr w:type="spellStart"/>
      <w:r w:rsidR="005D30FC" w:rsidRPr="00D533CD">
        <w:rPr>
          <w:rFonts w:ascii="GHEA Grapalat" w:hAnsi="GHEA Grapalat" w:cs="Sylfaen"/>
          <w:sz w:val="20"/>
        </w:rPr>
        <w:t>փողի</w:t>
      </w:r>
      <w:proofErr w:type="spellEnd"/>
      <w:del w:id="451" w:author="Հերմինե Գևորգյան" w:date="2026-02-26T23:44:00Z" w16du:dateUtc="2026-02-26T19:44:00Z">
        <w:r w:rsidR="005D30FC" w:rsidRPr="00EE5DD1">
          <w:rPr>
            <w:rFonts w:ascii="GHEA Grapalat" w:hAnsi="GHEA Grapalat" w:cs="Sylfaen"/>
            <w:sz w:val="20"/>
            <w:lang w:val="af-ZA"/>
          </w:rPr>
          <w:delText xml:space="preserve">, </w:delText>
        </w:r>
        <w:r w:rsidR="005D30FC" w:rsidRPr="00D533CD">
          <w:rPr>
            <w:rFonts w:ascii="GHEA Grapalat" w:hAnsi="GHEA Grapalat" w:cs="Sylfaen"/>
            <w:sz w:val="20"/>
          </w:rPr>
          <w:delText>կամ</w:delText>
        </w:r>
        <w:r w:rsidR="005D30FC" w:rsidRPr="00EE5DD1">
          <w:rPr>
            <w:rFonts w:ascii="GHEA Grapalat" w:hAnsi="GHEA Grapalat" w:cs="Sylfaen"/>
            <w:sz w:val="20"/>
            <w:lang w:val="af-ZA"/>
          </w:rPr>
          <w:delText xml:space="preserve"> </w:delText>
        </w:r>
        <w:r w:rsidR="005D30FC" w:rsidRPr="00D533CD">
          <w:rPr>
            <w:rFonts w:ascii="GHEA Grapalat" w:hAnsi="GHEA Grapalat" w:cs="Sylfaen"/>
            <w:sz w:val="20"/>
          </w:rPr>
          <w:delText>բանկերի</w:delText>
        </w:r>
        <w:r w:rsidR="005D30FC" w:rsidRPr="00EE5DD1">
          <w:rPr>
            <w:rFonts w:ascii="GHEA Grapalat" w:hAnsi="GHEA Grapalat" w:cs="Sylfaen"/>
            <w:sz w:val="20"/>
            <w:lang w:val="af-ZA"/>
          </w:rPr>
          <w:delText xml:space="preserve"> </w:delText>
        </w:r>
        <w:r w:rsidR="005D30FC" w:rsidRPr="00D533CD">
          <w:rPr>
            <w:rFonts w:ascii="GHEA Grapalat" w:hAnsi="GHEA Grapalat" w:cs="Sylfaen"/>
            <w:sz w:val="20"/>
          </w:rPr>
          <w:delText>կողմից</w:delText>
        </w:r>
        <w:r w:rsidR="005D30FC" w:rsidRPr="00EE5DD1">
          <w:rPr>
            <w:rFonts w:ascii="GHEA Grapalat" w:hAnsi="GHEA Grapalat" w:cs="Sylfaen"/>
            <w:sz w:val="20"/>
            <w:lang w:val="af-ZA"/>
          </w:rPr>
          <w:delText xml:space="preserve"> </w:delText>
        </w:r>
        <w:r w:rsidR="005D30FC" w:rsidRPr="00D533CD">
          <w:rPr>
            <w:rFonts w:ascii="GHEA Grapalat" w:hAnsi="GHEA Grapalat" w:cs="Sylfaen"/>
            <w:sz w:val="20"/>
          </w:rPr>
          <w:delText>տրամադրված</w:delText>
        </w:r>
        <w:r w:rsidR="005D30FC" w:rsidRPr="00EE5DD1">
          <w:rPr>
            <w:rFonts w:ascii="GHEA Grapalat" w:hAnsi="GHEA Grapalat" w:cs="Sylfaen"/>
            <w:sz w:val="20"/>
            <w:lang w:val="af-ZA"/>
          </w:rPr>
          <w:delText xml:space="preserve"> </w:delText>
        </w:r>
        <w:r w:rsidR="005D30FC" w:rsidRPr="00D533CD">
          <w:rPr>
            <w:rFonts w:ascii="GHEA Grapalat" w:hAnsi="GHEA Grapalat" w:cs="Sylfaen"/>
            <w:sz w:val="20"/>
          </w:rPr>
          <w:delText>երաշխիքների</w:delText>
        </w:r>
      </w:del>
      <w:r w:rsidR="005D30FC" w:rsidRPr="00E34136">
        <w:rPr>
          <w:rFonts w:ascii="GHEA Grapalat" w:hAnsi="GHEA Grapalat" w:cs="Sylfaen"/>
          <w:sz w:val="20"/>
          <w:lang w:val="af-ZA"/>
        </w:rPr>
        <w:t xml:space="preserve"> </w:t>
      </w:r>
      <w:proofErr w:type="spellStart"/>
      <w:r w:rsidR="005D30FC" w:rsidRPr="00D533CD">
        <w:rPr>
          <w:rFonts w:ascii="GHEA Grapalat" w:hAnsi="GHEA Grapalat" w:cs="Sylfaen"/>
          <w:sz w:val="20"/>
        </w:rPr>
        <w:t>ձևով</w:t>
      </w:r>
      <w:proofErr w:type="spellEnd"/>
      <w:r w:rsidR="005D30FC" w:rsidRPr="00EE5DD1" w:rsidDel="000A6F09">
        <w:rPr>
          <w:rFonts w:ascii="GHEA Grapalat" w:hAnsi="GHEA Grapalat" w:cs="Sylfaen"/>
          <w:sz w:val="20"/>
          <w:lang w:val="af-ZA"/>
        </w:rPr>
        <w:t xml:space="preserve"> </w:t>
      </w:r>
      <w:r w:rsidR="008D6C6C">
        <w:rPr>
          <w:rFonts w:ascii="GHEA Grapalat" w:hAnsi="GHEA Grapalat" w:cs="Sylfaen"/>
          <w:sz w:val="20"/>
          <w:lang w:val="af-ZA"/>
        </w:rPr>
        <w:t>:</w:t>
      </w:r>
      <w:r w:rsidR="008D6C6C" w:rsidRPr="00D651D1">
        <w:rPr>
          <w:rFonts w:ascii="GHEA Grapalat" w:hAnsi="GHEA Grapalat" w:cs="Sylfaen"/>
          <w:sz w:val="20"/>
          <w:lang w:val="af-ZA"/>
        </w:rPr>
        <w:t>Ընդ որում ապահովումը</w:t>
      </w:r>
      <w:r w:rsidR="008D6C6C" w:rsidRPr="000D094F">
        <w:rPr>
          <w:rFonts w:ascii="GHEA Grapalat" w:hAnsi="GHEA Grapalat"/>
          <w:color w:val="000000"/>
          <w:shd w:val="clear" w:color="auto" w:fill="FFFFFF"/>
          <w:lang w:val="af-ZA"/>
        </w:rPr>
        <w:t xml:space="preserve"> </w:t>
      </w:r>
      <w:proofErr w:type="spellStart"/>
      <w:r w:rsidR="008D6C6C">
        <w:rPr>
          <w:rFonts w:ascii="GHEA Grapalat" w:hAnsi="GHEA Grapalat" w:cs="Sylfaen"/>
          <w:sz w:val="20"/>
        </w:rPr>
        <w:t>պետք</w:t>
      </w:r>
      <w:proofErr w:type="spellEnd"/>
      <w:r w:rsidR="008D6C6C" w:rsidRPr="007F147C">
        <w:rPr>
          <w:rFonts w:ascii="GHEA Grapalat" w:hAnsi="GHEA Grapalat" w:cs="Sylfaen"/>
          <w:sz w:val="20"/>
          <w:lang w:val="af-ZA"/>
        </w:rPr>
        <w:t xml:space="preserve"> </w:t>
      </w:r>
      <w:r w:rsidR="008D6C6C">
        <w:rPr>
          <w:rFonts w:ascii="GHEA Grapalat" w:hAnsi="GHEA Grapalat" w:cs="Sylfaen"/>
          <w:sz w:val="20"/>
        </w:rPr>
        <w:t>է</w:t>
      </w:r>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վավեր</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լինի</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առնվազն</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մինչև</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պայմանագրի</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կատարման</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արդյունքը</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պատվիրատուից</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կողմից</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ամբողջական</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ընդունվելու</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օրվան</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հաջորդող</w:t>
      </w:r>
      <w:proofErr w:type="spellEnd"/>
      <w:r w:rsidR="00624D21">
        <w:rPr>
          <w:rFonts w:ascii="GHEA Grapalat" w:hAnsi="GHEA Grapalat" w:cs="Sylfaen"/>
          <w:sz w:val="20"/>
          <w:lang w:val="af-ZA"/>
        </w:rPr>
        <w:t xml:space="preserve"> </w:t>
      </w:r>
      <w:r w:rsidR="005D30FC">
        <w:rPr>
          <w:rFonts w:ascii="GHEA Grapalat" w:hAnsi="GHEA Grapalat" w:cs="Sylfaen"/>
          <w:sz w:val="20"/>
          <w:lang w:val="hy-AM"/>
        </w:rPr>
        <w:t>2</w:t>
      </w:r>
      <w:r w:rsidR="008D6C6C" w:rsidRPr="007F147C">
        <w:rPr>
          <w:rFonts w:ascii="GHEA Grapalat" w:hAnsi="GHEA Grapalat" w:cs="Sylfaen"/>
          <w:sz w:val="20"/>
          <w:lang w:val="af-ZA"/>
        </w:rPr>
        <w:t>0-</w:t>
      </w:r>
      <w:proofErr w:type="spellStart"/>
      <w:r w:rsidR="008D6C6C">
        <w:rPr>
          <w:rFonts w:ascii="GHEA Grapalat" w:hAnsi="GHEA Grapalat" w:cs="Sylfaen"/>
          <w:sz w:val="20"/>
        </w:rPr>
        <w:t>րդ</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աշխատանքային</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օրը</w:t>
      </w:r>
      <w:proofErr w:type="spellEnd"/>
      <w:r w:rsidR="008D6C6C" w:rsidRPr="007F147C">
        <w:rPr>
          <w:rFonts w:ascii="GHEA Grapalat" w:hAnsi="GHEA Grapalat" w:cs="Sylfaen"/>
          <w:sz w:val="20"/>
          <w:lang w:val="af-ZA"/>
        </w:rPr>
        <w:t xml:space="preserve"> </w:t>
      </w:r>
      <w:proofErr w:type="spellStart"/>
      <w:r w:rsidR="008D6C6C" w:rsidRPr="00AF27D0">
        <w:rPr>
          <w:rFonts w:ascii="GHEA Grapalat" w:hAnsi="GHEA Grapalat" w:cs="Arial"/>
          <w:sz w:val="20"/>
        </w:rPr>
        <w:t>ներառյալ</w:t>
      </w:r>
      <w:proofErr w:type="spellEnd"/>
      <w:r w:rsidR="008D6C6C" w:rsidRPr="007F147C">
        <w:rPr>
          <w:rFonts w:ascii="GHEA Grapalat" w:hAnsi="GHEA Grapalat" w:cs="Arial"/>
          <w:sz w:val="20"/>
          <w:lang w:val="af-ZA"/>
        </w:rPr>
        <w:t>:</w:t>
      </w:r>
      <w:r w:rsidR="00D90E1A">
        <w:rPr>
          <w:rStyle w:val="af6"/>
          <w:rFonts w:ascii="GHEA Grapalat" w:hAnsi="GHEA Grapalat" w:cs="Arial"/>
          <w:sz w:val="20"/>
          <w:lang w:val="af-ZA"/>
        </w:rPr>
        <w:footnoteReference w:id="15"/>
      </w:r>
      <w:r w:rsidR="001D2074" w:rsidRPr="006D197A">
        <w:rPr>
          <w:rStyle w:val="af6"/>
          <w:rFonts w:ascii="GHEA Grapalat" w:hAnsi="GHEA Grapalat" w:cs="Arial"/>
          <w:sz w:val="20"/>
          <w:lang w:val="af-ZA"/>
        </w:rPr>
        <w:t xml:space="preserve"> </w:t>
      </w:r>
    </w:p>
    <w:p w14:paraId="6CD27C74" w14:textId="4EE77246" w:rsidR="008D6C6C" w:rsidRDefault="008D6C6C" w:rsidP="008D6C6C">
      <w:pPr>
        <w:ind w:firstLine="567"/>
        <w:jc w:val="both"/>
        <w:rPr>
          <w:rFonts w:ascii="GHEA Grapalat" w:hAnsi="GHEA Grapalat" w:cs="Arial"/>
          <w:sz w:val="20"/>
          <w:lang w:val="hy-AM"/>
        </w:rPr>
      </w:pPr>
      <w:proofErr w:type="spellStart"/>
      <w:r>
        <w:rPr>
          <w:rFonts w:ascii="GHEA Grapalat" w:hAnsi="GHEA Grapalat" w:cs="Arial"/>
          <w:sz w:val="20"/>
        </w:rPr>
        <w:t>Եթե</w:t>
      </w:r>
      <w:proofErr w:type="spellEnd"/>
      <w:r w:rsidRPr="007F147C">
        <w:rPr>
          <w:rFonts w:ascii="GHEA Grapalat" w:hAnsi="GHEA Grapalat" w:cs="Arial"/>
          <w:sz w:val="20"/>
          <w:lang w:val="af-ZA"/>
        </w:rPr>
        <w:t xml:space="preserve"> </w:t>
      </w:r>
      <w:r w:rsidRPr="00E2073B">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4F5648" w:rsidRPr="00F1120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w:t>
      </w:r>
      <w:r w:rsidR="004F5648" w:rsidRPr="00EE5DD1">
        <w:rPr>
          <w:rFonts w:ascii="GHEA Grapalat" w:hAnsi="GHEA Grapalat" w:cs="Arial"/>
          <w:sz w:val="20"/>
          <w:lang w:val="hy-AM"/>
        </w:rPr>
        <w:t>ապահովում ներկայացվելու դեպքում դրա գումարը հաշվարկվում է</w:t>
      </w:r>
      <w:r w:rsidR="00120F8A" w:rsidRPr="00120F8A">
        <w:rPr>
          <w:rFonts w:ascii="GHEA Grapalat" w:hAnsi="GHEA Grapalat" w:cs="Sylfaen"/>
          <w:sz w:val="20"/>
          <w:lang w:val="hy-AM"/>
        </w:rPr>
        <w:t xml:space="preserve"> </w:t>
      </w:r>
      <w:r w:rsidR="00120F8A" w:rsidRPr="00BA41C0">
        <w:rPr>
          <w:rFonts w:ascii="GHEA Grapalat" w:hAnsi="GHEA Grapalat" w:cs="Sylfaen"/>
          <w:sz w:val="20"/>
          <w:lang w:val="hy-AM"/>
        </w:rPr>
        <w:t>ներկայացված չափաբաժինների գնման գների հանրագումարի նկատմամբ</w:t>
      </w:r>
      <w:r w:rsidR="00120F8A" w:rsidRPr="007E2C83">
        <w:rPr>
          <w:rFonts w:ascii="GHEA Grapalat" w:hAnsi="GHEA Grapalat" w:cs="Sylfaen"/>
          <w:sz w:val="20"/>
          <w:lang w:val="hy-AM"/>
        </w:rPr>
        <w:t xml:space="preserve"> </w:t>
      </w:r>
      <w:r w:rsidR="00120F8A">
        <w:rPr>
          <w:rFonts w:ascii="GHEA Grapalat" w:hAnsi="GHEA Grapalat" w:cs="Sylfaen"/>
          <w:sz w:val="20"/>
          <w:lang w:val="hy-AM"/>
        </w:rPr>
        <w:t>՝</w:t>
      </w:r>
      <w:r w:rsidR="00120F8A" w:rsidRPr="00BA41C0">
        <w:rPr>
          <w:rFonts w:ascii="GHEA Grapalat" w:hAnsi="GHEA Grapalat" w:cs="Sylfaen"/>
          <w:sz w:val="20"/>
          <w:lang w:val="hy-AM"/>
        </w:rPr>
        <w:t xml:space="preserve"> հաշվի առնելով Կարգի 32-րդ կետի 1-ին ենթակետի «գ» պարբերության  </w:t>
      </w:r>
      <w:r w:rsidR="00120F8A" w:rsidRPr="00BA41C0">
        <w:rPr>
          <w:rFonts w:ascii="GHEA Grapalat" w:hAnsi="GHEA Grapalat" w:cs="Sylfaen"/>
          <w:sz w:val="20"/>
          <w:lang w:val="hy-AM"/>
        </w:rPr>
        <w:lastRenderedPageBreak/>
        <w:t>պահանջները</w:t>
      </w:r>
      <w:r w:rsidR="00120F8A" w:rsidRPr="006F76DB">
        <w:rPr>
          <w:rFonts w:ascii="GHEA Grapalat" w:hAnsi="GHEA Grapalat" w:cs="Sylfaen"/>
          <w:sz w:val="20"/>
          <w:lang w:val="hy-AM"/>
        </w:rPr>
        <w:t>:</w:t>
      </w:r>
      <w:r w:rsidRPr="003F5DAB">
        <w:rPr>
          <w:rFonts w:ascii="GHEA Grapalat" w:hAnsi="GHEA Grapalat" w:cs="Arial"/>
          <w:sz w:val="20"/>
          <w:lang w:val="hy-AM"/>
        </w:rPr>
        <w:t xml:space="preserve"> </w:t>
      </w:r>
      <w:r w:rsidRPr="00C35F70">
        <w:rPr>
          <w:rFonts w:ascii="GHEA Grapalat" w:hAnsi="GHEA Grapalat"/>
          <w:sz w:val="20"/>
          <w:szCs w:val="20"/>
          <w:lang w:val="hy-AM"/>
        </w:rPr>
        <w:t>Կանխիկ</w:t>
      </w:r>
      <w:r w:rsidRPr="00790F0D">
        <w:rPr>
          <w:rFonts w:ascii="GHEA Grapalat" w:hAnsi="GHEA Grapalat"/>
          <w:sz w:val="20"/>
          <w:szCs w:val="20"/>
          <w:lang w:val="af-ZA"/>
        </w:rPr>
        <w:t xml:space="preserve"> </w:t>
      </w:r>
      <w:r w:rsidRPr="00790F0D">
        <w:rPr>
          <w:rFonts w:ascii="GHEA Grapalat" w:hAnsi="GHEA Grapalat"/>
          <w:sz w:val="20"/>
          <w:szCs w:val="20"/>
          <w:lang w:val="hy-AM"/>
        </w:rPr>
        <w:t>փողի</w:t>
      </w:r>
      <w:r w:rsidRPr="00790F0D">
        <w:rPr>
          <w:rFonts w:ascii="GHEA Grapalat" w:hAnsi="GHEA Grapalat"/>
          <w:sz w:val="20"/>
          <w:szCs w:val="20"/>
          <w:lang w:val="af-ZA"/>
        </w:rPr>
        <w:t xml:space="preserve"> </w:t>
      </w:r>
      <w:r w:rsidRPr="00790F0D">
        <w:rPr>
          <w:rFonts w:ascii="GHEA Grapalat" w:hAnsi="GHEA Grapalat"/>
          <w:sz w:val="20"/>
          <w:szCs w:val="20"/>
          <w:lang w:val="hy-AM"/>
        </w:rPr>
        <w:t>ձևով</w:t>
      </w:r>
      <w:r w:rsidRPr="00790F0D">
        <w:rPr>
          <w:rFonts w:ascii="GHEA Grapalat" w:hAnsi="GHEA Grapalat"/>
          <w:sz w:val="20"/>
          <w:szCs w:val="20"/>
          <w:lang w:val="af-ZA"/>
        </w:rPr>
        <w:t xml:space="preserve"> </w:t>
      </w:r>
      <w:r w:rsidRPr="00790F0D">
        <w:rPr>
          <w:rFonts w:ascii="GHEA Grapalat" w:hAnsi="GHEA Grapalat"/>
          <w:sz w:val="20"/>
          <w:szCs w:val="20"/>
          <w:lang w:val="hy-AM"/>
        </w:rPr>
        <w:t>ներկայացված</w:t>
      </w:r>
      <w:r w:rsidRPr="00790F0D">
        <w:rPr>
          <w:rFonts w:ascii="GHEA Grapalat" w:hAnsi="GHEA Grapalat"/>
          <w:sz w:val="20"/>
          <w:szCs w:val="20"/>
          <w:lang w:val="af-ZA"/>
        </w:rPr>
        <w:t xml:space="preserve"> </w:t>
      </w:r>
      <w:r w:rsidRPr="00790F0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w:t>
      </w:r>
      <w:r w:rsidRPr="00427B84">
        <w:rPr>
          <w:rFonts w:ascii="GHEA Grapalat" w:hAnsi="GHEA Grapalat" w:cs="Arial"/>
          <w:sz w:val="20"/>
          <w:lang w:val="hy-AM"/>
        </w:rPr>
        <w:t>«</w:t>
      </w:r>
      <w:r w:rsidRPr="00EC0A92">
        <w:rPr>
          <w:rFonts w:ascii="GHEA Grapalat" w:hAnsi="GHEA Grapalat" w:cs="Arial"/>
          <w:sz w:val="20"/>
          <w:lang w:val="hy-AM"/>
        </w:rPr>
        <w:t>900008000698»</w:t>
      </w:r>
      <w:r w:rsidRPr="00790F0D">
        <w:rPr>
          <w:rFonts w:ascii="GHEA Grapalat" w:hAnsi="GHEA Grapalat" w:cs="Arial"/>
          <w:sz w:val="20"/>
          <w:lang w:val="hy-AM"/>
        </w:rPr>
        <w:t xml:space="preserve"> գանձապետական հաշվին.  </w:t>
      </w:r>
    </w:p>
    <w:p w14:paraId="61FD6A98" w14:textId="77777777" w:rsidR="008D6C6C" w:rsidRDefault="008D6C6C" w:rsidP="008D6C6C">
      <w:pPr>
        <w:pStyle w:val="af4"/>
        <w:shd w:val="clear" w:color="auto" w:fill="FFFFFF"/>
        <w:spacing w:before="0" w:beforeAutospacing="0" w:after="0" w:afterAutospacing="0"/>
        <w:ind w:firstLine="375"/>
        <w:jc w:val="both"/>
        <w:rPr>
          <w:rFonts w:ascii="GHEA Grapalat" w:hAnsi="GHEA Grapalat" w:cs="Arial"/>
          <w:sz w:val="20"/>
          <w:lang w:val="hy-AM"/>
        </w:rPr>
      </w:pPr>
      <w:r w:rsidRPr="00D651D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Pr="003F5DAB">
        <w:rPr>
          <w:rFonts w:ascii="GHEA Grapalat" w:hAnsi="GHEA Grapalat" w:cs="Arial"/>
          <w:sz w:val="20"/>
          <w:lang w:val="hy-AM"/>
        </w:rPr>
        <w:t>:</w:t>
      </w:r>
    </w:p>
    <w:p w14:paraId="51EF3E2E" w14:textId="77777777" w:rsidR="008D6C6C" w:rsidRDefault="008D6C6C" w:rsidP="008D6C6C">
      <w:pPr>
        <w:pStyle w:val="af4"/>
        <w:shd w:val="clear" w:color="auto" w:fill="FFFFFF"/>
        <w:spacing w:before="0" w:beforeAutospacing="0" w:after="0" w:afterAutospacing="0"/>
        <w:ind w:firstLine="375"/>
        <w:jc w:val="both"/>
        <w:rPr>
          <w:rFonts w:ascii="GHEA Grapalat" w:hAnsi="GHEA Grapalat" w:cs="Arial"/>
          <w:sz w:val="20"/>
          <w:lang w:val="hy-AM"/>
        </w:rPr>
      </w:pPr>
      <w:r w:rsidRPr="003F5DAB">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w:t>
      </w:r>
      <w:r w:rsidRPr="00D651D1">
        <w:rPr>
          <w:rFonts w:ascii="GHEA Grapalat" w:hAnsi="GHEA Grapalat" w:cs="Arial"/>
          <w:sz w:val="20"/>
          <w:lang w:val="hy-AM"/>
        </w:rPr>
        <w:t xml:space="preserve"> յուրաքանչյուր փուլի արդյունքը պատվիրատուի կողմից ընդունվելուց հետո </w:t>
      </w:r>
      <w:r w:rsidRPr="003F5DAB">
        <w:rPr>
          <w:rFonts w:ascii="GHEA Grapalat" w:hAnsi="GHEA Grapalat" w:cs="Arial"/>
          <w:sz w:val="20"/>
          <w:lang w:val="hy-AM"/>
        </w:rPr>
        <w:t xml:space="preserve">որակավորման </w:t>
      </w:r>
      <w:r w:rsidRPr="00D651D1">
        <w:rPr>
          <w:rFonts w:ascii="GHEA Grapalat" w:hAnsi="GHEA Grapalat" w:cs="Arial"/>
          <w:sz w:val="20"/>
          <w:lang w:val="hy-AM"/>
        </w:rPr>
        <w:t>ապահովման գումարը նվազեցվում է այդ</w:t>
      </w:r>
      <w:r w:rsidR="004F5648" w:rsidRPr="00D533CD">
        <w:rPr>
          <w:rFonts w:ascii="GHEA Grapalat" w:hAnsi="GHEA Grapalat" w:cs="Arial"/>
          <w:sz w:val="20"/>
          <w:lang w:val="hy-AM"/>
        </w:rPr>
        <w:t xml:space="preserve"> փուլի գումարի նկատմամբ հաշվարկված համամասնությամբ</w:t>
      </w:r>
      <w:r w:rsidR="004F5648" w:rsidRPr="00D651D1" w:rsidDel="004F5648">
        <w:rPr>
          <w:rFonts w:ascii="GHEA Grapalat" w:hAnsi="GHEA Grapalat" w:cs="Arial"/>
          <w:sz w:val="20"/>
          <w:lang w:val="hy-AM"/>
        </w:rPr>
        <w:t xml:space="preserve"> </w:t>
      </w:r>
      <w:r w:rsidRPr="00D651D1">
        <w:rPr>
          <w:rFonts w:ascii="GHEA Grapalat" w:hAnsi="GHEA Grapalat" w:cs="Arial"/>
          <w:sz w:val="20"/>
          <w:lang w:val="hy-AM"/>
        </w:rPr>
        <w:t>:</w:t>
      </w:r>
      <w:r w:rsidRPr="003F5DAB">
        <w:rPr>
          <w:rFonts w:ascii="GHEA Grapalat" w:hAnsi="GHEA Grapalat" w:cs="Arial"/>
          <w:sz w:val="20"/>
          <w:lang w:val="hy-AM"/>
        </w:rPr>
        <w:t xml:space="preserve"> </w:t>
      </w:r>
    </w:p>
    <w:p w14:paraId="06830C4C" w14:textId="2B1207B0" w:rsidR="00CF12EE" w:rsidRPr="00D90E1A" w:rsidRDefault="00AA53FD" w:rsidP="008D6C6C">
      <w:pPr>
        <w:ind w:firstLine="567"/>
        <w:jc w:val="both"/>
        <w:rPr>
          <w:del w:id="452" w:author="Հերմինե Գևորգյան" w:date="2026-02-26T23:44:00Z" w16du:dateUtc="2026-02-26T19:44:00Z"/>
          <w:rFonts w:ascii="GHEA Grapalat" w:hAnsi="GHEA Grapalat" w:cs="Arial"/>
          <w:color w:val="FFFFFF"/>
          <w:sz w:val="20"/>
          <w:lang w:val="hy-AM"/>
        </w:rPr>
      </w:pPr>
      <w:del w:id="453" w:author="Հերմինե Գևորգյան" w:date="2026-02-26T23:44:00Z" w16du:dateUtc="2026-02-26T19:44:00Z">
        <w:r>
          <w:rPr>
            <w:rFonts w:ascii="GHEA Grapalat" w:hAnsi="GHEA Grapalat" w:cs="Arial"/>
            <w:sz w:val="20"/>
            <w:lang w:val="hy-AM"/>
          </w:rPr>
          <w:delText>Բանկային ե</w:delText>
        </w:r>
        <w:r w:rsidR="008D6C6C" w:rsidRPr="003F5DAB">
          <w:rPr>
            <w:rFonts w:ascii="GHEA Grapalat" w:hAnsi="GHEA Grapalat" w:cs="Arial"/>
            <w:sz w:val="20"/>
            <w:lang w:val="hy-AM"/>
          </w:rPr>
          <w:delText>րաշխիքի ձևով որակավորման ապահովումը ընտրված մասնակիցը ներկայացնում է հավելված 4-ի կամ հավելված 4.1-ի համաձայն:</w:delText>
        </w:r>
        <w:r w:rsidR="00D90E1A">
          <w:rPr>
            <w:rStyle w:val="af6"/>
            <w:rFonts w:ascii="GHEA Grapalat" w:hAnsi="GHEA Grapalat" w:cs="Arial"/>
            <w:sz w:val="20"/>
            <w:lang w:val="hy-AM"/>
          </w:rPr>
          <w:footnoteReference w:id="16"/>
        </w:r>
      </w:del>
    </w:p>
    <w:p w14:paraId="61A18636" w14:textId="6D6C291C" w:rsidR="0034164E" w:rsidRPr="00265A5A" w:rsidRDefault="0034164E" w:rsidP="009C3567">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 xml:space="preserve">Ընդ որում, եթե </w:t>
      </w:r>
      <w:r>
        <w:rPr>
          <w:rFonts w:ascii="GHEA Grapalat" w:hAnsi="GHEA Grapalat" w:cs="Arial"/>
          <w:sz w:val="20"/>
          <w:lang w:val="hy-AM"/>
        </w:rPr>
        <w:t>աշխատանքների</w:t>
      </w:r>
      <w:r w:rsidRPr="00337B83">
        <w:rPr>
          <w:rFonts w:ascii="GHEA Grapalat" w:hAnsi="GHEA Grapalat" w:cs="Arial"/>
          <w:sz w:val="20"/>
          <w:lang w:val="hy-AM"/>
        </w:rPr>
        <w:t xml:space="preserve">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bookmarkStart w:id="459" w:name="_Hlk193180539"/>
      <w:r w:rsidR="009C3567" w:rsidRPr="008419F9">
        <w:rPr>
          <w:rFonts w:ascii="GHEA Grapalat" w:hAnsi="GHEA Grapalat" w:cs="Arial"/>
          <w:sz w:val="20"/>
          <w:lang w:val="hy-AM"/>
        </w:rPr>
        <w:t>,  եթե պայմանագրի (համաձայնագրի) կատարումը փուլային չէ</w:t>
      </w:r>
      <w:bookmarkEnd w:id="459"/>
      <w:r w:rsidR="009C3567" w:rsidRPr="00224D9D">
        <w:rPr>
          <w:rFonts w:ascii="GHEA Grapalat" w:hAnsi="GHEA Grapalat" w:cs="Arial"/>
          <w:sz w:val="20"/>
          <w:lang w:val="hy-AM"/>
        </w:rPr>
        <w:t>:</w:t>
      </w:r>
    </w:p>
    <w:p w14:paraId="6C7B8285" w14:textId="77777777" w:rsidR="00501A05" w:rsidRPr="00E6597C" w:rsidRDefault="00501A05" w:rsidP="00501A05">
      <w:pPr>
        <w:ind w:firstLine="567"/>
        <w:jc w:val="both"/>
        <w:rPr>
          <w:rFonts w:ascii="GHEA Grapalat" w:hAnsi="GHEA Grapalat" w:cs="Arial"/>
          <w:sz w:val="20"/>
          <w:lang w:val="hy-AM"/>
        </w:rPr>
      </w:pPr>
      <w:r w:rsidRPr="00E6597C">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594B0A06" w14:textId="5C7C82DF" w:rsidR="00281740" w:rsidRPr="00FF3C84" w:rsidRDefault="00281740" w:rsidP="00281740">
      <w:pPr>
        <w:ind w:firstLine="567"/>
        <w:jc w:val="both"/>
        <w:rPr>
          <w:rFonts w:ascii="GHEA Grapalat" w:hAnsi="GHEA Grapalat" w:cs="Sylfaen"/>
          <w:sz w:val="20"/>
          <w:vertAlign w:val="superscript"/>
          <w:lang w:val="hy-AM"/>
        </w:rPr>
      </w:pPr>
      <w:r w:rsidRPr="00E6597C">
        <w:rPr>
          <w:rFonts w:ascii="GHEA Grapalat" w:hAnsi="GHEA Grapalat" w:cs="Sylfaen"/>
          <w:sz w:val="20"/>
          <w:lang w:val="hy-AM"/>
        </w:rPr>
        <w:t>10.3. Պայմանագրի</w:t>
      </w:r>
      <w:r w:rsidRPr="00E6597C">
        <w:rPr>
          <w:rFonts w:ascii="GHEA Grapalat" w:hAnsi="GHEA Grapalat" w:cs="Sylfaen"/>
          <w:sz w:val="20"/>
          <w:lang w:val="af-ZA"/>
        </w:rPr>
        <w:t xml:space="preserve"> </w:t>
      </w:r>
      <w:r w:rsidRPr="00E6597C">
        <w:rPr>
          <w:rFonts w:ascii="GHEA Grapalat" w:hAnsi="GHEA Grapalat" w:cs="Sylfaen"/>
          <w:sz w:val="20"/>
          <w:lang w:val="hy-AM"/>
        </w:rPr>
        <w:t>ապահովման</w:t>
      </w:r>
      <w:r w:rsidRPr="00E6597C">
        <w:rPr>
          <w:rFonts w:ascii="GHEA Grapalat" w:hAnsi="GHEA Grapalat" w:cs="Sylfaen"/>
          <w:sz w:val="20"/>
          <w:lang w:val="af-ZA"/>
        </w:rPr>
        <w:t xml:space="preserve"> </w:t>
      </w:r>
      <w:r w:rsidRPr="00E6597C">
        <w:rPr>
          <w:rFonts w:ascii="GHEA Grapalat" w:hAnsi="GHEA Grapalat" w:cs="Sylfaen"/>
          <w:sz w:val="20"/>
          <w:lang w:val="hy-AM"/>
        </w:rPr>
        <w:t>չափը</w:t>
      </w:r>
      <w:r w:rsidRPr="00E6597C">
        <w:rPr>
          <w:rFonts w:ascii="GHEA Grapalat" w:hAnsi="GHEA Grapalat" w:cs="Sylfaen"/>
          <w:sz w:val="20"/>
          <w:lang w:val="af-ZA"/>
        </w:rPr>
        <w:t xml:space="preserve"> </w:t>
      </w:r>
      <w:r w:rsidRPr="00E6597C">
        <w:rPr>
          <w:rFonts w:ascii="GHEA Grapalat" w:hAnsi="GHEA Grapalat" w:cs="Sylfaen"/>
          <w:sz w:val="20"/>
          <w:lang w:val="hy-AM"/>
        </w:rPr>
        <w:t>կազմում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00DC658B">
        <w:rPr>
          <w:rFonts w:ascii="GHEA Grapalat" w:hAnsi="GHEA Grapalat" w:cs="Sylfaen"/>
          <w:sz w:val="20"/>
          <w:lang w:val="hy-AM"/>
        </w:rPr>
        <w:t>գնման</w:t>
      </w:r>
      <w:r w:rsidR="000E08D1">
        <w:rPr>
          <w:rFonts w:ascii="GHEA Grapalat" w:hAnsi="GHEA Grapalat" w:cs="Sylfaen"/>
          <w:sz w:val="20"/>
          <w:lang w:val="hy-AM"/>
        </w:rPr>
        <w:t xml:space="preserve"> </w:t>
      </w:r>
      <w:r w:rsidRPr="00E6597C">
        <w:rPr>
          <w:rFonts w:ascii="GHEA Grapalat" w:hAnsi="GHEA Grapalat" w:cs="Sylfaen"/>
          <w:sz w:val="20"/>
          <w:lang w:val="hy-AM"/>
        </w:rPr>
        <w:t>գնի</w:t>
      </w:r>
      <w:r w:rsidRPr="00E6597C">
        <w:rPr>
          <w:rFonts w:ascii="GHEA Grapalat" w:hAnsi="GHEA Grapalat" w:cs="Sylfaen"/>
          <w:sz w:val="20"/>
          <w:lang w:val="af-ZA"/>
        </w:rPr>
        <w:t xml:space="preserve"> 10  </w:t>
      </w:r>
      <w:r w:rsidRPr="00E6597C">
        <w:rPr>
          <w:rFonts w:ascii="GHEA Grapalat" w:hAnsi="GHEA Grapalat" w:cs="Sylfaen"/>
          <w:sz w:val="20"/>
          <w:lang w:val="hy-AM"/>
        </w:rPr>
        <w:t>տոկոսը:</w:t>
      </w:r>
      <w:r w:rsidR="00DC658B" w:rsidRPr="00DC658B">
        <w:rPr>
          <w:rFonts w:ascii="GHEA Grapalat" w:hAnsi="GHEA Grapalat" w:cs="Sylfaen"/>
          <w:sz w:val="20"/>
          <w:lang w:val="hy-AM"/>
        </w:rPr>
        <w:t xml:space="preserve"> </w:t>
      </w:r>
      <w:r w:rsidR="00DC658B">
        <w:rPr>
          <w:rFonts w:ascii="GHEA Grapalat" w:hAnsi="GHEA Grapalat" w:cs="Sylfaen"/>
          <w:sz w:val="20"/>
          <w:lang w:val="hy-AM"/>
        </w:rPr>
        <w:t xml:space="preserve">Եթե պայմանագրի նախագծով նախատեսված </w:t>
      </w:r>
      <w:r w:rsidR="00D71364">
        <w:rPr>
          <w:rFonts w:ascii="GHEA Grapalat" w:hAnsi="GHEA Grapalat" w:cs="Sylfaen"/>
          <w:sz w:val="20"/>
          <w:lang w:val="hy-AM"/>
        </w:rPr>
        <w:t xml:space="preserve">աշխատանքների </w:t>
      </w:r>
      <w:r w:rsidR="00DC658B">
        <w:rPr>
          <w:rFonts w:ascii="GHEA Grapalat" w:hAnsi="GHEA Grapalat" w:cs="Sylfaen"/>
          <w:sz w:val="20"/>
          <w:lang w:val="hy-AM"/>
        </w:rPr>
        <w:t>գնման գինը պակաս է կնքվելիք պայմանագրի գնից, ապա պայմանագրի ապահովման չափը հաշվարկվում է պայմանագրի գնի նկատմամբ:</w:t>
      </w:r>
      <w:r w:rsidR="00501A05" w:rsidRPr="00FF3C84">
        <w:rPr>
          <w:rFonts w:ascii="GHEA Grapalat" w:hAnsi="GHEA Grapalat" w:cs="Sylfaen"/>
          <w:sz w:val="20"/>
          <w:lang w:val="hy-AM"/>
        </w:rPr>
        <w:t xml:space="preserve"> Պայմանագրի ապահովումը ներկայացվում է </w:t>
      </w:r>
      <w:del w:id="460" w:author="Հերմինե Գևորգյան" w:date="2026-02-26T23:44:00Z" w16du:dateUtc="2026-02-26T19:44:00Z">
        <w:r w:rsidR="00501A05" w:rsidRPr="00FF3C84">
          <w:rPr>
            <w:rFonts w:ascii="GHEA Grapalat" w:hAnsi="GHEA Grapalat" w:cs="Sylfaen"/>
            <w:sz w:val="20"/>
            <w:lang w:val="hy-AM"/>
          </w:rPr>
          <w:delText>բանկային երախիքի</w:delText>
        </w:r>
      </w:del>
      <w:ins w:id="461" w:author="Հերմինե Գևորգյան" w:date="2026-02-26T23:44:00Z" w16du:dateUtc="2026-02-26T19:44:00Z">
        <w:r w:rsidR="006348E0" w:rsidRPr="006348E0">
          <w:rPr>
            <w:rFonts w:ascii="GHEA Grapalat" w:hAnsi="GHEA Grapalat" w:cs="Sylfaen"/>
            <w:iCs/>
            <w:sz w:val="20"/>
            <w:szCs w:val="20"/>
            <w:lang w:val="hy-AM"/>
          </w:rPr>
          <w:t>միակողմանի հաստատված հայտարարության՝ տուժանքի</w:t>
        </w:r>
      </w:ins>
      <w:r w:rsidR="006348E0" w:rsidRPr="006348E0">
        <w:rPr>
          <w:rFonts w:ascii="GHEA Grapalat" w:hAnsi="GHEA Grapalat" w:cs="Sylfaen"/>
          <w:iCs/>
          <w:sz w:val="20"/>
          <w:szCs w:val="20"/>
          <w:lang w:val="hy-AM"/>
        </w:rPr>
        <w:t xml:space="preserve"> (հավելված 5</w:t>
      </w:r>
      <w:ins w:id="462" w:author="Հերմինե Գևորգյան" w:date="2026-02-26T23:44:00Z" w16du:dateUtc="2026-02-26T19:44:00Z">
        <w:r w:rsidR="006348E0" w:rsidRPr="006348E0">
          <w:rPr>
            <w:rFonts w:ascii="GHEA Grapalat" w:hAnsi="GHEA Grapalat" w:cs="Sylfaen"/>
            <w:iCs/>
            <w:sz w:val="20"/>
            <w:szCs w:val="20"/>
            <w:lang w:val="hy-AM"/>
          </w:rPr>
          <w:t>.1</w:t>
        </w:r>
      </w:ins>
      <w:r w:rsidR="006348E0" w:rsidRPr="006348E0">
        <w:rPr>
          <w:rFonts w:ascii="GHEA Grapalat" w:hAnsi="GHEA Grapalat" w:cs="Sylfaen"/>
          <w:iCs/>
          <w:sz w:val="20"/>
          <w:szCs w:val="20"/>
          <w:lang w:val="hy-AM"/>
        </w:rPr>
        <w:t>)</w:t>
      </w:r>
      <w:r w:rsidR="006348E0" w:rsidRPr="005D7B02">
        <w:rPr>
          <w:rFonts w:ascii="GHEA Grapalat" w:hAnsi="GHEA Grapalat"/>
          <w:i/>
          <w:sz w:val="16"/>
          <w:lang w:val="hy-AM"/>
          <w:rPrChange w:id="463" w:author="Հերմինե Գևորգյան" w:date="2026-02-26T23:44:00Z" w16du:dateUtc="2026-02-26T19:44:00Z">
            <w:rPr>
              <w:rFonts w:ascii="GHEA Grapalat" w:hAnsi="GHEA Grapalat"/>
              <w:sz w:val="20"/>
              <w:lang w:val="hy-AM"/>
            </w:rPr>
          </w:rPrChange>
        </w:rPr>
        <w:t xml:space="preserve"> </w:t>
      </w:r>
      <w:r w:rsidR="00501A05" w:rsidRPr="00FF3C84">
        <w:rPr>
          <w:rFonts w:ascii="GHEA Grapalat" w:hAnsi="GHEA Grapalat" w:cs="Sylfaen"/>
          <w:sz w:val="20"/>
          <w:lang w:val="hy-AM"/>
        </w:rPr>
        <w:t>կամ կան</w:t>
      </w:r>
      <w:r w:rsidR="007862B1" w:rsidRPr="004605D7">
        <w:rPr>
          <w:rFonts w:ascii="GHEA Grapalat" w:hAnsi="GHEA Grapalat" w:cs="Sylfaen"/>
          <w:sz w:val="20"/>
          <w:lang w:val="hy-AM"/>
        </w:rPr>
        <w:t>խ</w:t>
      </w:r>
      <w:r w:rsidR="00501A05" w:rsidRPr="00FF3C84">
        <w:rPr>
          <w:rFonts w:ascii="GHEA Grapalat" w:hAnsi="GHEA Grapalat" w:cs="Sylfaen"/>
          <w:sz w:val="20"/>
          <w:lang w:val="hy-AM"/>
        </w:rPr>
        <w:t>ի</w:t>
      </w:r>
      <w:r w:rsidR="00741F8D" w:rsidRPr="00741F8D">
        <w:rPr>
          <w:rFonts w:ascii="GHEA Grapalat" w:hAnsi="GHEA Grapalat" w:cs="Sylfaen"/>
          <w:sz w:val="20"/>
          <w:lang w:val="hy-AM"/>
        </w:rPr>
        <w:t>կ</w:t>
      </w:r>
      <w:r w:rsidR="00501A05" w:rsidRPr="00FF3C84">
        <w:rPr>
          <w:rFonts w:ascii="GHEA Grapalat" w:hAnsi="GHEA Grapalat" w:cs="Sylfaen"/>
          <w:sz w:val="20"/>
          <w:lang w:val="hy-AM"/>
        </w:rPr>
        <w:t xml:space="preserve"> փողի ձևով:</w:t>
      </w:r>
      <w:r w:rsidR="00D90E1A">
        <w:rPr>
          <w:rStyle w:val="af6"/>
          <w:rFonts w:ascii="GHEA Grapalat" w:hAnsi="GHEA Grapalat" w:cs="Sylfaen"/>
          <w:sz w:val="20"/>
          <w:lang w:val="hy-AM"/>
        </w:rPr>
        <w:footnoteReference w:id="17"/>
      </w:r>
    </w:p>
    <w:p w14:paraId="2ECC5CA0" w14:textId="77777777" w:rsidR="00DC658B" w:rsidRPr="004B72E3" w:rsidRDefault="00F562EA" w:rsidP="00265A5A">
      <w:pPr>
        <w:shd w:val="clear" w:color="auto" w:fill="FFFFFF"/>
        <w:ind w:firstLine="375"/>
        <w:jc w:val="both"/>
        <w:rPr>
          <w:rFonts w:ascii="GHEA Grapalat" w:hAnsi="GHEA Grapalat" w:cs="Sylfaen"/>
          <w:sz w:val="20"/>
          <w:lang w:val="hy-AM"/>
        </w:rPr>
      </w:pPr>
      <w:r w:rsidRPr="004605D7">
        <w:rPr>
          <w:rFonts w:ascii="GHEA Grapalat" w:hAnsi="GHEA Grapalat" w:cs="Arial"/>
          <w:sz w:val="20"/>
          <w:lang w:val="hy-AM"/>
        </w:rPr>
        <w:t xml:space="preserve">Եթե </w:t>
      </w:r>
      <w:r w:rsidRPr="00E6597C">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1D2074" w:rsidRPr="00D533CD">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C658B" w:rsidRPr="00A71D81">
        <w:rPr>
          <w:rFonts w:ascii="GHEA Grapalat" w:hAnsi="GHEA Grapalat" w:cs="Sylfaen"/>
          <w:sz w:val="20"/>
          <w:lang w:val="hy-AM"/>
        </w:rPr>
        <w:t xml:space="preserve">է </w:t>
      </w:r>
      <w:r w:rsidR="00DC658B"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C658B">
        <w:rPr>
          <w:rFonts w:ascii="GHEA Grapalat" w:hAnsi="GHEA Grapalat" w:cs="Sylfaen"/>
          <w:sz w:val="20"/>
          <w:lang w:val="hy-AM"/>
        </w:rPr>
        <w:t>:</w:t>
      </w:r>
      <w:r w:rsidR="00DC658B" w:rsidRPr="00124CC4">
        <w:rPr>
          <w:rFonts w:ascii="GHEA Grapalat" w:hAnsi="GHEA Grapalat"/>
          <w:color w:val="000000"/>
          <w:lang w:val="hy-AM"/>
        </w:rPr>
        <w:t xml:space="preserve"> </w:t>
      </w:r>
    </w:p>
    <w:p w14:paraId="710A34CC" w14:textId="1E8608D5" w:rsidR="00281740" w:rsidRPr="00E6597C" w:rsidRDefault="00281740" w:rsidP="00281740">
      <w:pPr>
        <w:ind w:firstLine="567"/>
        <w:jc w:val="both"/>
        <w:rPr>
          <w:rFonts w:ascii="GHEA Grapalat" w:hAnsi="GHEA Grapalat"/>
          <w:sz w:val="20"/>
          <w:szCs w:val="20"/>
          <w:lang w:val="hy-AM"/>
        </w:rPr>
      </w:pPr>
      <w:r w:rsidRPr="00E6597C">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4605D7">
        <w:rPr>
          <w:rFonts w:ascii="GHEA Grapalat" w:hAnsi="GHEA Grapalat" w:cs="Sylfaen"/>
          <w:sz w:val="20"/>
          <w:lang w:val="hy-AM"/>
        </w:rPr>
        <w:t xml:space="preserve">ամբողջական կատարման վերջին օրվան հաջորդող </w:t>
      </w:r>
      <w:del w:id="464" w:author="Հերմինե Գևորգյան" w:date="2026-02-26T23:44:00Z" w16du:dateUtc="2026-02-26T19:44:00Z">
        <w:r w:rsidR="00624D21">
          <w:rPr>
            <w:rFonts w:ascii="GHEA Grapalat" w:hAnsi="GHEA Grapalat" w:cs="Sylfaen"/>
            <w:sz w:val="20"/>
            <w:lang w:val="hy-AM"/>
          </w:rPr>
          <w:delText>9</w:delText>
        </w:r>
        <w:r w:rsidRPr="00E6597C">
          <w:rPr>
            <w:rFonts w:ascii="GHEA Grapalat" w:hAnsi="GHEA Grapalat" w:cs="Sylfaen"/>
            <w:sz w:val="20"/>
            <w:lang w:val="hy-AM"/>
          </w:rPr>
          <w:delText>0</w:delText>
        </w:r>
      </w:del>
      <w:ins w:id="465" w:author="Հերմինե Գևորգյան" w:date="2026-02-26T23:44:00Z" w16du:dateUtc="2026-02-26T19:44:00Z">
        <w:r w:rsidR="006348E0" w:rsidRPr="006348E0">
          <w:rPr>
            <w:rFonts w:ascii="GHEA Grapalat" w:hAnsi="GHEA Grapalat" w:cs="Sylfaen"/>
            <w:sz w:val="20"/>
            <w:lang w:val="hy-AM"/>
          </w:rPr>
          <w:t>2</w:t>
        </w:r>
        <w:r w:rsidRPr="00E6597C">
          <w:rPr>
            <w:rFonts w:ascii="GHEA Grapalat" w:hAnsi="GHEA Grapalat" w:cs="Sylfaen"/>
            <w:sz w:val="20"/>
            <w:lang w:val="hy-AM"/>
          </w:rPr>
          <w:t>0</w:t>
        </w:r>
      </w:ins>
      <w:r w:rsidRPr="00E6597C">
        <w:rPr>
          <w:rFonts w:ascii="GHEA Grapalat" w:hAnsi="GHEA Grapalat" w:cs="Sylfaen"/>
          <w:sz w:val="20"/>
          <w:lang w:val="hy-AM"/>
        </w:rPr>
        <w:t xml:space="preserve">-րդ </w:t>
      </w:r>
      <w:r w:rsidR="00A558B9" w:rsidRPr="004605D7">
        <w:rPr>
          <w:rFonts w:ascii="GHEA Grapalat" w:hAnsi="GHEA Grapalat" w:cs="Sylfaen"/>
          <w:sz w:val="20"/>
          <w:lang w:val="hy-AM"/>
        </w:rPr>
        <w:t>աշխատանքային</w:t>
      </w:r>
      <w:r w:rsidRPr="00E6597C">
        <w:rPr>
          <w:rFonts w:ascii="GHEA Grapalat" w:hAnsi="GHEA Grapalat" w:cs="Sylfaen"/>
          <w:sz w:val="20"/>
          <w:lang w:val="hy-AM"/>
        </w:rPr>
        <w:t xml:space="preserve"> օրը ներառյալ:</w:t>
      </w:r>
      <w:r w:rsidRPr="00E6597C">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2F986BAC" w14:textId="77777777" w:rsidR="00281740" w:rsidRPr="00E6597C" w:rsidRDefault="00281740" w:rsidP="00281740">
      <w:pPr>
        <w:ind w:firstLine="567"/>
        <w:jc w:val="both"/>
        <w:rPr>
          <w:rFonts w:ascii="GHEA Grapalat" w:hAnsi="GHEA Grapalat" w:cs="Arial"/>
          <w:sz w:val="20"/>
          <w:lang w:val="hy-AM"/>
        </w:rPr>
      </w:pPr>
      <w:r w:rsidRPr="00E6597C">
        <w:rPr>
          <w:rFonts w:ascii="GHEA Grapalat" w:hAnsi="GHEA Grapalat"/>
          <w:sz w:val="20"/>
          <w:szCs w:val="20"/>
          <w:lang w:val="hy-AM"/>
        </w:rPr>
        <w:t>Կանխիկ</w:t>
      </w:r>
      <w:r w:rsidRPr="00E6597C">
        <w:rPr>
          <w:rFonts w:ascii="GHEA Grapalat" w:hAnsi="GHEA Grapalat"/>
          <w:sz w:val="20"/>
          <w:szCs w:val="20"/>
          <w:lang w:val="af-ZA"/>
        </w:rPr>
        <w:t xml:space="preserve"> </w:t>
      </w:r>
      <w:r w:rsidRPr="00E6597C">
        <w:rPr>
          <w:rFonts w:ascii="GHEA Grapalat" w:hAnsi="GHEA Grapalat"/>
          <w:sz w:val="20"/>
          <w:szCs w:val="20"/>
          <w:lang w:val="hy-AM"/>
        </w:rPr>
        <w:t>փողի</w:t>
      </w:r>
      <w:r w:rsidRPr="00E6597C">
        <w:rPr>
          <w:rFonts w:ascii="GHEA Grapalat" w:hAnsi="GHEA Grapalat"/>
          <w:sz w:val="20"/>
          <w:szCs w:val="20"/>
          <w:lang w:val="af-ZA"/>
        </w:rPr>
        <w:t xml:space="preserve"> </w:t>
      </w:r>
      <w:r w:rsidRPr="00E6597C">
        <w:rPr>
          <w:rFonts w:ascii="GHEA Grapalat" w:hAnsi="GHEA Grapalat"/>
          <w:sz w:val="20"/>
          <w:szCs w:val="20"/>
          <w:lang w:val="hy-AM"/>
        </w:rPr>
        <w:t>ձևով</w:t>
      </w:r>
      <w:r w:rsidRPr="00E6597C">
        <w:rPr>
          <w:rFonts w:ascii="GHEA Grapalat" w:hAnsi="GHEA Grapalat"/>
          <w:sz w:val="20"/>
          <w:szCs w:val="20"/>
          <w:lang w:val="af-ZA"/>
        </w:rPr>
        <w:t xml:space="preserve"> </w:t>
      </w:r>
      <w:r w:rsidRPr="00E6597C">
        <w:rPr>
          <w:rFonts w:ascii="GHEA Grapalat" w:hAnsi="GHEA Grapalat"/>
          <w:sz w:val="20"/>
          <w:szCs w:val="20"/>
          <w:lang w:val="hy-AM"/>
        </w:rPr>
        <w:t>ներկայացված</w:t>
      </w:r>
      <w:r w:rsidRPr="00E6597C">
        <w:rPr>
          <w:rFonts w:ascii="GHEA Grapalat" w:hAnsi="GHEA Grapalat"/>
          <w:sz w:val="20"/>
          <w:szCs w:val="20"/>
          <w:lang w:val="af-ZA"/>
        </w:rPr>
        <w:t xml:space="preserve"> </w:t>
      </w:r>
      <w:r w:rsidRPr="00FF3C84">
        <w:rPr>
          <w:rFonts w:ascii="GHEA Grapalat" w:hAnsi="GHEA Grapalat" w:cs="Arial"/>
          <w:sz w:val="20"/>
          <w:lang w:val="hy-AM"/>
        </w:rPr>
        <w:t>պայմանագրի</w:t>
      </w:r>
      <w:r w:rsidRPr="00E6597C">
        <w:rPr>
          <w:rFonts w:ascii="GHEA Grapalat" w:hAnsi="GHEA Grapalat" w:cs="Arial"/>
          <w:sz w:val="20"/>
          <w:lang w:val="hy-AM"/>
        </w:rPr>
        <w:t xml:space="preserve"> ապահովումը պետք է փոխանցվի Կենտրոնական գանձապետարանում լիազորված մարմնի անվամբ բացված «900008000664» գանձապետական հաշվին.  </w:t>
      </w:r>
    </w:p>
    <w:p w14:paraId="05677F2D" w14:textId="77777777" w:rsidR="00FF3C84" w:rsidRDefault="00281740" w:rsidP="006D197A">
      <w:pPr>
        <w:ind w:firstLine="567"/>
        <w:jc w:val="both"/>
        <w:rPr>
          <w:rFonts w:ascii="GHEA Grapalat" w:hAnsi="GHEA Grapalat" w:cs="Arial"/>
          <w:sz w:val="20"/>
          <w:lang w:val="hy-AM"/>
        </w:rPr>
      </w:pPr>
      <w:r w:rsidRPr="00FF3C84">
        <w:rPr>
          <w:rFonts w:ascii="GHEA Grapalat" w:hAnsi="GHEA Grapalat" w:cs="Sylfaen"/>
          <w:sz w:val="20"/>
          <w:lang w:val="hy-AM"/>
        </w:rPr>
        <w:t xml:space="preserve">10.4 </w:t>
      </w:r>
      <w:r w:rsidR="00441C20" w:rsidRPr="00FF3C84">
        <w:rPr>
          <w:rFonts w:ascii="GHEA Grapalat" w:hAnsi="GHEA Grapalat" w:cs="Arial"/>
          <w:sz w:val="20"/>
          <w:lang w:val="hy-AM"/>
        </w:rPr>
        <w:t>Ե</w:t>
      </w:r>
      <w:r w:rsidR="00F96621" w:rsidRPr="00FF3C84">
        <w:rPr>
          <w:rFonts w:ascii="GHEA Grapalat" w:hAnsi="GHEA Grapalat" w:cs="Arial"/>
          <w:sz w:val="20"/>
          <w:lang w:val="hy-AM"/>
        </w:rPr>
        <w:t>թե</w:t>
      </w:r>
      <w:r w:rsidRPr="00FF3C84">
        <w:rPr>
          <w:rFonts w:ascii="GHEA Grapalat" w:hAnsi="GHEA Grapalat" w:cs="Arial"/>
          <w:sz w:val="20"/>
          <w:lang w:val="hy-AM"/>
        </w:rPr>
        <w:t xml:space="preserve"> </w:t>
      </w:r>
      <w:r w:rsidR="00F96621" w:rsidRPr="00FF3C84">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FF3C84">
        <w:rPr>
          <w:rFonts w:ascii="GHEA Grapalat" w:hAnsi="GHEA Grapalat" w:cs="Arial"/>
          <w:sz w:val="20"/>
          <w:lang w:val="hy-AM"/>
        </w:rPr>
        <w:t xml:space="preserve">որակավորման և պայմանագրի ապահովումները ներկայացվում են </w:t>
      </w:r>
      <w:r w:rsidR="00F96621" w:rsidRPr="00FF3C84">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FF3C84">
        <w:rPr>
          <w:rFonts w:ascii="GHEA Grapalat" w:hAnsi="GHEA Grapalat" w:cs="Arial"/>
          <w:sz w:val="20"/>
          <w:lang w:val="hy-AM"/>
        </w:rPr>
        <w:t>՝</w:t>
      </w:r>
      <w:r w:rsidR="00F96621" w:rsidRPr="00E6597C">
        <w:rPr>
          <w:rFonts w:ascii="GHEA Grapalat" w:hAnsi="GHEA Grapalat" w:cs="Arial"/>
          <w:sz w:val="20"/>
          <w:lang w:val="hy-AM"/>
        </w:rPr>
        <w:t xml:space="preserve"> </w:t>
      </w:r>
      <w:r w:rsidR="00543250" w:rsidRPr="00E6597C">
        <w:rPr>
          <w:rFonts w:ascii="GHEA Grapalat" w:hAnsi="GHEA Grapalat" w:cs="Arial"/>
          <w:sz w:val="20"/>
          <w:lang w:val="hy-AM"/>
        </w:rPr>
        <w:t xml:space="preserve">նախատեսված ֆինանսական միջոցները գերազանցում են </w:t>
      </w:r>
      <w:r w:rsidR="00425F49">
        <w:rPr>
          <w:rFonts w:ascii="GHEA Grapalat" w:hAnsi="GHEA Grapalat" w:cs="Arial"/>
          <w:sz w:val="20"/>
          <w:lang w:val="hy-AM"/>
        </w:rPr>
        <w:t>25</w:t>
      </w:r>
      <w:r w:rsidR="00543250" w:rsidRPr="00E6597C">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sidR="00425F49">
        <w:rPr>
          <w:rFonts w:ascii="GHEA Grapalat" w:hAnsi="GHEA Grapalat" w:cs="Arial"/>
          <w:sz w:val="20"/>
          <w:lang w:val="hy-AM"/>
        </w:rPr>
        <w:t xml:space="preserve">և որակավորման </w:t>
      </w:r>
      <w:r w:rsidR="00543250" w:rsidRPr="00E6597C">
        <w:rPr>
          <w:rFonts w:ascii="GHEA Grapalat" w:hAnsi="GHEA Grapalat" w:cs="Arial"/>
          <w:sz w:val="20"/>
          <w:lang w:val="hy-AM"/>
        </w:rPr>
        <w:t>ապահովում</w:t>
      </w:r>
      <w:r w:rsidR="00425F49">
        <w:rPr>
          <w:rFonts w:ascii="GHEA Grapalat" w:hAnsi="GHEA Grapalat" w:cs="Arial"/>
          <w:sz w:val="20"/>
          <w:lang w:val="hy-AM"/>
        </w:rPr>
        <w:t>ներ</w:t>
      </w:r>
      <w:r w:rsidR="00543250" w:rsidRPr="00E6597C">
        <w:rPr>
          <w:rFonts w:ascii="GHEA Grapalat" w:hAnsi="GHEA Grapalat" w:cs="Arial"/>
          <w:sz w:val="20"/>
          <w:lang w:val="hy-AM"/>
        </w:rPr>
        <w:t xml:space="preserve">ը, հատկացված ֆինանսական միջոցների մասով, ներկայացվում </w:t>
      </w:r>
      <w:r w:rsidR="00425F49">
        <w:rPr>
          <w:rFonts w:ascii="GHEA Grapalat" w:hAnsi="GHEA Grapalat" w:cs="Arial"/>
          <w:sz w:val="20"/>
          <w:lang w:val="hy-AM"/>
        </w:rPr>
        <w:t>են</w:t>
      </w:r>
      <w:r w:rsidR="00543250" w:rsidRPr="00E6597C">
        <w:rPr>
          <w:rFonts w:ascii="GHEA Grapalat" w:hAnsi="GHEA Grapalat" w:cs="Arial"/>
          <w:sz w:val="20"/>
          <w:lang w:val="hy-AM"/>
        </w:rPr>
        <w:t xml:space="preserve"> </w:t>
      </w:r>
      <w:r w:rsidR="00DC658B">
        <w:rPr>
          <w:rFonts w:ascii="GHEA Grapalat" w:hAnsi="GHEA Grapalat" w:cs="Arial"/>
          <w:sz w:val="20"/>
          <w:lang w:val="hy-AM"/>
        </w:rPr>
        <w:t xml:space="preserve"> բանկային </w:t>
      </w:r>
      <w:r w:rsidR="00543250" w:rsidRPr="00E6597C">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6E86A515" w14:textId="77777777" w:rsidR="00505AD4" w:rsidRPr="00E6597C" w:rsidRDefault="00030D40" w:rsidP="00EF3662">
      <w:pPr>
        <w:ind w:firstLine="567"/>
        <w:jc w:val="both"/>
        <w:rPr>
          <w:rFonts w:ascii="GHEA Grapalat" w:hAnsi="GHEA Grapalat" w:cs="Sylfaen"/>
          <w:i/>
          <w:sz w:val="20"/>
          <w:lang w:val="af-ZA"/>
        </w:rPr>
      </w:pPr>
      <w:r w:rsidRPr="00E6597C">
        <w:rPr>
          <w:rFonts w:ascii="GHEA Grapalat" w:hAnsi="GHEA Grapalat" w:cs="Sylfaen"/>
          <w:sz w:val="20"/>
          <w:lang w:val="hy-AM"/>
        </w:rPr>
        <w:t>10</w:t>
      </w:r>
      <w:r w:rsidR="00CA1C11" w:rsidRPr="00E6597C">
        <w:rPr>
          <w:rFonts w:ascii="GHEA Grapalat" w:hAnsi="GHEA Grapalat" w:cs="Sylfaen"/>
          <w:sz w:val="20"/>
          <w:lang w:val="af-ZA"/>
        </w:rPr>
        <w:t>.</w:t>
      </w:r>
      <w:r w:rsidR="00F562EA" w:rsidRPr="00E6597C">
        <w:rPr>
          <w:rFonts w:ascii="GHEA Grapalat" w:hAnsi="GHEA Grapalat" w:cs="Sylfaen"/>
          <w:sz w:val="20"/>
          <w:lang w:val="af-ZA"/>
        </w:rPr>
        <w:t>5</w:t>
      </w:r>
      <w:r w:rsidR="00D93027" w:rsidRPr="00E6597C">
        <w:rPr>
          <w:rFonts w:ascii="GHEA Grapalat" w:hAnsi="GHEA Grapalat" w:cs="Sylfaen"/>
          <w:sz w:val="20"/>
          <w:lang w:val="af-ZA"/>
        </w:rPr>
        <w:t xml:space="preserve"> </w:t>
      </w:r>
      <w:r w:rsidR="00CA1C11" w:rsidRPr="00E6597C">
        <w:rPr>
          <w:rFonts w:ascii="GHEA Grapalat" w:hAnsi="GHEA Grapalat" w:cs="Sylfaen"/>
          <w:sz w:val="20"/>
          <w:lang w:val="hy-AM"/>
        </w:rPr>
        <w:t>Պայմանագրով</w:t>
      </w:r>
      <w:r w:rsidR="00CA1C11" w:rsidRPr="00E6597C">
        <w:rPr>
          <w:rFonts w:ascii="GHEA Grapalat" w:hAnsi="GHEA Grapalat" w:cs="Sylfaen"/>
          <w:sz w:val="20"/>
          <w:lang w:val="af-ZA"/>
        </w:rPr>
        <w:t xml:space="preserve"> </w:t>
      </w:r>
      <w:r w:rsidRPr="00E6597C">
        <w:rPr>
          <w:rFonts w:ascii="GHEA Grapalat" w:hAnsi="GHEA Grapalat" w:cs="Sylfaen"/>
          <w:sz w:val="20"/>
          <w:lang w:val="af-ZA"/>
        </w:rPr>
        <w:t>պ</w:t>
      </w:r>
      <w:r w:rsidR="00CA1C11" w:rsidRPr="00E6597C">
        <w:rPr>
          <w:rFonts w:ascii="GHEA Grapalat" w:hAnsi="GHEA Grapalat" w:cs="Sylfaen"/>
          <w:sz w:val="20"/>
          <w:lang w:val="hy-AM"/>
        </w:rPr>
        <w:t>ատվիրատուի</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կողմից</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կանխավճար</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հատկացվելու</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պայման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նախատեսվելու</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դեպքում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ընտրված</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մասնակիցը</w:t>
      </w:r>
      <w:r w:rsidR="00CA1C11" w:rsidRPr="00E6597C">
        <w:rPr>
          <w:rFonts w:ascii="GHEA Grapalat" w:hAnsi="GHEA Grapalat" w:cs="Sylfaen"/>
          <w:sz w:val="20"/>
          <w:lang w:val="af-ZA"/>
        </w:rPr>
        <w:t xml:space="preserve"> </w:t>
      </w:r>
      <w:r w:rsidRPr="00E6597C">
        <w:rPr>
          <w:rFonts w:ascii="GHEA Grapalat" w:hAnsi="GHEA Grapalat" w:cs="Sylfaen"/>
          <w:sz w:val="20"/>
          <w:lang w:val="af-ZA"/>
        </w:rPr>
        <w:t>պ</w:t>
      </w:r>
      <w:r w:rsidR="00CA1C11" w:rsidRPr="00E6597C">
        <w:rPr>
          <w:rFonts w:ascii="GHEA Grapalat" w:hAnsi="GHEA Grapalat" w:cs="Sylfaen"/>
          <w:sz w:val="20"/>
          <w:lang w:val="hy-AM"/>
        </w:rPr>
        <w:t>ատվիրատուին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է</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ներկայացնում</w:t>
      </w:r>
      <w:r w:rsidR="00CA1C11" w:rsidRPr="00E6597C">
        <w:rPr>
          <w:rFonts w:ascii="GHEA Grapalat" w:hAnsi="GHEA Grapalat" w:cs="Sylfaen"/>
          <w:sz w:val="20"/>
          <w:lang w:val="af-ZA"/>
        </w:rPr>
        <w:t xml:space="preserve"> </w:t>
      </w:r>
      <w:r w:rsidR="00B11B38" w:rsidRPr="00E6597C">
        <w:rPr>
          <w:rFonts w:ascii="GHEA Grapalat" w:hAnsi="GHEA Grapalat" w:cs="Sylfaen"/>
          <w:sz w:val="20"/>
          <w:lang w:val="af-ZA"/>
        </w:rPr>
        <w:t xml:space="preserve">նաև </w:t>
      </w:r>
      <w:r w:rsidR="00CA1C11" w:rsidRPr="00E6597C">
        <w:rPr>
          <w:rFonts w:ascii="GHEA Grapalat" w:hAnsi="GHEA Grapalat" w:cs="Sylfaen"/>
          <w:sz w:val="20"/>
          <w:lang w:val="hy-AM"/>
        </w:rPr>
        <w:t>կանխավճարի</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ապահովում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կանխավճարի</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չափով</w:t>
      </w:r>
      <w:r w:rsidR="00CA1C11" w:rsidRPr="00E6597C">
        <w:rPr>
          <w:rFonts w:ascii="GHEA Grapalat" w:hAnsi="GHEA Grapalat" w:cs="Sylfaen"/>
          <w:sz w:val="20"/>
          <w:lang w:val="af-ZA"/>
        </w:rPr>
        <w:t xml:space="preserve">, </w:t>
      </w:r>
      <w:r w:rsidR="00B413A8" w:rsidRPr="00E6597C">
        <w:rPr>
          <w:rFonts w:ascii="GHEA Grapalat" w:hAnsi="GHEA Grapalat" w:cs="Sylfaen"/>
          <w:sz w:val="20"/>
          <w:lang w:val="af-ZA"/>
        </w:rPr>
        <w:t xml:space="preserve">բանկային </w:t>
      </w:r>
      <w:r w:rsidR="00CA1C11" w:rsidRPr="00E6597C">
        <w:rPr>
          <w:rFonts w:ascii="GHEA Grapalat" w:hAnsi="GHEA Grapalat" w:cs="Sylfaen"/>
          <w:sz w:val="20"/>
          <w:lang w:val="hy-AM"/>
        </w:rPr>
        <w:t>երաշխիքի</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ձևով</w:t>
      </w:r>
      <w:r w:rsidR="00624D21">
        <w:rPr>
          <w:rFonts w:ascii="GHEA Grapalat" w:hAnsi="GHEA Grapalat" w:cs="Sylfaen"/>
          <w:sz w:val="20"/>
          <w:lang w:val="hy-AM"/>
        </w:rPr>
        <w:t xml:space="preserve"> </w:t>
      </w:r>
      <w:r w:rsidR="00624D21" w:rsidRPr="00807F72">
        <w:rPr>
          <w:rFonts w:ascii="GHEA Grapalat" w:hAnsi="GHEA Grapalat" w:cs="Sylfaen"/>
          <w:sz w:val="20"/>
          <w:lang w:val="hy-AM"/>
        </w:rPr>
        <w:t>(հավելված՝ 5</w:t>
      </w:r>
      <w:r w:rsidR="00624D21" w:rsidRPr="00807F72">
        <w:rPr>
          <w:rFonts w:ascii="Cambria Math" w:hAnsi="Cambria Math" w:cs="Cambria Math"/>
          <w:sz w:val="20"/>
          <w:lang w:val="hy-AM"/>
        </w:rPr>
        <w:t>․</w:t>
      </w:r>
      <w:r w:rsidR="00624D21" w:rsidRPr="00807F72">
        <w:rPr>
          <w:rFonts w:ascii="GHEA Grapalat" w:hAnsi="GHEA Grapalat" w:cs="Sylfaen"/>
          <w:sz w:val="20"/>
          <w:lang w:val="hy-AM"/>
        </w:rPr>
        <w:t>2)</w:t>
      </w:r>
      <w:r w:rsidR="003A0A31" w:rsidRPr="00E6597C">
        <w:rPr>
          <w:rFonts w:ascii="GHEA Grapalat" w:hAnsi="GHEA Grapalat" w:cs="Sylfaen"/>
          <w:sz w:val="20"/>
          <w:lang w:val="hy-AM"/>
        </w:rPr>
        <w:t>:</w:t>
      </w:r>
      <w:r w:rsidR="00CA1C11" w:rsidRPr="00E6597C">
        <w:rPr>
          <w:rFonts w:ascii="GHEA Grapalat" w:hAnsi="GHEA Grapalat" w:cs="Sylfaen"/>
          <w:i/>
          <w:sz w:val="20"/>
          <w:lang w:val="af-ZA"/>
        </w:rPr>
        <w:t xml:space="preserve"> </w:t>
      </w:r>
    </w:p>
    <w:p w14:paraId="3E77F843" w14:textId="77777777" w:rsidR="00096865" w:rsidRPr="00015CC3" w:rsidRDefault="00030D40" w:rsidP="00015CC3">
      <w:pPr>
        <w:ind w:firstLine="567"/>
        <w:jc w:val="both"/>
        <w:rPr>
          <w:rFonts w:ascii="GHEA Grapalat" w:hAnsi="GHEA Grapalat" w:cs="Sylfaen"/>
          <w:sz w:val="20"/>
          <w:lang w:val="af-ZA"/>
        </w:rPr>
      </w:pPr>
      <w:r w:rsidRPr="00E6597C">
        <w:rPr>
          <w:rFonts w:ascii="GHEA Grapalat" w:hAnsi="GHEA Grapalat" w:cs="Sylfaen"/>
          <w:sz w:val="20"/>
          <w:lang w:val="af-ZA"/>
        </w:rPr>
        <w:t>10</w:t>
      </w:r>
      <w:r w:rsidR="005162B1" w:rsidRPr="00E6597C">
        <w:rPr>
          <w:rFonts w:ascii="GHEA Grapalat" w:hAnsi="GHEA Grapalat" w:cs="Sylfaen"/>
          <w:sz w:val="20"/>
          <w:lang w:val="af-ZA"/>
        </w:rPr>
        <w:t>.</w:t>
      </w:r>
      <w:r w:rsidR="00F02DBC" w:rsidRPr="00E6597C">
        <w:rPr>
          <w:rFonts w:ascii="GHEA Grapalat" w:hAnsi="GHEA Grapalat" w:cs="Sylfaen"/>
          <w:sz w:val="20"/>
          <w:lang w:val="af-ZA"/>
        </w:rPr>
        <w:t>6</w:t>
      </w:r>
      <w:r w:rsidR="00D93027" w:rsidRPr="00E6597C">
        <w:rPr>
          <w:rFonts w:ascii="GHEA Grapalat" w:hAnsi="GHEA Grapalat" w:cs="Sylfaen"/>
          <w:sz w:val="20"/>
          <w:lang w:val="af-ZA"/>
        </w:rPr>
        <w:t xml:space="preserve"> </w:t>
      </w:r>
      <w:r w:rsidR="00F02DBC" w:rsidRPr="00E6597C">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w:t>
      </w:r>
      <w:r w:rsidR="00F02DBC" w:rsidRPr="00015CC3">
        <w:rPr>
          <w:rFonts w:ascii="GHEA Grapalat" w:hAnsi="GHEA Grapalat" w:cs="Sylfaen"/>
          <w:sz w:val="20"/>
          <w:lang w:val="af-ZA"/>
        </w:rPr>
        <w:t xml:space="preserve">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B7BEFE5" w14:textId="2EE58772" w:rsidR="00C8399F" w:rsidRDefault="00C8399F" w:rsidP="00C8399F">
      <w:pPr>
        <w:pStyle w:val="af4"/>
        <w:shd w:val="clear" w:color="auto" w:fill="FFFFFF"/>
        <w:spacing w:before="0" w:beforeAutospacing="0" w:after="0" w:afterAutospacing="0"/>
        <w:ind w:firstLine="375"/>
        <w:jc w:val="both"/>
        <w:rPr>
          <w:rFonts w:ascii="GHEA Grapalat" w:hAnsi="GHEA Grapalat" w:cs="Sylfaen"/>
          <w:sz w:val="20"/>
          <w:lang w:val="af-ZA"/>
        </w:rPr>
      </w:pPr>
      <w:r w:rsidRPr="00015CC3">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0E22D2">
        <w:rPr>
          <w:rFonts w:ascii="GHEA Grapalat" w:hAnsi="GHEA Grapalat" w:cs="Sylfaen"/>
          <w:sz w:val="20"/>
          <w:lang w:val="hy-AM"/>
        </w:rPr>
        <w:t>ՀՀ ֆինանսների նախարարություն</w:t>
      </w:r>
      <w:r w:rsidRPr="00015CC3">
        <w:rPr>
          <w:rFonts w:ascii="GHEA Grapalat" w:hAnsi="GHEA Grapalat" w:cs="Sylfaen"/>
          <w:sz w:val="20"/>
          <w:lang w:val="af-ZA"/>
        </w:rPr>
        <w:t xml:space="preserve">, ներկայացնում </w:t>
      </w:r>
      <w:r w:rsidRPr="00015CC3">
        <w:rPr>
          <w:rFonts w:ascii="GHEA Grapalat" w:hAnsi="GHEA Grapalat" w:cs="Sylfaen"/>
          <w:sz w:val="20"/>
          <w:lang w:val="af-ZA"/>
        </w:rPr>
        <w:lastRenderedPageBreak/>
        <w:t xml:space="preserve">է </w:t>
      </w:r>
      <w:r w:rsidR="00C03A8B">
        <w:rPr>
          <w:rFonts w:ascii="GHEA Grapalat" w:hAnsi="GHEA Grapalat" w:cs="Sylfaen"/>
          <w:sz w:val="20"/>
          <w:lang w:val="hy-AM"/>
        </w:rPr>
        <w:t xml:space="preserve">գրավոր՝ </w:t>
      </w:r>
      <w:r w:rsidRPr="00015CC3">
        <w:rPr>
          <w:rFonts w:ascii="GHEA Grapalat" w:hAnsi="GHEA Grapalat" w:cs="Sylfaen"/>
          <w:sz w:val="20"/>
          <w:lang w:val="af-ZA"/>
        </w:rPr>
        <w:t xml:space="preserve">ապահովման վճարման հիմքը առաջանալու օրվան հաջորդող </w:t>
      </w:r>
      <w:r w:rsidR="000E22D2">
        <w:rPr>
          <w:rFonts w:ascii="GHEA Grapalat" w:hAnsi="GHEA Grapalat" w:cs="Sylfaen"/>
          <w:sz w:val="20"/>
          <w:lang w:val="hy-AM"/>
        </w:rPr>
        <w:t xml:space="preserve">հինգ </w:t>
      </w:r>
      <w:r w:rsidRPr="00015CC3">
        <w:rPr>
          <w:rFonts w:ascii="GHEA Grapalat" w:hAnsi="GHEA Grapalat" w:cs="Sylfaen"/>
          <w:sz w:val="20"/>
          <w:lang w:val="af-ZA"/>
        </w:rPr>
        <w:t>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14:paraId="0C25A26F" w14:textId="77777777" w:rsidR="00250215" w:rsidRPr="00043681" w:rsidRDefault="00250215" w:rsidP="00250215">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10.8 </w:t>
      </w:r>
      <w:r w:rsidRPr="003A3A1F">
        <w:rPr>
          <w:rFonts w:ascii="GHEA Grapalat" w:hAnsi="GHEA Grapalat" w:cs="Sylfaen"/>
          <w:sz w:val="20"/>
          <w:lang w:val="af-ZA"/>
        </w:rPr>
        <w:t xml:space="preserve">Պատվիրատուի ղեկավարը </w:t>
      </w:r>
      <w:r>
        <w:rPr>
          <w:rFonts w:ascii="GHEA Grapalat" w:hAnsi="GHEA Grapalat" w:cs="Sylfaen"/>
          <w:sz w:val="20"/>
          <w:lang w:val="hy-AM"/>
        </w:rPr>
        <w:t>պայմանագրի կամ որակավորման</w:t>
      </w:r>
      <w:r w:rsidRPr="001F3550">
        <w:rPr>
          <w:rFonts w:ascii="GHEA Grapalat" w:hAnsi="GHEA Grapalat" w:cs="Sylfaen"/>
          <w:sz w:val="20"/>
          <w:lang w:val="af-ZA"/>
        </w:rPr>
        <w:t xml:space="preserve"> ապահովման </w:t>
      </w:r>
      <w:r>
        <w:rPr>
          <w:rFonts w:ascii="GHEA Grapalat" w:hAnsi="GHEA Grapalat" w:cs="Sylfaen"/>
          <w:sz w:val="20"/>
          <w:lang w:val="hy-AM"/>
        </w:rPr>
        <w:t xml:space="preserve">վերադարձման մասին </w:t>
      </w:r>
      <w:r w:rsidRPr="006608ED">
        <w:rPr>
          <w:rFonts w:ascii="GHEA Grapalat" w:hAnsi="GHEA Grapalat" w:cs="Sylfaen"/>
          <w:sz w:val="20"/>
          <w:lang w:val="hy-AM"/>
        </w:rPr>
        <w:t>գրավոր տեղեկ</w:t>
      </w:r>
      <w:r w:rsidRPr="00043681">
        <w:rPr>
          <w:rFonts w:ascii="GHEA Grapalat" w:hAnsi="GHEA Grapalat" w:cs="Sylfaen"/>
          <w:sz w:val="20"/>
          <w:lang w:val="hy-AM"/>
        </w:rPr>
        <w:t>ացնում է՝</w:t>
      </w:r>
    </w:p>
    <w:p w14:paraId="1AD5417C" w14:textId="77777777" w:rsidR="00250215" w:rsidRPr="006608ED" w:rsidRDefault="00250215" w:rsidP="00250215">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t>- կանխիկ փողի ձևով ներկայացված ապահովման դեպքում ՀՀ ֆինանսների նախարարությանը</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Pr>
          <w:rFonts w:ascii="GHEA Grapalat" w:hAnsi="GHEA Grapalat" w:cs="Sylfaen"/>
          <w:sz w:val="20"/>
          <w:lang w:val="hy-AM"/>
        </w:rPr>
        <w:t>,</w:t>
      </w:r>
      <w:r w:rsidRPr="006608ED">
        <w:rPr>
          <w:rFonts w:ascii="GHEA Grapalat" w:hAnsi="GHEA Grapalat" w:cs="Sylfaen"/>
          <w:sz w:val="20"/>
          <w:lang w:val="hy-AM"/>
        </w:rPr>
        <w:t xml:space="preserve"> կցելով վճարումը հիմնավորող փաստաթղթի պատճենը.</w:t>
      </w:r>
    </w:p>
    <w:p w14:paraId="023DFEA1" w14:textId="77777777" w:rsidR="00250215" w:rsidRPr="006608ED" w:rsidRDefault="00250215" w:rsidP="00250215">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t>- բանկային երաշխիքի ձևով ներկայացված ապահովման դեպքում երաշխիքը թողարկած բանկին</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sidRPr="006608ED">
        <w:rPr>
          <w:rFonts w:ascii="GHEA Grapalat" w:hAnsi="GHEA Grapalat" w:cs="Sylfaen"/>
          <w:sz w:val="20"/>
          <w:lang w:val="hy-AM"/>
        </w:rPr>
        <w:t>.</w:t>
      </w:r>
    </w:p>
    <w:p w14:paraId="1F5E0C08" w14:textId="77777777" w:rsidR="00250215" w:rsidRPr="007C7FCA" w:rsidRDefault="00250215" w:rsidP="00250215">
      <w:pPr>
        <w:shd w:val="clear" w:color="auto" w:fill="FFFFFF"/>
        <w:ind w:firstLine="375"/>
        <w:jc w:val="both"/>
        <w:rPr>
          <w:rFonts w:asciiTheme="minorHAnsi" w:hAnsiTheme="minorHAnsi"/>
          <w:sz w:val="20"/>
          <w:szCs w:val="20"/>
          <w:lang w:val="hy-AM"/>
        </w:rPr>
      </w:pPr>
      <w:r w:rsidRPr="00DB7A9F">
        <w:rPr>
          <w:rFonts w:ascii="GHEA Grapalat" w:hAnsi="GHEA Grapalat" w:cs="Sylfaen"/>
          <w:sz w:val="20"/>
          <w:lang w:val="hy-AM"/>
        </w:rPr>
        <w:t>-տուժանքի ձևով ներկայացված ապահովման դեպքում դեպքում այն ներկայացրած մասնակցին</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sidRPr="006608ED">
        <w:rPr>
          <w:rFonts w:ascii="GHEA Grapalat" w:hAnsi="GHEA Grapalat" w:cs="Sylfaen"/>
          <w:sz w:val="20"/>
          <w:lang w:val="hy-AM"/>
        </w:rPr>
        <w:t>:</w:t>
      </w:r>
    </w:p>
    <w:p w14:paraId="4FB921BE" w14:textId="77777777" w:rsidR="00402079" w:rsidRDefault="00402079">
      <w:pPr>
        <w:jc w:val="center"/>
        <w:rPr>
          <w:rFonts w:ascii="GHEA Grapalat" w:hAnsi="GHEA Grapalat"/>
          <w:b/>
          <w:sz w:val="20"/>
          <w:lang w:val="af-ZA"/>
          <w:rPrChange w:id="466" w:author="Հերմինե Գևորգյան" w:date="2026-02-26T23:44:00Z" w16du:dateUtc="2026-02-26T19:44:00Z">
            <w:rPr>
              <w:rFonts w:ascii="GHEA Grapalat" w:hAnsi="GHEA Grapalat"/>
              <w:sz w:val="20"/>
              <w:lang w:val="hy-AM"/>
            </w:rPr>
          </w:rPrChange>
        </w:rPr>
        <w:pPrChange w:id="467" w:author="Հերմինե Գևորգյան" w:date="2026-02-26T23:44:00Z" w16du:dateUtc="2026-02-26T19:44:00Z">
          <w:pPr>
            <w:pStyle w:val="af4"/>
            <w:shd w:val="clear" w:color="auto" w:fill="FFFFFF"/>
            <w:spacing w:before="0" w:beforeAutospacing="0" w:after="0" w:afterAutospacing="0"/>
            <w:ind w:firstLine="375"/>
            <w:jc w:val="both"/>
          </w:pPr>
        </w:pPrChange>
      </w:pPr>
    </w:p>
    <w:p w14:paraId="03027227" w14:textId="77777777" w:rsidR="00250215" w:rsidRPr="00131A59" w:rsidRDefault="00250215" w:rsidP="00250215">
      <w:pPr>
        <w:pStyle w:val="af4"/>
        <w:shd w:val="clear" w:color="auto" w:fill="FFFFFF"/>
        <w:spacing w:before="0" w:beforeAutospacing="0" w:after="0" w:afterAutospacing="0"/>
        <w:ind w:firstLine="375"/>
        <w:jc w:val="both"/>
        <w:rPr>
          <w:del w:id="468" w:author="Հերմինե Գևորգյան" w:date="2026-02-26T23:44:00Z" w16du:dateUtc="2026-02-26T19:44:00Z"/>
          <w:rFonts w:ascii="GHEA Grapalat" w:hAnsi="GHEA Grapalat" w:cs="Sylfaen"/>
          <w:sz w:val="20"/>
          <w:lang w:val="af-ZA"/>
        </w:rPr>
      </w:pPr>
    </w:p>
    <w:p w14:paraId="5A91ACEC" w14:textId="765C586C" w:rsidR="00096865" w:rsidRPr="00E6597C" w:rsidRDefault="008D5016" w:rsidP="00EF3662">
      <w:pPr>
        <w:jc w:val="center"/>
        <w:rPr>
          <w:rFonts w:ascii="GHEA Grapalat" w:hAnsi="GHEA Grapalat" w:cs="Arial"/>
          <w:b/>
          <w:sz w:val="20"/>
          <w:lang w:val="af-ZA"/>
        </w:rPr>
      </w:pPr>
      <w:r w:rsidRPr="00E6597C">
        <w:rPr>
          <w:rFonts w:ascii="GHEA Grapalat" w:hAnsi="GHEA Grapalat"/>
          <w:b/>
          <w:sz w:val="20"/>
          <w:lang w:val="af-ZA"/>
        </w:rPr>
        <w:t>1</w:t>
      </w:r>
      <w:r w:rsidR="00030D40" w:rsidRPr="00E6597C">
        <w:rPr>
          <w:rFonts w:ascii="GHEA Grapalat" w:hAnsi="GHEA Grapalat"/>
          <w:b/>
          <w:sz w:val="20"/>
          <w:lang w:val="af-ZA"/>
        </w:rPr>
        <w:t>1</w:t>
      </w:r>
      <w:r w:rsidRPr="00E6597C">
        <w:rPr>
          <w:rFonts w:ascii="GHEA Grapalat" w:hAnsi="GHEA Grapalat"/>
          <w:b/>
          <w:sz w:val="20"/>
          <w:lang w:val="af-ZA"/>
        </w:rPr>
        <w:t xml:space="preserve">. </w:t>
      </w:r>
      <w:r w:rsidRPr="00E6597C">
        <w:rPr>
          <w:rFonts w:ascii="GHEA Grapalat" w:hAnsi="GHEA Grapalat" w:cs="Sylfaen"/>
          <w:b/>
          <w:sz w:val="20"/>
          <w:lang w:val="af-ZA"/>
        </w:rPr>
        <w:t>ԸՆԹԱՑԱԿԱՐԳԸ</w:t>
      </w:r>
      <w:r w:rsidRPr="00E6597C">
        <w:rPr>
          <w:rFonts w:ascii="GHEA Grapalat" w:hAnsi="GHEA Grapalat" w:cs="Arial"/>
          <w:b/>
          <w:sz w:val="20"/>
          <w:lang w:val="af-ZA"/>
        </w:rPr>
        <w:t xml:space="preserve"> </w:t>
      </w:r>
      <w:r w:rsidRPr="00E6597C">
        <w:rPr>
          <w:rFonts w:ascii="GHEA Grapalat" w:hAnsi="GHEA Grapalat" w:cs="Sylfaen"/>
          <w:b/>
          <w:sz w:val="20"/>
          <w:lang w:val="af-ZA"/>
        </w:rPr>
        <w:t>ՉԿԱՅԱՑԱԾ</w:t>
      </w:r>
      <w:r w:rsidRPr="00E6597C">
        <w:rPr>
          <w:rFonts w:ascii="GHEA Grapalat" w:hAnsi="GHEA Grapalat" w:cs="Arial"/>
          <w:b/>
          <w:sz w:val="20"/>
          <w:lang w:val="af-ZA"/>
        </w:rPr>
        <w:t xml:space="preserve"> </w:t>
      </w:r>
      <w:r w:rsidRPr="00E6597C">
        <w:rPr>
          <w:rFonts w:ascii="GHEA Grapalat" w:hAnsi="GHEA Grapalat" w:cs="Sylfaen"/>
          <w:b/>
          <w:sz w:val="20"/>
          <w:lang w:val="af-ZA"/>
        </w:rPr>
        <w:t>ՀԱՅՏԱՐԱՐԵԼԸ</w:t>
      </w:r>
    </w:p>
    <w:p w14:paraId="21A3B752" w14:textId="77777777" w:rsidR="00096865" w:rsidRPr="00E6597C" w:rsidRDefault="00096865" w:rsidP="00EF3662">
      <w:pPr>
        <w:jc w:val="center"/>
        <w:rPr>
          <w:rFonts w:ascii="GHEA Grapalat" w:hAnsi="GHEA Grapalat"/>
          <w:b/>
          <w:sz w:val="20"/>
          <w:lang w:val="af-ZA"/>
        </w:rPr>
      </w:pPr>
    </w:p>
    <w:p w14:paraId="20BC999C"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sz w:val="20"/>
          <w:lang w:val="af-ZA"/>
        </w:rPr>
        <w:t>1</w:t>
      </w:r>
      <w:r w:rsidR="00030D40" w:rsidRPr="00E6597C">
        <w:rPr>
          <w:rFonts w:ascii="GHEA Grapalat" w:hAnsi="GHEA Grapalat"/>
          <w:sz w:val="20"/>
          <w:lang w:val="af-ZA"/>
        </w:rPr>
        <w:t>1</w:t>
      </w:r>
      <w:r w:rsidRPr="00E6597C">
        <w:rPr>
          <w:rFonts w:ascii="GHEA Grapalat" w:hAnsi="GHEA Grapalat"/>
          <w:sz w:val="20"/>
          <w:lang w:val="af-ZA"/>
        </w:rPr>
        <w:t>.</w:t>
      </w:r>
      <w:r w:rsidRPr="00E6597C">
        <w:rPr>
          <w:rFonts w:ascii="GHEA Grapalat" w:hAnsi="GHEA Grapalat" w:cs="Sylfaen"/>
          <w:sz w:val="20"/>
          <w:lang w:val="af-ZA"/>
        </w:rPr>
        <w:t xml:space="preserve">1 </w:t>
      </w:r>
      <w:r w:rsidRPr="0023252B">
        <w:rPr>
          <w:rFonts w:ascii="GHEA Grapalat" w:hAnsi="GHEA Grapalat" w:cs="Sylfaen"/>
          <w:sz w:val="20"/>
          <w:lang w:val="hy-AM"/>
        </w:rPr>
        <w:t>Օրենքի</w:t>
      </w:r>
      <w:r w:rsidRPr="00E6597C">
        <w:rPr>
          <w:rFonts w:ascii="GHEA Grapalat" w:hAnsi="GHEA Grapalat" w:cs="Sylfaen"/>
          <w:sz w:val="20"/>
          <w:lang w:val="af-ZA"/>
        </w:rPr>
        <w:t xml:space="preserve"> 3</w:t>
      </w:r>
      <w:r w:rsidR="00A747D4" w:rsidRPr="00E6597C">
        <w:rPr>
          <w:rFonts w:ascii="GHEA Grapalat" w:hAnsi="GHEA Grapalat" w:cs="Sylfaen"/>
          <w:sz w:val="20"/>
          <w:lang w:val="af-ZA"/>
        </w:rPr>
        <w:t>7</w:t>
      </w:r>
      <w:r w:rsidRPr="00E6597C">
        <w:rPr>
          <w:rFonts w:ascii="GHEA Grapalat" w:hAnsi="GHEA Grapalat" w:cs="Sylfaen"/>
          <w:sz w:val="20"/>
          <w:lang w:val="af-ZA"/>
        </w:rPr>
        <w:t>-</w:t>
      </w:r>
      <w:r w:rsidRPr="0023252B">
        <w:rPr>
          <w:rFonts w:ascii="GHEA Grapalat" w:hAnsi="GHEA Grapalat" w:cs="Sylfaen"/>
          <w:sz w:val="20"/>
          <w:lang w:val="hy-AM"/>
        </w:rPr>
        <w:t>րդ</w:t>
      </w:r>
      <w:r w:rsidRPr="00E6597C">
        <w:rPr>
          <w:rFonts w:ascii="GHEA Grapalat" w:hAnsi="GHEA Grapalat" w:cs="Sylfaen"/>
          <w:sz w:val="20"/>
          <w:lang w:val="af-ZA"/>
        </w:rPr>
        <w:t xml:space="preserve"> </w:t>
      </w:r>
      <w:r w:rsidRPr="0023252B">
        <w:rPr>
          <w:rFonts w:ascii="GHEA Grapalat" w:hAnsi="GHEA Grapalat" w:cs="Sylfaen"/>
          <w:sz w:val="20"/>
          <w:lang w:val="hy-AM"/>
        </w:rPr>
        <w:t>հոդվածի</w:t>
      </w:r>
      <w:r w:rsidRPr="00E6597C">
        <w:rPr>
          <w:rFonts w:ascii="GHEA Grapalat" w:hAnsi="GHEA Grapalat" w:cs="Sylfaen"/>
          <w:sz w:val="20"/>
          <w:lang w:val="af-ZA"/>
        </w:rPr>
        <w:t xml:space="preserve"> </w:t>
      </w:r>
      <w:r w:rsidRPr="0023252B">
        <w:rPr>
          <w:rFonts w:ascii="GHEA Grapalat" w:hAnsi="GHEA Grapalat" w:cs="Sylfaen"/>
          <w:sz w:val="20"/>
          <w:lang w:val="hy-AM"/>
        </w:rPr>
        <w:t>համաձայն</w:t>
      </w:r>
      <w:r w:rsidRPr="00E6597C">
        <w:rPr>
          <w:rFonts w:ascii="GHEA Grapalat" w:hAnsi="GHEA Grapalat" w:cs="Sylfaen"/>
          <w:sz w:val="20"/>
          <w:lang w:val="af-ZA"/>
        </w:rPr>
        <w:t xml:space="preserve">` </w:t>
      </w:r>
      <w:r w:rsidRPr="0023252B">
        <w:rPr>
          <w:rFonts w:ascii="GHEA Grapalat" w:hAnsi="GHEA Grapalat" w:cs="Sylfaen"/>
          <w:sz w:val="20"/>
          <w:lang w:val="hy-AM"/>
        </w:rPr>
        <w:t>հանձնաժողովը</w:t>
      </w:r>
      <w:r w:rsidRPr="00E6597C">
        <w:rPr>
          <w:rFonts w:ascii="GHEA Grapalat" w:hAnsi="GHEA Grapalat" w:cs="Sylfaen"/>
          <w:sz w:val="20"/>
          <w:lang w:val="af-ZA"/>
        </w:rPr>
        <w:t xml:space="preserve"> </w:t>
      </w:r>
      <w:r w:rsidRPr="0023252B">
        <w:rPr>
          <w:rFonts w:ascii="GHEA Grapalat" w:hAnsi="GHEA Grapalat" w:cs="Sylfaen"/>
          <w:sz w:val="20"/>
          <w:lang w:val="hy-AM"/>
        </w:rPr>
        <w:t>սույն</w:t>
      </w:r>
      <w:r w:rsidRPr="00E6597C">
        <w:rPr>
          <w:rFonts w:ascii="GHEA Grapalat" w:hAnsi="GHEA Grapalat" w:cs="Sylfaen"/>
          <w:sz w:val="20"/>
          <w:lang w:val="af-ZA"/>
        </w:rPr>
        <w:t xml:space="preserve"> </w:t>
      </w:r>
      <w:r w:rsidRPr="0023252B">
        <w:rPr>
          <w:rFonts w:ascii="GHEA Grapalat" w:hAnsi="GHEA Grapalat" w:cs="Sylfaen"/>
          <w:sz w:val="20"/>
          <w:lang w:val="hy-AM"/>
        </w:rPr>
        <w:t>ընթացակարգը</w:t>
      </w:r>
      <w:r w:rsidRPr="00E6597C">
        <w:rPr>
          <w:rFonts w:ascii="GHEA Grapalat" w:hAnsi="GHEA Grapalat" w:cs="Sylfaen"/>
          <w:sz w:val="20"/>
          <w:lang w:val="af-ZA"/>
        </w:rPr>
        <w:t xml:space="preserve"> </w:t>
      </w:r>
      <w:r w:rsidRPr="0023252B">
        <w:rPr>
          <w:rFonts w:ascii="GHEA Grapalat" w:hAnsi="GHEA Grapalat" w:cs="Sylfaen"/>
          <w:sz w:val="20"/>
          <w:lang w:val="hy-AM"/>
        </w:rPr>
        <w:t>չկայացած</w:t>
      </w:r>
      <w:r w:rsidRPr="00E6597C">
        <w:rPr>
          <w:rFonts w:ascii="GHEA Grapalat" w:hAnsi="GHEA Grapalat" w:cs="Sylfaen"/>
          <w:sz w:val="20"/>
          <w:lang w:val="af-ZA"/>
        </w:rPr>
        <w:t xml:space="preserve"> </w:t>
      </w:r>
      <w:r w:rsidRPr="0023252B">
        <w:rPr>
          <w:rFonts w:ascii="GHEA Grapalat" w:hAnsi="GHEA Grapalat" w:cs="Sylfaen"/>
          <w:sz w:val="20"/>
          <w:lang w:val="hy-AM"/>
        </w:rPr>
        <w:t>է</w:t>
      </w:r>
      <w:r w:rsidRPr="00E6597C">
        <w:rPr>
          <w:rFonts w:ascii="GHEA Grapalat" w:hAnsi="GHEA Grapalat" w:cs="Sylfaen"/>
          <w:sz w:val="20"/>
          <w:lang w:val="af-ZA"/>
        </w:rPr>
        <w:t xml:space="preserve"> </w:t>
      </w:r>
      <w:r w:rsidRPr="0023252B">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23252B">
        <w:rPr>
          <w:rFonts w:ascii="GHEA Grapalat" w:hAnsi="GHEA Grapalat" w:cs="Sylfaen"/>
          <w:sz w:val="20"/>
          <w:lang w:val="hy-AM"/>
        </w:rPr>
        <w:t>եթե</w:t>
      </w:r>
      <w:r w:rsidRPr="00E6597C">
        <w:rPr>
          <w:rFonts w:ascii="GHEA Grapalat" w:hAnsi="GHEA Grapalat" w:cs="Sylfaen"/>
          <w:sz w:val="20"/>
          <w:lang w:val="af-ZA"/>
        </w:rPr>
        <w:t>`</w:t>
      </w:r>
    </w:p>
    <w:p w14:paraId="7E5DC0D2"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 </w:t>
      </w:r>
      <w:proofErr w:type="spellStart"/>
      <w:r w:rsidRPr="00E6597C">
        <w:rPr>
          <w:rFonts w:ascii="GHEA Grapalat" w:hAnsi="GHEA Grapalat" w:cs="Sylfaen"/>
          <w:sz w:val="20"/>
          <w:lang w:val="ru-RU"/>
        </w:rPr>
        <w:t>հայտերից</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ոչ</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մեկը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չի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համապատասխանում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հրավերի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պայմաններին</w:t>
      </w:r>
      <w:proofErr w:type="spellEnd"/>
      <w:r w:rsidRPr="00E6597C">
        <w:rPr>
          <w:rFonts w:ascii="GHEA Grapalat" w:hAnsi="GHEA Grapalat" w:cs="Sylfaen"/>
          <w:sz w:val="20"/>
          <w:lang w:val="af-ZA"/>
        </w:rPr>
        <w:t>.</w:t>
      </w:r>
    </w:p>
    <w:p w14:paraId="6DBB3F9B" w14:textId="2A884221" w:rsidR="00096865" w:rsidRPr="00BC42E1" w:rsidRDefault="00096865" w:rsidP="00EF3662">
      <w:pPr>
        <w:ind w:firstLine="567"/>
        <w:jc w:val="both"/>
        <w:rPr>
          <w:rFonts w:ascii="GHEA Grapalat" w:hAnsi="GHEA Grapalat" w:cs="Sylfaen"/>
          <w:color w:val="FFFFFF"/>
          <w:sz w:val="20"/>
          <w:lang w:val="hy-AM"/>
        </w:rPr>
      </w:pPr>
      <w:r w:rsidRPr="00E6597C">
        <w:rPr>
          <w:rFonts w:ascii="GHEA Grapalat" w:hAnsi="GHEA Grapalat" w:cs="Sylfaen"/>
          <w:sz w:val="20"/>
          <w:lang w:val="af-ZA"/>
        </w:rPr>
        <w:t xml:space="preserve">2) </w:t>
      </w:r>
      <w:proofErr w:type="spellStart"/>
      <w:r w:rsidRPr="00E6597C">
        <w:rPr>
          <w:rFonts w:ascii="GHEA Grapalat" w:hAnsi="GHEA Grapalat" w:cs="Sylfaen"/>
          <w:sz w:val="20"/>
          <w:lang w:val="ru-RU"/>
        </w:rPr>
        <w:t>դադարում</w:t>
      </w:r>
      <w:proofErr w:type="spellEnd"/>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գոյություն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ունենալ</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գնման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պահանջը</w:t>
      </w:r>
      <w:proofErr w:type="spellEnd"/>
      <w:r w:rsidR="00FF0FE2" w:rsidRPr="00E6597C">
        <w:rPr>
          <w:rFonts w:ascii="GHEA Grapalat" w:hAnsi="GHEA Grapalat" w:cs="Sylfaen"/>
          <w:sz w:val="20"/>
          <w:lang w:val="hy-AM"/>
        </w:rPr>
        <w:t>: Ընդ որում պ</w:t>
      </w:r>
      <w:proofErr w:type="spellStart"/>
      <w:r w:rsidR="00FF0FE2" w:rsidRPr="00E6597C">
        <w:rPr>
          <w:rFonts w:ascii="GHEA Grapalat" w:hAnsi="GHEA Grapalat" w:cs="Sylfaen"/>
          <w:sz w:val="20"/>
          <w:lang w:val="ru-RU"/>
        </w:rPr>
        <w:t>ետության</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կամ</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համայնքների</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կարիքների</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համար</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կազմակերպված</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գնման</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ընթացակարգը</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կարող</w:t>
      </w:r>
      <w:proofErr w:type="spellEnd"/>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է</w:t>
      </w:r>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ամբողջությամբ</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կամ</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մասնակի</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չկայացած</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հայտարարվել</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համապատասխանաբար</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Հայաստանի</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Հանրապետության</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կառավարության</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կամ</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համայնքի</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ավագանու</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այլ</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պատվիրատուների</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դեպքում</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ընդհանուր</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կառավարումն</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իրականացնող</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լիազորված</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մարմնի</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ղեկավարի</w:t>
      </w:r>
      <w:proofErr w:type="spellEnd"/>
      <w:r w:rsidR="00A10D1E" w:rsidRPr="00E6597C">
        <w:rPr>
          <w:rFonts w:ascii="GHEA Grapalat" w:hAnsi="GHEA Grapalat" w:cs="Sylfaen"/>
          <w:sz w:val="20"/>
          <w:lang w:val="af-ZA"/>
        </w:rPr>
        <w:t xml:space="preserve">, </w:t>
      </w:r>
      <w:proofErr w:type="spellStart"/>
      <w:r w:rsidR="00A10D1E" w:rsidRPr="00E6597C">
        <w:rPr>
          <w:rFonts w:ascii="GHEA Grapalat" w:hAnsi="GHEA Grapalat" w:cs="Sylfaen"/>
          <w:sz w:val="20"/>
        </w:rPr>
        <w:t>իսկ</w:t>
      </w:r>
      <w:proofErr w:type="spellEnd"/>
      <w:r w:rsidR="00A10D1E" w:rsidRPr="00E6597C">
        <w:rPr>
          <w:rFonts w:ascii="GHEA Grapalat" w:hAnsi="GHEA Grapalat" w:cs="Sylfaen"/>
          <w:sz w:val="20"/>
          <w:lang w:val="af-ZA"/>
        </w:rPr>
        <w:t xml:space="preserve"> </w:t>
      </w:r>
      <w:proofErr w:type="spellStart"/>
      <w:r w:rsidR="00A10D1E" w:rsidRPr="00E6597C">
        <w:rPr>
          <w:rFonts w:ascii="GHEA Grapalat" w:hAnsi="GHEA Grapalat" w:cs="Sylfaen"/>
          <w:sz w:val="20"/>
        </w:rPr>
        <w:t>հիմնադրամների</w:t>
      </w:r>
      <w:proofErr w:type="spellEnd"/>
      <w:r w:rsidR="00A10D1E" w:rsidRPr="00E6597C">
        <w:rPr>
          <w:rFonts w:ascii="GHEA Grapalat" w:hAnsi="GHEA Grapalat" w:cs="Sylfaen"/>
          <w:sz w:val="20"/>
          <w:lang w:val="af-ZA"/>
        </w:rPr>
        <w:t xml:space="preserve"> </w:t>
      </w:r>
      <w:proofErr w:type="spellStart"/>
      <w:r w:rsidR="00A10D1E" w:rsidRPr="00E6597C">
        <w:rPr>
          <w:rFonts w:ascii="GHEA Grapalat" w:hAnsi="GHEA Grapalat" w:cs="Sylfaen"/>
          <w:sz w:val="20"/>
        </w:rPr>
        <w:t>դեպքում</w:t>
      </w:r>
      <w:proofErr w:type="spellEnd"/>
      <w:r w:rsidR="00A10D1E" w:rsidRPr="00E6597C">
        <w:rPr>
          <w:rFonts w:ascii="GHEA Grapalat" w:hAnsi="GHEA Grapalat" w:cs="Sylfaen"/>
          <w:sz w:val="20"/>
          <w:lang w:val="af-ZA"/>
        </w:rPr>
        <w:t xml:space="preserve"> </w:t>
      </w:r>
      <w:proofErr w:type="spellStart"/>
      <w:r w:rsidR="00A10D1E" w:rsidRPr="00E6597C">
        <w:rPr>
          <w:rFonts w:ascii="GHEA Grapalat" w:hAnsi="GHEA Grapalat" w:cs="Sylfaen"/>
          <w:sz w:val="20"/>
        </w:rPr>
        <w:t>հոգաբարձուների</w:t>
      </w:r>
      <w:proofErr w:type="spellEnd"/>
      <w:r w:rsidR="00A10D1E" w:rsidRPr="00E6597C">
        <w:rPr>
          <w:rFonts w:ascii="GHEA Grapalat" w:hAnsi="GHEA Grapalat" w:cs="Sylfaen"/>
          <w:sz w:val="20"/>
          <w:lang w:val="af-ZA"/>
        </w:rPr>
        <w:t xml:space="preserve"> </w:t>
      </w:r>
      <w:proofErr w:type="spellStart"/>
      <w:r w:rsidR="00A10D1E" w:rsidRPr="00E6597C">
        <w:rPr>
          <w:rFonts w:ascii="GHEA Grapalat" w:hAnsi="GHEA Grapalat" w:cs="Sylfaen"/>
          <w:sz w:val="20"/>
        </w:rPr>
        <w:t>խորհրդի</w:t>
      </w:r>
      <w:proofErr w:type="spellEnd"/>
      <w:r w:rsidR="00A10D1E" w:rsidRPr="00E6597C">
        <w:rPr>
          <w:rFonts w:ascii="GHEA Grapalat" w:hAnsi="GHEA Grapalat" w:cs="Sylfaen"/>
          <w:sz w:val="20"/>
          <w:lang w:val="af-ZA"/>
        </w:rPr>
        <w:t xml:space="preserve"> </w:t>
      </w:r>
      <w:proofErr w:type="spellStart"/>
      <w:r w:rsidR="00A10D1E" w:rsidRPr="00E6597C">
        <w:rPr>
          <w:rFonts w:ascii="GHEA Grapalat" w:hAnsi="GHEA Grapalat" w:cs="Sylfaen"/>
          <w:sz w:val="20"/>
        </w:rPr>
        <w:t>որոշման</w:t>
      </w:r>
      <w:proofErr w:type="spellEnd"/>
      <w:r w:rsidR="00A10D1E" w:rsidRPr="00E6597C">
        <w:rPr>
          <w:rFonts w:ascii="GHEA Grapalat" w:hAnsi="GHEA Grapalat" w:cs="Sylfaen"/>
          <w:sz w:val="20"/>
          <w:lang w:val="af-ZA"/>
        </w:rPr>
        <w:t xml:space="preserve"> </w:t>
      </w:r>
      <w:proofErr w:type="spellStart"/>
      <w:r w:rsidR="00A10D1E" w:rsidRPr="00E6597C">
        <w:rPr>
          <w:rFonts w:ascii="GHEA Grapalat" w:hAnsi="GHEA Grapalat" w:cs="Sylfaen"/>
          <w:sz w:val="20"/>
        </w:rPr>
        <w:t>հիման</w:t>
      </w:r>
      <w:proofErr w:type="spellEnd"/>
      <w:r w:rsidR="00A10D1E" w:rsidRPr="00E6597C">
        <w:rPr>
          <w:rFonts w:ascii="GHEA Grapalat" w:hAnsi="GHEA Grapalat" w:cs="Sylfaen"/>
          <w:sz w:val="20"/>
          <w:lang w:val="af-ZA"/>
        </w:rPr>
        <w:t xml:space="preserve"> </w:t>
      </w:r>
      <w:proofErr w:type="spellStart"/>
      <w:r w:rsidR="00A10D1E" w:rsidRPr="00E6597C">
        <w:rPr>
          <w:rFonts w:ascii="GHEA Grapalat" w:hAnsi="GHEA Grapalat" w:cs="Sylfaen"/>
          <w:sz w:val="20"/>
        </w:rPr>
        <w:t>վրա</w:t>
      </w:r>
      <w:proofErr w:type="spellEnd"/>
      <w:r w:rsidR="00FF3C84" w:rsidRPr="004605D7">
        <w:rPr>
          <w:rFonts w:ascii="GHEA Grapalat" w:hAnsi="GHEA Grapalat" w:cs="Sylfaen"/>
          <w:sz w:val="20"/>
          <w:lang w:val="af-ZA"/>
        </w:rPr>
        <w:t>:</w:t>
      </w:r>
      <w:r w:rsidR="000E08D1">
        <w:rPr>
          <w:rStyle w:val="af6"/>
          <w:rFonts w:ascii="GHEA Grapalat" w:hAnsi="GHEA Grapalat" w:cs="Sylfaen"/>
          <w:sz w:val="20"/>
          <w:lang w:val="af-ZA"/>
        </w:rPr>
        <w:footnoteReference w:id="18"/>
      </w:r>
    </w:p>
    <w:p w14:paraId="43841F4F"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3) </w:t>
      </w:r>
      <w:r w:rsidRPr="00E6597C">
        <w:rPr>
          <w:rFonts w:ascii="GHEA Grapalat" w:hAnsi="GHEA Grapalat" w:cs="Sylfaen"/>
          <w:sz w:val="20"/>
          <w:lang w:val="hy-AM"/>
        </w:rPr>
        <w:t>ոչ</w:t>
      </w:r>
      <w:r w:rsidRPr="00E6597C">
        <w:rPr>
          <w:rFonts w:ascii="GHEA Grapalat" w:hAnsi="GHEA Grapalat" w:cs="Sylfaen"/>
          <w:sz w:val="20"/>
          <w:lang w:val="af-ZA"/>
        </w:rPr>
        <w:t xml:space="preserve"> </w:t>
      </w:r>
      <w:r w:rsidRPr="00E6597C">
        <w:rPr>
          <w:rFonts w:ascii="GHEA Grapalat" w:hAnsi="GHEA Grapalat" w:cs="Sylfaen"/>
          <w:sz w:val="20"/>
          <w:lang w:val="hy-AM"/>
        </w:rPr>
        <w:t>մի</w:t>
      </w:r>
      <w:r w:rsidRPr="00E6597C">
        <w:rPr>
          <w:rFonts w:ascii="GHEA Grapalat" w:hAnsi="GHEA Grapalat" w:cs="Sylfaen"/>
          <w:sz w:val="20"/>
          <w:lang w:val="af-ZA"/>
        </w:rPr>
        <w:t xml:space="preserve"> </w:t>
      </w:r>
      <w:r w:rsidRPr="00E6597C">
        <w:rPr>
          <w:rFonts w:ascii="GHEA Grapalat" w:hAnsi="GHEA Grapalat" w:cs="Sylfaen"/>
          <w:sz w:val="20"/>
          <w:lang w:val="hy-AM"/>
        </w:rPr>
        <w:t>հայտ</w:t>
      </w:r>
      <w:r w:rsidRPr="00E6597C">
        <w:rPr>
          <w:rFonts w:ascii="GHEA Grapalat" w:hAnsi="GHEA Grapalat" w:cs="Sylfaen"/>
          <w:sz w:val="20"/>
          <w:lang w:val="af-ZA"/>
        </w:rPr>
        <w:t xml:space="preserve"> </w:t>
      </w:r>
      <w:r w:rsidRPr="00E6597C">
        <w:rPr>
          <w:rFonts w:ascii="GHEA Grapalat" w:hAnsi="GHEA Grapalat" w:cs="Sylfaen"/>
          <w:sz w:val="20"/>
          <w:lang w:val="hy-AM"/>
        </w:rPr>
        <w:t>չի</w:t>
      </w:r>
      <w:r w:rsidRPr="00E6597C">
        <w:rPr>
          <w:rFonts w:ascii="GHEA Grapalat" w:hAnsi="GHEA Grapalat" w:cs="Sylfaen"/>
          <w:sz w:val="20"/>
          <w:lang w:val="af-ZA"/>
        </w:rPr>
        <w:t xml:space="preserve"> </w:t>
      </w:r>
      <w:r w:rsidRPr="00E6597C">
        <w:rPr>
          <w:rFonts w:ascii="GHEA Grapalat" w:hAnsi="GHEA Grapalat" w:cs="Sylfaen"/>
          <w:sz w:val="20"/>
          <w:lang w:val="hy-AM"/>
        </w:rPr>
        <w:t>ներկայացվել</w:t>
      </w:r>
      <w:r w:rsidRPr="00E6597C">
        <w:rPr>
          <w:rFonts w:ascii="GHEA Grapalat" w:hAnsi="GHEA Grapalat" w:cs="Sylfaen"/>
          <w:sz w:val="20"/>
          <w:lang w:val="af-ZA"/>
        </w:rPr>
        <w:t>.</w:t>
      </w:r>
    </w:p>
    <w:p w14:paraId="3EB1F93C"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4) </w:t>
      </w:r>
      <w:proofErr w:type="spellStart"/>
      <w:r w:rsidRPr="00E6597C">
        <w:rPr>
          <w:rFonts w:ascii="GHEA Grapalat" w:hAnsi="GHEA Grapalat" w:cs="Sylfaen"/>
          <w:sz w:val="20"/>
          <w:lang w:val="ru-RU"/>
        </w:rPr>
        <w:t>պայմանագիր</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չի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կնքվում</w:t>
      </w:r>
      <w:proofErr w:type="spellEnd"/>
      <w:r w:rsidR="004D5671" w:rsidRPr="00E6597C">
        <w:rPr>
          <w:rFonts w:ascii="GHEA Grapalat" w:hAnsi="GHEA Grapalat" w:cs="Sylfaen"/>
          <w:sz w:val="20"/>
          <w:lang w:val="ru-RU"/>
        </w:rPr>
        <w:t>։</w:t>
      </w:r>
    </w:p>
    <w:p w14:paraId="4CB33CFA" w14:textId="77777777" w:rsidR="00CA1C11" w:rsidRPr="00E6597C" w:rsidRDefault="00731D26" w:rsidP="00EF3662">
      <w:pPr>
        <w:ind w:firstLine="567"/>
        <w:jc w:val="both"/>
        <w:rPr>
          <w:rFonts w:ascii="GHEA Grapalat" w:hAnsi="GHEA Grapalat" w:cs="Sylfaen"/>
          <w:sz w:val="20"/>
          <w:lang w:val="af-ZA"/>
        </w:rPr>
      </w:pPr>
      <w:r w:rsidRPr="00E6597C">
        <w:rPr>
          <w:rFonts w:ascii="GHEA Grapalat" w:hAnsi="GHEA Grapalat" w:cs="Sylfaen"/>
          <w:sz w:val="20"/>
          <w:lang w:val="af-ZA"/>
        </w:rPr>
        <w:t>1</w:t>
      </w:r>
      <w:r w:rsidR="00030D40" w:rsidRPr="00E6597C">
        <w:rPr>
          <w:rFonts w:ascii="GHEA Grapalat" w:hAnsi="GHEA Grapalat" w:cs="Sylfaen"/>
          <w:sz w:val="20"/>
          <w:lang w:val="af-ZA"/>
        </w:rPr>
        <w:t>1</w:t>
      </w:r>
      <w:r w:rsidRPr="00E6597C">
        <w:rPr>
          <w:rFonts w:ascii="GHEA Grapalat" w:hAnsi="GHEA Grapalat" w:cs="Sylfaen"/>
          <w:sz w:val="20"/>
          <w:lang w:val="af-ZA"/>
        </w:rPr>
        <w:t>.2</w:t>
      </w:r>
      <w:r w:rsidR="00FE5743" w:rsidRPr="00E6597C">
        <w:rPr>
          <w:rFonts w:ascii="GHEA Grapalat" w:hAnsi="GHEA Grapalat" w:cs="Sylfaen"/>
          <w:sz w:val="20"/>
          <w:lang w:val="af-ZA"/>
        </w:rPr>
        <w:t xml:space="preserve"> Գ</w:t>
      </w:r>
      <w:proofErr w:type="spellStart"/>
      <w:r w:rsidR="00CA1C11" w:rsidRPr="00E6597C">
        <w:rPr>
          <w:rFonts w:ascii="GHEA Grapalat" w:hAnsi="GHEA Grapalat" w:cs="Sylfaen"/>
          <w:sz w:val="20"/>
          <w:lang w:val="ru-RU"/>
        </w:rPr>
        <w:t>նման</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ընթացակարգը</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չկայացած</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հայտարարվելու</w:t>
      </w:r>
      <w:proofErr w:type="spellEnd"/>
      <w:r w:rsidR="00A747D4" w:rsidRPr="00E6597C">
        <w:rPr>
          <w:rFonts w:ascii="GHEA Grapalat" w:hAnsi="GHEA Grapalat" w:cs="Sylfaen"/>
          <w:sz w:val="20"/>
        </w:rPr>
        <w:t>ն</w:t>
      </w:r>
      <w:r w:rsidR="00A747D4" w:rsidRPr="00E6597C">
        <w:rPr>
          <w:rFonts w:ascii="GHEA Grapalat" w:hAnsi="GHEA Grapalat" w:cs="Sylfaen"/>
          <w:sz w:val="20"/>
          <w:lang w:val="af-ZA"/>
        </w:rPr>
        <w:t xml:space="preserve"> </w:t>
      </w:r>
      <w:proofErr w:type="spellStart"/>
      <w:r w:rsidR="00A747D4" w:rsidRPr="00E6597C">
        <w:rPr>
          <w:rFonts w:ascii="GHEA Grapalat" w:hAnsi="GHEA Grapalat" w:cs="Sylfaen"/>
          <w:sz w:val="20"/>
        </w:rPr>
        <w:t>հաջորդող</w:t>
      </w:r>
      <w:proofErr w:type="spellEnd"/>
      <w:r w:rsidR="00A747D4" w:rsidRPr="00E6597C">
        <w:rPr>
          <w:rFonts w:ascii="GHEA Grapalat" w:hAnsi="GHEA Grapalat" w:cs="Sylfaen"/>
          <w:sz w:val="20"/>
          <w:lang w:val="af-ZA"/>
        </w:rPr>
        <w:t xml:space="preserve"> </w:t>
      </w:r>
      <w:proofErr w:type="spellStart"/>
      <w:r w:rsidR="00A747D4" w:rsidRPr="00E6597C">
        <w:rPr>
          <w:rFonts w:ascii="GHEA Grapalat" w:hAnsi="GHEA Grapalat" w:cs="Sylfaen"/>
          <w:sz w:val="20"/>
        </w:rPr>
        <w:t>աշխատանքային</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օրվա</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ընթացքում</w:t>
      </w:r>
      <w:proofErr w:type="spellEnd"/>
      <w:r w:rsidR="00CA1C11" w:rsidRPr="00E6597C">
        <w:rPr>
          <w:rFonts w:ascii="GHEA Grapalat" w:hAnsi="GHEA Grapalat" w:cs="Sylfaen"/>
          <w:sz w:val="20"/>
          <w:lang w:val="af-ZA"/>
        </w:rPr>
        <w:t xml:space="preserve">, </w:t>
      </w:r>
      <w:r w:rsidR="003A2BE0" w:rsidRPr="00E6597C">
        <w:rPr>
          <w:rFonts w:ascii="GHEA Grapalat" w:hAnsi="GHEA Grapalat" w:cs="Sylfaen"/>
          <w:sz w:val="20"/>
          <w:lang w:val="af-ZA"/>
        </w:rPr>
        <w:t>պ</w:t>
      </w:r>
      <w:proofErr w:type="spellStart"/>
      <w:r w:rsidR="00CA1C11" w:rsidRPr="00E6597C">
        <w:rPr>
          <w:rFonts w:ascii="GHEA Grapalat" w:hAnsi="GHEA Grapalat" w:cs="Sylfaen"/>
          <w:sz w:val="20"/>
          <w:lang w:val="ru-RU"/>
        </w:rPr>
        <w:t>ատվիրատուն</w:t>
      </w:r>
      <w:proofErr w:type="spellEnd"/>
      <w:r w:rsidR="00CA1C11" w:rsidRPr="00E6597C">
        <w:rPr>
          <w:rFonts w:ascii="GHEA Grapalat" w:hAnsi="GHEA Grapalat" w:cs="Sylfaen"/>
          <w:sz w:val="20"/>
          <w:lang w:val="af-ZA"/>
        </w:rPr>
        <w:t xml:space="preserve"> </w:t>
      </w:r>
      <w:r w:rsidR="00A747D4" w:rsidRPr="00E6597C">
        <w:rPr>
          <w:rFonts w:ascii="GHEA Grapalat" w:hAnsi="GHEA Grapalat" w:cs="Sylfaen"/>
          <w:sz w:val="20"/>
          <w:lang w:val="af-ZA"/>
        </w:rPr>
        <w:t xml:space="preserve">տեղեկագրում </w:t>
      </w:r>
      <w:r w:rsidR="005F7C1D" w:rsidRPr="00E6597C">
        <w:rPr>
          <w:rFonts w:ascii="GHEA Grapalat" w:hAnsi="GHEA Grapalat" w:cs="Sylfaen"/>
          <w:sz w:val="20"/>
          <w:lang w:val="af-ZA"/>
        </w:rPr>
        <w:t xml:space="preserve">հրապարակում է </w:t>
      </w:r>
      <w:proofErr w:type="spellStart"/>
      <w:r w:rsidR="00CA1C11" w:rsidRPr="00E6597C">
        <w:rPr>
          <w:rFonts w:ascii="GHEA Grapalat" w:hAnsi="GHEA Grapalat" w:cs="Sylfaen"/>
          <w:sz w:val="20"/>
          <w:lang w:val="ru-RU"/>
        </w:rPr>
        <w:t>հայտարարություն</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որում</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նշվում</w:t>
      </w:r>
      <w:proofErr w:type="spellEnd"/>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է</w:t>
      </w:r>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գնման</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ընթացակարգը</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չկայացած</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հայտարարվելու</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հիմնավորումը</w:t>
      </w:r>
      <w:proofErr w:type="spellEnd"/>
      <w:r w:rsidR="00CA1C11" w:rsidRPr="00E6597C">
        <w:rPr>
          <w:rFonts w:ascii="GHEA Grapalat" w:hAnsi="GHEA Grapalat" w:cs="Sylfaen"/>
          <w:sz w:val="20"/>
          <w:lang w:val="ru-RU"/>
        </w:rPr>
        <w:t>։</w:t>
      </w:r>
      <w:r w:rsidR="00CA1C11" w:rsidRPr="00E6597C">
        <w:rPr>
          <w:rFonts w:ascii="GHEA Grapalat" w:hAnsi="GHEA Grapalat" w:cs="Sylfaen"/>
          <w:sz w:val="20"/>
          <w:lang w:val="af-ZA"/>
        </w:rPr>
        <w:t xml:space="preserve"> </w:t>
      </w:r>
    </w:p>
    <w:p w14:paraId="43509CB5" w14:textId="77777777" w:rsidR="00096865" w:rsidRPr="00E6597C" w:rsidRDefault="00096865">
      <w:pPr>
        <w:pStyle w:val="a3"/>
        <w:spacing w:line="240" w:lineRule="auto"/>
        <w:rPr>
          <w:rFonts w:ascii="GHEA Grapalat" w:hAnsi="GHEA Grapalat"/>
          <w:sz w:val="18"/>
          <w:u w:val="single"/>
          <w:lang w:val="af-ZA"/>
          <w:rPrChange w:id="469" w:author="Հերմինե Գևորգյան" w:date="2026-02-26T23:44:00Z" w16du:dateUtc="2026-02-26T19:44:00Z">
            <w:rPr>
              <w:rFonts w:ascii="GHEA Grapalat" w:hAnsi="GHEA Grapalat"/>
              <w:sz w:val="20"/>
              <w:lang w:val="af-ZA"/>
            </w:rPr>
          </w:rPrChange>
        </w:rPr>
        <w:pPrChange w:id="470" w:author="Հերմինե Գևորգյան" w:date="2026-02-26T23:44:00Z" w16du:dateUtc="2026-02-26T19:44:00Z">
          <w:pPr>
            <w:ind w:firstLine="567"/>
            <w:jc w:val="both"/>
          </w:pPr>
        </w:pPrChange>
      </w:pPr>
    </w:p>
    <w:p w14:paraId="6C88BE81" w14:textId="77777777" w:rsidR="00096865" w:rsidRPr="00E6597C" w:rsidRDefault="00096865" w:rsidP="00EF3662">
      <w:pPr>
        <w:pStyle w:val="a3"/>
        <w:spacing w:line="240" w:lineRule="auto"/>
        <w:rPr>
          <w:del w:id="471" w:author="Հերմինե Գևորգյան" w:date="2026-02-26T23:44:00Z" w16du:dateUtc="2026-02-26T19:44:00Z"/>
          <w:rFonts w:ascii="GHEA Grapalat" w:hAnsi="GHEA Grapalat"/>
          <w:i w:val="0"/>
          <w:sz w:val="18"/>
          <w:szCs w:val="18"/>
          <w:u w:val="single"/>
          <w:lang w:val="af-ZA"/>
        </w:rPr>
      </w:pPr>
    </w:p>
    <w:p w14:paraId="06989869" w14:textId="77777777"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t>1</w:t>
      </w:r>
      <w:r w:rsidR="00375FD2" w:rsidRPr="00E6597C">
        <w:rPr>
          <w:rFonts w:ascii="GHEA Grapalat" w:hAnsi="GHEA Grapalat"/>
          <w:b/>
          <w:sz w:val="20"/>
          <w:lang w:val="af-ZA"/>
        </w:rPr>
        <w:t>2</w:t>
      </w:r>
      <w:r w:rsidRPr="00E6597C">
        <w:rPr>
          <w:rFonts w:ascii="GHEA Grapalat" w:hAnsi="GHEA Grapalat"/>
          <w:b/>
          <w:sz w:val="20"/>
          <w:lang w:val="af-ZA"/>
        </w:rPr>
        <w:t xml:space="preserve">. ԳՆՄԱՆ ԳՈՐԾԸՆԹԱՑԻ ՀԵՏ ԿԱՊՎԱԾ ԳՈՐԾՈՂՈՒԹՅՈՒՆՆԵՐԸ ԵՎ (ԿԱՄ) </w:t>
      </w:r>
    </w:p>
    <w:p w14:paraId="271BA0A7" w14:textId="77777777"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ԸՆԴՈՒՆՎԱԾ ՈՐՈՇՈՒՄՆԵՐԸ ԲՈՂՈՔԱՐԿԵԼՈՒ ՄԱՍՆԱԿՑԻ </w:t>
      </w:r>
    </w:p>
    <w:p w14:paraId="69EEFC75"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ԻՐԱՎՈՒՆՔԸ ԵՎ ԿԱՐԳԸ</w:t>
      </w:r>
    </w:p>
    <w:p w14:paraId="55015538" w14:textId="77777777" w:rsidR="00996C19" w:rsidRPr="00E6597C" w:rsidRDefault="00996C19" w:rsidP="00EF3662">
      <w:pPr>
        <w:jc w:val="center"/>
        <w:rPr>
          <w:del w:id="472" w:author="Հերմինե Գևորգյան" w:date="2026-02-26T23:44:00Z" w16du:dateUtc="2026-02-26T19:44:00Z"/>
          <w:rFonts w:ascii="GHEA Grapalat" w:hAnsi="GHEA Grapalat"/>
          <w:b/>
          <w:sz w:val="20"/>
          <w:lang w:val="af-ZA"/>
        </w:rPr>
      </w:pPr>
    </w:p>
    <w:p w14:paraId="1DFF96DA" w14:textId="77777777" w:rsidR="00AE679C" w:rsidRPr="00E6597C" w:rsidRDefault="00AE679C" w:rsidP="00EF3662">
      <w:pPr>
        <w:ind w:firstLine="567"/>
        <w:jc w:val="center"/>
        <w:rPr>
          <w:del w:id="473" w:author="Հերմինե Գևորգյան" w:date="2026-02-26T23:44:00Z" w16du:dateUtc="2026-02-26T19:44:00Z"/>
          <w:rFonts w:ascii="GHEA Grapalat" w:hAnsi="GHEA Grapalat" w:cs="Sylfaen"/>
          <w:b/>
          <w:szCs w:val="22"/>
          <w:lang w:val="es-ES"/>
        </w:rPr>
      </w:pPr>
    </w:p>
    <w:p w14:paraId="105813E3" w14:textId="77777777" w:rsidR="00996C19" w:rsidRPr="00E6597C" w:rsidRDefault="00996C19">
      <w:pPr>
        <w:jc w:val="center"/>
        <w:rPr>
          <w:rFonts w:ascii="GHEA Grapalat" w:hAnsi="GHEA Grapalat"/>
          <w:b/>
          <w:sz w:val="20"/>
          <w:lang w:val="af-ZA"/>
          <w:rPrChange w:id="474" w:author="Հերմինե Գևորգյան" w:date="2026-02-26T23:44:00Z" w16du:dateUtc="2026-02-26T19:44:00Z">
            <w:rPr>
              <w:rFonts w:ascii="GHEA Grapalat" w:hAnsi="GHEA Grapalat"/>
              <w:b/>
              <w:lang w:val="es-ES"/>
            </w:rPr>
          </w:rPrChange>
        </w:rPr>
        <w:pPrChange w:id="475" w:author="Հերմինե Գևորգյան" w:date="2026-02-26T23:44:00Z" w16du:dateUtc="2026-02-26T19:44:00Z">
          <w:pPr>
            <w:ind w:firstLine="567"/>
            <w:jc w:val="center"/>
          </w:pPr>
        </w:pPrChange>
      </w:pPr>
    </w:p>
    <w:p w14:paraId="60FA98E7"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08C8C87D"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19C00C79"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77AB461C"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00AD9D4E" w14:textId="7F3A08AD"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265A5A">
        <w:rPr>
          <w:rFonts w:ascii="GHEA Grapalat" w:hAnsi="GHEA Grapalat"/>
          <w:sz w:val="20"/>
          <w:szCs w:val="20"/>
          <w:lang w:val="es-ES"/>
        </w:rPr>
        <w:t>:</w:t>
      </w:r>
    </w:p>
    <w:p w14:paraId="1F787A00"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6BED2279"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03506473"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3E2A3B9C"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753DB37A" w14:textId="77777777" w:rsidR="00DC658B" w:rsidRPr="004B72E3" w:rsidRDefault="00DC658B" w:rsidP="00DC658B">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4B72E3">
        <w:rPr>
          <w:rFonts w:ascii="GHEA Grapalat" w:hAnsi="GHEA Grapalat"/>
          <w:sz w:val="20"/>
          <w:szCs w:val="20"/>
          <w:lang w:val="es-ES"/>
        </w:rPr>
        <w:t>:</w:t>
      </w:r>
    </w:p>
    <w:p w14:paraId="5B1B3E10"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w:t>
      </w:r>
    </w:p>
    <w:p w14:paraId="3F28D7A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1CE54A4E"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4B72E3">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23604DC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4B72E3">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4B72E3">
        <w:rPr>
          <w:rFonts w:ascii="GHEA Grapalat" w:hAnsi="GHEA Grapalat"/>
          <w:sz w:val="20"/>
          <w:szCs w:val="20"/>
          <w:lang w:val="es-ES"/>
        </w:rPr>
        <w:t>:</w:t>
      </w:r>
    </w:p>
    <w:p w14:paraId="4093C08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w:t>
      </w:r>
    </w:p>
    <w:p w14:paraId="7F4DC598"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4B72E3">
        <w:rPr>
          <w:rFonts w:ascii="GHEA Grapalat" w:hAnsi="GHEA Grapalat"/>
          <w:sz w:val="20"/>
          <w:szCs w:val="20"/>
          <w:lang w:val="es-ES"/>
        </w:rPr>
        <w:t>:</w:t>
      </w:r>
    </w:p>
    <w:p w14:paraId="65A24E2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1E9D2AC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w:t>
      </w:r>
    </w:p>
    <w:p w14:paraId="0E7ECA65"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w:t>
      </w:r>
    </w:p>
    <w:p w14:paraId="31273DB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4B72E3">
        <w:rPr>
          <w:rFonts w:ascii="GHEA Grapalat" w:hAnsi="GHEA Grapalat"/>
          <w:sz w:val="20"/>
          <w:szCs w:val="20"/>
          <w:lang w:val="es-ES"/>
        </w:rPr>
        <w:t>:</w:t>
      </w:r>
    </w:p>
    <w:p w14:paraId="497751B9"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proofErr w:type="gramStart"/>
      <w:r w:rsidRPr="004B72E3">
        <w:rPr>
          <w:rFonts w:ascii="GHEA Grapalat" w:hAnsi="GHEA Grapalat"/>
          <w:sz w:val="20"/>
          <w:szCs w:val="20"/>
          <w:lang w:val="es-ES"/>
        </w:rPr>
        <w:t>19 .</w:t>
      </w:r>
      <w:proofErr w:type="gram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0187018C"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33531B7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4B72E3">
        <w:rPr>
          <w:rFonts w:ascii="GHEA Grapalat" w:hAnsi="GHEA Grapalat"/>
          <w:sz w:val="20"/>
          <w:szCs w:val="20"/>
          <w:lang w:val="es-ES"/>
        </w:rPr>
        <w:t>:</w:t>
      </w:r>
    </w:p>
    <w:p w14:paraId="1650B81D"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31B3EB64"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5E5A3C06" w14:textId="34E971A8" w:rsidR="00096865" w:rsidRPr="00E6597C" w:rsidRDefault="00703C74" w:rsidP="00265A5A">
      <w:pPr>
        <w:jc w:val="center"/>
        <w:rPr>
          <w:rFonts w:ascii="GHEA Grapalat" w:hAnsi="GHEA Grapalat"/>
          <w:b/>
          <w:szCs w:val="22"/>
          <w:lang w:val="af-ZA"/>
        </w:rPr>
      </w:pPr>
      <w:r w:rsidRPr="00E6597C">
        <w:rPr>
          <w:rFonts w:ascii="GHEA Grapalat" w:hAnsi="GHEA Grapalat" w:cs="Sylfaen"/>
          <w:b/>
          <w:szCs w:val="22"/>
          <w:lang w:val="es-ES"/>
        </w:rPr>
        <w:br w:type="page"/>
      </w:r>
      <w:r w:rsidR="00096865" w:rsidRPr="00E6597C">
        <w:rPr>
          <w:rFonts w:ascii="GHEA Grapalat" w:hAnsi="GHEA Grapalat" w:cs="Sylfaen"/>
          <w:b/>
          <w:szCs w:val="22"/>
          <w:lang w:val="es-ES"/>
        </w:rPr>
        <w:lastRenderedPageBreak/>
        <w:t>ՄԱՍ</w:t>
      </w:r>
      <w:r w:rsidR="00096865" w:rsidRPr="00E6597C">
        <w:rPr>
          <w:rFonts w:ascii="GHEA Grapalat" w:hAnsi="GHEA Grapalat"/>
          <w:b/>
          <w:szCs w:val="22"/>
          <w:lang w:val="af-ZA"/>
        </w:rPr>
        <w:t xml:space="preserve">  II</w:t>
      </w:r>
    </w:p>
    <w:p w14:paraId="46BD8876" w14:textId="77777777" w:rsidR="00096865" w:rsidRPr="00E6597C" w:rsidRDefault="00096865" w:rsidP="00EF3662">
      <w:pPr>
        <w:pStyle w:val="aa"/>
        <w:ind w:right="-7"/>
        <w:jc w:val="center"/>
        <w:rPr>
          <w:rFonts w:ascii="GHEA Grapalat" w:hAnsi="GHEA Grapalat"/>
          <w:b/>
          <w:szCs w:val="22"/>
          <w:lang w:val="af-ZA"/>
        </w:rPr>
      </w:pP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Ր</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Ն</w:t>
      </w:r>
      <w:r w:rsidRPr="00E6597C">
        <w:rPr>
          <w:rFonts w:ascii="GHEA Grapalat" w:hAnsi="GHEA Grapalat"/>
          <w:b/>
          <w:szCs w:val="22"/>
          <w:lang w:val="af-ZA"/>
        </w:rPr>
        <w:t xml:space="preserve"> </w:t>
      </w:r>
      <w:r w:rsidRPr="00E6597C">
        <w:rPr>
          <w:rFonts w:ascii="GHEA Grapalat" w:hAnsi="GHEA Grapalat" w:cs="Sylfaen"/>
          <w:b/>
          <w:szCs w:val="22"/>
          <w:lang w:val="es-ES"/>
        </w:rPr>
        <w:t>Գ</w:t>
      </w:r>
    </w:p>
    <w:p w14:paraId="7028E397" w14:textId="35FA8CEE" w:rsidR="00096865" w:rsidRPr="00E6597C" w:rsidRDefault="00096865" w:rsidP="00EF3662">
      <w:pPr>
        <w:pStyle w:val="aa"/>
        <w:ind w:right="-7"/>
        <w:jc w:val="center"/>
        <w:rPr>
          <w:rFonts w:ascii="GHEA Grapalat" w:hAnsi="GHEA Grapalat"/>
          <w:b/>
          <w:szCs w:val="22"/>
          <w:lang w:val="af-ZA"/>
        </w:rPr>
      </w:pPr>
      <w:del w:id="476" w:author="Հերմինե Գևորգյան" w:date="2026-02-26T23:44:00Z" w16du:dateUtc="2026-02-26T19:44:00Z">
        <w:r w:rsidRPr="00E6597C">
          <w:rPr>
            <w:rFonts w:ascii="GHEA Grapalat" w:hAnsi="GHEA Grapalat" w:cs="Sylfaen"/>
            <w:b/>
            <w:szCs w:val="22"/>
            <w:lang w:val="es-ES"/>
          </w:rPr>
          <w:delText>Բ</w:delText>
        </w:r>
        <w:r w:rsidRPr="00E6597C">
          <w:rPr>
            <w:rFonts w:ascii="GHEA Grapalat" w:hAnsi="GHEA Grapalat"/>
            <w:b/>
            <w:szCs w:val="22"/>
            <w:lang w:val="af-ZA"/>
          </w:rPr>
          <w:delText xml:space="preserve"> </w:delText>
        </w:r>
        <w:r w:rsidRPr="00E6597C">
          <w:rPr>
            <w:rFonts w:ascii="GHEA Grapalat" w:hAnsi="GHEA Grapalat" w:cs="Sylfaen"/>
            <w:b/>
            <w:szCs w:val="22"/>
            <w:lang w:val="es-ES"/>
          </w:rPr>
          <w:delText>Ա</w:delText>
        </w:r>
        <w:r w:rsidRPr="00E6597C">
          <w:rPr>
            <w:rFonts w:ascii="GHEA Grapalat" w:hAnsi="GHEA Grapalat"/>
            <w:b/>
            <w:szCs w:val="22"/>
            <w:lang w:val="af-ZA"/>
          </w:rPr>
          <w:delText xml:space="preserve"> </w:delText>
        </w:r>
        <w:r w:rsidRPr="00E6597C">
          <w:rPr>
            <w:rFonts w:ascii="GHEA Grapalat" w:hAnsi="GHEA Grapalat" w:cs="Sylfaen"/>
            <w:b/>
            <w:szCs w:val="22"/>
            <w:lang w:val="es-ES"/>
          </w:rPr>
          <w:delText>Ց</w:delText>
        </w:r>
        <w:r w:rsidRPr="00E6597C">
          <w:rPr>
            <w:rFonts w:ascii="GHEA Grapalat" w:hAnsi="GHEA Grapalat"/>
            <w:b/>
            <w:szCs w:val="22"/>
            <w:lang w:val="af-ZA"/>
          </w:rPr>
          <w:delText xml:space="preserve">   </w:delText>
        </w:r>
        <w:r w:rsidR="00F141E2" w:rsidRPr="00E6597C">
          <w:rPr>
            <w:rFonts w:ascii="GHEA Grapalat" w:hAnsi="GHEA Grapalat" w:cs="Sylfaen"/>
            <w:b/>
            <w:szCs w:val="22"/>
            <w:lang w:val="es-ES"/>
          </w:rPr>
          <w:delText>Մ Ր Ց ՈՒ Յ Թ Ի</w:delText>
        </w:r>
      </w:del>
      <w:ins w:id="477" w:author="Հերմինե Գևորգյան" w:date="2026-02-26T23:44:00Z" w16du:dateUtc="2026-02-26T19:44:00Z">
        <w:r w:rsidR="00D672AD">
          <w:rPr>
            <w:rFonts w:ascii="GHEA Grapalat" w:hAnsi="GHEA Grapalat" w:cs="Sylfaen"/>
            <w:b/>
            <w:szCs w:val="22"/>
            <w:lang w:val="hy-AM"/>
          </w:rPr>
          <w:t>ԳՆԱՆՇՄԱՆ ՀԱՐՑՄԱՆ</w:t>
        </w:r>
      </w:ins>
      <w:r w:rsidRPr="00E6597C">
        <w:rPr>
          <w:rFonts w:ascii="GHEA Grapalat" w:hAnsi="GHEA Grapalat"/>
          <w:b/>
          <w:szCs w:val="22"/>
          <w:lang w:val="af-ZA"/>
        </w:rPr>
        <w:t xml:space="preserve">   </w:t>
      </w: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Յ</w:t>
      </w:r>
      <w:r w:rsidRPr="00E6597C">
        <w:rPr>
          <w:rFonts w:ascii="GHEA Grapalat" w:hAnsi="GHEA Grapalat"/>
          <w:b/>
          <w:szCs w:val="22"/>
          <w:lang w:val="af-ZA"/>
        </w:rPr>
        <w:t xml:space="preserve"> </w:t>
      </w:r>
      <w:r w:rsidRPr="00E6597C">
        <w:rPr>
          <w:rFonts w:ascii="GHEA Grapalat" w:hAnsi="GHEA Grapalat" w:cs="Sylfaen"/>
          <w:b/>
          <w:szCs w:val="22"/>
          <w:lang w:val="es-ES"/>
        </w:rPr>
        <w:t>Տ</w:t>
      </w:r>
      <w:r w:rsidRPr="00E6597C">
        <w:rPr>
          <w:rFonts w:ascii="GHEA Grapalat" w:hAnsi="GHEA Grapalat"/>
          <w:b/>
          <w:szCs w:val="22"/>
          <w:lang w:val="af-ZA"/>
        </w:rPr>
        <w:t xml:space="preserve"> </w:t>
      </w:r>
      <w:r w:rsidRPr="00E6597C">
        <w:rPr>
          <w:rFonts w:ascii="GHEA Grapalat" w:hAnsi="GHEA Grapalat" w:cs="Sylfaen"/>
          <w:b/>
          <w:szCs w:val="22"/>
          <w:lang w:val="es-ES"/>
        </w:rPr>
        <w:t>Ը</w:t>
      </w:r>
      <w:r w:rsidRPr="00E6597C">
        <w:rPr>
          <w:rFonts w:ascii="GHEA Grapalat" w:hAnsi="GHEA Grapalat"/>
          <w:b/>
          <w:szCs w:val="22"/>
          <w:lang w:val="af-ZA"/>
        </w:rPr>
        <w:t xml:space="preserve">   </w:t>
      </w:r>
      <w:r w:rsidRPr="00E6597C">
        <w:rPr>
          <w:rFonts w:ascii="GHEA Grapalat" w:hAnsi="GHEA Grapalat" w:cs="Sylfaen"/>
          <w:b/>
          <w:szCs w:val="22"/>
          <w:lang w:val="es-ES"/>
        </w:rPr>
        <w:t>Պ</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Տ</w:t>
      </w:r>
      <w:r w:rsidRPr="00E6597C">
        <w:rPr>
          <w:rFonts w:ascii="GHEA Grapalat" w:hAnsi="GHEA Grapalat"/>
          <w:b/>
          <w:szCs w:val="22"/>
          <w:lang w:val="af-ZA"/>
        </w:rPr>
        <w:t xml:space="preserve"> </w:t>
      </w:r>
      <w:r w:rsidRPr="00E6597C">
        <w:rPr>
          <w:rFonts w:ascii="GHEA Grapalat" w:hAnsi="GHEA Grapalat" w:cs="Sylfaen"/>
          <w:b/>
          <w:szCs w:val="22"/>
          <w:lang w:val="es-ES"/>
        </w:rPr>
        <w:t>Ր</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Ս</w:t>
      </w:r>
      <w:r w:rsidRPr="00E6597C">
        <w:rPr>
          <w:rFonts w:ascii="GHEA Grapalat" w:hAnsi="GHEA Grapalat"/>
          <w:b/>
          <w:szCs w:val="22"/>
          <w:lang w:val="af-ZA"/>
        </w:rPr>
        <w:t xml:space="preserve"> </w:t>
      </w:r>
      <w:r w:rsidRPr="00E6597C">
        <w:rPr>
          <w:rFonts w:ascii="GHEA Grapalat" w:hAnsi="GHEA Grapalat" w:cs="Sylfaen"/>
          <w:b/>
          <w:szCs w:val="22"/>
          <w:lang w:val="es-ES"/>
        </w:rPr>
        <w:t>Տ</w:t>
      </w:r>
      <w:r w:rsidRPr="00E6597C">
        <w:rPr>
          <w:rFonts w:ascii="GHEA Grapalat" w:hAnsi="GHEA Grapalat"/>
          <w:b/>
          <w:szCs w:val="22"/>
          <w:lang w:val="af-ZA"/>
        </w:rPr>
        <w:t xml:space="preserve"> </w:t>
      </w:r>
      <w:r w:rsidRPr="00E6597C">
        <w:rPr>
          <w:rFonts w:ascii="GHEA Grapalat" w:hAnsi="GHEA Grapalat" w:cs="Sylfaen"/>
          <w:b/>
          <w:szCs w:val="22"/>
          <w:lang w:val="es-ES"/>
        </w:rPr>
        <w:t>Ե</w:t>
      </w:r>
      <w:r w:rsidRPr="00E6597C">
        <w:rPr>
          <w:rFonts w:ascii="GHEA Grapalat" w:hAnsi="GHEA Grapalat"/>
          <w:b/>
          <w:szCs w:val="22"/>
          <w:lang w:val="af-ZA"/>
        </w:rPr>
        <w:t xml:space="preserve"> </w:t>
      </w:r>
      <w:r w:rsidRPr="00E6597C">
        <w:rPr>
          <w:rFonts w:ascii="GHEA Grapalat" w:hAnsi="GHEA Grapalat" w:cs="Sylfaen"/>
          <w:b/>
          <w:szCs w:val="22"/>
          <w:lang w:val="es-ES"/>
        </w:rPr>
        <w:t>Լ</w:t>
      </w:r>
      <w:r w:rsidRPr="00E6597C">
        <w:rPr>
          <w:rFonts w:ascii="GHEA Grapalat" w:hAnsi="GHEA Grapalat"/>
          <w:b/>
          <w:szCs w:val="22"/>
          <w:lang w:val="af-ZA"/>
        </w:rPr>
        <w:t xml:space="preserve"> </w:t>
      </w:r>
      <w:r w:rsidRPr="00E6597C">
        <w:rPr>
          <w:rFonts w:ascii="GHEA Grapalat" w:hAnsi="GHEA Grapalat" w:cs="Sylfaen"/>
          <w:b/>
          <w:szCs w:val="22"/>
          <w:lang w:val="es-ES"/>
        </w:rPr>
        <w:t>ՈՒ</w:t>
      </w:r>
    </w:p>
    <w:p w14:paraId="6BB0180E" w14:textId="77777777" w:rsidR="00096865" w:rsidRPr="00E6597C" w:rsidRDefault="00096865" w:rsidP="00EF3662">
      <w:pPr>
        <w:ind w:firstLine="567"/>
        <w:jc w:val="center"/>
        <w:rPr>
          <w:del w:id="478" w:author="Հերմինե Գևորգյան" w:date="2026-02-26T23:44:00Z" w16du:dateUtc="2026-02-26T19:44:00Z"/>
          <w:rFonts w:ascii="GHEA Grapalat" w:hAnsi="GHEA Grapalat"/>
          <w:szCs w:val="22"/>
          <w:lang w:val="af-ZA"/>
        </w:rPr>
      </w:pPr>
    </w:p>
    <w:p w14:paraId="5D97C932"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1. </w:t>
      </w:r>
      <w:r w:rsidRPr="00E6597C">
        <w:rPr>
          <w:rFonts w:ascii="GHEA Grapalat" w:hAnsi="GHEA Grapalat" w:cs="Sylfaen"/>
          <w:b/>
          <w:sz w:val="20"/>
          <w:lang w:val="es-ES"/>
        </w:rPr>
        <w:t>ԸՆԴՀԱՆՈՒՐ</w:t>
      </w:r>
      <w:r w:rsidRPr="00E6597C">
        <w:rPr>
          <w:rFonts w:ascii="GHEA Grapalat" w:hAnsi="GHEA Grapalat"/>
          <w:b/>
          <w:sz w:val="20"/>
          <w:lang w:val="af-ZA"/>
        </w:rPr>
        <w:t xml:space="preserve"> </w:t>
      </w:r>
      <w:r w:rsidRPr="00E6597C">
        <w:rPr>
          <w:rFonts w:ascii="GHEA Grapalat" w:hAnsi="GHEA Grapalat" w:cs="Sylfaen"/>
          <w:b/>
          <w:sz w:val="20"/>
          <w:lang w:val="es-ES"/>
        </w:rPr>
        <w:t>ԴՐՈՒՅԹՆԵՐ</w:t>
      </w:r>
    </w:p>
    <w:p w14:paraId="230E6399" w14:textId="77777777" w:rsidR="00096865" w:rsidRPr="00E6597C" w:rsidRDefault="00096865" w:rsidP="00EF3662">
      <w:pPr>
        <w:ind w:firstLine="567"/>
        <w:jc w:val="both"/>
        <w:rPr>
          <w:del w:id="479" w:author="Հերմինե Գևորգյան" w:date="2026-02-26T23:44:00Z" w16du:dateUtc="2026-02-26T19:44:00Z"/>
          <w:rFonts w:ascii="GHEA Grapalat" w:hAnsi="GHEA Grapalat"/>
          <w:szCs w:val="22"/>
          <w:lang w:val="af-ZA"/>
        </w:rPr>
      </w:pPr>
      <w:r w:rsidRPr="00E6597C">
        <w:rPr>
          <w:rFonts w:ascii="GHEA Grapalat" w:hAnsi="GHEA Grapalat"/>
          <w:szCs w:val="22"/>
          <w:lang w:val="af-ZA"/>
        </w:rPr>
        <w:t xml:space="preserve"> </w:t>
      </w:r>
    </w:p>
    <w:p w14:paraId="7A0FB5A7" w14:textId="10D3D4E3"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1.1 </w:t>
      </w:r>
      <w:proofErr w:type="spellStart"/>
      <w:r w:rsidRPr="00E6597C">
        <w:rPr>
          <w:rFonts w:ascii="GHEA Grapalat" w:hAnsi="GHEA Grapalat" w:cs="Sylfaen"/>
          <w:sz w:val="20"/>
          <w:lang w:val="ru-RU"/>
        </w:rPr>
        <w:t>Սույն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հրահանգը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նպատակ</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ունի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օժանդակել</w:t>
      </w:r>
      <w:proofErr w:type="spellEnd"/>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proofErr w:type="spellStart"/>
      <w:r w:rsidRPr="00E6597C">
        <w:rPr>
          <w:rFonts w:ascii="GHEA Grapalat" w:hAnsi="GHEA Grapalat" w:cs="Sylfaen"/>
          <w:sz w:val="20"/>
          <w:lang w:val="ru-RU"/>
        </w:rPr>
        <w:t>ասնակիցներին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հայտը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պատրաստելիս</w:t>
      </w:r>
      <w:proofErr w:type="spellEnd"/>
      <w:r w:rsidR="004D5671" w:rsidRPr="00E6597C">
        <w:rPr>
          <w:rFonts w:ascii="GHEA Grapalat" w:hAnsi="GHEA Grapalat" w:cs="Sylfaen"/>
          <w:sz w:val="20"/>
          <w:lang w:val="ru-RU"/>
        </w:rPr>
        <w:t>։</w:t>
      </w:r>
    </w:p>
    <w:p w14:paraId="47B8B60A"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1.2 </w:t>
      </w:r>
      <w:proofErr w:type="spellStart"/>
      <w:r w:rsidRPr="00E6597C">
        <w:rPr>
          <w:rFonts w:ascii="GHEA Grapalat" w:hAnsi="GHEA Grapalat" w:cs="Sylfaen"/>
          <w:sz w:val="20"/>
          <w:lang w:val="ru-RU"/>
        </w:rPr>
        <w:t>Նպատակահարմարության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դեպքում</w:t>
      </w:r>
      <w:proofErr w:type="spellEnd"/>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proofErr w:type="spellStart"/>
      <w:r w:rsidRPr="00E6597C">
        <w:rPr>
          <w:rFonts w:ascii="GHEA Grapalat" w:hAnsi="GHEA Grapalat" w:cs="Sylfaen"/>
          <w:sz w:val="20"/>
          <w:lang w:val="ru-RU"/>
        </w:rPr>
        <w:t>ասնակիցը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պահանջվող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տեղեկությունները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կարող</w:t>
      </w:r>
      <w:proofErr w:type="spellEnd"/>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ներկայացնել</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սույն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հրահանգով</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առաջարկվող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ձևերից</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տարբերվող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այլ</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ձևերով</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պահպանելով</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պահանջվող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վավերապայմանները</w:t>
      </w:r>
      <w:proofErr w:type="spellEnd"/>
      <w:r w:rsidR="004D5671" w:rsidRPr="00E6597C">
        <w:rPr>
          <w:rFonts w:ascii="GHEA Grapalat" w:hAnsi="GHEA Grapalat" w:cs="Sylfaen"/>
          <w:sz w:val="20"/>
          <w:lang w:val="ru-RU"/>
        </w:rPr>
        <w:t>։</w:t>
      </w:r>
    </w:p>
    <w:p w14:paraId="142C668B"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1.3 </w:t>
      </w:r>
      <w:proofErr w:type="spellStart"/>
      <w:r w:rsidRPr="00E6597C">
        <w:rPr>
          <w:rFonts w:ascii="GHEA Grapalat" w:hAnsi="GHEA Grapalat" w:cs="Sylfaen"/>
          <w:sz w:val="20"/>
          <w:lang w:val="ru-RU"/>
        </w:rPr>
        <w:t>Հայտերը</w:t>
      </w:r>
      <w:proofErr w:type="spellEnd"/>
      <w:r w:rsidR="00AE679C" w:rsidRPr="00E6597C">
        <w:rPr>
          <w:rFonts w:ascii="GHEA Grapalat" w:hAnsi="GHEA Grapalat" w:cs="Sylfaen"/>
          <w:sz w:val="20"/>
          <w:lang w:val="af-ZA"/>
        </w:rPr>
        <w:t>,</w:t>
      </w:r>
      <w:r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հայերենից</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բացի</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կարող</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են</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ներկայացվել</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նաև</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անգլերեն</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կամ</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ռուսերեն</w:t>
      </w:r>
      <w:proofErr w:type="spellEnd"/>
      <w:r w:rsidR="004D5671" w:rsidRPr="00E6597C">
        <w:rPr>
          <w:rFonts w:ascii="GHEA Grapalat" w:hAnsi="GHEA Grapalat" w:cs="Sylfaen"/>
          <w:sz w:val="20"/>
          <w:lang w:val="ru-RU"/>
        </w:rPr>
        <w:t>։</w:t>
      </w:r>
      <w:r w:rsidRPr="00E6597C">
        <w:rPr>
          <w:rFonts w:ascii="GHEA Grapalat" w:hAnsi="GHEA Grapalat" w:cs="Sylfaen"/>
          <w:sz w:val="20"/>
          <w:lang w:val="af-ZA"/>
        </w:rPr>
        <w:t xml:space="preserve"> </w:t>
      </w:r>
    </w:p>
    <w:p w14:paraId="06668BDC" w14:textId="77777777" w:rsidR="00096865" w:rsidRPr="00E6597C" w:rsidRDefault="00096865" w:rsidP="00EF3662">
      <w:pPr>
        <w:jc w:val="center"/>
        <w:rPr>
          <w:del w:id="480" w:author="Հերմինե Գևորգյան" w:date="2026-02-26T23:44:00Z" w16du:dateUtc="2026-02-26T19:44:00Z"/>
          <w:rFonts w:ascii="GHEA Grapalat" w:hAnsi="GHEA Grapalat"/>
          <w:b/>
          <w:szCs w:val="22"/>
          <w:lang w:val="af-ZA"/>
        </w:rPr>
      </w:pPr>
    </w:p>
    <w:p w14:paraId="27103497"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2. </w:t>
      </w:r>
      <w:r w:rsidRPr="00E6597C">
        <w:rPr>
          <w:rFonts w:ascii="GHEA Grapalat" w:hAnsi="GHEA Grapalat" w:cs="Sylfaen"/>
          <w:b/>
          <w:sz w:val="20"/>
          <w:lang w:val="es-ES"/>
        </w:rPr>
        <w:t>ԸՆԹԱՑԱԿԱՐԳԻ</w:t>
      </w:r>
      <w:r w:rsidRPr="00E6597C">
        <w:rPr>
          <w:rFonts w:ascii="GHEA Grapalat" w:hAnsi="GHEA Grapalat"/>
          <w:b/>
          <w:sz w:val="20"/>
          <w:lang w:val="af-ZA"/>
        </w:rPr>
        <w:t xml:space="preserve"> </w:t>
      </w:r>
      <w:r w:rsidRPr="00E6597C">
        <w:rPr>
          <w:rFonts w:ascii="GHEA Grapalat" w:hAnsi="GHEA Grapalat" w:cs="Sylfaen"/>
          <w:b/>
          <w:sz w:val="20"/>
          <w:lang w:val="es-ES"/>
        </w:rPr>
        <w:t>ՀԱՅՏԸ</w:t>
      </w:r>
    </w:p>
    <w:p w14:paraId="33BE4B24" w14:textId="77777777" w:rsidR="00096865" w:rsidRPr="00E6597C" w:rsidRDefault="00096865" w:rsidP="00EF3662">
      <w:pPr>
        <w:ind w:firstLine="720"/>
        <w:jc w:val="center"/>
        <w:rPr>
          <w:del w:id="481" w:author="Հերմինե Գևորգյան" w:date="2026-02-26T23:44:00Z" w16du:dateUtc="2026-02-26T19:44:00Z"/>
          <w:rFonts w:ascii="GHEA Grapalat" w:hAnsi="GHEA Grapalat"/>
          <w:szCs w:val="22"/>
          <w:lang w:val="af-ZA"/>
        </w:rPr>
      </w:pPr>
    </w:p>
    <w:p w14:paraId="26556618" w14:textId="77777777" w:rsidR="00B26608" w:rsidRPr="00E6597C" w:rsidRDefault="00B26608" w:rsidP="00B26608">
      <w:pPr>
        <w:ind w:firstLine="567"/>
        <w:jc w:val="both"/>
        <w:rPr>
          <w:rFonts w:ascii="GHEA Grapalat" w:hAnsi="GHEA Grapalat"/>
          <w:sz w:val="20"/>
          <w:szCs w:val="20"/>
          <w:lang w:val="es-ES"/>
        </w:rPr>
      </w:pPr>
      <w:r w:rsidRPr="00E6597C">
        <w:rPr>
          <w:rFonts w:ascii="GHEA Grapalat" w:hAnsi="GHEA Grapalat"/>
          <w:sz w:val="20"/>
          <w:szCs w:val="20"/>
          <w:lang w:val="hy-AM"/>
        </w:rPr>
        <w:t xml:space="preserve">Ընթացակարգին մասնակցելու համար </w:t>
      </w:r>
      <w:r w:rsidRPr="00E6597C">
        <w:rPr>
          <w:rFonts w:ascii="GHEA Grapalat" w:hAnsi="GHEA Grapalat"/>
          <w:sz w:val="20"/>
          <w:szCs w:val="20"/>
        </w:rPr>
        <w:t>մ</w:t>
      </w:r>
      <w:r w:rsidRPr="00E6597C">
        <w:rPr>
          <w:rFonts w:ascii="GHEA Grapalat" w:hAnsi="GHEA Grapalat"/>
          <w:sz w:val="20"/>
          <w:szCs w:val="20"/>
          <w:lang w:val="hy-AM"/>
        </w:rPr>
        <w:t xml:space="preserve">ասնակիցը </w:t>
      </w:r>
      <w:proofErr w:type="spellStart"/>
      <w:r w:rsidRPr="00E6597C">
        <w:rPr>
          <w:rFonts w:ascii="GHEA Grapalat" w:hAnsi="GHEA Grapalat"/>
          <w:sz w:val="20"/>
          <w:szCs w:val="20"/>
        </w:rPr>
        <w:t>սույն</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հրավերի</w:t>
      </w:r>
      <w:proofErr w:type="spellEnd"/>
      <w:r w:rsidRPr="00E6597C">
        <w:rPr>
          <w:rFonts w:ascii="GHEA Grapalat" w:hAnsi="GHEA Grapalat"/>
          <w:sz w:val="20"/>
          <w:szCs w:val="20"/>
          <w:lang w:val="af-ZA"/>
        </w:rPr>
        <w:t xml:space="preserve"> 2-</w:t>
      </w:r>
      <w:proofErr w:type="spellStart"/>
      <w:r w:rsidRPr="00E6597C">
        <w:rPr>
          <w:rFonts w:ascii="GHEA Grapalat" w:hAnsi="GHEA Grapalat"/>
          <w:sz w:val="20"/>
          <w:szCs w:val="20"/>
        </w:rPr>
        <w:t>րդ</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մասի</w:t>
      </w:r>
      <w:proofErr w:type="spellEnd"/>
      <w:r w:rsidRPr="00E6597C">
        <w:rPr>
          <w:rFonts w:ascii="GHEA Grapalat" w:hAnsi="GHEA Grapalat"/>
          <w:sz w:val="20"/>
          <w:szCs w:val="20"/>
          <w:lang w:val="af-ZA"/>
        </w:rPr>
        <w:t xml:space="preserve"> 3-</w:t>
      </w:r>
      <w:proofErr w:type="spellStart"/>
      <w:r w:rsidRPr="00E6597C">
        <w:rPr>
          <w:rFonts w:ascii="GHEA Grapalat" w:hAnsi="GHEA Grapalat"/>
          <w:sz w:val="20"/>
          <w:szCs w:val="20"/>
        </w:rPr>
        <w:t>րդ</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բաժնով</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սահմանված</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կարգով</w:t>
      </w:r>
      <w:proofErr w:type="spellEnd"/>
      <w:r w:rsidRPr="00E6597C">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E6597C">
        <w:rPr>
          <w:rFonts w:ascii="GHEA Grapalat" w:hAnsi="GHEA Grapalat"/>
          <w:sz w:val="20"/>
          <w:szCs w:val="20"/>
          <w:lang w:val="es-ES"/>
        </w:rPr>
        <w:t>ը:</w:t>
      </w:r>
    </w:p>
    <w:p w14:paraId="353A5B2B" w14:textId="77777777" w:rsidR="002D5CF0" w:rsidRPr="00E6597C" w:rsidRDefault="0078387F" w:rsidP="00EF3662">
      <w:pPr>
        <w:ind w:firstLine="567"/>
        <w:jc w:val="both"/>
        <w:rPr>
          <w:rFonts w:ascii="GHEA Grapalat" w:hAnsi="GHEA Grapalat" w:cs="Sylfaen"/>
          <w:sz w:val="20"/>
          <w:lang w:val="es-ES"/>
        </w:rPr>
      </w:pPr>
      <w:proofErr w:type="spellStart"/>
      <w:r w:rsidRPr="00E6597C">
        <w:rPr>
          <w:rFonts w:ascii="GHEA Grapalat" w:hAnsi="GHEA Grapalat" w:cs="Sylfaen"/>
          <w:sz w:val="20"/>
        </w:rPr>
        <w:t>Մասնակիցը</w:t>
      </w:r>
      <w:proofErr w:type="spellEnd"/>
      <w:r w:rsidRPr="00E6597C">
        <w:rPr>
          <w:rFonts w:ascii="GHEA Grapalat" w:hAnsi="GHEA Grapalat" w:cs="Sylfaen"/>
          <w:sz w:val="20"/>
          <w:lang w:val="es-ES"/>
        </w:rPr>
        <w:t xml:space="preserve"> </w:t>
      </w:r>
      <w:proofErr w:type="spellStart"/>
      <w:r w:rsidR="002240AB" w:rsidRPr="00E6597C">
        <w:rPr>
          <w:rFonts w:ascii="GHEA Grapalat" w:hAnsi="GHEA Grapalat" w:cs="Sylfaen"/>
          <w:sz w:val="20"/>
        </w:rPr>
        <w:t>հայտով</w:t>
      </w:r>
      <w:proofErr w:type="spellEnd"/>
      <w:r w:rsidR="002240AB" w:rsidRPr="00E6597C">
        <w:rPr>
          <w:rFonts w:ascii="GHEA Grapalat" w:hAnsi="GHEA Grapalat" w:cs="Sylfaen"/>
          <w:sz w:val="20"/>
          <w:lang w:val="es-ES"/>
        </w:rPr>
        <w:t xml:space="preserve"> </w:t>
      </w:r>
      <w:proofErr w:type="spellStart"/>
      <w:r w:rsidRPr="00E6597C">
        <w:rPr>
          <w:rFonts w:ascii="GHEA Grapalat" w:hAnsi="GHEA Grapalat" w:cs="Sylfaen"/>
          <w:sz w:val="20"/>
        </w:rPr>
        <w:t>ներկայացնում</w:t>
      </w:r>
      <w:proofErr w:type="spellEnd"/>
      <w:r w:rsidRPr="00E6597C">
        <w:rPr>
          <w:rFonts w:ascii="GHEA Grapalat" w:hAnsi="GHEA Grapalat" w:cs="Sylfaen"/>
          <w:sz w:val="20"/>
          <w:lang w:val="es-ES"/>
        </w:rPr>
        <w:t xml:space="preserve"> </w:t>
      </w:r>
      <w:r w:rsidRPr="00E6597C">
        <w:rPr>
          <w:rFonts w:ascii="GHEA Grapalat" w:hAnsi="GHEA Grapalat" w:cs="Sylfaen"/>
          <w:sz w:val="20"/>
        </w:rPr>
        <w:t>է</w:t>
      </w:r>
      <w:r w:rsidRPr="00E6597C">
        <w:rPr>
          <w:rFonts w:ascii="GHEA Grapalat" w:hAnsi="GHEA Grapalat" w:cs="Sylfaen"/>
          <w:sz w:val="20"/>
          <w:lang w:val="es-ES"/>
        </w:rPr>
        <w:t xml:space="preserve"> </w:t>
      </w:r>
      <w:proofErr w:type="spellStart"/>
      <w:r w:rsidRPr="00E6597C">
        <w:rPr>
          <w:rFonts w:ascii="GHEA Grapalat" w:hAnsi="GHEA Grapalat" w:cs="Sylfaen"/>
          <w:sz w:val="20"/>
        </w:rPr>
        <w:t>իր</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rPr>
        <w:t>կողմից</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rPr>
        <w:t>հաստատված</w:t>
      </w:r>
      <w:proofErr w:type="spellEnd"/>
      <w:r w:rsidRPr="00E6597C">
        <w:rPr>
          <w:rFonts w:ascii="GHEA Grapalat" w:hAnsi="GHEA Grapalat" w:cs="Sylfaen"/>
          <w:sz w:val="20"/>
          <w:lang w:val="es-ES"/>
        </w:rPr>
        <w:t>`</w:t>
      </w:r>
    </w:p>
    <w:p w14:paraId="1AC86028" w14:textId="77777777" w:rsidR="00096865" w:rsidRPr="00E6597C" w:rsidRDefault="002D5CF0" w:rsidP="00EF3662">
      <w:pPr>
        <w:ind w:firstLine="567"/>
        <w:jc w:val="both"/>
        <w:rPr>
          <w:rFonts w:ascii="GHEA Grapalat" w:hAnsi="GHEA Grapalat" w:cs="Sylfaen"/>
          <w:sz w:val="20"/>
          <w:lang w:val="es-ES"/>
        </w:rPr>
      </w:pPr>
      <w:r w:rsidRPr="00E6597C">
        <w:rPr>
          <w:rFonts w:ascii="GHEA Grapalat" w:hAnsi="GHEA Grapalat" w:cs="Sylfaen"/>
          <w:sz w:val="20"/>
          <w:lang w:val="es-ES"/>
        </w:rPr>
        <w:t>2.</w:t>
      </w:r>
      <w:r w:rsidR="00D76BBA" w:rsidRPr="00E6597C">
        <w:rPr>
          <w:rFonts w:ascii="GHEA Grapalat" w:hAnsi="GHEA Grapalat" w:cs="Sylfaen"/>
          <w:sz w:val="20"/>
          <w:lang w:val="es-ES"/>
        </w:rPr>
        <w:t>1</w:t>
      </w:r>
      <w:r w:rsidRPr="00E6597C">
        <w:rPr>
          <w:rFonts w:ascii="GHEA Grapalat" w:hAnsi="GHEA Grapalat" w:cs="Sylfaen"/>
          <w:sz w:val="20"/>
          <w:lang w:val="es-ES"/>
        </w:rPr>
        <w:t xml:space="preserve"> </w:t>
      </w:r>
      <w:proofErr w:type="spellStart"/>
      <w:r w:rsidR="00096865" w:rsidRPr="00E6597C">
        <w:rPr>
          <w:rFonts w:ascii="GHEA Grapalat" w:hAnsi="GHEA Grapalat" w:cs="Sylfaen"/>
          <w:sz w:val="20"/>
          <w:lang w:val="ru-RU"/>
        </w:rPr>
        <w:t>ընթացակարգին</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մասնակցելու</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դիմում</w:t>
      </w:r>
      <w:proofErr w:type="spellEnd"/>
      <w:r w:rsidR="00EF4630" w:rsidRPr="00E6597C">
        <w:rPr>
          <w:rFonts w:ascii="GHEA Grapalat" w:hAnsi="GHEA Grapalat" w:cs="Sylfaen"/>
          <w:sz w:val="20"/>
          <w:lang w:val="es-ES"/>
        </w:rPr>
        <w:t>-</w:t>
      </w:r>
      <w:proofErr w:type="spellStart"/>
      <w:r w:rsidR="00EF4630" w:rsidRPr="00E6597C">
        <w:rPr>
          <w:rFonts w:ascii="GHEA Grapalat" w:hAnsi="GHEA Grapalat" w:cs="Sylfaen"/>
          <w:sz w:val="20"/>
        </w:rPr>
        <w:t>հայտարարություն</w:t>
      </w:r>
      <w:proofErr w:type="spellEnd"/>
      <w:r w:rsidR="00096865" w:rsidRPr="00E6597C">
        <w:rPr>
          <w:rFonts w:ascii="GHEA Grapalat" w:hAnsi="GHEA Grapalat" w:cs="Sylfaen"/>
          <w:sz w:val="20"/>
          <w:lang w:val="af-ZA"/>
        </w:rPr>
        <w:t xml:space="preserve">` </w:t>
      </w:r>
      <w:r w:rsidR="006F49AA" w:rsidRPr="00E6597C">
        <w:rPr>
          <w:rFonts w:ascii="GHEA Grapalat" w:hAnsi="GHEA Grapalat" w:cs="Sylfaen"/>
          <w:sz w:val="20"/>
          <w:lang w:val="af-ZA"/>
        </w:rPr>
        <w:t>համաձայն հ</w:t>
      </w:r>
      <w:proofErr w:type="spellStart"/>
      <w:r w:rsidR="00096865" w:rsidRPr="00E6597C">
        <w:rPr>
          <w:rFonts w:ascii="GHEA Grapalat" w:hAnsi="GHEA Grapalat" w:cs="Sylfaen"/>
          <w:sz w:val="20"/>
          <w:lang w:val="ru-RU"/>
        </w:rPr>
        <w:t>ավելված</w:t>
      </w:r>
      <w:proofErr w:type="spellEnd"/>
      <w:r w:rsidR="00096865" w:rsidRPr="00E6597C">
        <w:rPr>
          <w:rFonts w:ascii="GHEA Grapalat" w:hAnsi="GHEA Grapalat" w:cs="Sylfaen"/>
          <w:sz w:val="20"/>
          <w:lang w:val="af-ZA"/>
        </w:rPr>
        <w:t xml:space="preserve"> N 1</w:t>
      </w:r>
      <w:r w:rsidR="006F49AA" w:rsidRPr="00E6597C">
        <w:rPr>
          <w:rFonts w:ascii="GHEA Grapalat" w:hAnsi="GHEA Grapalat" w:cs="Sylfaen"/>
          <w:sz w:val="20"/>
          <w:lang w:val="af-ZA"/>
        </w:rPr>
        <w:t>-ի</w:t>
      </w:r>
      <w:r w:rsidR="00BC6807" w:rsidRPr="00E6597C">
        <w:rPr>
          <w:rFonts w:ascii="GHEA Grapalat" w:hAnsi="GHEA Grapalat" w:cs="Sylfaen"/>
          <w:sz w:val="20"/>
          <w:lang w:val="es-ES"/>
        </w:rPr>
        <w:t>.</w:t>
      </w:r>
    </w:p>
    <w:p w14:paraId="141DA8B7" w14:textId="77777777" w:rsidR="00EF4630" w:rsidRPr="00E6597C" w:rsidRDefault="00096865" w:rsidP="00EF4630">
      <w:pPr>
        <w:pStyle w:val="norm"/>
        <w:spacing w:line="276" w:lineRule="auto"/>
        <w:ind w:firstLine="567"/>
        <w:rPr>
          <w:rFonts w:ascii="GHEA Grapalat" w:hAnsi="GHEA Grapalat" w:cs="Sylfaen"/>
          <w:sz w:val="20"/>
          <w:szCs w:val="24"/>
          <w:lang w:val="af-ZA" w:eastAsia="en-US"/>
        </w:rPr>
      </w:pPr>
      <w:r w:rsidRPr="00E6597C">
        <w:rPr>
          <w:rFonts w:ascii="GHEA Grapalat" w:hAnsi="GHEA Grapalat" w:cs="Sylfaen"/>
          <w:sz w:val="20"/>
          <w:lang w:val="af-ZA"/>
        </w:rPr>
        <w:t>2.</w:t>
      </w:r>
      <w:r w:rsidR="00180EE9" w:rsidRPr="00E6597C">
        <w:rPr>
          <w:rFonts w:ascii="GHEA Grapalat" w:hAnsi="GHEA Grapalat" w:cs="Sylfaen"/>
          <w:sz w:val="20"/>
          <w:lang w:val="af-ZA"/>
        </w:rPr>
        <w:t>2</w:t>
      </w:r>
      <w:r w:rsidRPr="00E6597C">
        <w:rPr>
          <w:rFonts w:ascii="GHEA Grapalat" w:hAnsi="GHEA Grapalat" w:cs="Sylfaen"/>
          <w:sz w:val="20"/>
          <w:lang w:val="af-ZA"/>
        </w:rPr>
        <w:t xml:space="preserve"> </w:t>
      </w:r>
      <w:r w:rsidR="00C96127" w:rsidRPr="00E6597C">
        <w:rPr>
          <w:rFonts w:ascii="GHEA Grapalat" w:hAnsi="GHEA Grapalat" w:cs="Sylfaen"/>
          <w:sz w:val="20"/>
          <w:lang w:val="af-ZA"/>
        </w:rPr>
        <w:t xml:space="preserve">ենթակապալի </w:t>
      </w:r>
      <w:proofErr w:type="spellStart"/>
      <w:r w:rsidR="00EF4630" w:rsidRPr="00E6597C">
        <w:rPr>
          <w:rFonts w:ascii="GHEA Grapalat" w:hAnsi="GHEA Grapalat" w:cs="Sylfaen"/>
          <w:sz w:val="20"/>
          <w:szCs w:val="24"/>
          <w:lang w:eastAsia="en-US"/>
        </w:rPr>
        <w:t>պայմանագրի</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պատճենը</w:t>
      </w:r>
      <w:proofErr w:type="spellEnd"/>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և</w:t>
      </w:r>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դրա</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կողմ</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հանդիսացող</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անձի</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տվյալները</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եթե</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պայմանագիրն</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իրականացվելու</w:t>
      </w:r>
      <w:proofErr w:type="spellEnd"/>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է</w:t>
      </w:r>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գործակալության</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միջոցով</w:t>
      </w:r>
      <w:proofErr w:type="spellEnd"/>
      <w:r w:rsidR="00EF4630" w:rsidRPr="00E6597C">
        <w:rPr>
          <w:rFonts w:ascii="GHEA Grapalat" w:hAnsi="GHEA Grapalat" w:cs="Sylfaen"/>
          <w:sz w:val="20"/>
          <w:szCs w:val="24"/>
          <w:lang w:val="af-ZA" w:eastAsia="en-US"/>
        </w:rPr>
        <w:t>.</w:t>
      </w:r>
    </w:p>
    <w:p w14:paraId="50DE2136" w14:textId="47374849" w:rsidR="00EF4630" w:rsidRPr="000E08D1" w:rsidRDefault="00EF4630" w:rsidP="00505AD4">
      <w:pPr>
        <w:pStyle w:val="norm"/>
        <w:spacing w:line="240" w:lineRule="auto"/>
        <w:ind w:firstLine="567"/>
        <w:rPr>
          <w:rFonts w:ascii="GHEA Grapalat" w:hAnsi="GHEA Grapalat" w:cs="Sylfaen"/>
          <w:color w:val="FFFFFF"/>
          <w:sz w:val="20"/>
          <w:szCs w:val="24"/>
          <w:lang w:val="hy-AM" w:eastAsia="en-US"/>
        </w:rPr>
      </w:pPr>
      <w:r w:rsidRPr="00E6597C">
        <w:rPr>
          <w:rFonts w:ascii="GHEA Grapalat" w:hAnsi="GHEA Grapalat" w:cs="Sylfaen"/>
          <w:sz w:val="20"/>
          <w:szCs w:val="24"/>
          <w:lang w:val="af-ZA" w:eastAsia="en-US"/>
        </w:rPr>
        <w:t xml:space="preserve">2.3 </w:t>
      </w:r>
      <w:proofErr w:type="spellStart"/>
      <w:r w:rsidRPr="00E6597C">
        <w:rPr>
          <w:rFonts w:ascii="GHEA Grapalat" w:hAnsi="GHEA Grapalat" w:cs="Sylfaen"/>
          <w:sz w:val="20"/>
          <w:szCs w:val="24"/>
          <w:lang w:eastAsia="en-US"/>
        </w:rPr>
        <w:t>համատեղ</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գործունեության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պայմանագիրը</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եթե</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մասնակիցները</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գնման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ընթացակարգին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մասնակցում</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են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համատեղ</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գործունեության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կարգով</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կոնսորցիումով</w:t>
      </w:r>
      <w:proofErr w:type="spellEnd"/>
      <w:r w:rsidRPr="00E6597C">
        <w:rPr>
          <w:rFonts w:ascii="GHEA Grapalat" w:hAnsi="GHEA Grapalat" w:cs="Sylfaen"/>
          <w:sz w:val="20"/>
          <w:szCs w:val="24"/>
          <w:lang w:val="af-ZA" w:eastAsia="en-US"/>
        </w:rPr>
        <w:t>).</w:t>
      </w:r>
      <w:r w:rsidR="000E08D1">
        <w:rPr>
          <w:rStyle w:val="af6"/>
          <w:rFonts w:ascii="GHEA Grapalat" w:hAnsi="GHEA Grapalat" w:cs="Sylfaen"/>
          <w:sz w:val="20"/>
          <w:szCs w:val="24"/>
          <w:lang w:val="af-ZA" w:eastAsia="en-US"/>
        </w:rPr>
        <w:footnoteReference w:id="19"/>
      </w:r>
    </w:p>
    <w:p w14:paraId="74ACFF50" w14:textId="09DA4440" w:rsidR="006505D2" w:rsidRPr="000E08D1" w:rsidRDefault="002C4DBF" w:rsidP="006A26BE">
      <w:pPr>
        <w:ind w:firstLine="567"/>
        <w:jc w:val="both"/>
        <w:rPr>
          <w:rFonts w:ascii="GHEA Grapalat" w:hAnsi="GHEA Grapalat"/>
          <w:sz w:val="20"/>
          <w:vertAlign w:val="superscript"/>
          <w:lang w:val="hy-AM"/>
        </w:rPr>
      </w:pPr>
      <w:del w:id="482" w:author="Հերմինե Գևորգյան" w:date="2026-02-26T23:44:00Z" w16du:dateUtc="2026-02-26T19:44:00Z">
        <w:r w:rsidRPr="00FF3C84">
          <w:rPr>
            <w:rFonts w:ascii="GHEA Grapalat" w:hAnsi="GHEA Grapalat" w:cs="Sylfaen"/>
            <w:sz w:val="20"/>
            <w:lang w:val="af-ZA"/>
          </w:rPr>
          <w:delText>2</w:delText>
        </w:r>
        <w:r w:rsidR="00E968EF" w:rsidRPr="00FF3C84">
          <w:rPr>
            <w:rFonts w:ascii="GHEA Grapalat" w:hAnsi="GHEA Grapalat" w:cs="Sylfaen"/>
            <w:sz w:val="20"/>
            <w:lang w:val="af-ZA"/>
          </w:rPr>
          <w:delText>.</w:delText>
        </w:r>
        <w:r w:rsidR="002E11D1" w:rsidRPr="000E08D1">
          <w:rPr>
            <w:rFonts w:ascii="GHEA Grapalat" w:hAnsi="GHEA Grapalat" w:cs="Sylfaen"/>
            <w:sz w:val="20"/>
            <w:lang w:val="af-ZA"/>
          </w:rPr>
          <w:delText>4</w:delText>
        </w:r>
        <w:r w:rsidR="002240AB" w:rsidRPr="000E08D1">
          <w:rPr>
            <w:rFonts w:ascii="GHEA Grapalat" w:hAnsi="GHEA Grapalat" w:cs="Sylfaen"/>
            <w:sz w:val="20"/>
            <w:lang w:val="af-ZA"/>
          </w:rPr>
          <w:delText xml:space="preserve"> </w:delText>
        </w:r>
        <w:r w:rsidRPr="000E08D1">
          <w:rPr>
            <w:rFonts w:ascii="GHEA Grapalat" w:hAnsi="GHEA Grapalat" w:cs="Sylfaen"/>
            <w:sz w:val="20"/>
            <w:lang w:val="hy-AM"/>
          </w:rPr>
          <w:delText>հայտի</w:delText>
        </w:r>
        <w:r w:rsidRPr="000E08D1">
          <w:rPr>
            <w:rFonts w:ascii="GHEA Grapalat" w:hAnsi="GHEA Grapalat" w:cs="Sylfaen"/>
            <w:sz w:val="20"/>
            <w:lang w:val="af-ZA"/>
          </w:rPr>
          <w:delText xml:space="preserve"> </w:delText>
        </w:r>
        <w:r w:rsidRPr="000E08D1">
          <w:rPr>
            <w:rFonts w:ascii="GHEA Grapalat" w:hAnsi="GHEA Grapalat" w:cs="Sylfaen"/>
            <w:sz w:val="20"/>
            <w:lang w:val="hy-AM"/>
          </w:rPr>
          <w:delText>ապահովում</w:delText>
        </w:r>
        <w:r w:rsidR="006A26BE" w:rsidRPr="000E08D1">
          <w:rPr>
            <w:rFonts w:ascii="GHEA Grapalat" w:hAnsi="GHEA Grapalat" w:cs="Sylfaen"/>
            <w:sz w:val="20"/>
            <w:lang w:val="hy-AM"/>
          </w:rPr>
          <w:delText>, որը ներկայացվում է</w:delText>
        </w:r>
        <w:r w:rsidR="000F3B31" w:rsidRPr="000E08D1">
          <w:rPr>
            <w:rFonts w:ascii="GHEA Grapalat" w:hAnsi="GHEA Grapalat" w:cs="Sylfaen"/>
            <w:sz w:val="20"/>
            <w:lang w:val="hy-AM"/>
          </w:rPr>
          <w:delText xml:space="preserve"> </w:delText>
        </w:r>
        <w:r w:rsidR="000C062F" w:rsidRPr="000E08D1">
          <w:rPr>
            <w:rFonts w:ascii="GHEA Grapalat" w:hAnsi="GHEA Grapalat" w:cs="Sylfaen"/>
            <w:sz w:val="20"/>
            <w:lang w:val="hy-AM"/>
          </w:rPr>
          <w:delText xml:space="preserve">կանխիկ փողի </w:delText>
        </w:r>
        <w:r w:rsidR="006505D2" w:rsidRPr="000E08D1">
          <w:rPr>
            <w:rFonts w:ascii="GHEA Grapalat" w:hAnsi="GHEA Grapalat" w:cs="Sylfaen"/>
            <w:sz w:val="20"/>
            <w:lang w:val="hy-AM"/>
          </w:rPr>
          <w:delText xml:space="preserve">կամ բանկային երաշխիքի </w:delText>
        </w:r>
        <w:r w:rsidR="000C062F" w:rsidRPr="000E08D1">
          <w:rPr>
            <w:rFonts w:ascii="GHEA Grapalat" w:hAnsi="GHEA Grapalat" w:cs="Sylfaen"/>
            <w:sz w:val="20"/>
            <w:lang w:val="hy-AM"/>
          </w:rPr>
          <w:delText>ձևով</w:delText>
        </w:r>
        <w:r w:rsidR="00F02DBC" w:rsidRPr="000E08D1">
          <w:rPr>
            <w:rFonts w:ascii="GHEA Grapalat" w:hAnsi="GHEA Grapalat" w:cs="Sylfaen"/>
            <w:sz w:val="20"/>
            <w:lang w:val="af-ZA"/>
          </w:rPr>
          <w:delText xml:space="preserve"> (</w:delText>
        </w:r>
        <w:r w:rsidR="00F02DBC" w:rsidRPr="000E08D1">
          <w:rPr>
            <w:rFonts w:ascii="GHEA Grapalat" w:hAnsi="GHEA Grapalat" w:cs="Sylfaen"/>
            <w:sz w:val="20"/>
            <w:lang w:val="hy-AM"/>
          </w:rPr>
          <w:delText>հավելված</w:delText>
        </w:r>
        <w:r w:rsidR="00F02DBC" w:rsidRPr="000E08D1">
          <w:rPr>
            <w:rFonts w:ascii="GHEA Grapalat" w:hAnsi="GHEA Grapalat" w:cs="Sylfaen"/>
            <w:sz w:val="20"/>
            <w:lang w:val="af-ZA"/>
          </w:rPr>
          <w:delText xml:space="preserve"> N 3)</w:delText>
        </w:r>
        <w:r w:rsidR="006A26BE" w:rsidRPr="000E08D1">
          <w:rPr>
            <w:rFonts w:ascii="GHEA Grapalat" w:hAnsi="GHEA Grapalat" w:cs="Sylfaen"/>
            <w:sz w:val="20"/>
            <w:lang w:val="hy-AM"/>
          </w:rPr>
          <w:delText>:</w:delText>
        </w:r>
        <w:r w:rsidR="0077364F" w:rsidRPr="000E08D1">
          <w:rPr>
            <w:rFonts w:ascii="GHEA Grapalat" w:hAnsi="GHEA Grapalat" w:cs="Sylfaen"/>
            <w:sz w:val="20"/>
            <w:lang w:val="hy-AM"/>
          </w:rPr>
          <w:delText xml:space="preserve"> </w:delText>
        </w:r>
        <w:r w:rsidR="00B26608" w:rsidRPr="000E08D1">
          <w:rPr>
            <w:rFonts w:ascii="GHEA Grapalat" w:hAnsi="GHEA Grapalat" w:cs="Sylfaen"/>
            <w:sz w:val="20"/>
            <w:lang w:val="hy-AM"/>
          </w:rPr>
          <w:delText>Ընդ որում հայտով ներկայացվում է կանխիկ փողի վճարումը հավաստող բնօրինակ փաստաթղթի կամ բանկային երաշխիքի բնօրինակը</w:delText>
        </w:r>
        <w:r w:rsidR="00B26608" w:rsidRPr="000E08D1">
          <w:rPr>
            <w:rFonts w:ascii="GHEA Grapalat" w:hAnsi="GHEA Grapalat" w:cs="Sylfaen"/>
            <w:sz w:val="20"/>
            <w:lang w:val="af-ZA"/>
          </w:rPr>
          <w:delText>:</w:delText>
        </w:r>
        <w:r w:rsidR="000E08D1" w:rsidRPr="000E08D1">
          <w:rPr>
            <w:rStyle w:val="af6"/>
            <w:rFonts w:ascii="GHEA Grapalat" w:hAnsi="GHEA Grapalat" w:cs="Sylfaen"/>
            <w:sz w:val="20"/>
            <w:lang w:val="af-ZA"/>
          </w:rPr>
          <w:footnoteReference w:id="20"/>
        </w:r>
      </w:del>
      <w:ins w:id="484" w:author="Հերմինե Գևորգյան" w:date="2026-02-26T23:44:00Z" w16du:dateUtc="2026-02-26T19:44:00Z">
        <w:r w:rsidRPr="00FF3C84">
          <w:rPr>
            <w:rFonts w:ascii="GHEA Grapalat" w:hAnsi="GHEA Grapalat" w:cs="Sylfaen"/>
            <w:sz w:val="20"/>
            <w:lang w:val="af-ZA"/>
          </w:rPr>
          <w:t>2</w:t>
        </w:r>
        <w:r w:rsidR="00E968EF" w:rsidRPr="00FF3C84">
          <w:rPr>
            <w:rFonts w:ascii="GHEA Grapalat" w:hAnsi="GHEA Grapalat" w:cs="Sylfaen"/>
            <w:sz w:val="20"/>
            <w:lang w:val="af-ZA"/>
          </w:rPr>
          <w:t>.</w:t>
        </w:r>
        <w:r w:rsidR="002E11D1" w:rsidRPr="000E08D1">
          <w:rPr>
            <w:rFonts w:ascii="GHEA Grapalat" w:hAnsi="GHEA Grapalat" w:cs="Sylfaen"/>
            <w:sz w:val="20"/>
            <w:lang w:val="af-ZA"/>
          </w:rPr>
          <w:t>4</w:t>
        </w:r>
      </w:ins>
      <w:r w:rsidR="00B26608" w:rsidRPr="000E08D1" w:rsidDel="00B26608">
        <w:rPr>
          <w:rFonts w:ascii="GHEA Grapalat" w:hAnsi="GHEA Grapalat" w:cs="Sylfaen"/>
          <w:sz w:val="20"/>
          <w:lang w:val="hy-AM"/>
        </w:rPr>
        <w:t xml:space="preserve"> </w:t>
      </w:r>
    </w:p>
    <w:p w14:paraId="2BCB9314" w14:textId="77777777" w:rsidR="002E11D1" w:rsidRPr="000E08D1" w:rsidRDefault="00096865" w:rsidP="00EF3662">
      <w:pPr>
        <w:ind w:firstLine="567"/>
        <w:jc w:val="both"/>
        <w:rPr>
          <w:rFonts w:ascii="GHEA Grapalat" w:hAnsi="GHEA Grapalat" w:cs="Sylfaen"/>
          <w:sz w:val="20"/>
          <w:lang w:val="af-ZA"/>
        </w:rPr>
      </w:pPr>
      <w:r w:rsidRPr="000E08D1">
        <w:rPr>
          <w:rFonts w:ascii="GHEA Grapalat" w:hAnsi="GHEA Grapalat" w:cs="Sylfaen"/>
          <w:sz w:val="20"/>
          <w:lang w:val="af-ZA"/>
        </w:rPr>
        <w:t>2.</w:t>
      </w:r>
      <w:r w:rsidR="002E11D1" w:rsidRPr="000E08D1">
        <w:rPr>
          <w:rFonts w:ascii="GHEA Grapalat" w:hAnsi="GHEA Grapalat" w:cs="Sylfaen"/>
          <w:sz w:val="20"/>
          <w:lang w:val="af-ZA"/>
        </w:rPr>
        <w:t>5</w:t>
      </w:r>
      <w:r w:rsidR="00FF3C84" w:rsidRPr="000E08D1">
        <w:rPr>
          <w:rFonts w:ascii="GHEA Grapalat" w:hAnsi="GHEA Grapalat" w:cs="Sylfaen"/>
          <w:sz w:val="20"/>
          <w:lang w:val="af-ZA"/>
        </w:rPr>
        <w:t xml:space="preserve"> </w:t>
      </w:r>
      <w:r w:rsidR="00E67BA7" w:rsidRPr="000E08D1">
        <w:rPr>
          <w:rFonts w:ascii="GHEA Grapalat" w:hAnsi="GHEA Grapalat" w:cs="Sylfaen"/>
          <w:sz w:val="20"/>
          <w:lang w:val="hy-AM"/>
        </w:rPr>
        <w:t>գնային</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առաջարկ</w:t>
      </w:r>
      <w:r w:rsidR="00294FFF" w:rsidRPr="000E08D1">
        <w:rPr>
          <w:rFonts w:ascii="GHEA Grapalat" w:hAnsi="GHEA Grapalat" w:cs="Sylfaen"/>
          <w:sz w:val="20"/>
          <w:lang w:val="af-ZA"/>
        </w:rPr>
        <w:t xml:space="preserve">` </w:t>
      </w:r>
      <w:r w:rsidR="00294FFF" w:rsidRPr="000E08D1">
        <w:rPr>
          <w:rFonts w:ascii="GHEA Grapalat" w:hAnsi="GHEA Grapalat" w:cs="Sylfaen"/>
          <w:sz w:val="20"/>
          <w:lang w:val="hy-AM"/>
        </w:rPr>
        <w:t>համաձայն</w:t>
      </w:r>
      <w:r w:rsidR="00294FFF" w:rsidRPr="000E08D1">
        <w:rPr>
          <w:rFonts w:ascii="GHEA Grapalat" w:hAnsi="GHEA Grapalat" w:cs="Sylfaen"/>
          <w:sz w:val="20"/>
          <w:lang w:val="af-ZA"/>
        </w:rPr>
        <w:t xml:space="preserve"> </w:t>
      </w:r>
      <w:r w:rsidR="00294FFF" w:rsidRPr="000E08D1">
        <w:rPr>
          <w:rFonts w:ascii="GHEA Grapalat" w:hAnsi="GHEA Grapalat" w:cs="Sylfaen"/>
          <w:sz w:val="20"/>
          <w:lang w:val="hy-AM"/>
        </w:rPr>
        <w:t>հավելված</w:t>
      </w:r>
      <w:r w:rsidR="00294FFF" w:rsidRPr="000E08D1">
        <w:rPr>
          <w:rFonts w:ascii="GHEA Grapalat" w:hAnsi="GHEA Grapalat" w:cs="Sylfaen"/>
          <w:sz w:val="20"/>
          <w:lang w:val="af-ZA"/>
        </w:rPr>
        <w:t xml:space="preserve"> N </w:t>
      </w:r>
      <w:r w:rsidR="004D557A" w:rsidRPr="000E08D1">
        <w:rPr>
          <w:rFonts w:ascii="GHEA Grapalat" w:hAnsi="GHEA Grapalat" w:cs="Sylfaen"/>
          <w:sz w:val="20"/>
          <w:lang w:val="af-ZA"/>
        </w:rPr>
        <w:t>2</w:t>
      </w:r>
      <w:r w:rsidR="00294FFF" w:rsidRPr="000E08D1">
        <w:rPr>
          <w:rFonts w:ascii="GHEA Grapalat" w:hAnsi="GHEA Grapalat" w:cs="Sylfaen"/>
          <w:sz w:val="20"/>
          <w:lang w:val="af-ZA"/>
        </w:rPr>
        <w:t>-</w:t>
      </w:r>
      <w:r w:rsidR="00294FFF" w:rsidRPr="000E08D1">
        <w:rPr>
          <w:rFonts w:ascii="GHEA Grapalat" w:hAnsi="GHEA Grapalat" w:cs="Sylfaen"/>
          <w:sz w:val="20"/>
          <w:lang w:val="hy-AM"/>
        </w:rPr>
        <w:t>ի</w:t>
      </w:r>
      <w:r w:rsidR="00294FFF" w:rsidRPr="000E08D1">
        <w:rPr>
          <w:rFonts w:ascii="GHEA Grapalat" w:hAnsi="GHEA Grapalat" w:cs="Sylfaen"/>
          <w:sz w:val="20"/>
          <w:lang w:val="af-ZA"/>
        </w:rPr>
        <w:t>: Գնային առաջարկը</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ներկայացվում</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է</w:t>
      </w:r>
      <w:r w:rsidR="00E67BA7" w:rsidRPr="000E08D1">
        <w:rPr>
          <w:rFonts w:ascii="GHEA Grapalat" w:hAnsi="GHEA Grapalat" w:cs="Sylfaen"/>
          <w:sz w:val="20"/>
          <w:lang w:val="af-ZA"/>
        </w:rPr>
        <w:t xml:space="preserve"> </w:t>
      </w:r>
      <w:r w:rsidR="005A1D54" w:rsidRPr="000E08D1">
        <w:rPr>
          <w:rFonts w:ascii="GHEA Grapalat" w:hAnsi="GHEA Grapalat" w:cs="Sylfaen"/>
          <w:sz w:val="20"/>
          <w:szCs w:val="20"/>
          <w:lang w:val="hy-AM"/>
        </w:rPr>
        <w:t xml:space="preserve">արժեք, </w:t>
      </w:r>
      <w:r w:rsidR="00357C32" w:rsidRPr="000E08D1">
        <w:rPr>
          <w:rFonts w:ascii="GHEA Grapalat" w:hAnsi="GHEA Grapalat" w:cs="Sylfaen"/>
          <w:sz w:val="20"/>
          <w:lang w:val="af-ZA"/>
        </w:rPr>
        <w:t xml:space="preserve">(ինքնարժեքի և կանխատեսվող շահույթի հանրագումարը) </w:t>
      </w:r>
      <w:r w:rsidR="00E67BA7" w:rsidRPr="000E08D1">
        <w:rPr>
          <w:rFonts w:ascii="GHEA Grapalat" w:hAnsi="GHEA Grapalat" w:cs="Sylfaen"/>
          <w:sz w:val="20"/>
          <w:lang w:val="hy-AM"/>
        </w:rPr>
        <w:t>և</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ավելացված</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արժեքի</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հարկ</w:t>
      </w:r>
      <w:r w:rsidR="00E67BA7" w:rsidRPr="000E08D1" w:rsidDel="001A1F55">
        <w:rPr>
          <w:rFonts w:ascii="GHEA Grapalat" w:hAnsi="GHEA Grapalat" w:cs="Sylfaen"/>
          <w:sz w:val="20"/>
          <w:lang w:val="af-ZA"/>
        </w:rPr>
        <w:t xml:space="preserve"> </w:t>
      </w:r>
      <w:r w:rsidR="00E67BA7" w:rsidRPr="000E08D1">
        <w:rPr>
          <w:rFonts w:ascii="GHEA Grapalat" w:hAnsi="GHEA Grapalat" w:cs="Sylfaen"/>
          <w:sz w:val="20"/>
          <w:lang w:val="hy-AM"/>
        </w:rPr>
        <w:t>ընդհանրական</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բաղադրիչներից</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բաղկացած</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հաշվարկի</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ձևով։</w:t>
      </w:r>
      <w:r w:rsidR="00E67BA7" w:rsidRPr="000E08D1">
        <w:rPr>
          <w:rFonts w:ascii="GHEA Grapalat" w:hAnsi="GHEA Grapalat" w:cs="Sylfaen"/>
          <w:sz w:val="20"/>
          <w:lang w:val="af-ZA"/>
        </w:rPr>
        <w:t xml:space="preserve"> </w:t>
      </w:r>
      <w:r w:rsidR="00357C32" w:rsidRPr="000E08D1">
        <w:rPr>
          <w:rFonts w:ascii="GHEA Grapalat" w:hAnsi="GHEA Grapalat" w:cs="Sylfaen"/>
          <w:sz w:val="20"/>
        </w:rPr>
        <w:t>Ա</w:t>
      </w:r>
      <w:r w:rsidR="005A1D54" w:rsidRPr="000E08D1">
        <w:rPr>
          <w:rFonts w:ascii="GHEA Grapalat" w:hAnsi="GHEA Grapalat" w:cs="Sylfaen"/>
          <w:sz w:val="20"/>
          <w:lang w:val="hy-AM"/>
        </w:rPr>
        <w:t>րժեքի</w:t>
      </w:r>
      <w:r w:rsidR="005A1D54" w:rsidRPr="000E08D1">
        <w:rPr>
          <w:rFonts w:ascii="GHEA Grapalat" w:hAnsi="GHEA Grapalat" w:cs="Sylfaen"/>
          <w:sz w:val="20"/>
          <w:lang w:val="af-ZA"/>
        </w:rPr>
        <w:t xml:space="preserve"> </w:t>
      </w:r>
      <w:proofErr w:type="spellStart"/>
      <w:r w:rsidR="00E67BA7" w:rsidRPr="000E08D1">
        <w:rPr>
          <w:rFonts w:ascii="GHEA Grapalat" w:hAnsi="GHEA Grapalat" w:cs="Sylfaen"/>
          <w:sz w:val="20"/>
          <w:lang w:val="ru-RU"/>
        </w:rPr>
        <w:t>բաղադրիչների</w:t>
      </w:r>
      <w:proofErr w:type="spellEnd"/>
      <w:r w:rsidR="00E67BA7" w:rsidRPr="000E08D1">
        <w:rPr>
          <w:rFonts w:ascii="GHEA Grapalat" w:hAnsi="GHEA Grapalat" w:cs="Sylfaen"/>
          <w:sz w:val="20"/>
          <w:lang w:val="af-ZA"/>
        </w:rPr>
        <w:t xml:space="preserve"> </w:t>
      </w:r>
      <w:proofErr w:type="spellStart"/>
      <w:r w:rsidR="00E67BA7" w:rsidRPr="000E08D1">
        <w:rPr>
          <w:rFonts w:ascii="GHEA Grapalat" w:hAnsi="GHEA Grapalat" w:cs="Sylfaen"/>
          <w:sz w:val="20"/>
          <w:lang w:val="ru-RU"/>
        </w:rPr>
        <w:t>հաշվարկ</w:t>
      </w:r>
      <w:proofErr w:type="spellEnd"/>
      <w:r w:rsidR="00E67BA7" w:rsidRPr="000E08D1">
        <w:rPr>
          <w:rFonts w:ascii="GHEA Grapalat" w:hAnsi="GHEA Grapalat" w:cs="Sylfaen"/>
          <w:sz w:val="20"/>
          <w:lang w:val="af-ZA"/>
        </w:rPr>
        <w:t xml:space="preserve">` </w:t>
      </w:r>
      <w:proofErr w:type="spellStart"/>
      <w:r w:rsidR="00E67BA7" w:rsidRPr="000E08D1">
        <w:rPr>
          <w:rFonts w:ascii="GHEA Grapalat" w:hAnsi="GHEA Grapalat" w:cs="Sylfaen"/>
          <w:sz w:val="20"/>
          <w:lang w:val="ru-RU"/>
        </w:rPr>
        <w:t>բացվածք</w:t>
      </w:r>
      <w:proofErr w:type="spellEnd"/>
      <w:r w:rsidR="00E67BA7" w:rsidRPr="000E08D1">
        <w:rPr>
          <w:rFonts w:ascii="GHEA Grapalat" w:hAnsi="GHEA Grapalat" w:cs="Sylfaen"/>
          <w:sz w:val="20"/>
          <w:lang w:val="af-ZA"/>
        </w:rPr>
        <w:t xml:space="preserve"> </w:t>
      </w:r>
      <w:proofErr w:type="spellStart"/>
      <w:r w:rsidR="00E67BA7" w:rsidRPr="000E08D1">
        <w:rPr>
          <w:rFonts w:ascii="GHEA Grapalat" w:hAnsi="GHEA Grapalat" w:cs="Sylfaen"/>
          <w:sz w:val="20"/>
          <w:lang w:val="ru-RU"/>
        </w:rPr>
        <w:t>կամ</w:t>
      </w:r>
      <w:proofErr w:type="spellEnd"/>
      <w:r w:rsidR="00E67BA7" w:rsidRPr="000E08D1">
        <w:rPr>
          <w:rFonts w:ascii="GHEA Grapalat" w:hAnsi="GHEA Grapalat" w:cs="Sylfaen"/>
          <w:sz w:val="20"/>
          <w:lang w:val="af-ZA"/>
        </w:rPr>
        <w:t xml:space="preserve"> </w:t>
      </w:r>
      <w:proofErr w:type="spellStart"/>
      <w:r w:rsidR="00E67BA7" w:rsidRPr="000E08D1">
        <w:rPr>
          <w:rFonts w:ascii="GHEA Grapalat" w:hAnsi="GHEA Grapalat" w:cs="Sylfaen"/>
          <w:sz w:val="20"/>
          <w:lang w:val="ru-RU"/>
        </w:rPr>
        <w:t>այլ</w:t>
      </w:r>
      <w:proofErr w:type="spellEnd"/>
      <w:r w:rsidR="00E67BA7" w:rsidRPr="000E08D1">
        <w:rPr>
          <w:rFonts w:ascii="GHEA Grapalat" w:hAnsi="GHEA Grapalat" w:cs="Sylfaen"/>
          <w:sz w:val="20"/>
          <w:lang w:val="af-ZA"/>
        </w:rPr>
        <w:t xml:space="preserve"> </w:t>
      </w:r>
      <w:proofErr w:type="spellStart"/>
      <w:r w:rsidR="00E67BA7" w:rsidRPr="000E08D1">
        <w:rPr>
          <w:rFonts w:ascii="GHEA Grapalat" w:hAnsi="GHEA Grapalat" w:cs="Sylfaen"/>
          <w:sz w:val="20"/>
          <w:lang w:val="ru-RU"/>
        </w:rPr>
        <w:t>մանրամասներ</w:t>
      </w:r>
      <w:proofErr w:type="spellEnd"/>
      <w:r w:rsidR="00E67BA7" w:rsidRPr="000E08D1">
        <w:rPr>
          <w:rFonts w:ascii="GHEA Grapalat" w:hAnsi="GHEA Grapalat" w:cs="Sylfaen"/>
          <w:sz w:val="20"/>
          <w:lang w:val="af-ZA"/>
        </w:rPr>
        <w:t xml:space="preserve"> </w:t>
      </w:r>
      <w:proofErr w:type="spellStart"/>
      <w:r w:rsidR="00E67BA7" w:rsidRPr="000E08D1">
        <w:rPr>
          <w:rFonts w:ascii="GHEA Grapalat" w:hAnsi="GHEA Grapalat" w:cs="Sylfaen"/>
          <w:sz w:val="20"/>
          <w:lang w:val="ru-RU"/>
        </w:rPr>
        <w:t>չեն</w:t>
      </w:r>
      <w:proofErr w:type="spellEnd"/>
      <w:r w:rsidR="00E67BA7" w:rsidRPr="000E08D1">
        <w:rPr>
          <w:rFonts w:ascii="GHEA Grapalat" w:hAnsi="GHEA Grapalat" w:cs="Sylfaen"/>
          <w:sz w:val="20"/>
          <w:lang w:val="af-ZA"/>
        </w:rPr>
        <w:t xml:space="preserve"> </w:t>
      </w:r>
      <w:proofErr w:type="spellStart"/>
      <w:r w:rsidR="00E67BA7" w:rsidRPr="000E08D1">
        <w:rPr>
          <w:rFonts w:ascii="GHEA Grapalat" w:hAnsi="GHEA Grapalat" w:cs="Sylfaen"/>
          <w:sz w:val="20"/>
          <w:lang w:val="ru-RU"/>
        </w:rPr>
        <w:t>պահանջվում</w:t>
      </w:r>
      <w:proofErr w:type="spellEnd"/>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և</w:t>
      </w:r>
      <w:r w:rsidR="00E67BA7" w:rsidRPr="000E08D1">
        <w:rPr>
          <w:rFonts w:ascii="GHEA Grapalat" w:hAnsi="GHEA Grapalat" w:cs="Sylfaen"/>
          <w:sz w:val="20"/>
          <w:lang w:val="af-ZA"/>
        </w:rPr>
        <w:t xml:space="preserve"> </w:t>
      </w:r>
      <w:proofErr w:type="spellStart"/>
      <w:r w:rsidR="00E67BA7" w:rsidRPr="000E08D1">
        <w:rPr>
          <w:rFonts w:ascii="GHEA Grapalat" w:hAnsi="GHEA Grapalat" w:cs="Sylfaen"/>
          <w:sz w:val="20"/>
          <w:lang w:val="ru-RU"/>
        </w:rPr>
        <w:t>ներկայացվում</w:t>
      </w:r>
      <w:proofErr w:type="spellEnd"/>
      <w:r w:rsidR="002E11D1" w:rsidRPr="000E08D1">
        <w:rPr>
          <w:rFonts w:ascii="GHEA Grapalat" w:hAnsi="GHEA Grapalat" w:cs="Sylfaen"/>
          <w:sz w:val="20"/>
          <w:lang w:val="af-ZA"/>
        </w:rPr>
        <w:t>.</w:t>
      </w:r>
    </w:p>
    <w:p w14:paraId="4E45C179" w14:textId="60C61E34" w:rsidR="002E11D1" w:rsidRPr="000E08D1" w:rsidRDefault="002E11D1" w:rsidP="002E11D1">
      <w:pPr>
        <w:ind w:firstLine="567"/>
        <w:jc w:val="both"/>
        <w:rPr>
          <w:rFonts w:ascii="GHEA Grapalat" w:hAnsi="GHEA Grapalat"/>
          <w:sz w:val="20"/>
          <w:lang w:val="af-ZA"/>
        </w:rPr>
      </w:pPr>
      <w:r w:rsidRPr="000E08D1">
        <w:rPr>
          <w:rFonts w:ascii="GHEA Grapalat" w:hAnsi="GHEA Grapalat"/>
          <w:sz w:val="20"/>
          <w:lang w:val="af-ZA"/>
        </w:rPr>
        <w:t xml:space="preserve">2.6 </w:t>
      </w:r>
      <w:proofErr w:type="spellStart"/>
      <w:r w:rsidRPr="000E08D1">
        <w:rPr>
          <w:rFonts w:ascii="GHEA Grapalat" w:hAnsi="GHEA Grapalat" w:cs="Sylfaen"/>
          <w:sz w:val="20"/>
        </w:rPr>
        <w:t>շինարարական</w:t>
      </w:r>
      <w:proofErr w:type="spellEnd"/>
      <w:r w:rsidRPr="000E08D1">
        <w:rPr>
          <w:rFonts w:ascii="GHEA Grapalat" w:hAnsi="GHEA Grapalat" w:cs="Sylfaen"/>
          <w:sz w:val="20"/>
          <w:lang w:val="af-ZA"/>
        </w:rPr>
        <w:t xml:space="preserve"> </w:t>
      </w:r>
      <w:proofErr w:type="spellStart"/>
      <w:r w:rsidRPr="000E08D1">
        <w:rPr>
          <w:rFonts w:ascii="GHEA Grapalat" w:hAnsi="GHEA Grapalat" w:cs="Sylfaen"/>
          <w:sz w:val="20"/>
        </w:rPr>
        <w:t>աշխատանքների</w:t>
      </w:r>
      <w:proofErr w:type="spellEnd"/>
      <w:r w:rsidRPr="000E08D1">
        <w:rPr>
          <w:rFonts w:ascii="GHEA Grapalat" w:hAnsi="GHEA Grapalat" w:cs="Sylfaen"/>
          <w:sz w:val="20"/>
          <w:lang w:val="af-ZA"/>
        </w:rPr>
        <w:t xml:space="preserve"> </w:t>
      </w:r>
      <w:proofErr w:type="spellStart"/>
      <w:r w:rsidRPr="000E08D1">
        <w:rPr>
          <w:rFonts w:ascii="GHEA Grapalat" w:hAnsi="GHEA Grapalat" w:cs="Sylfaen"/>
          <w:sz w:val="20"/>
        </w:rPr>
        <w:t>գնման</w:t>
      </w:r>
      <w:proofErr w:type="spellEnd"/>
      <w:r w:rsidRPr="000E08D1">
        <w:rPr>
          <w:rFonts w:ascii="GHEA Grapalat" w:hAnsi="GHEA Grapalat" w:cs="Sylfaen"/>
          <w:sz w:val="20"/>
          <w:lang w:val="af-ZA"/>
        </w:rPr>
        <w:t xml:space="preserve"> </w:t>
      </w:r>
      <w:proofErr w:type="spellStart"/>
      <w:r w:rsidRPr="000E08D1">
        <w:rPr>
          <w:rFonts w:ascii="GHEA Grapalat" w:hAnsi="GHEA Grapalat" w:cs="Sylfaen"/>
          <w:sz w:val="20"/>
        </w:rPr>
        <w:t>դեպքում</w:t>
      </w:r>
      <w:proofErr w:type="spellEnd"/>
      <w:r w:rsidR="00C20953">
        <w:rPr>
          <w:rFonts w:ascii="GHEA Grapalat" w:hAnsi="GHEA Grapalat" w:cs="Sylfaen"/>
          <w:sz w:val="20"/>
          <w:lang w:val="hy-AM"/>
        </w:rPr>
        <w:t xml:space="preserve"> </w:t>
      </w:r>
      <w:proofErr w:type="spellStart"/>
      <w:r w:rsidR="00C20953" w:rsidRPr="005C4D07">
        <w:rPr>
          <w:rFonts w:ascii="GHEA Grapalat" w:hAnsi="GHEA Grapalat" w:cs="Sylfaen"/>
          <w:sz w:val="20"/>
        </w:rPr>
        <w:t>իր</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կողմից</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հաստատված</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հավաստում</w:t>
      </w:r>
      <w:proofErr w:type="spellEnd"/>
      <w:r w:rsidR="00C20953" w:rsidRPr="005C4D07">
        <w:rPr>
          <w:rFonts w:ascii="GHEA Grapalat" w:hAnsi="GHEA Grapalat" w:cs="Sylfaen"/>
          <w:sz w:val="20"/>
        </w:rPr>
        <w:t>՝</w:t>
      </w:r>
      <w:r w:rsidR="00C20953" w:rsidRPr="005C4D07">
        <w:rPr>
          <w:rFonts w:ascii="GHEA Grapalat" w:hAnsi="GHEA Grapalat" w:cs="Sylfaen"/>
          <w:sz w:val="20"/>
          <w:lang w:val="af-ZA"/>
        </w:rPr>
        <w:t xml:space="preserve"> </w:t>
      </w:r>
      <w:r w:rsidR="00C20953" w:rsidRPr="006E3999">
        <w:rPr>
          <w:rFonts w:ascii="GHEA Grapalat" w:hAnsi="GHEA Grapalat" w:cs="Sylfaen"/>
          <w:sz w:val="20"/>
          <w:lang w:val="af-ZA"/>
        </w:rPr>
        <w:t>համաձայն հ</w:t>
      </w:r>
      <w:proofErr w:type="spellStart"/>
      <w:r w:rsidR="00C20953" w:rsidRPr="006E3999">
        <w:rPr>
          <w:rFonts w:ascii="GHEA Grapalat" w:hAnsi="GHEA Grapalat" w:cs="Sylfaen"/>
          <w:sz w:val="20"/>
          <w:lang w:val="ru-RU"/>
        </w:rPr>
        <w:t>ավելված</w:t>
      </w:r>
      <w:proofErr w:type="spellEnd"/>
      <w:r w:rsidR="00C20953" w:rsidRPr="006E3999">
        <w:rPr>
          <w:rFonts w:ascii="GHEA Grapalat" w:hAnsi="GHEA Grapalat" w:cs="Sylfaen"/>
          <w:sz w:val="20"/>
          <w:lang w:val="af-ZA"/>
        </w:rPr>
        <w:t xml:space="preserve"> N 1</w:t>
      </w:r>
      <w:r w:rsidR="00C20953" w:rsidRPr="006E3999">
        <w:rPr>
          <w:rFonts w:ascii="GHEA Grapalat" w:hAnsi="GHEA Grapalat" w:cs="Sylfaen"/>
          <w:sz w:val="20"/>
          <w:lang w:val="hy-AM"/>
        </w:rPr>
        <w:t>.1</w:t>
      </w:r>
      <w:r w:rsidR="00C20953" w:rsidRPr="006E3999">
        <w:rPr>
          <w:rFonts w:ascii="GHEA Grapalat" w:hAnsi="GHEA Grapalat" w:cs="Sylfaen"/>
          <w:sz w:val="20"/>
          <w:lang w:val="af-ZA"/>
        </w:rPr>
        <w:t>-ի</w:t>
      </w:r>
      <w:r w:rsidR="00C20953">
        <w:rPr>
          <w:rFonts w:ascii="GHEA Grapalat" w:hAnsi="GHEA Grapalat" w:cs="Sylfaen"/>
          <w:sz w:val="20"/>
          <w:lang w:val="hy-AM"/>
        </w:rPr>
        <w:t>,</w:t>
      </w:r>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սույն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հրավերին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կցված</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նախագծային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փաստաթղթերով</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որը</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հանդիսանում</w:t>
      </w:r>
      <w:proofErr w:type="spellEnd"/>
      <w:r w:rsidR="00C20953" w:rsidRPr="005C4D07">
        <w:rPr>
          <w:rFonts w:ascii="GHEA Grapalat" w:hAnsi="GHEA Grapalat" w:cs="Sylfaen"/>
          <w:sz w:val="20"/>
          <w:lang w:val="af-ZA"/>
        </w:rPr>
        <w:t xml:space="preserve"> </w:t>
      </w:r>
      <w:r w:rsidR="00C20953" w:rsidRPr="005C4D07">
        <w:rPr>
          <w:rFonts w:ascii="GHEA Grapalat" w:hAnsi="GHEA Grapalat" w:cs="Sylfaen"/>
          <w:sz w:val="20"/>
        </w:rPr>
        <w:t>է</w:t>
      </w:r>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նաև</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կնքվելիք</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պայմանագրի</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անբաժանելի</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մասը</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սահմանված</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տեխնիկական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բնութագրերին</w:t>
      </w:r>
      <w:proofErr w:type="spellEnd"/>
      <w:r w:rsidR="00C20953" w:rsidRPr="005C4D07">
        <w:rPr>
          <w:rFonts w:ascii="GHEA Grapalat" w:hAnsi="GHEA Grapalat" w:cs="Sylfaen"/>
          <w:sz w:val="20"/>
          <w:lang w:val="af-ZA"/>
        </w:rPr>
        <w:t xml:space="preserve"> </w:t>
      </w:r>
      <w:r w:rsidR="00C20953" w:rsidRPr="005C4D07">
        <w:rPr>
          <w:rFonts w:ascii="GHEA Grapalat" w:hAnsi="GHEA Grapalat" w:cs="Sylfaen"/>
          <w:sz w:val="20"/>
        </w:rPr>
        <w:t>և</w:t>
      </w:r>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երաշխիքային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սպասարկման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պայմաններին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համապատասխանող</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նյութերի</w:t>
      </w:r>
      <w:proofErr w:type="spellEnd"/>
      <w:r w:rsidR="00C20953" w:rsidRPr="005C4D07">
        <w:rPr>
          <w:rFonts w:ascii="GHEA Grapalat" w:hAnsi="GHEA Grapalat" w:cs="Sylfaen"/>
          <w:sz w:val="20"/>
          <w:lang w:val="af-ZA"/>
        </w:rPr>
        <w:t xml:space="preserve"> </w:t>
      </w:r>
      <w:r w:rsidR="00C20953" w:rsidRPr="005C4D07">
        <w:rPr>
          <w:rFonts w:ascii="GHEA Grapalat" w:hAnsi="GHEA Grapalat" w:cs="Sylfaen"/>
          <w:sz w:val="20"/>
        </w:rPr>
        <w:t>և</w:t>
      </w:r>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կամ</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սարքերի</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ու</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սարքավորումների</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տեղադրման</w:t>
      </w:r>
      <w:proofErr w:type="spellEnd"/>
      <w:r w:rsidR="00C20953" w:rsidRPr="005C4D07">
        <w:rPr>
          <w:rFonts w:ascii="GHEA Grapalat" w:hAnsi="GHEA Grapalat" w:cs="Sylfaen"/>
          <w:sz w:val="20"/>
          <w:lang w:val="af-ZA"/>
        </w:rPr>
        <w:t xml:space="preserve"> </w:t>
      </w:r>
      <w:r w:rsidR="00C20953" w:rsidRPr="00715D2E">
        <w:rPr>
          <w:rFonts w:ascii="GHEA Grapalat" w:hAnsi="GHEA Grapalat" w:cs="Sylfaen"/>
          <w:sz w:val="20"/>
          <w:lang w:val="af-ZA"/>
        </w:rPr>
        <w:t>(</w:t>
      </w:r>
      <w:r w:rsidR="00C20953">
        <w:rPr>
          <w:rFonts w:ascii="GHEA Grapalat" w:hAnsi="GHEA Grapalat" w:cs="Sylfaen"/>
          <w:sz w:val="20"/>
          <w:lang w:val="hy-AM"/>
        </w:rPr>
        <w:t>օգտագործման</w:t>
      </w:r>
      <w:r w:rsidR="00C20953" w:rsidRPr="00715D2E">
        <w:rPr>
          <w:rFonts w:ascii="GHEA Grapalat" w:hAnsi="GHEA Grapalat" w:cs="Sylfaen"/>
          <w:sz w:val="20"/>
          <w:lang w:val="af-ZA"/>
        </w:rPr>
        <w:t>)</w:t>
      </w:r>
      <w:r w:rsidR="00C20953">
        <w:rPr>
          <w:rFonts w:ascii="GHEA Grapalat" w:hAnsi="GHEA Grapalat" w:cs="Sylfaen"/>
          <w:sz w:val="20"/>
          <w:lang w:val="hy-AM"/>
        </w:rPr>
        <w:t xml:space="preserve"> </w:t>
      </w:r>
      <w:proofErr w:type="spellStart"/>
      <w:r w:rsidR="00C20953" w:rsidRPr="005C4D07">
        <w:rPr>
          <w:rFonts w:ascii="GHEA Grapalat" w:hAnsi="GHEA Grapalat" w:cs="Sylfaen"/>
          <w:sz w:val="20"/>
        </w:rPr>
        <w:t>պարտավորության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մասին</w:t>
      </w:r>
      <w:proofErr w:type="spellEnd"/>
      <w:r w:rsidR="00C20953" w:rsidRPr="005C4D07">
        <w:rPr>
          <w:rFonts w:ascii="GHEA Grapalat" w:hAnsi="GHEA Grapalat" w:cs="Sylfaen"/>
          <w:sz w:val="20"/>
        </w:rPr>
        <w:t>՝</w:t>
      </w:r>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մինչև</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տեղադրումը</w:t>
      </w:r>
      <w:proofErr w:type="spellEnd"/>
      <w:r w:rsidR="00C20953" w:rsidRPr="005C4D07">
        <w:rPr>
          <w:rFonts w:ascii="GHEA Grapalat" w:hAnsi="GHEA Grapalat" w:cs="Sylfaen"/>
          <w:sz w:val="20"/>
          <w:lang w:val="af-ZA"/>
        </w:rPr>
        <w:t xml:space="preserve"> </w:t>
      </w:r>
      <w:r w:rsidR="00C20953" w:rsidRPr="002C10A9">
        <w:rPr>
          <w:rFonts w:ascii="GHEA Grapalat" w:hAnsi="GHEA Grapalat" w:cs="Sylfaen"/>
          <w:sz w:val="20"/>
          <w:lang w:val="hy-AM"/>
        </w:rPr>
        <w:t>(</w:t>
      </w:r>
      <w:r w:rsidR="00C20953">
        <w:rPr>
          <w:rFonts w:ascii="GHEA Grapalat" w:hAnsi="GHEA Grapalat" w:cs="Sylfaen"/>
          <w:sz w:val="20"/>
          <w:lang w:val="hy-AM"/>
        </w:rPr>
        <w:t>օգտագործումը</w:t>
      </w:r>
      <w:r w:rsidR="00C20953" w:rsidRPr="002C10A9">
        <w:rPr>
          <w:rFonts w:ascii="GHEA Grapalat" w:hAnsi="GHEA Grapalat" w:cs="Sylfaen"/>
          <w:sz w:val="20"/>
          <w:lang w:val="hy-AM"/>
        </w:rPr>
        <w:t>)</w:t>
      </w:r>
      <w:r w:rsidR="00C20953">
        <w:rPr>
          <w:rFonts w:ascii="GHEA Grapalat" w:hAnsi="GHEA Grapalat" w:cs="Sylfaen"/>
          <w:sz w:val="20"/>
          <w:lang w:val="hy-AM"/>
        </w:rPr>
        <w:t xml:space="preserve"> </w:t>
      </w:r>
      <w:proofErr w:type="spellStart"/>
      <w:r w:rsidR="00C20953" w:rsidRPr="005C4D07">
        <w:rPr>
          <w:rFonts w:ascii="GHEA Grapalat" w:hAnsi="GHEA Grapalat" w:cs="Sylfaen"/>
          <w:sz w:val="20"/>
        </w:rPr>
        <w:t>դրանց</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տեխնիկական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բնութագրերը</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ապրանքային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նշանները</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ֆիրմային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անվանումները</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մակնիշները</w:t>
      </w:r>
      <w:proofErr w:type="spellEnd"/>
      <w:r w:rsidR="00C20953" w:rsidRPr="005C4D07">
        <w:rPr>
          <w:rFonts w:ascii="GHEA Grapalat" w:hAnsi="GHEA Grapalat" w:cs="Sylfaen"/>
          <w:sz w:val="20"/>
          <w:lang w:val="af-ZA"/>
        </w:rPr>
        <w:t xml:space="preserve"> </w:t>
      </w:r>
      <w:r w:rsidR="00C20953" w:rsidRPr="005C4D07">
        <w:rPr>
          <w:rFonts w:ascii="GHEA Grapalat" w:hAnsi="GHEA Grapalat" w:cs="Sylfaen"/>
          <w:sz w:val="20"/>
        </w:rPr>
        <w:t>և</w:t>
      </w:r>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երաշխիքային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ժամկետները</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նախապես</w:t>
      </w:r>
      <w:proofErr w:type="spellEnd"/>
      <w:r w:rsidR="00C20953" w:rsidRPr="005C4D07">
        <w:rPr>
          <w:rFonts w:ascii="GHEA Grapalat" w:hAnsi="GHEA Grapalat" w:cs="Sylfaen"/>
          <w:sz w:val="20"/>
          <w:lang w:val="af-ZA"/>
        </w:rPr>
        <w:t xml:space="preserve"> </w:t>
      </w:r>
      <w:r w:rsidR="00C20953">
        <w:rPr>
          <w:rFonts w:ascii="GHEA Grapalat" w:hAnsi="GHEA Grapalat" w:cs="Sylfaen"/>
          <w:sz w:val="20"/>
          <w:lang w:val="hy-AM"/>
        </w:rPr>
        <w:t xml:space="preserve">գրավոր </w:t>
      </w:r>
      <w:proofErr w:type="spellStart"/>
      <w:r w:rsidR="00C20953" w:rsidRPr="005C4D07">
        <w:rPr>
          <w:rFonts w:ascii="GHEA Grapalat" w:hAnsi="GHEA Grapalat" w:cs="Sylfaen"/>
          <w:sz w:val="20"/>
        </w:rPr>
        <w:t>համաձայնեցնելով</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պատվիրատուի</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հետ</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Սույն</w:t>
      </w:r>
      <w:proofErr w:type="spellEnd"/>
      <w:r w:rsidR="00C20953" w:rsidRPr="005C4D07">
        <w:rPr>
          <w:rFonts w:ascii="GHEA Grapalat" w:hAnsi="GHEA Grapalat" w:cs="Sylfaen"/>
          <w:sz w:val="20"/>
          <w:lang w:val="af-ZA"/>
        </w:rPr>
        <w:t xml:space="preserve"> </w:t>
      </w:r>
      <w:r w:rsidR="00C20953">
        <w:rPr>
          <w:rFonts w:ascii="GHEA Grapalat" w:hAnsi="GHEA Grapalat" w:cs="Sylfaen"/>
          <w:sz w:val="20"/>
          <w:lang w:val="hy-AM"/>
        </w:rPr>
        <w:t xml:space="preserve">կետով </w:t>
      </w:r>
      <w:proofErr w:type="spellStart"/>
      <w:r w:rsidR="00C20953" w:rsidRPr="005C4D07">
        <w:rPr>
          <w:rFonts w:ascii="GHEA Grapalat" w:hAnsi="GHEA Grapalat" w:cs="Sylfaen"/>
          <w:sz w:val="20"/>
        </w:rPr>
        <w:t>նախատեսված</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հավաստումն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առանձին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հավելվածով</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հաստատվում</w:t>
      </w:r>
      <w:proofErr w:type="spellEnd"/>
      <w:r w:rsidR="00C20953" w:rsidRPr="005C4D07">
        <w:rPr>
          <w:rFonts w:ascii="GHEA Grapalat" w:hAnsi="GHEA Grapalat" w:cs="Sylfaen"/>
          <w:sz w:val="20"/>
          <w:lang w:val="af-ZA"/>
        </w:rPr>
        <w:t xml:space="preserve"> </w:t>
      </w:r>
      <w:r w:rsidR="00C20953" w:rsidRPr="005C4D07">
        <w:rPr>
          <w:rFonts w:ascii="GHEA Grapalat" w:hAnsi="GHEA Grapalat" w:cs="Sylfaen"/>
          <w:sz w:val="20"/>
        </w:rPr>
        <w:t>է</w:t>
      </w:r>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նաև</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կնքվելիք</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պայմանագրով</w:t>
      </w:r>
      <w:proofErr w:type="spellEnd"/>
      <w:r w:rsidR="00C20953">
        <w:rPr>
          <w:rFonts w:ascii="GHEA Grapalat" w:hAnsi="GHEA Grapalat" w:cs="Sylfaen"/>
          <w:sz w:val="20"/>
          <w:lang w:val="hy-AM"/>
        </w:rPr>
        <w:t>:</w:t>
      </w:r>
      <w:r w:rsidR="000E08D1" w:rsidRPr="000E08D1">
        <w:rPr>
          <w:rStyle w:val="af6"/>
          <w:rFonts w:ascii="GHEA Grapalat" w:hAnsi="GHEA Grapalat" w:cs="Sylfaen"/>
          <w:sz w:val="20"/>
          <w:lang w:val="af-ZA"/>
        </w:rPr>
        <w:footnoteReference w:id="21"/>
      </w:r>
    </w:p>
    <w:p w14:paraId="651C1BCB" w14:textId="77777777" w:rsidR="00B26608" w:rsidRPr="00E6597C" w:rsidRDefault="00B26608" w:rsidP="00B26608">
      <w:pPr>
        <w:jc w:val="center"/>
        <w:rPr>
          <w:rFonts w:ascii="GHEA Grapalat" w:hAnsi="GHEA Grapalat" w:cs="Sylfaen"/>
          <w:b/>
          <w:sz w:val="20"/>
          <w:lang w:val="es-ES"/>
        </w:rPr>
      </w:pPr>
      <w:r w:rsidRPr="000E08D1">
        <w:rPr>
          <w:rFonts w:ascii="GHEA Grapalat" w:hAnsi="GHEA Grapalat"/>
          <w:b/>
          <w:sz w:val="20"/>
          <w:lang w:val="es-ES"/>
        </w:rPr>
        <w:t xml:space="preserve">3. </w:t>
      </w:r>
      <w:r w:rsidRPr="000E08D1">
        <w:rPr>
          <w:rFonts w:ascii="GHEA Grapalat" w:hAnsi="GHEA Grapalat" w:cs="Sylfaen"/>
          <w:b/>
          <w:sz w:val="20"/>
          <w:lang w:val="es-ES"/>
        </w:rPr>
        <w:t>ՀԱՅՏԸ</w:t>
      </w:r>
      <w:r w:rsidRPr="000E08D1">
        <w:rPr>
          <w:rFonts w:ascii="GHEA Grapalat" w:hAnsi="GHEA Grapalat" w:cs="Arial"/>
          <w:b/>
          <w:sz w:val="20"/>
          <w:lang w:val="es-ES"/>
        </w:rPr>
        <w:t xml:space="preserve">  </w:t>
      </w:r>
      <w:r w:rsidRPr="000E08D1">
        <w:rPr>
          <w:rFonts w:ascii="GHEA Grapalat" w:hAnsi="GHEA Grapalat" w:cs="Sylfaen"/>
          <w:b/>
          <w:sz w:val="20"/>
          <w:lang w:val="es-ES"/>
        </w:rPr>
        <w:t>ՊԱՏՐԱՍՏԵԼՈՒ</w:t>
      </w:r>
      <w:r w:rsidRPr="000E08D1">
        <w:rPr>
          <w:rFonts w:ascii="GHEA Grapalat" w:hAnsi="GHEA Grapalat" w:cs="Arial"/>
          <w:b/>
          <w:sz w:val="20"/>
          <w:lang w:val="es-ES"/>
        </w:rPr>
        <w:t xml:space="preserve">  </w:t>
      </w:r>
      <w:r w:rsidRPr="000E08D1">
        <w:rPr>
          <w:rFonts w:ascii="GHEA Grapalat" w:hAnsi="GHEA Grapalat" w:cs="Sylfaen"/>
          <w:b/>
          <w:sz w:val="20"/>
          <w:lang w:val="es-ES"/>
        </w:rPr>
        <w:t>ԿԱՐԳԸ</w:t>
      </w:r>
    </w:p>
    <w:p w14:paraId="0263169D" w14:textId="77777777" w:rsidR="00B26608" w:rsidRPr="00E6597C" w:rsidRDefault="00B26608" w:rsidP="00B26608">
      <w:pPr>
        <w:jc w:val="center"/>
        <w:rPr>
          <w:rFonts w:ascii="GHEA Grapalat" w:hAnsi="GHEA Grapalat" w:cs="Sylfaen"/>
          <w:b/>
          <w:sz w:val="20"/>
          <w:lang w:val="es-ES"/>
        </w:rPr>
      </w:pPr>
    </w:p>
    <w:p w14:paraId="2E672CAC" w14:textId="77777777" w:rsidR="00B26608" w:rsidRPr="00E6597C" w:rsidRDefault="00B26608" w:rsidP="00B26608">
      <w:pPr>
        <w:ind w:firstLine="567"/>
        <w:jc w:val="both"/>
        <w:rPr>
          <w:rFonts w:ascii="GHEA Grapalat" w:hAnsi="GHEA Grapalat" w:cs="Sylfaen"/>
          <w:sz w:val="20"/>
          <w:szCs w:val="20"/>
          <w:lang w:val="es-ES"/>
        </w:rPr>
      </w:pPr>
      <w:r w:rsidRPr="00E6597C">
        <w:rPr>
          <w:rFonts w:ascii="GHEA Grapalat" w:hAnsi="GHEA Grapalat"/>
          <w:sz w:val="20"/>
          <w:szCs w:val="20"/>
          <w:lang w:val="es-ES"/>
        </w:rPr>
        <w:t xml:space="preserve">3.1 </w:t>
      </w:r>
      <w:proofErr w:type="spellStart"/>
      <w:r w:rsidRPr="00E6597C">
        <w:rPr>
          <w:rFonts w:ascii="GHEA Grapalat" w:hAnsi="GHEA Grapalat" w:cs="Sylfaen"/>
          <w:sz w:val="20"/>
          <w:szCs w:val="20"/>
          <w:lang w:val="ru-RU"/>
        </w:rPr>
        <w:t>Մասնակիցը</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ru-RU"/>
        </w:rPr>
        <w:t>հայտը</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ru-RU"/>
        </w:rPr>
        <w:t>ներկայացնում</w:t>
      </w:r>
      <w:proofErr w:type="spellEnd"/>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ru-RU"/>
        </w:rPr>
        <w:t>սույն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ru-RU"/>
        </w:rPr>
        <w:t>հրավերով</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ru-RU"/>
        </w:rPr>
        <w:t>սահմանված</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ru-RU"/>
        </w:rPr>
        <w:t>կարգով</w:t>
      </w:r>
      <w:proofErr w:type="spellEnd"/>
      <w:r w:rsidRPr="00E6597C">
        <w:rPr>
          <w:rFonts w:ascii="GHEA Grapalat" w:hAnsi="GHEA Grapalat" w:cs="Sylfaen"/>
          <w:sz w:val="20"/>
          <w:szCs w:val="20"/>
          <w:lang w:val="ru-RU"/>
        </w:rPr>
        <w:t>։</w:t>
      </w:r>
      <w:r w:rsidRPr="00E6597C">
        <w:rPr>
          <w:rFonts w:ascii="GHEA Grapalat" w:hAnsi="GHEA Grapalat" w:cs="Sylfaen"/>
          <w:sz w:val="20"/>
          <w:szCs w:val="20"/>
          <w:lang w:val="es-ES"/>
        </w:rPr>
        <w:t xml:space="preserve"> </w:t>
      </w:r>
    </w:p>
    <w:p w14:paraId="47299FB3" w14:textId="665B944F" w:rsidR="00B26608" w:rsidRPr="00E6597C" w:rsidRDefault="00B26608" w:rsidP="00B26608">
      <w:pPr>
        <w:ind w:firstLine="567"/>
        <w:jc w:val="both"/>
        <w:rPr>
          <w:rFonts w:ascii="GHEA Grapalat" w:hAnsi="GHEA Grapalat" w:cs="Sylfaen"/>
          <w:sz w:val="20"/>
          <w:lang w:val="af-ZA"/>
        </w:rPr>
      </w:pPr>
      <w:proofErr w:type="spellStart"/>
      <w:r w:rsidRPr="00E6597C">
        <w:rPr>
          <w:rFonts w:ascii="GHEA Grapalat" w:hAnsi="GHEA Grapalat"/>
          <w:sz w:val="20"/>
          <w:szCs w:val="20"/>
        </w:rPr>
        <w:t>Մ</w:t>
      </w:r>
      <w:r w:rsidRPr="00E6597C">
        <w:rPr>
          <w:rFonts w:ascii="GHEA Grapalat" w:hAnsi="GHEA Grapalat" w:cs="Sylfaen"/>
          <w:sz w:val="20"/>
          <w:szCs w:val="20"/>
        </w:rPr>
        <w:t>ասնակցի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առաջարկները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դրանց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վերաբերող</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փաստաթղթերը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դրվում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ծրարի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մեջ</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որը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սոսնձում</w:t>
      </w:r>
      <w:proofErr w:type="spellEnd"/>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այն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ներկայացնողը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Ծրարում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ներառված</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փաստաթղթերը</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կազմվում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բնօրինակից</w:t>
      </w:r>
      <w:proofErr w:type="spellEnd"/>
      <w:r w:rsidRPr="00E6597C">
        <w:rPr>
          <w:rFonts w:ascii="GHEA Grapalat" w:hAnsi="GHEA Grapalat"/>
          <w:sz w:val="20"/>
          <w:szCs w:val="20"/>
          <w:lang w:val="es-ES"/>
        </w:rPr>
        <w:t xml:space="preserve"> </w:t>
      </w:r>
      <w:r w:rsidRPr="00E6597C">
        <w:rPr>
          <w:rFonts w:ascii="GHEA Grapalat" w:hAnsi="GHEA Grapalat" w:cs="Sylfaen"/>
          <w:sz w:val="20"/>
          <w:szCs w:val="20"/>
          <w:lang w:val="es-ES"/>
        </w:rPr>
        <w:t>/</w:t>
      </w:r>
      <w:proofErr w:type="spellStart"/>
      <w:r w:rsidRPr="00E6597C">
        <w:rPr>
          <w:rFonts w:ascii="GHEA Grapalat" w:hAnsi="GHEA Grapalat" w:cs="Sylfaen"/>
          <w:sz w:val="20"/>
          <w:szCs w:val="20"/>
          <w:lang w:val="es-ES"/>
        </w:rPr>
        <w:t>բացառությամբ</w:t>
      </w:r>
      <w:proofErr w:type="spellEnd"/>
      <w:r w:rsidRPr="00E6597C">
        <w:rPr>
          <w:rFonts w:ascii="GHEA Grapalat" w:hAnsi="GHEA Grapalat" w:cs="Sylfaen"/>
          <w:sz w:val="20"/>
          <w:szCs w:val="20"/>
          <w:lang w:val="es-ES"/>
        </w:rPr>
        <w:t xml:space="preserve"> 3-րդ </w:t>
      </w:r>
      <w:proofErr w:type="spellStart"/>
      <w:r w:rsidRPr="00E6597C">
        <w:rPr>
          <w:rFonts w:ascii="GHEA Grapalat" w:hAnsi="GHEA Grapalat" w:cs="Sylfaen"/>
          <w:sz w:val="20"/>
          <w:szCs w:val="20"/>
          <w:lang w:val="es-ES"/>
        </w:rPr>
        <w:t>կողմի</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կողմից</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տրամադրված</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կամ</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հաստատված</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փաստաթղթերի</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որոնց</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դեպքում</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ներկայացվում</w:t>
      </w:r>
      <w:proofErr w:type="spellEnd"/>
      <w:r w:rsidRPr="00E6597C">
        <w:rPr>
          <w:rFonts w:ascii="GHEA Grapalat" w:hAnsi="GHEA Grapalat" w:cs="Sylfaen"/>
          <w:sz w:val="20"/>
          <w:szCs w:val="20"/>
          <w:lang w:val="es-ES"/>
        </w:rPr>
        <w:t xml:space="preserve"> է </w:t>
      </w:r>
      <w:proofErr w:type="spellStart"/>
      <w:r w:rsidRPr="00E6597C">
        <w:rPr>
          <w:rFonts w:ascii="GHEA Grapalat" w:hAnsi="GHEA Grapalat" w:cs="Sylfaen"/>
          <w:sz w:val="20"/>
          <w:szCs w:val="20"/>
          <w:lang w:val="es-ES"/>
        </w:rPr>
        <w:t>դրանց</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բնօրինակից</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պատճենահանված</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տարբերակը</w:t>
      </w:r>
      <w:proofErr w:type="spellEnd"/>
      <w:r w:rsidRPr="00E6597C">
        <w:rPr>
          <w:rFonts w:ascii="GHEA Grapalat" w:hAnsi="GHEA Grapalat" w:cs="Sylfaen"/>
          <w:sz w:val="20"/>
          <w:szCs w:val="20"/>
          <w:lang w:val="es-ES"/>
        </w:rPr>
        <w:t xml:space="preserve">/ </w:t>
      </w:r>
      <w:r w:rsidRPr="00E6597C">
        <w:rPr>
          <w:rFonts w:ascii="GHEA Grapalat" w:hAnsi="GHEA Grapalat" w:cs="Sylfaen"/>
          <w:sz w:val="20"/>
          <w:szCs w:val="20"/>
        </w:rPr>
        <w:t>և</w:t>
      </w:r>
      <w:r w:rsidRPr="00E6597C">
        <w:rPr>
          <w:rFonts w:ascii="GHEA Grapalat" w:hAnsi="GHEA Grapalat"/>
          <w:sz w:val="20"/>
          <w:szCs w:val="20"/>
          <w:lang w:val="es-ES"/>
        </w:rPr>
        <w:t xml:space="preserve"> </w:t>
      </w:r>
      <w:del w:id="485" w:author="Հերմինե Գևորգյան" w:date="2026-02-26T23:44:00Z" w16du:dateUtc="2026-02-26T19:44:00Z">
        <w:r w:rsidRPr="00E6597C">
          <w:rPr>
            <w:rFonts w:ascii="GHEA Grapalat" w:hAnsi="GHEA Grapalat"/>
            <w:sz w:val="20"/>
            <w:szCs w:val="20"/>
            <w:lang w:val="es-ES"/>
          </w:rPr>
          <w:delText>_____________</w:delText>
        </w:r>
      </w:del>
      <w:ins w:id="486" w:author="Հերմինե Գևորգյան" w:date="2026-02-26T23:44:00Z" w16du:dateUtc="2026-02-26T19:44:00Z">
        <w:r w:rsidRPr="00E6597C">
          <w:rPr>
            <w:rFonts w:ascii="GHEA Grapalat" w:hAnsi="GHEA Grapalat"/>
            <w:sz w:val="20"/>
            <w:szCs w:val="20"/>
            <w:lang w:val="es-ES"/>
          </w:rPr>
          <w:t>__</w:t>
        </w:r>
        <w:r w:rsidR="00D672AD">
          <w:rPr>
            <w:rFonts w:ascii="GHEA Grapalat" w:hAnsi="GHEA Grapalat"/>
            <w:sz w:val="20"/>
            <w:szCs w:val="20"/>
            <w:lang w:val="hy-AM"/>
          </w:rPr>
          <w:t>1</w:t>
        </w:r>
        <w:r w:rsidRPr="00E6597C">
          <w:rPr>
            <w:rFonts w:ascii="GHEA Grapalat" w:hAnsi="GHEA Grapalat"/>
            <w:sz w:val="20"/>
            <w:szCs w:val="20"/>
            <w:lang w:val="es-ES"/>
          </w:rPr>
          <w:t>__</w:t>
        </w:r>
        <w:r w:rsidR="006348E0">
          <w:rPr>
            <w:rFonts w:ascii="GHEA Grapalat" w:hAnsi="GHEA Grapalat"/>
            <w:sz w:val="20"/>
            <w:szCs w:val="20"/>
            <w:lang w:val="es-ES"/>
          </w:rPr>
          <w:t xml:space="preserve"> </w:t>
        </w:r>
      </w:ins>
      <w:proofErr w:type="spellStart"/>
      <w:r w:rsidRPr="00E6597C">
        <w:rPr>
          <w:rFonts w:ascii="GHEA Grapalat" w:hAnsi="GHEA Grapalat"/>
          <w:sz w:val="20"/>
          <w:szCs w:val="20"/>
        </w:rPr>
        <w:t>օրինակ</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պատճեններից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Փաստաթղթերի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փաթեթների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վրա</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համապատասխանաբար</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գրվում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բնօրինակ</w:t>
      </w:r>
      <w:proofErr w:type="spellEnd"/>
      <w:r w:rsidRPr="00E6597C">
        <w:rPr>
          <w:rFonts w:ascii="GHEA Grapalat" w:hAnsi="GHEA Grapalat"/>
          <w:sz w:val="20"/>
          <w:szCs w:val="20"/>
          <w:lang w:val="es-ES"/>
        </w:rPr>
        <w:t xml:space="preserve">» </w:t>
      </w:r>
      <w:r w:rsidRPr="00E6597C">
        <w:rPr>
          <w:rFonts w:ascii="GHEA Grapalat" w:hAnsi="GHEA Grapalat" w:cs="Sylfaen"/>
          <w:sz w:val="20"/>
          <w:szCs w:val="20"/>
        </w:rPr>
        <w:t>և</w:t>
      </w:r>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պատճեն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բառերը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lang w:val="ru-RU"/>
        </w:rPr>
        <w:t>Հայտում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ներառվող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բնօրինակ</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փաստաթղթերի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փոխարեն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կարող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են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ներկայացվել</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դրանց</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նոտարական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կարգով</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վավերացված</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օրինակները</w:t>
      </w:r>
      <w:proofErr w:type="spellEnd"/>
      <w:r w:rsidRPr="00E6597C">
        <w:rPr>
          <w:rFonts w:ascii="GHEA Grapalat" w:hAnsi="GHEA Grapalat" w:cs="Sylfaen"/>
          <w:sz w:val="20"/>
          <w:lang w:val="ru-RU"/>
        </w:rPr>
        <w:t>։</w:t>
      </w:r>
    </w:p>
    <w:p w14:paraId="22E05F02" w14:textId="77777777" w:rsidR="00B26608" w:rsidRPr="00E6597C" w:rsidRDefault="00B26608" w:rsidP="00B26608">
      <w:pPr>
        <w:ind w:firstLine="720"/>
        <w:jc w:val="both"/>
        <w:rPr>
          <w:rFonts w:ascii="GHEA Grapalat" w:hAnsi="GHEA Grapalat"/>
          <w:sz w:val="20"/>
          <w:szCs w:val="20"/>
          <w:lang w:val="af-ZA"/>
        </w:rPr>
      </w:pPr>
      <w:proofErr w:type="spellStart"/>
      <w:r w:rsidRPr="00E6597C">
        <w:rPr>
          <w:rFonts w:ascii="GHEA Grapalat" w:hAnsi="GHEA Grapalat" w:cs="Sylfaen"/>
          <w:sz w:val="20"/>
          <w:szCs w:val="20"/>
        </w:rPr>
        <w:t>Ծրարը</w:t>
      </w:r>
      <w:proofErr w:type="spellEnd"/>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proofErr w:type="spellStart"/>
      <w:r w:rsidRPr="00E6597C">
        <w:rPr>
          <w:rFonts w:ascii="GHEA Grapalat" w:hAnsi="GHEA Grapalat"/>
          <w:sz w:val="20"/>
          <w:szCs w:val="20"/>
        </w:rPr>
        <w:t>սույն</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հրավերով</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նախատեսված</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մ</w:t>
      </w:r>
      <w:r w:rsidRPr="00E6597C">
        <w:rPr>
          <w:rFonts w:ascii="GHEA Grapalat" w:hAnsi="GHEA Grapalat" w:cs="Sylfaen"/>
          <w:sz w:val="20"/>
          <w:szCs w:val="20"/>
        </w:rPr>
        <w:t>ասնակցի</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կազմած</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փաստաթղթերն</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ստորագրում</w:t>
      </w:r>
      <w:proofErr w:type="spellEnd"/>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դրանք</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ներկայացնող</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անձը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կամ</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վերջինիս</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լիազորված</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անձը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այսուհետ</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գործակալ</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Եթե</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հայտը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ներկայացնում</w:t>
      </w:r>
      <w:proofErr w:type="spellEnd"/>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գործակալը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ապա</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հայտով</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ներկայացվում</w:t>
      </w:r>
      <w:proofErr w:type="spellEnd"/>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վերջինիս</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այդ</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լիազորությունը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վերապահված</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լինելու</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մասին</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փաստաթուղթ</w:t>
      </w:r>
      <w:proofErr w:type="spellEnd"/>
      <w:r w:rsidRPr="00E6597C">
        <w:rPr>
          <w:rFonts w:ascii="GHEA Grapalat" w:hAnsi="GHEA Grapalat" w:cs="Sylfaen"/>
          <w:sz w:val="20"/>
          <w:szCs w:val="20"/>
          <w:lang w:val="af-ZA"/>
        </w:rPr>
        <w:t>:</w:t>
      </w:r>
    </w:p>
    <w:p w14:paraId="14A9A66C" w14:textId="77777777" w:rsidR="00B26608" w:rsidRPr="00E6597C" w:rsidRDefault="00B26608" w:rsidP="00B26608">
      <w:pPr>
        <w:ind w:firstLine="720"/>
        <w:jc w:val="both"/>
        <w:rPr>
          <w:rFonts w:ascii="GHEA Grapalat" w:hAnsi="GHEA Grapalat"/>
          <w:sz w:val="20"/>
          <w:szCs w:val="20"/>
          <w:lang w:val="af-ZA"/>
        </w:rPr>
      </w:pPr>
      <w:r w:rsidRPr="00E6597C">
        <w:rPr>
          <w:rFonts w:ascii="GHEA Grapalat" w:hAnsi="GHEA Grapalat"/>
          <w:sz w:val="20"/>
          <w:szCs w:val="20"/>
          <w:lang w:val="af-ZA"/>
        </w:rPr>
        <w:t xml:space="preserve">3.2 </w:t>
      </w:r>
      <w:proofErr w:type="spellStart"/>
      <w:r w:rsidRPr="00E6597C">
        <w:rPr>
          <w:rFonts w:ascii="GHEA Grapalat" w:hAnsi="GHEA Grapalat" w:cs="Sylfaen"/>
          <w:sz w:val="20"/>
          <w:szCs w:val="20"/>
        </w:rPr>
        <w:t>Սույն</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հրահանգի</w:t>
      </w:r>
      <w:proofErr w:type="spellEnd"/>
      <w:r w:rsidRPr="00E6597C">
        <w:rPr>
          <w:rFonts w:ascii="GHEA Grapalat" w:hAnsi="GHEA Grapalat"/>
          <w:sz w:val="20"/>
          <w:szCs w:val="20"/>
          <w:lang w:val="af-ZA"/>
        </w:rPr>
        <w:t xml:space="preserve"> 3.1 </w:t>
      </w:r>
      <w:proofErr w:type="spellStart"/>
      <w:r w:rsidRPr="00E6597C">
        <w:rPr>
          <w:rFonts w:ascii="GHEA Grapalat" w:hAnsi="GHEA Grapalat"/>
          <w:sz w:val="20"/>
          <w:szCs w:val="20"/>
        </w:rPr>
        <w:t>կետում</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նշված</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ծրարի</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վրա</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հայտը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կազմելու</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լեզվով</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նշվում</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sz w:val="20"/>
          <w:szCs w:val="20"/>
          <w:lang w:val="af-ZA"/>
        </w:rPr>
        <w:t xml:space="preserve">` </w:t>
      </w:r>
    </w:p>
    <w:p w14:paraId="4B6236C7"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1) </w:t>
      </w:r>
      <w:proofErr w:type="spellStart"/>
      <w:r w:rsidRPr="00E6597C">
        <w:rPr>
          <w:rFonts w:ascii="GHEA Grapalat" w:hAnsi="GHEA Grapalat"/>
          <w:sz w:val="20"/>
          <w:szCs w:val="20"/>
        </w:rPr>
        <w:t>պ</w:t>
      </w:r>
      <w:r w:rsidRPr="00E6597C">
        <w:rPr>
          <w:rFonts w:ascii="GHEA Grapalat" w:hAnsi="GHEA Grapalat" w:cs="Sylfaen"/>
          <w:sz w:val="20"/>
          <w:szCs w:val="20"/>
        </w:rPr>
        <w:t>ատվիրատուի</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անվանումը</w:t>
      </w:r>
      <w:proofErr w:type="spellEnd"/>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հայտի</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ներկայացման</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վայրը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հասցեն</w:t>
      </w:r>
      <w:proofErr w:type="spellEnd"/>
      <w:r w:rsidRPr="00E6597C">
        <w:rPr>
          <w:rFonts w:ascii="GHEA Grapalat" w:hAnsi="GHEA Grapalat"/>
          <w:sz w:val="20"/>
          <w:szCs w:val="20"/>
          <w:lang w:val="af-ZA"/>
        </w:rPr>
        <w:t>).</w:t>
      </w:r>
    </w:p>
    <w:p w14:paraId="11DC5D51"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2) </w:t>
      </w:r>
      <w:proofErr w:type="spellStart"/>
      <w:r w:rsidR="00CF2915">
        <w:rPr>
          <w:rFonts w:ascii="GHEA Grapalat" w:hAnsi="GHEA Grapalat"/>
          <w:sz w:val="20"/>
          <w:szCs w:val="20"/>
        </w:rPr>
        <w:t>ընթացակարգի</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ծածկագիրը</w:t>
      </w:r>
      <w:proofErr w:type="spellEnd"/>
      <w:r w:rsidRPr="00E6597C">
        <w:rPr>
          <w:rFonts w:ascii="GHEA Grapalat" w:hAnsi="GHEA Grapalat"/>
          <w:sz w:val="20"/>
          <w:szCs w:val="20"/>
          <w:lang w:val="af-ZA"/>
        </w:rPr>
        <w:t>.</w:t>
      </w:r>
    </w:p>
    <w:p w14:paraId="4DF4AAEA"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3) «</w:t>
      </w:r>
      <w:proofErr w:type="spellStart"/>
      <w:r w:rsidRPr="00E6597C">
        <w:rPr>
          <w:rFonts w:ascii="GHEA Grapalat" w:hAnsi="GHEA Grapalat" w:cs="Sylfaen"/>
          <w:sz w:val="20"/>
          <w:szCs w:val="20"/>
        </w:rPr>
        <w:t>չբացել</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մինչև</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հայտերի</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բացման</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նիստը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բառերը</w:t>
      </w:r>
      <w:proofErr w:type="spellEnd"/>
      <w:r w:rsidRPr="00E6597C">
        <w:rPr>
          <w:rFonts w:ascii="GHEA Grapalat" w:hAnsi="GHEA Grapalat"/>
          <w:sz w:val="20"/>
          <w:szCs w:val="20"/>
          <w:lang w:val="af-ZA"/>
        </w:rPr>
        <w:t>.</w:t>
      </w:r>
    </w:p>
    <w:p w14:paraId="3E4DBF94"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4) </w:t>
      </w:r>
      <w:proofErr w:type="spellStart"/>
      <w:r w:rsidRPr="00E6597C">
        <w:rPr>
          <w:rFonts w:ascii="GHEA Grapalat" w:hAnsi="GHEA Grapalat"/>
          <w:sz w:val="20"/>
          <w:szCs w:val="20"/>
        </w:rPr>
        <w:t>մ</w:t>
      </w:r>
      <w:r w:rsidRPr="00E6597C">
        <w:rPr>
          <w:rFonts w:ascii="GHEA Grapalat" w:hAnsi="GHEA Grapalat" w:cs="Sylfaen"/>
          <w:sz w:val="20"/>
          <w:szCs w:val="20"/>
        </w:rPr>
        <w:t>ասնակցի</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անվանումը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անունը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գտնվելու</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վայրը</w:t>
      </w:r>
      <w:proofErr w:type="spellEnd"/>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հեռախոսահամարը</w:t>
      </w:r>
      <w:proofErr w:type="spellEnd"/>
      <w:r w:rsidRPr="00E6597C">
        <w:rPr>
          <w:rFonts w:ascii="GHEA Grapalat" w:hAnsi="GHEA Grapalat"/>
          <w:sz w:val="20"/>
          <w:szCs w:val="20"/>
          <w:lang w:val="af-ZA"/>
        </w:rPr>
        <w:t>:</w:t>
      </w:r>
    </w:p>
    <w:p w14:paraId="47BB722C" w14:textId="77777777" w:rsidR="00B26608" w:rsidRPr="00E6597C" w:rsidRDefault="00B26608" w:rsidP="00B26608">
      <w:pPr>
        <w:ind w:firstLine="720"/>
        <w:jc w:val="both"/>
        <w:rPr>
          <w:rFonts w:ascii="GHEA Grapalat" w:hAnsi="GHEA Grapalat" w:cs="Sylfaen"/>
          <w:sz w:val="20"/>
          <w:szCs w:val="20"/>
          <w:lang w:val="af-ZA"/>
        </w:rPr>
      </w:pPr>
      <w:r w:rsidRPr="00E6597C">
        <w:rPr>
          <w:rFonts w:ascii="GHEA Grapalat" w:hAnsi="GHEA Grapalat" w:cs="Sylfaen"/>
          <w:sz w:val="20"/>
          <w:szCs w:val="20"/>
          <w:lang w:val="af-ZA"/>
        </w:rPr>
        <w:lastRenderedPageBreak/>
        <w:t xml:space="preserve">3.3 </w:t>
      </w:r>
      <w:proofErr w:type="spellStart"/>
      <w:r w:rsidRPr="00E6597C">
        <w:rPr>
          <w:rFonts w:ascii="GHEA Grapalat" w:hAnsi="GHEA Grapalat" w:cs="Sylfaen"/>
          <w:sz w:val="20"/>
          <w:szCs w:val="20"/>
        </w:rPr>
        <w:t>Սույն</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հրահանգի</w:t>
      </w:r>
      <w:proofErr w:type="spellEnd"/>
      <w:r w:rsidRPr="00E6597C">
        <w:rPr>
          <w:rFonts w:ascii="GHEA Grapalat" w:hAnsi="GHEA Grapalat" w:cs="Sylfaen"/>
          <w:sz w:val="20"/>
          <w:szCs w:val="20"/>
          <w:lang w:val="af-ZA"/>
        </w:rPr>
        <w:t xml:space="preserve"> 3.1 </w:t>
      </w:r>
      <w:r w:rsidRPr="00E6597C">
        <w:rPr>
          <w:rFonts w:ascii="GHEA Grapalat" w:hAnsi="GHEA Grapalat" w:cs="Sylfaen"/>
          <w:sz w:val="20"/>
          <w:szCs w:val="20"/>
        </w:rPr>
        <w:t>և</w:t>
      </w:r>
      <w:r w:rsidRPr="00E6597C">
        <w:rPr>
          <w:rFonts w:ascii="GHEA Grapalat" w:hAnsi="GHEA Grapalat" w:cs="Sylfaen"/>
          <w:sz w:val="20"/>
          <w:szCs w:val="20"/>
          <w:lang w:val="af-ZA"/>
        </w:rPr>
        <w:t xml:space="preserve"> 3.2 </w:t>
      </w:r>
      <w:proofErr w:type="spellStart"/>
      <w:r w:rsidRPr="00E6597C">
        <w:rPr>
          <w:rFonts w:ascii="GHEA Grapalat" w:hAnsi="GHEA Grapalat" w:cs="Sylfaen"/>
          <w:sz w:val="20"/>
          <w:szCs w:val="20"/>
        </w:rPr>
        <w:t>կետերի</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պահանջներին</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չհամապատասխանող</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հայտերը</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հանձնաժողովը</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հայտերի</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բացման</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նիստում</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մերժում</w:t>
      </w:r>
      <w:proofErr w:type="spellEnd"/>
      <w:r w:rsidRPr="00E6597C">
        <w:rPr>
          <w:rFonts w:ascii="GHEA Grapalat" w:hAnsi="GHEA Grapalat" w:cs="Sylfaen"/>
          <w:sz w:val="20"/>
          <w:szCs w:val="20"/>
          <w:lang w:val="af-ZA"/>
        </w:rPr>
        <w:t xml:space="preserve"> </w:t>
      </w:r>
      <w:r w:rsidRPr="00E6597C">
        <w:rPr>
          <w:rFonts w:ascii="GHEA Grapalat" w:hAnsi="GHEA Grapalat" w:cs="Sylfaen"/>
          <w:sz w:val="20"/>
          <w:szCs w:val="20"/>
        </w:rPr>
        <w:t>է</w:t>
      </w:r>
      <w:r w:rsidRPr="00E6597C">
        <w:rPr>
          <w:rFonts w:ascii="GHEA Grapalat" w:hAnsi="GHEA Grapalat" w:cs="Sylfaen"/>
          <w:sz w:val="20"/>
          <w:szCs w:val="20"/>
          <w:lang w:val="af-ZA"/>
        </w:rPr>
        <w:t xml:space="preserve"> </w:t>
      </w:r>
      <w:r w:rsidRPr="00E6597C">
        <w:rPr>
          <w:rFonts w:ascii="GHEA Grapalat" w:hAnsi="GHEA Grapalat" w:cs="Sylfaen"/>
          <w:sz w:val="20"/>
          <w:szCs w:val="20"/>
        </w:rPr>
        <w:t>և</w:t>
      </w:r>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նույնությամբ</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վերադարձնում</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ներկայացնողին</w:t>
      </w:r>
      <w:proofErr w:type="spellEnd"/>
      <w:r w:rsidRPr="00E6597C">
        <w:rPr>
          <w:rFonts w:ascii="GHEA Grapalat" w:hAnsi="GHEA Grapalat" w:cs="Sylfaen"/>
          <w:sz w:val="20"/>
          <w:szCs w:val="20"/>
          <w:lang w:val="af-ZA"/>
        </w:rPr>
        <w:t>:</w:t>
      </w:r>
    </w:p>
    <w:p w14:paraId="7D17E0EA" w14:textId="77777777" w:rsidR="00E67BA7" w:rsidRPr="00E6597C" w:rsidRDefault="00E67BA7" w:rsidP="00EF3662">
      <w:pPr>
        <w:ind w:firstLine="567"/>
        <w:jc w:val="both"/>
        <w:rPr>
          <w:rFonts w:ascii="GHEA Grapalat" w:hAnsi="GHEA Grapalat" w:cs="Sylfaen"/>
          <w:sz w:val="20"/>
          <w:lang w:val="af-ZA"/>
        </w:rPr>
      </w:pPr>
    </w:p>
    <w:p w14:paraId="181C7688" w14:textId="77777777" w:rsidR="00AB0304" w:rsidRPr="00E6597C" w:rsidRDefault="00AB0304" w:rsidP="00EF3662">
      <w:pPr>
        <w:ind w:firstLine="567"/>
        <w:jc w:val="both"/>
        <w:rPr>
          <w:rFonts w:ascii="GHEA Grapalat" w:hAnsi="GHEA Grapalat"/>
          <w:b/>
          <w:sz w:val="20"/>
          <w:lang w:val="af-ZA"/>
        </w:rPr>
      </w:pPr>
    </w:p>
    <w:p w14:paraId="16FC0D42"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5E956C40"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2566B3D6"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700DD163" w14:textId="40A85432" w:rsidR="00E74BF6" w:rsidRPr="00E6597C" w:rsidRDefault="00E74BF6" w:rsidP="00EF3662">
      <w:pPr>
        <w:pStyle w:val="norm"/>
        <w:spacing w:line="240" w:lineRule="auto"/>
        <w:ind w:firstLine="284"/>
        <w:jc w:val="right"/>
        <w:rPr>
          <w:rFonts w:ascii="GHEA Grapalat" w:hAnsi="GHEA Grapalat" w:cs="Sylfaen"/>
          <w:b/>
          <w:sz w:val="20"/>
          <w:lang w:val="es-ES"/>
        </w:rPr>
      </w:pPr>
    </w:p>
    <w:p w14:paraId="5D26A917"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56B2D40D" w14:textId="77777777" w:rsidR="009F5C16" w:rsidRDefault="009F5C16">
      <w:pPr>
        <w:rPr>
          <w:rFonts w:ascii="GHEA Grapalat" w:hAnsi="GHEA Grapalat" w:cs="Sylfaen"/>
          <w:b/>
          <w:sz w:val="20"/>
          <w:szCs w:val="20"/>
          <w:lang w:val="es-ES" w:eastAsia="ru-RU"/>
        </w:rPr>
      </w:pPr>
      <w:r>
        <w:rPr>
          <w:rFonts w:ascii="GHEA Grapalat" w:hAnsi="GHEA Grapalat" w:cs="Sylfaen"/>
          <w:b/>
          <w:sz w:val="20"/>
          <w:lang w:val="es-ES"/>
        </w:rPr>
        <w:br w:type="page"/>
      </w:r>
    </w:p>
    <w:p w14:paraId="2F31C760" w14:textId="1578CF3B" w:rsidR="00B2572B" w:rsidRPr="00E6597C" w:rsidRDefault="00B2572B" w:rsidP="00EF3662">
      <w:pPr>
        <w:pStyle w:val="norm"/>
        <w:spacing w:line="240" w:lineRule="auto"/>
        <w:ind w:firstLine="284"/>
        <w:jc w:val="right"/>
        <w:rPr>
          <w:rFonts w:ascii="GHEA Grapalat" w:hAnsi="GHEA Grapalat" w:cs="Arial"/>
          <w:b/>
          <w:sz w:val="20"/>
          <w:lang w:val="es-ES"/>
        </w:rPr>
      </w:pPr>
      <w:proofErr w:type="spellStart"/>
      <w:r w:rsidRPr="00E6597C">
        <w:rPr>
          <w:rFonts w:ascii="GHEA Grapalat" w:hAnsi="GHEA Grapalat" w:cs="Sylfaen"/>
          <w:b/>
          <w:sz w:val="20"/>
          <w:lang w:val="es-ES"/>
        </w:rPr>
        <w:lastRenderedPageBreak/>
        <w:t>Հավելված</w:t>
      </w:r>
      <w:proofErr w:type="spellEnd"/>
      <w:r w:rsidRPr="00E6597C">
        <w:rPr>
          <w:rFonts w:ascii="GHEA Grapalat" w:hAnsi="GHEA Grapalat" w:cs="Arial"/>
          <w:b/>
          <w:sz w:val="20"/>
          <w:lang w:val="es-ES"/>
        </w:rPr>
        <w:t xml:space="preserve">  N 1</w:t>
      </w:r>
    </w:p>
    <w:p w14:paraId="23BA768F" w14:textId="4C7F9634" w:rsidR="00B2572B" w:rsidRPr="00E6597C" w:rsidRDefault="00B2572B" w:rsidP="00EF3662">
      <w:pPr>
        <w:pStyle w:val="31"/>
        <w:spacing w:line="240" w:lineRule="auto"/>
        <w:jc w:val="right"/>
        <w:rPr>
          <w:rFonts w:ascii="GHEA Grapalat" w:hAnsi="GHEA Grapalat" w:cs="Arial"/>
          <w:b/>
          <w:lang w:val="es-ES"/>
        </w:rPr>
      </w:pPr>
      <w:del w:id="487" w:author="Հերմինե Գևորգյան" w:date="2026-02-26T23:44:00Z" w16du:dateUtc="2026-02-26T19:44:00Z">
        <w:r w:rsidRPr="00E6597C">
          <w:rPr>
            <w:rFonts w:ascii="GHEA Grapalat" w:hAnsi="GHEA Grapalat"/>
            <w:sz w:val="24"/>
            <w:szCs w:val="24"/>
            <w:lang w:val="af-ZA"/>
          </w:rPr>
          <w:delText>«</w:delText>
        </w:r>
        <w:r w:rsidRPr="00E6597C">
          <w:rPr>
            <w:rFonts w:ascii="GHEA Grapalat" w:hAnsi="GHEA Grapalat"/>
            <w:b/>
            <w:lang w:val="es-ES"/>
          </w:rPr>
          <w:delText>---</w:delText>
        </w:r>
        <w:r w:rsidRPr="00E6597C">
          <w:rPr>
            <w:rFonts w:ascii="GHEA Grapalat" w:hAnsi="GHEA Grapalat" w:cs="Sylfaen"/>
            <w:b/>
            <w:lang w:val="hy-AM"/>
          </w:rPr>
          <w:delText>Բ</w:delText>
        </w:r>
        <w:r w:rsidRPr="00E6597C">
          <w:rPr>
            <w:rFonts w:ascii="GHEA Grapalat" w:hAnsi="GHEA Grapalat" w:cs="Sylfaen"/>
            <w:b/>
          </w:rPr>
          <w:delText>Մ</w:delText>
        </w:r>
        <w:r w:rsidRPr="00E6597C">
          <w:rPr>
            <w:rFonts w:ascii="GHEA Grapalat" w:hAnsi="GHEA Grapalat" w:cs="Sylfaen"/>
            <w:b/>
            <w:lang w:val="hy-AM"/>
          </w:rPr>
          <w:delText>Ա</w:delText>
        </w:r>
        <w:r w:rsidR="002E11D1" w:rsidRPr="00E6597C">
          <w:rPr>
            <w:rFonts w:ascii="GHEA Grapalat" w:hAnsi="GHEA Grapalat" w:cs="Sylfaen"/>
            <w:b/>
          </w:rPr>
          <w:delText>Շ</w:delText>
        </w:r>
        <w:r w:rsidRPr="00E6597C">
          <w:rPr>
            <w:rFonts w:ascii="GHEA Grapalat" w:hAnsi="GHEA Grapalat" w:cs="Sylfaen"/>
            <w:b/>
            <w:lang w:val="hy-AM"/>
          </w:rPr>
          <w:delText>ՁԲ</w:delText>
        </w:r>
        <w:r w:rsidRPr="00E6597C">
          <w:rPr>
            <w:rFonts w:ascii="GHEA Grapalat" w:hAnsi="GHEA Grapalat"/>
            <w:b/>
            <w:lang w:val="es-ES"/>
          </w:rPr>
          <w:delText>---/---</w:delText>
        </w:r>
        <w:r w:rsidRPr="00E6597C">
          <w:rPr>
            <w:rFonts w:ascii="GHEA Grapalat" w:hAnsi="GHEA Grapalat"/>
            <w:sz w:val="24"/>
            <w:szCs w:val="24"/>
            <w:lang w:val="af-ZA"/>
          </w:rPr>
          <w:delText>»</w:delText>
        </w:r>
        <w:r w:rsidRPr="00E6597C">
          <w:rPr>
            <w:rFonts w:ascii="GHEA Grapalat" w:hAnsi="GHEA Grapalat" w:cs="Sylfaen"/>
            <w:b/>
            <w:lang w:val="es-ES"/>
          </w:rPr>
          <w:delText>*</w:delText>
        </w:r>
      </w:del>
      <w:ins w:id="488" w:author="Հերմինե Գևորգյան" w:date="2026-02-26T23:44:00Z" w16du:dateUtc="2026-02-26T19:44:00Z">
        <w:r w:rsidR="000053ED">
          <w:rPr>
            <w:rFonts w:ascii="GHEA Grapalat" w:hAnsi="GHEA Grapalat"/>
            <w:lang w:val="hy-AM"/>
          </w:rPr>
          <w:t>«ՀՀ ԳՄՍ</w:t>
        </w:r>
        <w:r w:rsidR="00787FCF">
          <w:rPr>
            <w:rFonts w:ascii="GHEA Grapalat" w:hAnsi="GHEA Grapalat"/>
            <w:lang w:val="hy-AM"/>
          </w:rPr>
          <w:t>Հ</w:t>
        </w:r>
        <w:r w:rsidR="000053ED">
          <w:rPr>
            <w:rFonts w:ascii="GHEA Grapalat" w:hAnsi="GHEA Grapalat"/>
            <w:lang w:val="hy-AM"/>
          </w:rPr>
          <w:t>Դ-ԳՀ</w:t>
        </w:r>
        <w:r w:rsidR="000053ED">
          <w:rPr>
            <w:rFonts w:ascii="GHEA Grapalat" w:hAnsi="GHEA Grapalat"/>
            <w:lang w:val="af-ZA"/>
          </w:rPr>
          <w:t>Ա</w:t>
        </w:r>
        <w:r w:rsidR="000053ED">
          <w:rPr>
            <w:rFonts w:ascii="GHEA Grapalat" w:hAnsi="GHEA Grapalat"/>
            <w:lang w:val="hy-AM"/>
          </w:rPr>
          <w:t>Շ</w:t>
        </w:r>
        <w:r w:rsidR="000053ED">
          <w:rPr>
            <w:rFonts w:ascii="GHEA Grapalat" w:hAnsi="GHEA Grapalat"/>
            <w:lang w:val="af-ZA"/>
          </w:rPr>
          <w:t>ՁԲ</w:t>
        </w:r>
        <w:r w:rsidR="000053ED" w:rsidRPr="00E6597C">
          <w:rPr>
            <w:rFonts w:ascii="GHEA Grapalat" w:hAnsi="GHEA Grapalat"/>
            <w:u w:val="single"/>
            <w:lang w:val="af-ZA"/>
          </w:rPr>
          <w:t xml:space="preserve"> </w:t>
        </w:r>
        <w:r w:rsidR="000053ED">
          <w:rPr>
            <w:rFonts w:ascii="GHEA Grapalat" w:hAnsi="GHEA Grapalat"/>
            <w:u w:val="single"/>
            <w:lang w:val="hy-AM"/>
          </w:rPr>
          <w:t xml:space="preserve"> 2</w:t>
        </w:r>
      </w:ins>
      <w:r w:rsidR="003255E1">
        <w:rPr>
          <w:rFonts w:ascii="GHEA Grapalat" w:hAnsi="GHEA Grapalat"/>
          <w:u w:val="single"/>
          <w:lang w:val="hy-AM"/>
        </w:rPr>
        <w:t>6</w:t>
      </w:r>
      <w:ins w:id="489" w:author="Հերմինե Գևորգյան" w:date="2026-02-26T23:44:00Z" w16du:dateUtc="2026-02-26T19:44:00Z">
        <w:r w:rsidR="000053ED">
          <w:rPr>
            <w:rFonts w:ascii="GHEA Grapalat" w:hAnsi="GHEA Grapalat"/>
            <w:u w:val="single"/>
            <w:lang w:val="hy-AM"/>
          </w:rPr>
          <w:t>/0</w:t>
        </w:r>
      </w:ins>
      <w:r w:rsidR="003255E1">
        <w:rPr>
          <w:rFonts w:ascii="GHEA Grapalat" w:hAnsi="GHEA Grapalat"/>
          <w:u w:val="single"/>
          <w:lang w:val="hy-AM"/>
        </w:rPr>
        <w:t>1</w:t>
      </w:r>
      <w:ins w:id="490" w:author="Հերմինե Գևորգյան" w:date="2026-02-26T23:44:00Z" w16du:dateUtc="2026-02-26T19:44:00Z">
        <w:r w:rsidRPr="00E6597C">
          <w:rPr>
            <w:rFonts w:ascii="GHEA Grapalat" w:hAnsi="GHEA Grapalat"/>
            <w:sz w:val="24"/>
            <w:szCs w:val="24"/>
            <w:lang w:val="af-ZA"/>
          </w:rPr>
          <w:t>»</w:t>
        </w:r>
        <w:r w:rsidRPr="00E6597C">
          <w:rPr>
            <w:rFonts w:ascii="GHEA Grapalat" w:hAnsi="GHEA Grapalat" w:cs="Sylfaen"/>
            <w:b/>
            <w:lang w:val="es-ES"/>
          </w:rPr>
          <w:t>*</w:t>
        </w:r>
      </w:ins>
      <w:r w:rsidRPr="00E6597C">
        <w:rPr>
          <w:rFonts w:ascii="GHEA Grapalat" w:hAnsi="GHEA Grapalat"/>
          <w:b/>
          <w:lang w:val="es-ES"/>
        </w:rPr>
        <w:t xml:space="preserve">  </w:t>
      </w:r>
      <w:proofErr w:type="spellStart"/>
      <w:r w:rsidRPr="00E6597C">
        <w:rPr>
          <w:rFonts w:ascii="GHEA Grapalat" w:hAnsi="GHEA Grapalat" w:cs="Sylfaen"/>
          <w:b/>
          <w:lang w:val="es-ES"/>
        </w:rPr>
        <w:t>ծածկագրով</w:t>
      </w:r>
      <w:proofErr w:type="spellEnd"/>
    </w:p>
    <w:p w14:paraId="436306C5" w14:textId="74FA02A2" w:rsidR="00B2572B" w:rsidRPr="00E6597C" w:rsidRDefault="00B2572B" w:rsidP="00EF3662">
      <w:pPr>
        <w:pStyle w:val="31"/>
        <w:spacing w:line="240" w:lineRule="auto"/>
        <w:jc w:val="right"/>
        <w:rPr>
          <w:rFonts w:ascii="GHEA Grapalat" w:hAnsi="GHEA Grapalat" w:cs="Arial"/>
          <w:b/>
          <w:lang w:val="es-ES"/>
        </w:rPr>
      </w:pPr>
      <w:del w:id="491" w:author="Հերմինե Գևորգյան" w:date="2026-02-26T23:44:00Z" w16du:dateUtc="2026-02-26T19:44:00Z">
        <w:r w:rsidRPr="00E6597C">
          <w:rPr>
            <w:rFonts w:ascii="GHEA Grapalat" w:hAnsi="GHEA Grapalat" w:cs="Sylfaen"/>
            <w:b/>
            <w:lang w:val="es-ES"/>
          </w:rPr>
          <w:delText>բաց</w:delText>
        </w:r>
        <w:r w:rsidRPr="00E6597C">
          <w:rPr>
            <w:rFonts w:ascii="GHEA Grapalat" w:hAnsi="GHEA Grapalat" w:cs="Arial"/>
            <w:b/>
            <w:lang w:val="es-ES"/>
          </w:rPr>
          <w:delText xml:space="preserve"> </w:delText>
        </w:r>
        <w:r w:rsidRPr="00E6597C">
          <w:rPr>
            <w:rFonts w:ascii="GHEA Grapalat" w:hAnsi="GHEA Grapalat" w:cs="Sylfaen"/>
            <w:b/>
            <w:lang w:val="es-ES"/>
          </w:rPr>
          <w:delText>մրցույթի</w:delText>
        </w:r>
      </w:del>
      <w:ins w:id="492" w:author="Հերմինե Գևորգյան" w:date="2026-02-26T23:44:00Z" w16du:dateUtc="2026-02-26T19:44:00Z">
        <w:r w:rsidR="00D672AD">
          <w:rPr>
            <w:rFonts w:ascii="GHEA Grapalat" w:hAnsi="GHEA Grapalat" w:cs="Sylfaen"/>
            <w:b/>
            <w:lang w:val="hy-AM"/>
          </w:rPr>
          <w:t>Գնանշման հարցման</w:t>
        </w:r>
      </w:ins>
      <w:r w:rsidRPr="00E6597C">
        <w:rPr>
          <w:rFonts w:ascii="GHEA Grapalat" w:hAnsi="GHEA Grapalat" w:cs="Arial"/>
          <w:b/>
          <w:lang w:val="es-ES"/>
        </w:rPr>
        <w:t xml:space="preserve"> </w:t>
      </w:r>
      <w:proofErr w:type="spellStart"/>
      <w:r w:rsidRPr="00E6597C">
        <w:rPr>
          <w:rFonts w:ascii="GHEA Grapalat" w:hAnsi="GHEA Grapalat" w:cs="Sylfaen"/>
          <w:b/>
          <w:lang w:val="es-ES"/>
        </w:rPr>
        <w:t>հրավերի</w:t>
      </w:r>
      <w:proofErr w:type="spellEnd"/>
    </w:p>
    <w:p w14:paraId="49077D98" w14:textId="77777777" w:rsidR="00B2572B" w:rsidRPr="00E6597C" w:rsidRDefault="00B2572B" w:rsidP="00EF3662">
      <w:pPr>
        <w:jc w:val="center"/>
        <w:rPr>
          <w:rFonts w:ascii="GHEA Grapalat" w:hAnsi="GHEA Grapalat" w:cs="Sylfaen"/>
          <w:b/>
          <w:lang w:val="es-ES"/>
        </w:rPr>
      </w:pPr>
    </w:p>
    <w:p w14:paraId="3F6A1BBE" w14:textId="77777777" w:rsidR="00B2572B" w:rsidRPr="00E6597C" w:rsidRDefault="00B2572B" w:rsidP="00EF3662">
      <w:pPr>
        <w:jc w:val="center"/>
        <w:rPr>
          <w:rFonts w:ascii="GHEA Grapalat" w:hAnsi="GHEA Grapalat" w:cs="Arial"/>
          <w:b/>
          <w:lang w:val="es-ES"/>
        </w:rPr>
      </w:pPr>
      <w:r w:rsidRPr="00E6597C">
        <w:rPr>
          <w:rFonts w:ascii="GHEA Grapalat" w:hAnsi="GHEA Grapalat" w:cs="Sylfaen"/>
          <w:b/>
          <w:lang w:val="es-ES"/>
        </w:rPr>
        <w:t>ԴԻՄՈՒՄ</w:t>
      </w:r>
      <w:r w:rsidR="006C3873" w:rsidRPr="00E6597C">
        <w:rPr>
          <w:rFonts w:ascii="GHEA Grapalat" w:hAnsi="GHEA Grapalat" w:cs="Sylfaen"/>
          <w:b/>
          <w:lang w:val="es-ES"/>
        </w:rPr>
        <w:t>ՀԱՅՏԱՐԱՐՈՒԹՅՈՒՆ</w:t>
      </w:r>
      <w:r w:rsidRPr="00E6597C">
        <w:rPr>
          <w:rFonts w:ascii="GHEA Grapalat" w:hAnsi="GHEA Grapalat" w:cs="Sylfaen"/>
          <w:b/>
          <w:lang w:val="es-ES"/>
        </w:rPr>
        <w:t>*</w:t>
      </w:r>
    </w:p>
    <w:p w14:paraId="64B71499" w14:textId="7799F1E2" w:rsidR="00B2572B" w:rsidRPr="00E6597C" w:rsidRDefault="00B2572B" w:rsidP="00EF3662">
      <w:pPr>
        <w:pStyle w:val="6"/>
        <w:jc w:val="center"/>
        <w:rPr>
          <w:rFonts w:ascii="GHEA Grapalat" w:hAnsi="GHEA Grapalat" w:cs="Arial"/>
          <w:color w:val="auto"/>
          <w:sz w:val="24"/>
          <w:szCs w:val="24"/>
          <w:lang w:val="es-ES"/>
        </w:rPr>
      </w:pPr>
      <w:del w:id="493" w:author="Հերմինե Գևորգյան" w:date="2026-02-26T23:44:00Z" w16du:dateUtc="2026-02-26T19:44:00Z">
        <w:r w:rsidRPr="00E6597C">
          <w:rPr>
            <w:rFonts w:ascii="GHEA Grapalat" w:hAnsi="GHEA Grapalat" w:cs="Sylfaen"/>
            <w:color w:val="auto"/>
            <w:sz w:val="24"/>
            <w:szCs w:val="24"/>
            <w:lang w:val="es-ES"/>
          </w:rPr>
          <w:delText>բաց մրցույթին</w:delText>
        </w:r>
      </w:del>
      <w:ins w:id="494" w:author="Հերմինե Գևորգյան" w:date="2026-02-26T23:44:00Z" w16du:dateUtc="2026-02-26T19:44:00Z">
        <w:r w:rsidR="00D672AD">
          <w:rPr>
            <w:rFonts w:ascii="GHEA Grapalat" w:hAnsi="GHEA Grapalat" w:cs="Sylfaen"/>
            <w:color w:val="auto"/>
            <w:sz w:val="24"/>
            <w:szCs w:val="24"/>
            <w:lang w:val="hy-AM"/>
          </w:rPr>
          <w:t>Գնանշման հարցման</w:t>
        </w:r>
      </w:ins>
      <w:r w:rsidRPr="00E6597C">
        <w:rPr>
          <w:rFonts w:ascii="GHEA Grapalat" w:hAnsi="GHEA Grapalat" w:cs="Sylfaen"/>
          <w:color w:val="auto"/>
          <w:sz w:val="24"/>
          <w:szCs w:val="24"/>
          <w:lang w:val="es-ES"/>
        </w:rPr>
        <w:t xml:space="preserve"> </w:t>
      </w:r>
      <w:proofErr w:type="spellStart"/>
      <w:r w:rsidRPr="00E6597C">
        <w:rPr>
          <w:rFonts w:ascii="GHEA Grapalat" w:hAnsi="GHEA Grapalat" w:cs="Sylfaen"/>
          <w:color w:val="auto"/>
          <w:sz w:val="24"/>
          <w:szCs w:val="24"/>
          <w:lang w:val="es-ES"/>
        </w:rPr>
        <w:t>մասնակցելու</w:t>
      </w:r>
      <w:proofErr w:type="spellEnd"/>
      <w:r w:rsidRPr="00E6597C">
        <w:rPr>
          <w:rFonts w:ascii="GHEA Grapalat" w:hAnsi="GHEA Grapalat" w:cs="Arial"/>
          <w:color w:val="auto"/>
          <w:sz w:val="24"/>
          <w:szCs w:val="24"/>
          <w:lang w:val="es-ES"/>
        </w:rPr>
        <w:t xml:space="preserve">  </w:t>
      </w:r>
    </w:p>
    <w:p w14:paraId="5E9E23D9" w14:textId="77777777" w:rsidR="00B2572B" w:rsidRPr="00E6597C" w:rsidRDefault="00B2572B" w:rsidP="00EF3662">
      <w:pPr>
        <w:rPr>
          <w:lang w:val="es-ES" w:eastAsia="ru-RU"/>
        </w:rPr>
      </w:pPr>
    </w:p>
    <w:p w14:paraId="73D215BE" w14:textId="77777777" w:rsidR="00B2572B" w:rsidRPr="00E6597C" w:rsidRDefault="00B2572B" w:rsidP="00EF3662">
      <w:pPr>
        <w:jc w:val="both"/>
        <w:rPr>
          <w:rFonts w:ascii="GHEA Grapalat" w:hAnsi="GHEA Grapalat" w:cs="Arial"/>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lang w:val="es-ES"/>
        </w:rPr>
        <w:t xml:space="preserve"> </w:t>
      </w:r>
      <w:proofErr w:type="spellStart"/>
      <w:r w:rsidRPr="00E6597C">
        <w:rPr>
          <w:rFonts w:ascii="GHEA Grapalat" w:hAnsi="GHEA Grapalat" w:cs="Sylfaen"/>
          <w:sz w:val="20"/>
          <w:szCs w:val="20"/>
          <w:lang w:val="es-ES"/>
        </w:rPr>
        <w:t>հայտնում</w:t>
      </w:r>
      <w:proofErr w:type="spellEnd"/>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որ</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ցանկություն</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ունի</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մասնակցել</w:t>
      </w:r>
      <w:proofErr w:type="spellEnd"/>
    </w:p>
    <w:p w14:paraId="5D991907" w14:textId="77777777" w:rsidR="00B2572B" w:rsidRPr="00E6597C" w:rsidRDefault="00B2572B" w:rsidP="00EF3662">
      <w:pPr>
        <w:jc w:val="both"/>
        <w:rPr>
          <w:rFonts w:ascii="GHEA Grapalat" w:hAnsi="GHEA Grapalat"/>
          <w:sz w:val="22"/>
          <w:szCs w:val="22"/>
          <w:vertAlign w:val="superscript"/>
          <w:lang w:val="es-ES"/>
        </w:rPr>
      </w:pPr>
      <w:r w:rsidRPr="00E6597C">
        <w:rPr>
          <w:rFonts w:ascii="GHEA Grapalat" w:hAnsi="GHEA Grapalat"/>
          <w:vertAlign w:val="superscript"/>
          <w:lang w:val="es-ES"/>
        </w:rPr>
        <w:t xml:space="preserve">               </w:t>
      </w:r>
      <w:r w:rsidRPr="00E6597C">
        <w:rPr>
          <w:rFonts w:ascii="GHEA Grapalat" w:hAnsi="GHEA Grapalat"/>
          <w:lang w:val="es-ES"/>
        </w:rPr>
        <w:t xml:space="preserve">            </w:t>
      </w:r>
      <w:proofErr w:type="spellStart"/>
      <w:r w:rsidRPr="00E6597C">
        <w:rPr>
          <w:rFonts w:ascii="GHEA Grapalat" w:hAnsi="GHEA Grapalat" w:cs="Sylfaen"/>
          <w:vertAlign w:val="superscript"/>
          <w:lang w:val="es-ES"/>
        </w:rPr>
        <w:t>մասնակցի</w:t>
      </w:r>
      <w:proofErr w:type="spellEnd"/>
      <w:r w:rsidRPr="00E6597C">
        <w:rPr>
          <w:rFonts w:ascii="GHEA Grapalat" w:hAnsi="GHEA Grapalat" w:cs="Arial"/>
          <w:vertAlign w:val="superscript"/>
          <w:lang w:val="es-ES"/>
        </w:rPr>
        <w:t xml:space="preserve"> </w:t>
      </w:r>
      <w:proofErr w:type="spellStart"/>
      <w:r w:rsidRPr="00E6597C">
        <w:rPr>
          <w:rFonts w:ascii="GHEA Grapalat" w:hAnsi="GHEA Grapalat" w:cs="Sylfaen"/>
          <w:vertAlign w:val="superscript"/>
          <w:lang w:val="es-ES"/>
        </w:rPr>
        <w:t>անվանումը</w:t>
      </w:r>
      <w:proofErr w:type="spellEnd"/>
      <w:r w:rsidRPr="00E6597C">
        <w:rPr>
          <w:rFonts w:ascii="GHEA Grapalat" w:hAnsi="GHEA Grapalat" w:cs="Arial"/>
          <w:vertAlign w:val="superscript"/>
          <w:lang w:val="es-ES"/>
        </w:rPr>
        <w:t xml:space="preserve"> </w:t>
      </w:r>
    </w:p>
    <w:p w14:paraId="5561F6E3" w14:textId="2B3B8CCD" w:rsidR="00B2572B" w:rsidRPr="00E6597C" w:rsidRDefault="00B2572B" w:rsidP="00EF3662">
      <w:pPr>
        <w:jc w:val="both"/>
        <w:rPr>
          <w:del w:id="495" w:author="Հերմինե Գևորգյան" w:date="2026-02-26T23:44:00Z" w16du:dateUtc="2026-02-26T19:44:00Z"/>
          <w:rFonts w:ascii="GHEA Grapalat" w:hAnsi="GHEA Grapalat"/>
          <w:sz w:val="22"/>
          <w:szCs w:val="22"/>
          <w:u w:val="single"/>
          <w:lang w:val="es-ES"/>
        </w:rPr>
      </w:pPr>
      <w:del w:id="496" w:author="Հերմինե Գևորգյան" w:date="2026-02-26T23:44:00Z" w16du:dateUtc="2026-02-26T19:44:00Z">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del>
      <w:ins w:id="497" w:author="Հերմինե Գևորգյան" w:date="2026-02-26T23:44:00Z" w16du:dateUtc="2026-02-26T19:44:00Z">
        <w:r w:rsidR="00787FCF" w:rsidRPr="00493FEC">
          <w:rPr>
            <w:rFonts w:ascii="GHEA Grapalat" w:hAnsi="GHEA Grapalat"/>
            <w:sz w:val="22"/>
            <w:szCs w:val="22"/>
            <w:lang w:val="hy-AM"/>
          </w:rPr>
          <w:t>«</w:t>
        </w:r>
        <w:r w:rsidR="00787FCF">
          <w:rPr>
            <w:rFonts w:ascii="GHEA Grapalat" w:hAnsi="GHEA Grapalat"/>
            <w:sz w:val="22"/>
            <w:szCs w:val="22"/>
            <w:lang w:val="hy-AM"/>
          </w:rPr>
          <w:t>ՀՀ Գեղարքունիքի մարզի Սեմյոնովկայի հիմնական դպրոց</w:t>
        </w:r>
        <w:r w:rsidR="00787FCF" w:rsidRPr="00493FEC">
          <w:rPr>
            <w:rFonts w:ascii="GHEA Grapalat" w:hAnsi="GHEA Grapalat"/>
            <w:sz w:val="22"/>
            <w:szCs w:val="22"/>
            <w:lang w:val="hy-AM"/>
          </w:rPr>
          <w:t>»</w:t>
        </w:r>
        <w:r w:rsidR="00787FCF" w:rsidRPr="00493FEC">
          <w:rPr>
            <w:rFonts w:ascii="GHEA Grapalat" w:hAnsi="GHEA Grapalat"/>
            <w:sz w:val="22"/>
            <w:szCs w:val="22"/>
            <w:lang w:val="af-ZA"/>
          </w:rPr>
          <w:t xml:space="preserve"> </w:t>
        </w:r>
        <w:r w:rsidR="00787FCF" w:rsidRPr="00493FEC">
          <w:rPr>
            <w:rFonts w:ascii="GHEA Grapalat" w:hAnsi="GHEA Grapalat"/>
            <w:sz w:val="22"/>
            <w:szCs w:val="22"/>
            <w:lang w:val="hy-AM"/>
          </w:rPr>
          <w:t>ՊՈԱԿ</w:t>
        </w:r>
        <w:r w:rsidR="00A627D2" w:rsidRPr="00E6597C">
          <w:rPr>
            <w:rFonts w:ascii="GHEA Grapalat" w:hAnsi="GHEA Grapalat"/>
            <w:sz w:val="22"/>
            <w:szCs w:val="22"/>
            <w:lang w:val="es-ES"/>
          </w:rPr>
          <w:t xml:space="preserve"> </w:t>
        </w:r>
      </w:ins>
      <w:r w:rsidRPr="00E6597C">
        <w:rPr>
          <w:rFonts w:ascii="GHEA Grapalat" w:hAnsi="GHEA Grapalat"/>
          <w:sz w:val="22"/>
          <w:szCs w:val="22"/>
          <w:lang w:val="es-ES"/>
        </w:rPr>
        <w:t>-</w:t>
      </w:r>
      <w:r w:rsidRPr="00E6597C">
        <w:rPr>
          <w:rFonts w:ascii="GHEA Grapalat" w:hAnsi="GHEA Grapalat" w:cs="Sylfaen"/>
          <w:sz w:val="20"/>
          <w:szCs w:val="20"/>
          <w:lang w:val="es-ES"/>
        </w:rPr>
        <w:t xml:space="preserve">ի </w:t>
      </w:r>
      <w:proofErr w:type="spellStart"/>
      <w:r w:rsidRPr="00E6597C">
        <w:rPr>
          <w:rFonts w:ascii="GHEA Grapalat" w:hAnsi="GHEA Grapalat" w:cs="Sylfaen"/>
          <w:sz w:val="20"/>
          <w:szCs w:val="20"/>
          <w:lang w:val="es-ES"/>
        </w:rPr>
        <w:t>կողմից</w:t>
      </w:r>
      <w:proofErr w:type="spellEnd"/>
      <w:r w:rsidRPr="00E6597C">
        <w:rPr>
          <w:rFonts w:ascii="GHEA Grapalat" w:hAnsi="GHEA Grapalat"/>
          <w:sz w:val="22"/>
          <w:szCs w:val="22"/>
          <w:u w:val="single"/>
          <w:lang w:val="es-ES"/>
        </w:rPr>
        <w:t xml:space="preserve"> </w:t>
      </w:r>
      <w:del w:id="498" w:author="Հերմինե Գևորգյան" w:date="2026-02-26T23:44:00Z" w16du:dateUtc="2026-02-26T19:44:00Z">
        <w:r w:rsidRPr="00E6597C">
          <w:rPr>
            <w:rFonts w:ascii="GHEA Grapalat" w:hAnsi="GHEA Grapalat"/>
            <w:lang w:val="es-ES"/>
          </w:rPr>
          <w:delText>«</w:delText>
        </w:r>
        <w:r w:rsidRPr="00E6597C">
          <w:rPr>
            <w:rFonts w:ascii="GHEA Grapalat" w:hAnsi="GHEA Grapalat"/>
            <w:sz w:val="20"/>
            <w:szCs w:val="20"/>
            <w:lang w:val="es-ES"/>
          </w:rPr>
          <w:delText>---</w:delText>
        </w:r>
        <w:r w:rsidRPr="00E6597C">
          <w:rPr>
            <w:rFonts w:ascii="GHEA Grapalat" w:hAnsi="GHEA Grapalat" w:cs="Sylfaen"/>
            <w:sz w:val="20"/>
            <w:szCs w:val="20"/>
            <w:lang w:val="es-ES"/>
          </w:rPr>
          <w:delText>ԲՄԱՊՁԲ</w:delText>
        </w:r>
        <w:r w:rsidRPr="00E6597C">
          <w:rPr>
            <w:rFonts w:ascii="GHEA Grapalat" w:hAnsi="GHEA Grapalat" w:cs="Arial"/>
            <w:sz w:val="20"/>
            <w:szCs w:val="20"/>
            <w:lang w:val="es-ES"/>
          </w:rPr>
          <w:delText>---/---</w:delText>
        </w:r>
        <w:r w:rsidRPr="00E6597C">
          <w:rPr>
            <w:rFonts w:ascii="GHEA Grapalat" w:hAnsi="GHEA Grapalat"/>
            <w:lang w:val="es-ES"/>
          </w:rPr>
          <w:delText>»</w:delText>
        </w:r>
      </w:del>
      <w:ins w:id="499" w:author="Հերմինե Գևորգյան" w:date="2026-02-26T23:44:00Z" w16du:dateUtc="2026-02-26T19:44:00Z">
        <w:r w:rsidR="00D672AD">
          <w:rPr>
            <w:rFonts w:ascii="GHEA Grapalat" w:hAnsi="GHEA Grapalat"/>
            <w:sz w:val="22"/>
            <w:szCs w:val="22"/>
            <w:u w:val="single"/>
            <w:lang w:val="hy-AM"/>
          </w:rPr>
          <w:t xml:space="preserve">  </w:t>
        </w:r>
        <w:r w:rsidR="00D672AD" w:rsidRPr="00D672AD">
          <w:rPr>
            <w:rFonts w:ascii="GHEA Grapalat" w:hAnsi="GHEA Grapalat"/>
            <w:sz w:val="22"/>
            <w:szCs w:val="22"/>
            <w:lang w:val="hy-AM"/>
          </w:rPr>
          <w:t xml:space="preserve">   </w:t>
        </w:r>
        <w:r w:rsidR="000053ED">
          <w:rPr>
            <w:rFonts w:ascii="GHEA Grapalat" w:hAnsi="GHEA Grapalat"/>
            <w:sz w:val="22"/>
            <w:szCs w:val="22"/>
            <w:lang w:val="hy-AM"/>
          </w:rPr>
          <w:t>«</w:t>
        </w:r>
        <w:r w:rsidR="000053ED">
          <w:rPr>
            <w:rFonts w:ascii="GHEA Grapalat" w:hAnsi="GHEA Grapalat"/>
            <w:lang w:val="hy-AM"/>
          </w:rPr>
          <w:t>ՀՀ ԳՄՍ</w:t>
        </w:r>
        <w:r w:rsidR="00787FCF">
          <w:rPr>
            <w:rFonts w:ascii="GHEA Grapalat" w:hAnsi="GHEA Grapalat"/>
            <w:lang w:val="hy-AM"/>
          </w:rPr>
          <w:t>Հ</w:t>
        </w:r>
        <w:r w:rsidR="000053ED">
          <w:rPr>
            <w:rFonts w:ascii="GHEA Grapalat" w:hAnsi="GHEA Grapalat"/>
            <w:lang w:val="hy-AM"/>
          </w:rPr>
          <w:t>Դ-ԳՀ</w:t>
        </w:r>
        <w:r w:rsidR="000053ED">
          <w:rPr>
            <w:rFonts w:ascii="GHEA Grapalat" w:hAnsi="GHEA Grapalat"/>
            <w:lang w:val="af-ZA"/>
          </w:rPr>
          <w:t>Ա</w:t>
        </w:r>
        <w:r w:rsidR="000053ED">
          <w:rPr>
            <w:rFonts w:ascii="GHEA Grapalat" w:hAnsi="GHEA Grapalat"/>
            <w:lang w:val="hy-AM"/>
          </w:rPr>
          <w:t>Շ</w:t>
        </w:r>
        <w:r w:rsidR="000053ED">
          <w:rPr>
            <w:rFonts w:ascii="GHEA Grapalat" w:hAnsi="GHEA Grapalat"/>
            <w:lang w:val="af-ZA"/>
          </w:rPr>
          <w:t>ՁԲ</w:t>
        </w:r>
        <w:r w:rsidR="000053ED" w:rsidRPr="00E6597C">
          <w:rPr>
            <w:rFonts w:ascii="GHEA Grapalat" w:hAnsi="GHEA Grapalat"/>
            <w:u w:val="single"/>
            <w:lang w:val="af-ZA"/>
          </w:rPr>
          <w:t xml:space="preserve"> </w:t>
        </w:r>
        <w:r w:rsidR="000053ED">
          <w:rPr>
            <w:rFonts w:ascii="GHEA Grapalat" w:hAnsi="GHEA Grapalat"/>
            <w:u w:val="single"/>
            <w:lang w:val="hy-AM"/>
          </w:rPr>
          <w:t xml:space="preserve"> 2</w:t>
        </w:r>
      </w:ins>
      <w:r w:rsidR="006E34AD">
        <w:rPr>
          <w:rFonts w:ascii="GHEA Grapalat" w:hAnsi="GHEA Grapalat"/>
          <w:u w:val="single"/>
          <w:lang w:val="hy-AM"/>
        </w:rPr>
        <w:t>6</w:t>
      </w:r>
      <w:ins w:id="500" w:author="Հերմինե Գևորգյան" w:date="2026-02-26T23:44:00Z" w16du:dateUtc="2026-02-26T19:44:00Z">
        <w:r w:rsidR="000053ED">
          <w:rPr>
            <w:rFonts w:ascii="GHEA Grapalat" w:hAnsi="GHEA Grapalat"/>
            <w:u w:val="single"/>
            <w:lang w:val="hy-AM"/>
          </w:rPr>
          <w:t xml:space="preserve"> /0</w:t>
        </w:r>
      </w:ins>
      <w:r w:rsidR="006E34AD">
        <w:rPr>
          <w:rFonts w:ascii="GHEA Grapalat" w:hAnsi="GHEA Grapalat"/>
          <w:i/>
          <w:u w:val="single"/>
          <w:lang w:val="hy-AM"/>
        </w:rPr>
        <w:t>1</w:t>
      </w:r>
      <w:ins w:id="501" w:author="Հերմինե Գևորգյան" w:date="2026-02-26T23:44:00Z" w16du:dateUtc="2026-02-26T19:44:00Z">
        <w:r w:rsidR="000053ED">
          <w:rPr>
            <w:rFonts w:ascii="GHEA Grapalat" w:hAnsi="GHEA Grapalat"/>
            <w:i/>
            <w:u w:val="single"/>
            <w:lang w:val="hy-AM"/>
          </w:rPr>
          <w:t xml:space="preserve">» </w:t>
        </w:r>
      </w:ins>
      <w:r w:rsidR="000053ED">
        <w:rPr>
          <w:rFonts w:ascii="GHEA Grapalat" w:hAnsi="GHEA Grapalat"/>
          <w:i/>
          <w:u w:val="single"/>
          <w:lang w:val="hy-AM"/>
          <w:rPrChange w:id="502" w:author="Հերմինե Գևորգյան" w:date="2026-02-26T23:44:00Z" w16du:dateUtc="2026-02-26T19:44:00Z">
            <w:rPr>
              <w:rFonts w:ascii="GHEA Grapalat" w:hAnsi="GHEA Grapalat"/>
              <w:sz w:val="20"/>
              <w:lang w:val="es-ES"/>
            </w:rPr>
          </w:rPrChange>
        </w:rPr>
        <w:t xml:space="preserve"> </w:t>
      </w:r>
      <w:proofErr w:type="spellStart"/>
      <w:r w:rsidRPr="00E6597C">
        <w:rPr>
          <w:rFonts w:ascii="GHEA Grapalat" w:hAnsi="GHEA Grapalat" w:cs="Sylfaen"/>
          <w:sz w:val="20"/>
          <w:szCs w:val="20"/>
          <w:lang w:val="es-ES"/>
        </w:rPr>
        <w:t>ծածկագրով</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հայտարարված</w:t>
      </w:r>
      <w:proofErr w:type="spellEnd"/>
    </w:p>
    <w:p w14:paraId="2A493809" w14:textId="77777777" w:rsidR="00B2572B" w:rsidRPr="00E6597C" w:rsidRDefault="00B2572B" w:rsidP="00EF3662">
      <w:pPr>
        <w:jc w:val="both"/>
        <w:rPr>
          <w:del w:id="503" w:author="Հերմինե Գևորգյան" w:date="2026-02-26T23:44:00Z" w16du:dateUtc="2026-02-26T19:44:00Z"/>
          <w:rFonts w:ascii="GHEA Grapalat" w:hAnsi="GHEA Grapalat" w:cs="Sylfaen"/>
          <w:vertAlign w:val="superscript"/>
          <w:lang w:val="es-ES"/>
        </w:rPr>
      </w:pPr>
      <w:del w:id="504" w:author="Հերմինե Գևորգյան" w:date="2026-02-26T23:44:00Z" w16du:dateUtc="2026-02-26T19:44:00Z">
        <w:r w:rsidRPr="00E6597C">
          <w:rPr>
            <w:rFonts w:ascii="GHEA Grapalat" w:hAnsi="GHEA Grapalat" w:cs="Sylfaen"/>
            <w:vertAlign w:val="superscript"/>
            <w:lang w:val="es-ES"/>
          </w:rPr>
          <w:delText xml:space="preserve">                       </w:delText>
        </w:r>
        <w:r w:rsidR="00476A47" w:rsidRPr="00E6597C">
          <w:rPr>
            <w:rFonts w:ascii="GHEA Grapalat" w:hAnsi="GHEA Grapalat" w:cs="Sylfaen"/>
            <w:vertAlign w:val="superscript"/>
            <w:lang w:val="es-ES"/>
          </w:rPr>
          <w:delText>պ</w:delText>
        </w:r>
        <w:r w:rsidRPr="00E6597C">
          <w:rPr>
            <w:rFonts w:ascii="GHEA Grapalat" w:hAnsi="GHEA Grapalat" w:cs="Sylfaen"/>
            <w:vertAlign w:val="superscript"/>
            <w:lang w:val="es-ES"/>
          </w:rPr>
          <w:delText>ատվիրատուի անվանումը</w:delText>
        </w:r>
      </w:del>
    </w:p>
    <w:p w14:paraId="55F77561" w14:textId="76016099" w:rsidR="00B2572B" w:rsidRPr="00A627D2" w:rsidRDefault="00B2572B" w:rsidP="00EF3662">
      <w:pPr>
        <w:jc w:val="both"/>
        <w:rPr>
          <w:rFonts w:ascii="GHEA Grapalat" w:hAnsi="GHEA Grapalat"/>
          <w:sz w:val="22"/>
          <w:u w:val="single"/>
          <w:lang w:val="es-ES"/>
          <w:rPrChange w:id="505" w:author="Հերմինե Գևորգյան" w:date="2026-02-26T23:44:00Z" w16du:dateUtc="2026-02-26T19:44:00Z">
            <w:rPr>
              <w:rFonts w:ascii="GHEA Grapalat" w:hAnsi="GHEA Grapalat"/>
              <w:sz w:val="20"/>
              <w:lang w:val="es-ES"/>
            </w:rPr>
          </w:rPrChange>
        </w:rPr>
      </w:pPr>
      <w:del w:id="506" w:author="Հերմինե Գևորգյան" w:date="2026-02-26T23:44:00Z" w16du:dateUtc="2026-02-26T19:44:00Z">
        <w:r w:rsidRPr="00E6597C">
          <w:rPr>
            <w:rFonts w:ascii="GHEA Grapalat" w:hAnsi="GHEA Grapalat" w:cs="Sylfaen"/>
            <w:sz w:val="20"/>
            <w:szCs w:val="20"/>
            <w:lang w:val="es-ES"/>
          </w:rPr>
          <w:delText>բաց մրցույթի</w:delText>
        </w:r>
        <w:r w:rsidRPr="00E6597C">
          <w:rPr>
            <w:rFonts w:ascii="GHEA Grapalat" w:hAnsi="GHEA Grapalat" w:cs="Arial"/>
            <w:sz w:val="16"/>
            <w:szCs w:val="16"/>
            <w:lang w:val="es-ES"/>
          </w:rPr>
          <w:delText xml:space="preserve"> </w:delText>
        </w:r>
        <w:r w:rsidRPr="00E6597C">
          <w:rPr>
            <w:rFonts w:ascii="GHEA Grapalat" w:hAnsi="GHEA Grapalat"/>
            <w:u w:val="single"/>
            <w:lang w:val="es-ES"/>
          </w:rPr>
          <w:tab/>
          <w:delText xml:space="preserve"> </w:delText>
        </w:r>
      </w:del>
      <w:ins w:id="507" w:author="Հերմինե Գևորգյան" w:date="2026-02-26T23:44:00Z" w16du:dateUtc="2026-02-26T19:44:00Z">
        <w:r w:rsidR="00A627D2">
          <w:rPr>
            <w:rFonts w:ascii="GHEA Grapalat" w:hAnsi="GHEA Grapalat"/>
            <w:sz w:val="22"/>
            <w:szCs w:val="22"/>
            <w:u w:val="single"/>
            <w:lang w:val="hy-AM"/>
          </w:rPr>
          <w:t xml:space="preserve">    </w:t>
        </w:r>
        <w:r w:rsidR="009F4CEC">
          <w:rPr>
            <w:rFonts w:ascii="GHEA Grapalat" w:hAnsi="GHEA Grapalat" w:cs="Sylfaen"/>
            <w:sz w:val="20"/>
            <w:szCs w:val="20"/>
            <w:lang w:val="hy-AM"/>
          </w:rPr>
          <w:t>գնանշման հարցման</w:t>
        </w:r>
      </w:ins>
      <w:r w:rsidRPr="00E6597C">
        <w:rPr>
          <w:rFonts w:ascii="GHEA Grapalat" w:hAnsi="GHEA Grapalat"/>
          <w:sz w:val="16"/>
          <w:lang w:val="es-ES"/>
          <w:rPrChange w:id="508" w:author="Հերմինե Գևորգյան" w:date="2026-02-26T23:44:00Z" w16du:dateUtc="2026-02-26T19:44:00Z">
            <w:rPr>
              <w:rFonts w:ascii="GHEA Grapalat" w:hAnsi="GHEA Grapalat"/>
              <w:u w:val="single"/>
              <w:lang w:val="es-ES"/>
            </w:rPr>
          </w:rPrChange>
        </w:rPr>
        <w:t xml:space="preserve"> </w:t>
      </w:r>
      <w:r w:rsidRPr="00E6597C">
        <w:rPr>
          <w:rFonts w:ascii="GHEA Grapalat" w:hAnsi="GHEA Grapalat"/>
          <w:u w:val="single"/>
          <w:lang w:val="es-ES"/>
        </w:rPr>
        <w:t xml:space="preserve">  </w:t>
      </w:r>
      <w:r w:rsidRPr="00E6597C">
        <w:rPr>
          <w:rFonts w:ascii="GHEA Grapalat" w:hAnsi="GHEA Grapalat"/>
          <w:u w:val="single"/>
          <w:lang w:val="es-ES"/>
        </w:rPr>
        <w:tab/>
      </w:r>
      <w:r w:rsidRPr="00E6597C">
        <w:rPr>
          <w:rFonts w:ascii="GHEA Grapalat" w:hAnsi="GHEA Grapalat"/>
          <w:u w:val="single"/>
          <w:lang w:val="es-ES"/>
        </w:rPr>
        <w:tab/>
      </w:r>
      <w:r w:rsidRPr="00E6597C">
        <w:rPr>
          <w:rFonts w:ascii="GHEA Grapalat" w:hAnsi="GHEA Grapalat"/>
          <w:u w:val="single"/>
          <w:lang w:val="es-ES"/>
        </w:rPr>
        <w:tab/>
      </w:r>
      <w:r w:rsidRPr="00E6597C">
        <w:rPr>
          <w:rFonts w:ascii="GHEA Grapalat" w:hAnsi="GHEA Grapalat"/>
          <w:u w:val="single"/>
          <w:lang w:val="es-ES"/>
        </w:rPr>
        <w:tab/>
      </w:r>
      <w:r w:rsidRPr="00E6597C">
        <w:rPr>
          <w:rFonts w:ascii="GHEA Grapalat" w:hAnsi="GHEA Grapalat"/>
          <w:u w:val="single"/>
          <w:lang w:val="es-ES"/>
        </w:rPr>
        <w:tab/>
        <w:t xml:space="preserve">     </w:t>
      </w:r>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չափաբաժնին</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չափաբաժիններին</w:t>
      </w:r>
      <w:proofErr w:type="spellEnd"/>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և</w:t>
      </w:r>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հրավերի</w:t>
      </w:r>
      <w:proofErr w:type="spellEnd"/>
      <w:r w:rsidRPr="00E6597C">
        <w:rPr>
          <w:rFonts w:ascii="GHEA Grapalat" w:hAnsi="GHEA Grapalat" w:cs="Sylfaen"/>
          <w:sz w:val="20"/>
          <w:szCs w:val="20"/>
          <w:lang w:val="es-ES"/>
        </w:rPr>
        <w:t xml:space="preserve"> </w:t>
      </w:r>
    </w:p>
    <w:p w14:paraId="115EE85A" w14:textId="77777777" w:rsidR="00B2572B" w:rsidRPr="00E6597C" w:rsidRDefault="00B2572B" w:rsidP="00EF3662">
      <w:pPr>
        <w:jc w:val="both"/>
        <w:rPr>
          <w:rFonts w:ascii="GHEA Grapalat" w:hAnsi="GHEA Grapalat"/>
          <w:vertAlign w:val="superscript"/>
          <w:lang w:val="es-ES"/>
        </w:rPr>
      </w:pPr>
      <w:r w:rsidRPr="00E6597C">
        <w:rPr>
          <w:rFonts w:ascii="GHEA Grapalat" w:hAnsi="GHEA Grapalat" w:cs="Sylfaen"/>
          <w:vertAlign w:val="superscript"/>
          <w:lang w:val="es-ES"/>
        </w:rPr>
        <w:t xml:space="preserve">                                            </w:t>
      </w:r>
      <w:proofErr w:type="spellStart"/>
      <w:proofErr w:type="gramStart"/>
      <w:r w:rsidRPr="00E6597C">
        <w:rPr>
          <w:rFonts w:ascii="GHEA Grapalat" w:hAnsi="GHEA Grapalat" w:cs="Sylfaen"/>
          <w:vertAlign w:val="superscript"/>
          <w:lang w:val="es-ES"/>
        </w:rPr>
        <w:t>չափաբաժնի</w:t>
      </w:r>
      <w:proofErr w:type="spellEnd"/>
      <w:r w:rsidRPr="00E6597C">
        <w:rPr>
          <w:rFonts w:ascii="GHEA Grapalat" w:hAnsi="GHEA Grapalat" w:cs="Arial"/>
          <w:vertAlign w:val="superscript"/>
          <w:lang w:val="es-ES"/>
        </w:rPr>
        <w:t xml:space="preserve">  (</w:t>
      </w:r>
      <w:proofErr w:type="spellStart"/>
      <w:proofErr w:type="gramEnd"/>
      <w:r w:rsidRPr="00E6597C">
        <w:rPr>
          <w:rFonts w:ascii="GHEA Grapalat" w:hAnsi="GHEA Grapalat" w:cs="Sylfaen"/>
          <w:vertAlign w:val="superscript"/>
          <w:lang w:val="es-ES"/>
        </w:rPr>
        <w:t>չափաբաժինների</w:t>
      </w:r>
      <w:proofErr w:type="spellEnd"/>
      <w:r w:rsidRPr="00E6597C">
        <w:rPr>
          <w:rFonts w:ascii="GHEA Grapalat" w:hAnsi="GHEA Grapalat" w:cs="Arial"/>
          <w:vertAlign w:val="superscript"/>
          <w:lang w:val="es-ES"/>
        </w:rPr>
        <w:t xml:space="preserve">) </w:t>
      </w:r>
      <w:proofErr w:type="spellStart"/>
      <w:r w:rsidRPr="00E6597C">
        <w:rPr>
          <w:rFonts w:ascii="GHEA Grapalat" w:hAnsi="GHEA Grapalat" w:cs="Sylfaen"/>
          <w:vertAlign w:val="superscript"/>
          <w:lang w:val="es-ES"/>
        </w:rPr>
        <w:t>համարը</w:t>
      </w:r>
      <w:proofErr w:type="spellEnd"/>
    </w:p>
    <w:p w14:paraId="01047D92" w14:textId="5EBC8E42" w:rsidR="00B2572B" w:rsidRPr="00E6597C" w:rsidRDefault="00B2572B">
      <w:pPr>
        <w:tabs>
          <w:tab w:val="left" w:pos="5964"/>
        </w:tabs>
        <w:jc w:val="both"/>
        <w:rPr>
          <w:rFonts w:ascii="GHEA Grapalat" w:hAnsi="GHEA Grapalat"/>
          <w:sz w:val="20"/>
          <w:szCs w:val="20"/>
          <w:lang w:val="es-ES"/>
        </w:rPr>
        <w:pPrChange w:id="509" w:author="Հերմինե Գևորգյան" w:date="2026-02-26T23:44:00Z" w16du:dateUtc="2026-02-26T19:44:00Z">
          <w:pPr>
            <w:jc w:val="both"/>
          </w:pPr>
        </w:pPrChange>
      </w:pPr>
      <w:r w:rsidRPr="00E6597C">
        <w:rPr>
          <w:rFonts w:ascii="GHEA Grapalat" w:hAnsi="GHEA Grapalat"/>
          <w:vertAlign w:val="superscript"/>
          <w:lang w:val="es-ES"/>
        </w:rPr>
        <w:t xml:space="preserve"> </w:t>
      </w:r>
      <w:proofErr w:type="spellStart"/>
      <w:r w:rsidRPr="00E6597C">
        <w:rPr>
          <w:rFonts w:ascii="GHEA Grapalat" w:hAnsi="GHEA Grapalat" w:cs="Sylfaen"/>
          <w:sz w:val="20"/>
          <w:szCs w:val="20"/>
          <w:lang w:val="es-ES"/>
        </w:rPr>
        <w:t>պահանջներին</w:t>
      </w:r>
      <w:proofErr w:type="spellEnd"/>
      <w:r w:rsidRPr="00E6597C">
        <w:rPr>
          <w:rFonts w:ascii="GHEA Grapalat" w:hAnsi="GHEA Grapalat" w:cs="Sylfaen"/>
          <w:sz w:val="20"/>
          <w:szCs w:val="20"/>
          <w:lang w:val="es-ES"/>
        </w:rPr>
        <w:t xml:space="preserve"> </w:t>
      </w:r>
      <w:proofErr w:type="spellStart"/>
      <w:proofErr w:type="gramStart"/>
      <w:r w:rsidRPr="00E6597C">
        <w:rPr>
          <w:rFonts w:ascii="GHEA Grapalat" w:hAnsi="GHEA Grapalat" w:cs="Sylfaen"/>
          <w:sz w:val="20"/>
          <w:szCs w:val="20"/>
          <w:lang w:val="es-ES"/>
        </w:rPr>
        <w:t>համապատասխան</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ներկայացնում</w:t>
      </w:r>
      <w:proofErr w:type="spellEnd"/>
      <w:proofErr w:type="gramEnd"/>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հայտ</w:t>
      </w:r>
      <w:proofErr w:type="spellEnd"/>
      <w:r w:rsidRPr="00E6597C">
        <w:rPr>
          <w:rFonts w:ascii="GHEA Grapalat" w:hAnsi="GHEA Grapalat" w:cs="Sylfaen"/>
          <w:sz w:val="20"/>
          <w:szCs w:val="20"/>
          <w:lang w:val="es-ES"/>
        </w:rPr>
        <w:t>:</w:t>
      </w:r>
      <w:ins w:id="510" w:author="Հերմինե Գևորգյան" w:date="2026-02-26T23:44:00Z" w16du:dateUtc="2026-02-26T19:44:00Z">
        <w:r w:rsidR="00A627D2">
          <w:rPr>
            <w:rFonts w:ascii="GHEA Grapalat" w:hAnsi="GHEA Grapalat" w:cs="Sylfaen"/>
            <w:sz w:val="20"/>
            <w:szCs w:val="20"/>
            <w:lang w:val="es-ES"/>
          </w:rPr>
          <w:tab/>
        </w:r>
      </w:ins>
    </w:p>
    <w:p w14:paraId="2451F859" w14:textId="77777777" w:rsidR="00B2572B" w:rsidRPr="00E6597C" w:rsidRDefault="00B2572B" w:rsidP="00EF3662">
      <w:pPr>
        <w:jc w:val="both"/>
        <w:rPr>
          <w:rFonts w:ascii="GHEA Grapalat" w:hAnsi="GHEA Grapalat"/>
          <w:sz w:val="12"/>
          <w:szCs w:val="12"/>
          <w:u w:val="single"/>
          <w:lang w:val="es-ES"/>
        </w:rPr>
      </w:pPr>
    </w:p>
    <w:p w14:paraId="77B12B8C"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lang w:val="es-ES"/>
        </w:rPr>
        <w:t>-</w:t>
      </w:r>
      <w:r w:rsidRPr="00E6597C">
        <w:rPr>
          <w:rFonts w:ascii="GHEA Grapalat" w:hAnsi="GHEA Grapalat" w:cs="Sylfaen"/>
          <w:sz w:val="20"/>
          <w:szCs w:val="20"/>
          <w:lang w:val="es-ES"/>
        </w:rPr>
        <w:t>ն</w:t>
      </w:r>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հայտնում</w:t>
      </w:r>
      <w:proofErr w:type="spellEnd"/>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և</w:t>
      </w:r>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հավաստում</w:t>
      </w:r>
      <w:proofErr w:type="spellEnd"/>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որ</w:t>
      </w:r>
      <w:proofErr w:type="spellEnd"/>
      <w:r w:rsidRPr="00E6597C">
        <w:rPr>
          <w:rFonts w:ascii="GHEA Grapalat" w:hAnsi="GHEA Grapalat" w:cs="Sylfaen"/>
          <w:sz w:val="20"/>
          <w:szCs w:val="20"/>
          <w:lang w:val="es-ES"/>
        </w:rPr>
        <w:t xml:space="preserve"> հանդիսանում է </w:t>
      </w:r>
    </w:p>
    <w:p w14:paraId="62E08E8F"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w:t>
      </w:r>
      <w:proofErr w:type="spellStart"/>
      <w:r w:rsidRPr="00E6597C">
        <w:rPr>
          <w:rFonts w:ascii="GHEA Grapalat" w:hAnsi="GHEA Grapalat" w:cs="Sylfaen"/>
          <w:vertAlign w:val="superscript"/>
          <w:lang w:val="es-ES"/>
        </w:rPr>
        <w:t>մասնակցի</w:t>
      </w:r>
      <w:proofErr w:type="spellEnd"/>
      <w:r w:rsidRPr="00E6597C">
        <w:rPr>
          <w:rFonts w:ascii="GHEA Grapalat" w:hAnsi="GHEA Grapalat" w:cs="Arial"/>
          <w:vertAlign w:val="superscript"/>
          <w:lang w:val="es-ES"/>
        </w:rPr>
        <w:t xml:space="preserve"> </w:t>
      </w:r>
      <w:proofErr w:type="spellStart"/>
      <w:r w:rsidRPr="00E6597C">
        <w:rPr>
          <w:rFonts w:ascii="GHEA Grapalat" w:hAnsi="GHEA Grapalat" w:cs="Sylfaen"/>
          <w:vertAlign w:val="superscript"/>
          <w:lang w:val="es-ES"/>
        </w:rPr>
        <w:t>անվանումը</w:t>
      </w:r>
      <w:proofErr w:type="spellEnd"/>
    </w:p>
    <w:p w14:paraId="5BC9ED5F"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proofErr w:type="spellStart"/>
      <w:r w:rsidRPr="00E6597C">
        <w:rPr>
          <w:rFonts w:ascii="GHEA Grapalat" w:hAnsi="GHEA Grapalat" w:cs="Sylfaen"/>
          <w:sz w:val="20"/>
          <w:szCs w:val="20"/>
          <w:lang w:val="es-ES"/>
        </w:rPr>
        <w:t>ռեզիդենտ</w:t>
      </w:r>
      <w:proofErr w:type="spellEnd"/>
      <w:r w:rsidRPr="00E6597C">
        <w:rPr>
          <w:rFonts w:ascii="GHEA Grapalat" w:hAnsi="GHEA Grapalat" w:cs="Sylfaen"/>
          <w:sz w:val="20"/>
          <w:szCs w:val="20"/>
          <w:lang w:val="es-ES"/>
        </w:rPr>
        <w:t xml:space="preserve">:  </w:t>
      </w:r>
    </w:p>
    <w:p w14:paraId="6CA44527" w14:textId="77777777" w:rsidR="00B2572B" w:rsidRPr="00E6597C" w:rsidRDefault="00B2572B" w:rsidP="00EF3662">
      <w:pPr>
        <w:jc w:val="both"/>
        <w:rPr>
          <w:rFonts w:ascii="GHEA Grapalat" w:hAnsi="GHEA Grapalat" w:cs="Arial"/>
          <w:vertAlign w:val="superscript"/>
          <w:lang w:val="es-ES"/>
        </w:rPr>
      </w:pPr>
      <w:r w:rsidRPr="00E6597C">
        <w:rPr>
          <w:rFonts w:ascii="GHEA Grapalat" w:hAnsi="GHEA Grapalat" w:cs="Arial"/>
          <w:vertAlign w:val="superscript"/>
          <w:lang w:val="es-ES"/>
        </w:rPr>
        <w:t xml:space="preserve">                                               </w:t>
      </w:r>
      <w:proofErr w:type="spellStart"/>
      <w:r w:rsidRPr="00E6597C">
        <w:rPr>
          <w:rFonts w:ascii="GHEA Grapalat" w:hAnsi="GHEA Grapalat" w:cs="Arial"/>
          <w:vertAlign w:val="superscript"/>
          <w:lang w:val="es-ES"/>
        </w:rPr>
        <w:t>երկրի</w:t>
      </w:r>
      <w:proofErr w:type="spellEnd"/>
      <w:r w:rsidRPr="00E6597C">
        <w:rPr>
          <w:rFonts w:ascii="GHEA Grapalat" w:hAnsi="GHEA Grapalat" w:cs="Arial"/>
          <w:vertAlign w:val="superscript"/>
          <w:lang w:val="es-ES"/>
        </w:rPr>
        <w:t xml:space="preserve"> անվանումը</w:t>
      </w:r>
    </w:p>
    <w:p w14:paraId="74FDDBBB" w14:textId="77777777" w:rsidR="00B2572B" w:rsidRPr="00E6597C" w:rsidDel="00437CDB" w:rsidRDefault="00B2572B" w:rsidP="00EF3662">
      <w:pPr>
        <w:jc w:val="both"/>
        <w:rPr>
          <w:rFonts w:ascii="GHEA Grapalat" w:hAnsi="GHEA Grapalat" w:cs="Sylfaen"/>
          <w:sz w:val="20"/>
          <w:szCs w:val="20"/>
          <w:lang w:val="es-ES"/>
        </w:rPr>
      </w:pPr>
    </w:p>
    <w:p w14:paraId="49E38ACC"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sz w:val="20"/>
          <w:szCs w:val="20"/>
          <w:lang w:val="es-ES"/>
        </w:rPr>
        <w:t xml:space="preserve">                </w:t>
      </w:r>
    </w:p>
    <w:p w14:paraId="3950834F" w14:textId="77777777" w:rsidR="008747C6" w:rsidRDefault="00B2572B" w:rsidP="00EF3662">
      <w:pPr>
        <w:jc w:val="both"/>
        <w:rPr>
          <w:rFonts w:ascii="GHEA Grapalat" w:hAnsi="GHEA Grapalat" w:cs="Sylfaen"/>
          <w:sz w:val="20"/>
          <w:szCs w:val="20"/>
          <w:lang w:val="es-ES"/>
        </w:rPr>
      </w:pPr>
      <w:r w:rsidRPr="00E6597C">
        <w:rPr>
          <w:rFonts w:ascii="GHEA Grapalat" w:hAnsi="GHEA Grapalat"/>
          <w:sz w:val="20"/>
          <w:szCs w:val="20"/>
          <w:u w:val="single"/>
          <w:lang w:val="es-ES"/>
        </w:rPr>
        <w:t xml:space="preserve">                                         </w:t>
      </w:r>
      <w:r w:rsidRPr="00E6597C">
        <w:rPr>
          <w:rFonts w:ascii="GHEA Grapalat" w:hAnsi="GHEA Grapalat"/>
          <w:sz w:val="20"/>
          <w:szCs w:val="20"/>
          <w:lang w:val="es-ES"/>
        </w:rPr>
        <w:t>-</w:t>
      </w:r>
      <w:r w:rsidRPr="00E6597C">
        <w:rPr>
          <w:rFonts w:ascii="GHEA Grapalat" w:hAnsi="GHEA Grapalat" w:cs="Sylfaen"/>
          <w:sz w:val="20"/>
          <w:szCs w:val="20"/>
          <w:lang w:val="es-ES"/>
        </w:rPr>
        <w:t>ի</w:t>
      </w:r>
      <w:r w:rsidR="008747C6">
        <w:rPr>
          <w:rFonts w:ascii="GHEA Grapalat" w:hAnsi="GHEA Grapalat" w:cs="Sylfaen"/>
          <w:sz w:val="20"/>
          <w:szCs w:val="20"/>
          <w:lang w:val="es-ES"/>
        </w:rPr>
        <w:t>՝</w:t>
      </w:r>
    </w:p>
    <w:p w14:paraId="60CA4750" w14:textId="77777777" w:rsidR="008747C6" w:rsidRDefault="008747C6" w:rsidP="00EF3662">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w:t>
      </w:r>
      <w:proofErr w:type="spellStart"/>
      <w:r w:rsidRPr="00E6597C">
        <w:rPr>
          <w:rFonts w:ascii="GHEA Grapalat" w:hAnsi="GHEA Grapalat" w:cs="Sylfaen"/>
          <w:vertAlign w:val="superscript"/>
          <w:lang w:val="es-ES"/>
        </w:rPr>
        <w:t>մասնակցի</w:t>
      </w:r>
      <w:proofErr w:type="spellEnd"/>
      <w:r w:rsidRPr="00E6597C">
        <w:rPr>
          <w:rFonts w:ascii="GHEA Grapalat" w:hAnsi="GHEA Grapalat" w:cs="Arial"/>
          <w:vertAlign w:val="superscript"/>
          <w:lang w:val="es-ES"/>
        </w:rPr>
        <w:t xml:space="preserve"> </w:t>
      </w:r>
      <w:proofErr w:type="spellStart"/>
      <w:r w:rsidRPr="00E6597C">
        <w:rPr>
          <w:rFonts w:ascii="GHEA Grapalat" w:hAnsi="GHEA Grapalat" w:cs="Sylfaen"/>
          <w:vertAlign w:val="superscript"/>
          <w:lang w:val="es-ES"/>
        </w:rPr>
        <w:t>անվանումը</w:t>
      </w:r>
      <w:proofErr w:type="spellEnd"/>
      <w:r w:rsidRPr="00E6597C">
        <w:rPr>
          <w:rFonts w:ascii="GHEA Grapalat" w:hAnsi="GHEA Grapalat" w:cs="Arial"/>
          <w:vertAlign w:val="superscript"/>
          <w:lang w:val="es-ES"/>
        </w:rPr>
        <w:t xml:space="preserve">                                                         </w:t>
      </w:r>
    </w:p>
    <w:p w14:paraId="4B1EAB31" w14:textId="77777777" w:rsidR="00B2572B" w:rsidRPr="00E6597C" w:rsidRDefault="00B2572B" w:rsidP="008747C6">
      <w:pPr>
        <w:numPr>
          <w:ilvl w:val="0"/>
          <w:numId w:val="18"/>
        </w:numPr>
        <w:rPr>
          <w:rFonts w:ascii="GHEA Grapalat" w:hAnsi="GHEA Grapalat" w:cs="Arial"/>
          <w:szCs w:val="22"/>
          <w:u w:val="single"/>
          <w:lang w:val="es-ES"/>
        </w:rPr>
      </w:pPr>
      <w:proofErr w:type="spellStart"/>
      <w:r w:rsidRPr="00E6597C">
        <w:rPr>
          <w:rFonts w:ascii="GHEA Grapalat" w:hAnsi="GHEA Grapalat" w:cs="Arial"/>
          <w:sz w:val="20"/>
          <w:szCs w:val="20"/>
          <w:lang w:val="es-ES"/>
        </w:rPr>
        <w:t>հարկ</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վճարողի</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հաշվառման</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համարն</w:t>
      </w:r>
      <w:proofErr w:type="spellEnd"/>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w:t>
      </w:r>
      <w:r w:rsidRPr="00E6597C">
        <w:rPr>
          <w:rFonts w:ascii="GHEA Grapalat" w:hAnsi="GHEA Grapalat" w:cs="Arial"/>
          <w:szCs w:val="22"/>
          <w:lang w:val="es-ES"/>
        </w:rPr>
        <w:t xml:space="preserve"> </w:t>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008747C6">
        <w:rPr>
          <w:rFonts w:ascii="GHEA Grapalat" w:hAnsi="GHEA Grapalat" w:cs="Arial"/>
          <w:szCs w:val="22"/>
          <w:u w:val="single"/>
          <w:lang w:val="es-ES"/>
        </w:rPr>
        <w:t>.</w:t>
      </w:r>
    </w:p>
    <w:p w14:paraId="729A5C8D" w14:textId="77777777" w:rsidR="00B2572B" w:rsidRPr="00E6597C" w:rsidRDefault="00B2572B" w:rsidP="00EF3662">
      <w:pPr>
        <w:jc w:val="both"/>
        <w:rPr>
          <w:rFonts w:ascii="GHEA Grapalat" w:hAnsi="GHEA Grapalat" w:cs="Arial"/>
          <w:vertAlign w:val="superscript"/>
          <w:lang w:val="es-ES"/>
        </w:rPr>
      </w:pPr>
      <w:r w:rsidRPr="00E6597C">
        <w:rPr>
          <w:rFonts w:ascii="GHEA Grapalat" w:hAnsi="GHEA Grapalat" w:cs="Sylfaen"/>
          <w:vertAlign w:val="superscript"/>
          <w:lang w:val="es-ES"/>
        </w:rPr>
        <w:t xml:space="preserve">             </w:t>
      </w:r>
      <w:r w:rsidRPr="00E6597C">
        <w:rPr>
          <w:rFonts w:ascii="GHEA Grapalat" w:hAnsi="GHEA Grapalat" w:cs="Arial"/>
          <w:vertAlign w:val="superscript"/>
          <w:lang w:val="es-ES"/>
        </w:rPr>
        <w:t xml:space="preserve">                                                       </w:t>
      </w:r>
      <w:r w:rsidR="008747C6">
        <w:rPr>
          <w:rFonts w:ascii="GHEA Grapalat" w:hAnsi="GHEA Grapalat" w:cs="Arial"/>
          <w:vertAlign w:val="superscript"/>
          <w:lang w:val="es-ES"/>
        </w:rPr>
        <w:t xml:space="preserve">                                               </w:t>
      </w:r>
      <w:r w:rsidRPr="00E6597C">
        <w:rPr>
          <w:rFonts w:ascii="GHEA Grapalat" w:hAnsi="GHEA Grapalat" w:cs="Arial"/>
          <w:vertAlign w:val="superscript"/>
          <w:lang w:val="es-ES"/>
        </w:rPr>
        <w:t xml:space="preserve"> </w:t>
      </w:r>
      <w:proofErr w:type="spellStart"/>
      <w:r w:rsidRPr="00E6597C">
        <w:rPr>
          <w:rFonts w:ascii="GHEA Grapalat" w:hAnsi="GHEA Grapalat" w:cs="Arial"/>
          <w:vertAlign w:val="superscript"/>
          <w:lang w:val="es-ES"/>
        </w:rPr>
        <w:t>հարկի</w:t>
      </w:r>
      <w:proofErr w:type="spellEnd"/>
      <w:r w:rsidRPr="00E6597C">
        <w:rPr>
          <w:rFonts w:ascii="GHEA Grapalat" w:hAnsi="GHEA Grapalat" w:cs="Arial"/>
          <w:vertAlign w:val="superscript"/>
          <w:lang w:val="es-ES"/>
        </w:rPr>
        <w:t xml:space="preserve"> </w:t>
      </w:r>
      <w:proofErr w:type="spellStart"/>
      <w:r w:rsidRPr="00E6597C">
        <w:rPr>
          <w:rFonts w:ascii="GHEA Grapalat" w:hAnsi="GHEA Grapalat" w:cs="Arial"/>
          <w:vertAlign w:val="superscript"/>
          <w:lang w:val="es-ES"/>
        </w:rPr>
        <w:t>վճարողի</w:t>
      </w:r>
      <w:proofErr w:type="spellEnd"/>
      <w:r w:rsidRPr="00E6597C">
        <w:rPr>
          <w:rFonts w:ascii="GHEA Grapalat" w:hAnsi="GHEA Grapalat" w:cs="Arial"/>
          <w:vertAlign w:val="superscript"/>
          <w:lang w:val="es-ES"/>
        </w:rPr>
        <w:t xml:space="preserve"> </w:t>
      </w:r>
      <w:proofErr w:type="spellStart"/>
      <w:r w:rsidRPr="00E6597C">
        <w:rPr>
          <w:rFonts w:ascii="GHEA Grapalat" w:hAnsi="GHEA Grapalat" w:cs="Arial"/>
          <w:vertAlign w:val="superscript"/>
          <w:lang w:val="es-ES"/>
        </w:rPr>
        <w:t>հաշվառման</w:t>
      </w:r>
      <w:proofErr w:type="spellEnd"/>
      <w:r w:rsidRPr="00E6597C">
        <w:rPr>
          <w:rFonts w:ascii="GHEA Grapalat" w:hAnsi="GHEA Grapalat" w:cs="Arial"/>
          <w:vertAlign w:val="superscript"/>
          <w:lang w:val="es-ES"/>
        </w:rPr>
        <w:t xml:space="preserve"> </w:t>
      </w:r>
      <w:proofErr w:type="spellStart"/>
      <w:r w:rsidRPr="00E6597C">
        <w:rPr>
          <w:rFonts w:ascii="GHEA Grapalat" w:hAnsi="GHEA Grapalat" w:cs="Arial"/>
          <w:vertAlign w:val="superscript"/>
          <w:lang w:val="es-ES"/>
        </w:rPr>
        <w:t>համարը</w:t>
      </w:r>
      <w:proofErr w:type="spellEnd"/>
    </w:p>
    <w:p w14:paraId="26DD80B0" w14:textId="77777777" w:rsidR="00B2572B" w:rsidRPr="008747C6" w:rsidRDefault="00B2572B" w:rsidP="008747C6">
      <w:pPr>
        <w:numPr>
          <w:ilvl w:val="0"/>
          <w:numId w:val="18"/>
        </w:numPr>
        <w:jc w:val="both"/>
        <w:rPr>
          <w:rFonts w:ascii="GHEA Grapalat" w:hAnsi="GHEA Grapalat"/>
          <w:sz w:val="22"/>
          <w:szCs w:val="22"/>
          <w:u w:val="single"/>
          <w:lang w:val="es-ES"/>
        </w:rPr>
      </w:pPr>
      <w:proofErr w:type="spellStart"/>
      <w:r w:rsidRPr="008747C6">
        <w:rPr>
          <w:rFonts w:ascii="GHEA Grapalat" w:hAnsi="GHEA Grapalat" w:cs="Sylfaen"/>
          <w:sz w:val="20"/>
          <w:szCs w:val="20"/>
          <w:u w:val="single"/>
          <w:lang w:val="es-ES"/>
        </w:rPr>
        <w:t>էլեկտրոնային</w:t>
      </w:r>
      <w:proofErr w:type="spellEnd"/>
      <w:r w:rsidRPr="008747C6">
        <w:rPr>
          <w:rFonts w:ascii="GHEA Grapalat" w:hAnsi="GHEA Grapalat" w:cs="Arial"/>
          <w:sz w:val="20"/>
          <w:szCs w:val="20"/>
          <w:u w:val="single"/>
          <w:lang w:val="es-ES"/>
        </w:rPr>
        <w:t xml:space="preserve"> </w:t>
      </w:r>
      <w:proofErr w:type="spellStart"/>
      <w:r w:rsidRPr="008747C6">
        <w:rPr>
          <w:rFonts w:ascii="GHEA Grapalat" w:hAnsi="GHEA Grapalat" w:cs="Sylfaen"/>
          <w:sz w:val="20"/>
          <w:szCs w:val="20"/>
          <w:u w:val="single"/>
          <w:lang w:val="es-ES"/>
        </w:rPr>
        <w:t>փոստի</w:t>
      </w:r>
      <w:proofErr w:type="spellEnd"/>
      <w:r w:rsidRPr="008747C6">
        <w:rPr>
          <w:rFonts w:ascii="GHEA Grapalat" w:hAnsi="GHEA Grapalat" w:cs="Arial"/>
          <w:sz w:val="20"/>
          <w:szCs w:val="20"/>
          <w:u w:val="single"/>
          <w:lang w:val="es-ES"/>
        </w:rPr>
        <w:t xml:space="preserve"> </w:t>
      </w:r>
      <w:proofErr w:type="spellStart"/>
      <w:r w:rsidRPr="008747C6">
        <w:rPr>
          <w:rFonts w:ascii="GHEA Grapalat" w:hAnsi="GHEA Grapalat" w:cs="Sylfaen"/>
          <w:sz w:val="20"/>
          <w:szCs w:val="20"/>
          <w:u w:val="single"/>
          <w:lang w:val="es-ES"/>
        </w:rPr>
        <w:t>հասցեն</w:t>
      </w:r>
      <w:proofErr w:type="spellEnd"/>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է</w:t>
      </w:r>
      <w:r w:rsidRPr="008747C6">
        <w:rPr>
          <w:rFonts w:ascii="GHEA Grapalat" w:hAnsi="GHEA Grapalat" w:cs="Arial"/>
          <w:sz w:val="20"/>
          <w:szCs w:val="20"/>
          <w:u w:val="single"/>
          <w:lang w:val="es-ES"/>
        </w:rPr>
        <w:t>`</w:t>
      </w:r>
      <w:r w:rsidRPr="008747C6">
        <w:rPr>
          <w:rFonts w:ascii="GHEA Grapalat" w:hAnsi="GHEA Grapalat" w:cs="Arial"/>
          <w:szCs w:val="22"/>
          <w:u w:val="single"/>
          <w:lang w:val="es-ES"/>
        </w:rPr>
        <w:t xml:space="preserve"> </w:t>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008747C6" w:rsidRPr="008747C6">
        <w:rPr>
          <w:rFonts w:ascii="GHEA Grapalat" w:hAnsi="GHEA Grapalat"/>
          <w:u w:val="single"/>
          <w:lang w:val="es-ES"/>
        </w:rPr>
        <w:t>.</w:t>
      </w:r>
    </w:p>
    <w:p w14:paraId="1A9EB655" w14:textId="77777777" w:rsidR="00B2572B" w:rsidRPr="008747C6" w:rsidRDefault="008747C6" w:rsidP="00EF3662">
      <w:pPr>
        <w:jc w:val="both"/>
        <w:rPr>
          <w:rFonts w:ascii="GHEA Grapalat" w:hAnsi="GHEA Grapalat"/>
          <w:sz w:val="10"/>
          <w:szCs w:val="10"/>
          <w:lang w:val="es-ES"/>
        </w:rPr>
      </w:pPr>
      <w:r>
        <w:rPr>
          <w:rFonts w:ascii="GHEA Grapalat" w:hAnsi="GHEA Grapalat" w:cs="Arial"/>
          <w:vertAlign w:val="superscript"/>
          <w:lang w:val="es-ES"/>
        </w:rPr>
        <w:t xml:space="preserve">          </w:t>
      </w:r>
      <w:r w:rsidR="00B2572B" w:rsidRPr="008747C6">
        <w:rPr>
          <w:rFonts w:ascii="GHEA Grapalat" w:hAnsi="GHEA Grapalat" w:cs="Arial"/>
          <w:vertAlign w:val="superscript"/>
          <w:lang w:val="es-ES"/>
        </w:rPr>
        <w:t xml:space="preserve">                                                                                        </w:t>
      </w:r>
      <w:proofErr w:type="spellStart"/>
      <w:r w:rsidR="00B2572B" w:rsidRPr="008747C6">
        <w:rPr>
          <w:rFonts w:ascii="GHEA Grapalat" w:hAnsi="GHEA Grapalat" w:cs="Arial"/>
          <w:vertAlign w:val="superscript"/>
          <w:lang w:val="es-ES"/>
        </w:rPr>
        <w:t>էլեկտրոնային</w:t>
      </w:r>
      <w:proofErr w:type="spellEnd"/>
      <w:r w:rsidR="00B2572B" w:rsidRPr="008747C6">
        <w:rPr>
          <w:rFonts w:ascii="GHEA Grapalat" w:hAnsi="GHEA Grapalat" w:cs="Arial"/>
          <w:vertAlign w:val="superscript"/>
          <w:lang w:val="es-ES"/>
        </w:rPr>
        <w:t xml:space="preserve"> </w:t>
      </w:r>
      <w:proofErr w:type="spellStart"/>
      <w:r w:rsidR="00B2572B" w:rsidRPr="008747C6">
        <w:rPr>
          <w:rFonts w:ascii="GHEA Grapalat" w:hAnsi="GHEA Grapalat" w:cs="Arial"/>
          <w:vertAlign w:val="superscript"/>
          <w:lang w:val="es-ES"/>
        </w:rPr>
        <w:t>փոստի</w:t>
      </w:r>
      <w:proofErr w:type="spellEnd"/>
      <w:r w:rsidR="00B2572B" w:rsidRPr="008747C6">
        <w:rPr>
          <w:rFonts w:ascii="GHEA Grapalat" w:hAnsi="GHEA Grapalat" w:cs="Arial"/>
          <w:vertAlign w:val="superscript"/>
          <w:lang w:val="es-ES"/>
        </w:rPr>
        <w:t xml:space="preserve"> </w:t>
      </w:r>
      <w:proofErr w:type="spellStart"/>
      <w:r w:rsidR="00B2572B" w:rsidRPr="008747C6">
        <w:rPr>
          <w:rFonts w:ascii="GHEA Grapalat" w:hAnsi="GHEA Grapalat" w:cs="Arial"/>
          <w:vertAlign w:val="superscript"/>
          <w:lang w:val="es-ES"/>
        </w:rPr>
        <w:t>հասցեն</w:t>
      </w:r>
      <w:proofErr w:type="spellEnd"/>
    </w:p>
    <w:p w14:paraId="55C59EEA" w14:textId="77777777" w:rsidR="00B2572B" w:rsidRPr="008747C6" w:rsidRDefault="00B2572B" w:rsidP="00EF3662">
      <w:pPr>
        <w:jc w:val="right"/>
        <w:rPr>
          <w:rFonts w:ascii="GHEA Grapalat" w:hAnsi="GHEA Grapalat"/>
          <w:sz w:val="10"/>
          <w:szCs w:val="10"/>
          <w:u w:val="single"/>
          <w:lang w:val="es-ES"/>
        </w:rPr>
      </w:pPr>
    </w:p>
    <w:p w14:paraId="196E4E27" w14:textId="77777777" w:rsidR="003257F0" w:rsidRPr="008747C6" w:rsidRDefault="003257F0" w:rsidP="008747C6">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գործունեության հասցեն է՝ -------------------------------------------------</w:t>
      </w:r>
      <w:r w:rsidR="008747C6">
        <w:rPr>
          <w:rFonts w:ascii="GHEA Grapalat" w:hAnsi="GHEA Grapalat"/>
          <w:sz w:val="20"/>
          <w:szCs w:val="20"/>
        </w:rPr>
        <w:t>.</w:t>
      </w:r>
      <w:r w:rsidRPr="008747C6">
        <w:rPr>
          <w:rFonts w:ascii="GHEA Grapalat" w:hAnsi="GHEA Grapalat"/>
          <w:sz w:val="20"/>
          <w:szCs w:val="20"/>
          <w:lang w:val="es-ES"/>
        </w:rPr>
        <w:t xml:space="preserve">                                     </w:t>
      </w:r>
    </w:p>
    <w:p w14:paraId="37B8EB29" w14:textId="77777777" w:rsidR="003257F0" w:rsidRPr="008747C6" w:rsidRDefault="003257F0" w:rsidP="003257F0">
      <w:pPr>
        <w:jc w:val="both"/>
        <w:rPr>
          <w:rFonts w:ascii="GHEA Grapalat" w:hAnsi="GHEA Grapalat"/>
          <w:sz w:val="16"/>
          <w:szCs w:val="16"/>
          <w:lang w:val="hy-AM"/>
        </w:rPr>
      </w:pPr>
      <w:r w:rsidRPr="008747C6">
        <w:rPr>
          <w:rFonts w:ascii="GHEA Grapalat" w:hAnsi="GHEA Grapalat"/>
          <w:sz w:val="16"/>
          <w:szCs w:val="16"/>
          <w:lang w:val="hy-AM"/>
        </w:rPr>
        <w:t xml:space="preserve">                                                                                   գործունեության հասցեն</w:t>
      </w:r>
    </w:p>
    <w:p w14:paraId="4C225830" w14:textId="77777777" w:rsidR="003257F0" w:rsidRPr="008747C6" w:rsidRDefault="003257F0" w:rsidP="003257F0">
      <w:pPr>
        <w:jc w:val="right"/>
        <w:rPr>
          <w:rFonts w:ascii="GHEA Grapalat" w:hAnsi="GHEA Grapalat"/>
          <w:sz w:val="10"/>
          <w:szCs w:val="10"/>
          <w:lang w:val="hy-AM"/>
        </w:rPr>
      </w:pPr>
    </w:p>
    <w:p w14:paraId="5C9E108A" w14:textId="77777777" w:rsidR="003257F0" w:rsidRPr="008747C6" w:rsidRDefault="003257F0" w:rsidP="003257F0">
      <w:pPr>
        <w:ind w:firstLine="708"/>
        <w:jc w:val="both"/>
        <w:rPr>
          <w:rFonts w:ascii="GHEA Grapalat" w:hAnsi="GHEA Grapalat" w:cs="Arial"/>
          <w:sz w:val="20"/>
          <w:szCs w:val="20"/>
          <w:lang w:val="hy-AM"/>
        </w:rPr>
      </w:pPr>
    </w:p>
    <w:p w14:paraId="36ED5593" w14:textId="77777777" w:rsidR="003257F0" w:rsidRPr="008747C6" w:rsidRDefault="003257F0" w:rsidP="008747C6">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հեռախոսահամարն է՝ -------------------------------------------------:</w:t>
      </w:r>
      <w:r w:rsidRPr="008747C6">
        <w:rPr>
          <w:rFonts w:ascii="GHEA Grapalat" w:hAnsi="GHEA Grapalat"/>
          <w:sz w:val="20"/>
          <w:szCs w:val="20"/>
          <w:lang w:val="es-ES"/>
        </w:rPr>
        <w:t xml:space="preserve">                                     </w:t>
      </w:r>
    </w:p>
    <w:p w14:paraId="49F8C144" w14:textId="77777777" w:rsidR="003257F0" w:rsidRPr="008747C6" w:rsidRDefault="003257F0" w:rsidP="003257F0">
      <w:pPr>
        <w:jc w:val="both"/>
        <w:rPr>
          <w:rFonts w:ascii="GHEA Grapalat" w:hAnsi="GHEA Grapalat"/>
          <w:sz w:val="16"/>
          <w:szCs w:val="16"/>
          <w:lang w:val="hy-AM"/>
        </w:rPr>
      </w:pPr>
      <w:r w:rsidRPr="008747C6">
        <w:rPr>
          <w:rFonts w:ascii="GHEA Grapalat" w:hAnsi="GHEA Grapalat"/>
          <w:sz w:val="20"/>
          <w:szCs w:val="20"/>
          <w:lang w:val="hy-AM"/>
        </w:rPr>
        <w:t xml:space="preserve">   </w:t>
      </w:r>
      <w:r w:rsidRPr="008747C6">
        <w:rPr>
          <w:rFonts w:ascii="GHEA Grapalat" w:hAnsi="GHEA Grapalat"/>
          <w:sz w:val="16"/>
          <w:szCs w:val="16"/>
          <w:lang w:val="hy-AM"/>
        </w:rPr>
        <w:t xml:space="preserve">                                                                             հեռախոսի համարը</w:t>
      </w:r>
    </w:p>
    <w:p w14:paraId="671B37E0" w14:textId="77777777" w:rsidR="006C3873" w:rsidRPr="00265A5A" w:rsidRDefault="006C3873" w:rsidP="00975F7E">
      <w:pPr>
        <w:ind w:firstLine="709"/>
        <w:jc w:val="both"/>
        <w:rPr>
          <w:rFonts w:ascii="GHEA Grapalat" w:hAnsi="GHEA Grapalat"/>
          <w:sz w:val="20"/>
          <w:lang w:val="es-ES"/>
        </w:rPr>
      </w:pPr>
      <w:proofErr w:type="spellStart"/>
      <w:r w:rsidRPr="00265A5A">
        <w:rPr>
          <w:rFonts w:ascii="GHEA Grapalat" w:hAnsi="GHEA Grapalat" w:cs="Arial"/>
          <w:sz w:val="20"/>
          <w:szCs w:val="20"/>
          <w:lang w:val="es-ES"/>
        </w:rPr>
        <w:t>Սույնով</w:t>
      </w:r>
      <w:proofErr w:type="spellEnd"/>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 xml:space="preserve">ն </w:t>
      </w:r>
      <w:proofErr w:type="spellStart"/>
      <w:r w:rsidRPr="00265A5A">
        <w:rPr>
          <w:rFonts w:ascii="GHEA Grapalat" w:hAnsi="GHEA Grapalat" w:cs="Arial"/>
          <w:sz w:val="20"/>
          <w:szCs w:val="20"/>
          <w:lang w:val="es-ES"/>
        </w:rPr>
        <w:t>հայտարարում</w:t>
      </w:r>
      <w:proofErr w:type="spellEnd"/>
      <w:r w:rsidRPr="00265A5A">
        <w:rPr>
          <w:rFonts w:ascii="GHEA Grapalat" w:hAnsi="GHEA Grapalat" w:cs="Arial"/>
          <w:sz w:val="20"/>
          <w:szCs w:val="20"/>
          <w:lang w:val="es-ES"/>
        </w:rPr>
        <w:t xml:space="preserve"> և </w:t>
      </w:r>
      <w:proofErr w:type="spellStart"/>
      <w:r w:rsidRPr="00265A5A">
        <w:rPr>
          <w:rFonts w:ascii="GHEA Grapalat" w:hAnsi="GHEA Grapalat" w:cs="Arial"/>
          <w:sz w:val="20"/>
          <w:szCs w:val="20"/>
          <w:lang w:val="es-ES"/>
        </w:rPr>
        <w:t>հավաստում</w:t>
      </w:r>
      <w:proofErr w:type="spellEnd"/>
      <w:r w:rsidRPr="00265A5A">
        <w:rPr>
          <w:rFonts w:ascii="GHEA Grapalat" w:hAnsi="GHEA Grapalat" w:cs="Arial"/>
          <w:sz w:val="20"/>
          <w:szCs w:val="20"/>
          <w:lang w:val="es-ES"/>
        </w:rPr>
        <w:t xml:space="preserve"> է, </w:t>
      </w:r>
      <w:proofErr w:type="spellStart"/>
      <w:r w:rsidRPr="00265A5A">
        <w:rPr>
          <w:rFonts w:ascii="GHEA Grapalat" w:hAnsi="GHEA Grapalat" w:cs="Arial"/>
          <w:sz w:val="20"/>
          <w:szCs w:val="20"/>
          <w:lang w:val="es-ES"/>
        </w:rPr>
        <w:t>որ</w:t>
      </w:r>
      <w:proofErr w:type="spellEnd"/>
      <w:r w:rsidRPr="00265A5A">
        <w:rPr>
          <w:rFonts w:ascii="GHEA Grapalat" w:hAnsi="GHEA Grapalat" w:cs="Arial"/>
          <w:sz w:val="20"/>
          <w:szCs w:val="20"/>
          <w:lang w:val="es-ES"/>
        </w:rPr>
        <w:t>՝</w:t>
      </w:r>
      <w:r w:rsidRPr="00265A5A">
        <w:rPr>
          <w:rFonts w:ascii="GHEA Grapalat" w:hAnsi="GHEA Grapalat" w:cs="Arial"/>
          <w:lang w:val="hy-AM"/>
        </w:rPr>
        <w:t xml:space="preserve"> </w:t>
      </w:r>
    </w:p>
    <w:p w14:paraId="1A3B74FA" w14:textId="77777777" w:rsidR="006C3873" w:rsidRPr="00265A5A" w:rsidRDefault="006C3873" w:rsidP="00975F7E">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մասնակցի անվանում</w:t>
      </w:r>
    </w:p>
    <w:p w14:paraId="772E3354" w14:textId="77777777" w:rsidR="0034164E" w:rsidRPr="00265A5A" w:rsidRDefault="0034164E" w:rsidP="0034164E">
      <w:pPr>
        <w:ind w:firstLine="709"/>
        <w:jc w:val="both"/>
        <w:rPr>
          <w:rFonts w:ascii="GHEA Grapalat" w:hAnsi="GHEA Grapalat"/>
          <w:sz w:val="20"/>
          <w:lang w:val="es-ES"/>
        </w:rPr>
      </w:pPr>
      <w:r w:rsidRPr="00265A5A">
        <w:rPr>
          <w:rFonts w:ascii="GHEA Grapalat" w:hAnsi="GHEA Grapalat" w:cs="Arial"/>
          <w:sz w:val="20"/>
          <w:szCs w:val="20"/>
          <w:lang w:val="es-ES"/>
        </w:rPr>
        <w:t>1)</w:t>
      </w:r>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 xml:space="preserve">ն </w:t>
      </w:r>
      <w:r w:rsidRPr="00265A5A">
        <w:rPr>
          <w:rFonts w:ascii="GHEA Grapalat" w:hAnsi="GHEA Grapalat" w:cs="Arial"/>
          <w:sz w:val="20"/>
          <w:szCs w:val="20"/>
          <w:lang w:val="hy-AM"/>
        </w:rPr>
        <w:t>և իրեն փոխկապակցված անձինք</w:t>
      </w:r>
    </w:p>
    <w:p w14:paraId="42740FA2" w14:textId="77777777" w:rsidR="0034164E" w:rsidRPr="00265A5A" w:rsidRDefault="0034164E" w:rsidP="0034164E">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մասնակցի անվանում</w:t>
      </w:r>
    </w:p>
    <w:p w14:paraId="798885E7" w14:textId="4202B35B" w:rsidR="0034164E" w:rsidRPr="00265A5A" w:rsidRDefault="0034164E" w:rsidP="0034164E">
      <w:pPr>
        <w:jc w:val="both"/>
        <w:rPr>
          <w:rFonts w:ascii="GHEA Grapalat" w:hAnsi="GHEA Grapalat" w:cs="Sylfaen"/>
          <w:sz w:val="20"/>
          <w:lang w:val="hy-AM"/>
        </w:rPr>
      </w:pPr>
      <w:r w:rsidRPr="00265A5A">
        <w:rPr>
          <w:rFonts w:ascii="GHEA Grapalat" w:hAnsi="GHEA Grapalat" w:cs="Arial"/>
          <w:sz w:val="20"/>
          <w:szCs w:val="20"/>
          <w:lang w:val="es-ES"/>
        </w:rPr>
        <w:t xml:space="preserve"> </w:t>
      </w:r>
      <w:r w:rsidRPr="00265A5A">
        <w:rPr>
          <w:rFonts w:ascii="GHEA Grapalat" w:hAnsi="GHEA Grapalat" w:cs="Arial"/>
          <w:sz w:val="20"/>
          <w:szCs w:val="20"/>
          <w:lang w:val="hy-AM"/>
        </w:rPr>
        <w:t xml:space="preserve"> </w:t>
      </w:r>
      <w:proofErr w:type="spellStart"/>
      <w:r w:rsidRPr="00265A5A">
        <w:rPr>
          <w:rFonts w:ascii="GHEA Grapalat" w:hAnsi="GHEA Grapalat" w:cs="Arial"/>
          <w:sz w:val="20"/>
          <w:szCs w:val="20"/>
          <w:lang w:val="es-ES"/>
        </w:rPr>
        <w:t>բավարարում</w:t>
      </w:r>
      <w:proofErr w:type="spellEnd"/>
      <w:r w:rsidRPr="00265A5A">
        <w:rPr>
          <w:rFonts w:ascii="GHEA Grapalat" w:hAnsi="GHEA Grapalat" w:cs="Arial"/>
          <w:sz w:val="20"/>
          <w:szCs w:val="20"/>
          <w:lang w:val="es-ES"/>
        </w:rPr>
        <w:t xml:space="preserve"> </w:t>
      </w:r>
      <w:r w:rsidRPr="00265A5A">
        <w:rPr>
          <w:rFonts w:ascii="GHEA Grapalat" w:hAnsi="GHEA Grapalat" w:cs="Arial"/>
          <w:sz w:val="20"/>
          <w:szCs w:val="20"/>
          <w:lang w:val="hy-AM"/>
        </w:rPr>
        <w:t>են</w:t>
      </w:r>
      <w:r w:rsidRPr="00265A5A">
        <w:rPr>
          <w:rFonts w:ascii="GHEA Grapalat" w:hAnsi="GHEA Grapalat" w:cs="Arial"/>
          <w:sz w:val="20"/>
          <w:szCs w:val="20"/>
          <w:lang w:val="es-ES"/>
        </w:rPr>
        <w:t xml:space="preserve"> </w:t>
      </w:r>
      <w:del w:id="511" w:author="Հերմինե Գևորգյան" w:date="2026-02-26T23:44:00Z" w16du:dateUtc="2026-02-26T19:44:00Z">
        <w:r w:rsidRPr="00265A5A">
          <w:rPr>
            <w:rFonts w:ascii="GHEA Grapalat" w:hAnsi="GHEA Grapalat" w:cs="Arial"/>
            <w:sz w:val="20"/>
            <w:szCs w:val="20"/>
            <w:lang w:val="es-ES"/>
          </w:rPr>
          <w:delText>«---ԲՄԱՇՁԲ---/---»*</w:delText>
        </w:r>
      </w:del>
      <w:ins w:id="512" w:author="Հերմինե Գևորգյան" w:date="2026-02-26T23:44:00Z" w16du:dateUtc="2026-02-26T19:44:00Z">
        <w:r w:rsidR="00D672AD" w:rsidRPr="00D672AD">
          <w:rPr>
            <w:rFonts w:ascii="GHEA Grapalat" w:hAnsi="GHEA Grapalat"/>
            <w:sz w:val="22"/>
            <w:szCs w:val="22"/>
            <w:lang w:val="hy-AM"/>
          </w:rPr>
          <w:t>«</w:t>
        </w:r>
        <w:r w:rsidR="00AD14A1">
          <w:rPr>
            <w:rFonts w:ascii="GHEA Grapalat" w:hAnsi="GHEA Grapalat"/>
            <w:lang w:val="hy-AM"/>
          </w:rPr>
          <w:t>ՀՀ ԳՄՍ</w:t>
        </w:r>
        <w:r w:rsidR="00787FCF">
          <w:rPr>
            <w:rFonts w:ascii="GHEA Grapalat" w:hAnsi="GHEA Grapalat"/>
            <w:lang w:val="hy-AM"/>
          </w:rPr>
          <w:t>Հ</w:t>
        </w:r>
        <w:r w:rsidR="00AD14A1">
          <w:rPr>
            <w:rFonts w:ascii="GHEA Grapalat" w:hAnsi="GHEA Grapalat"/>
            <w:lang w:val="hy-AM"/>
          </w:rPr>
          <w:t>Դ-</w:t>
        </w:r>
        <w:proofErr w:type="gramStart"/>
        <w:r w:rsidR="00AD14A1">
          <w:rPr>
            <w:rFonts w:ascii="GHEA Grapalat" w:hAnsi="GHEA Grapalat"/>
            <w:lang w:val="hy-AM"/>
          </w:rPr>
          <w:t>ԳՀ</w:t>
        </w:r>
        <w:r w:rsidR="00AD14A1">
          <w:rPr>
            <w:rFonts w:ascii="GHEA Grapalat" w:hAnsi="GHEA Grapalat"/>
            <w:lang w:val="af-ZA"/>
          </w:rPr>
          <w:t>Ա</w:t>
        </w:r>
        <w:r w:rsidR="00AD14A1">
          <w:rPr>
            <w:rFonts w:ascii="GHEA Grapalat" w:hAnsi="GHEA Grapalat"/>
            <w:lang w:val="hy-AM"/>
          </w:rPr>
          <w:t>Շ</w:t>
        </w:r>
        <w:r w:rsidR="00AD14A1">
          <w:rPr>
            <w:rFonts w:ascii="GHEA Grapalat" w:hAnsi="GHEA Grapalat"/>
            <w:lang w:val="af-ZA"/>
          </w:rPr>
          <w:t>ՁԲ</w:t>
        </w:r>
        <w:r w:rsidR="00AD14A1" w:rsidRPr="00E6597C">
          <w:rPr>
            <w:rFonts w:ascii="GHEA Grapalat" w:hAnsi="GHEA Grapalat"/>
            <w:u w:val="single"/>
            <w:lang w:val="af-ZA"/>
          </w:rPr>
          <w:t xml:space="preserve"> </w:t>
        </w:r>
        <w:r w:rsidR="00AD14A1">
          <w:rPr>
            <w:rFonts w:ascii="GHEA Grapalat" w:hAnsi="GHEA Grapalat"/>
            <w:u w:val="single"/>
            <w:lang w:val="hy-AM"/>
          </w:rPr>
          <w:t xml:space="preserve"> 2</w:t>
        </w:r>
      </w:ins>
      <w:r w:rsidR="006E34AD">
        <w:rPr>
          <w:rFonts w:ascii="GHEA Grapalat" w:hAnsi="GHEA Grapalat"/>
          <w:u w:val="single"/>
          <w:lang w:val="hy-AM"/>
        </w:rPr>
        <w:t>6</w:t>
      </w:r>
      <w:proofErr w:type="gramEnd"/>
      <w:ins w:id="513" w:author="Հերմինե Գևորգյան" w:date="2026-02-26T23:44:00Z" w16du:dateUtc="2026-02-26T19:44:00Z">
        <w:r w:rsidR="00AD14A1">
          <w:rPr>
            <w:rFonts w:ascii="GHEA Grapalat" w:hAnsi="GHEA Grapalat"/>
            <w:u w:val="single"/>
            <w:lang w:val="hy-AM"/>
          </w:rPr>
          <w:t>/</w:t>
        </w:r>
        <w:proofErr w:type="gramStart"/>
        <w:r w:rsidR="00AD14A1">
          <w:rPr>
            <w:rFonts w:ascii="GHEA Grapalat" w:hAnsi="GHEA Grapalat"/>
            <w:u w:val="single"/>
            <w:lang w:val="hy-AM"/>
          </w:rPr>
          <w:t>0</w:t>
        </w:r>
      </w:ins>
      <w:r w:rsidR="006E34AD">
        <w:rPr>
          <w:rFonts w:ascii="GHEA Grapalat" w:hAnsi="GHEA Grapalat"/>
          <w:u w:val="single"/>
          <w:lang w:val="hy-AM"/>
        </w:rPr>
        <w:t>1</w:t>
      </w:r>
      <w:ins w:id="514" w:author="Հերմինե Գևորգյան" w:date="2026-02-26T23:44:00Z" w16du:dateUtc="2026-02-26T19:44:00Z">
        <w:r w:rsidR="00D672AD" w:rsidRPr="00D672AD">
          <w:rPr>
            <w:rFonts w:ascii="GHEA Grapalat" w:hAnsi="GHEA Grapalat"/>
            <w:i/>
            <w:lang w:val="hy-AM"/>
          </w:rPr>
          <w:t>»</w:t>
        </w:r>
        <w:r w:rsidRPr="00265A5A">
          <w:rPr>
            <w:rFonts w:ascii="GHEA Grapalat" w:hAnsi="GHEA Grapalat" w:cs="Arial"/>
            <w:sz w:val="20"/>
            <w:szCs w:val="20"/>
            <w:lang w:val="es-ES"/>
          </w:rPr>
          <w:t>*</w:t>
        </w:r>
      </w:ins>
      <w:proofErr w:type="gramEnd"/>
      <w:r w:rsidRPr="00265A5A">
        <w:rPr>
          <w:rFonts w:ascii="GHEA Grapalat" w:hAnsi="GHEA Grapalat" w:cs="Arial"/>
          <w:sz w:val="20"/>
          <w:szCs w:val="20"/>
          <w:lang w:val="es-ES"/>
        </w:rPr>
        <w:t xml:space="preserve">  </w:t>
      </w:r>
      <w:proofErr w:type="spellStart"/>
      <w:r w:rsidRPr="00265A5A">
        <w:rPr>
          <w:rFonts w:ascii="GHEA Grapalat" w:hAnsi="GHEA Grapalat" w:cs="Arial"/>
          <w:sz w:val="20"/>
          <w:szCs w:val="20"/>
          <w:lang w:val="es-ES"/>
        </w:rPr>
        <w:t>ծածկագրով</w:t>
      </w:r>
      <w:proofErr w:type="spellEnd"/>
      <w:r w:rsidRPr="00265A5A">
        <w:rPr>
          <w:rFonts w:ascii="GHEA Grapalat" w:hAnsi="GHEA Grapalat" w:cs="Arial"/>
          <w:sz w:val="20"/>
          <w:szCs w:val="20"/>
          <w:lang w:val="es-ES"/>
        </w:rPr>
        <w:t xml:space="preserve">  </w:t>
      </w:r>
      <w:del w:id="515" w:author="Հերմինե Գևորգյան" w:date="2026-02-26T23:44:00Z" w16du:dateUtc="2026-02-26T19:44:00Z">
        <w:r w:rsidRPr="00265A5A">
          <w:rPr>
            <w:rFonts w:ascii="GHEA Grapalat" w:hAnsi="GHEA Grapalat" w:cs="Arial"/>
            <w:sz w:val="20"/>
            <w:szCs w:val="20"/>
            <w:lang w:val="es-ES"/>
          </w:rPr>
          <w:delText>բաց մրցույթի</w:delText>
        </w:r>
      </w:del>
      <w:ins w:id="516" w:author="Հերմինե Գևորգյան" w:date="2026-02-26T23:44:00Z" w16du:dateUtc="2026-02-26T19:44:00Z">
        <w:r w:rsidR="00D672AD">
          <w:rPr>
            <w:rFonts w:ascii="GHEA Grapalat" w:hAnsi="GHEA Grapalat" w:cs="Arial"/>
            <w:sz w:val="20"/>
            <w:szCs w:val="20"/>
            <w:lang w:val="hy-AM"/>
          </w:rPr>
          <w:t>գնանշման հարցման</w:t>
        </w:r>
      </w:ins>
      <w:r w:rsidRPr="00265A5A">
        <w:rPr>
          <w:rFonts w:ascii="GHEA Grapalat" w:hAnsi="GHEA Grapalat" w:cs="Arial"/>
          <w:sz w:val="20"/>
          <w:szCs w:val="20"/>
          <w:lang w:val="es-ES"/>
        </w:rPr>
        <w:t xml:space="preserve"> </w:t>
      </w:r>
      <w:proofErr w:type="spellStart"/>
      <w:r w:rsidRPr="00265A5A">
        <w:rPr>
          <w:rFonts w:ascii="GHEA Grapalat" w:hAnsi="GHEA Grapalat" w:cs="Arial"/>
          <w:sz w:val="20"/>
          <w:szCs w:val="20"/>
          <w:lang w:val="es-ES"/>
        </w:rPr>
        <w:t>հրավերով</w:t>
      </w:r>
      <w:proofErr w:type="spellEnd"/>
      <w:r w:rsidRPr="00265A5A">
        <w:rPr>
          <w:rFonts w:ascii="GHEA Grapalat" w:hAnsi="GHEA Grapalat" w:cs="Arial"/>
          <w:sz w:val="20"/>
          <w:szCs w:val="20"/>
          <w:lang w:val="es-ES"/>
        </w:rPr>
        <w:t xml:space="preserve"> </w:t>
      </w:r>
      <w:proofErr w:type="spellStart"/>
      <w:r w:rsidRPr="00265A5A">
        <w:rPr>
          <w:rFonts w:ascii="GHEA Grapalat" w:hAnsi="GHEA Grapalat" w:cs="Arial"/>
          <w:sz w:val="20"/>
          <w:szCs w:val="20"/>
          <w:lang w:val="es-ES"/>
        </w:rPr>
        <w:t>սահմանված</w:t>
      </w:r>
      <w:proofErr w:type="spellEnd"/>
      <w:r w:rsidRPr="00265A5A">
        <w:rPr>
          <w:rFonts w:ascii="GHEA Grapalat" w:hAnsi="GHEA Grapalat" w:cs="Arial"/>
          <w:sz w:val="20"/>
          <w:szCs w:val="20"/>
          <w:lang w:val="es-ES"/>
        </w:rPr>
        <w:t xml:space="preserve"> </w:t>
      </w:r>
      <w:proofErr w:type="spellStart"/>
      <w:r w:rsidRPr="00265A5A">
        <w:rPr>
          <w:rFonts w:ascii="GHEA Grapalat" w:hAnsi="GHEA Grapalat" w:cs="Arial"/>
          <w:sz w:val="20"/>
          <w:szCs w:val="20"/>
          <w:lang w:val="es-ES"/>
        </w:rPr>
        <w:t>մասնակցության</w:t>
      </w:r>
      <w:proofErr w:type="spellEnd"/>
      <w:r w:rsidRPr="00265A5A">
        <w:rPr>
          <w:rFonts w:ascii="GHEA Grapalat" w:hAnsi="GHEA Grapalat" w:cs="Arial"/>
          <w:sz w:val="20"/>
          <w:szCs w:val="20"/>
          <w:lang w:val="es-ES"/>
        </w:rPr>
        <w:t xml:space="preserve"> </w:t>
      </w:r>
      <w:proofErr w:type="spellStart"/>
      <w:r w:rsidRPr="00265A5A">
        <w:rPr>
          <w:rFonts w:ascii="GHEA Grapalat" w:hAnsi="GHEA Grapalat" w:cs="Arial"/>
          <w:sz w:val="20"/>
          <w:szCs w:val="20"/>
          <w:lang w:val="es-ES"/>
        </w:rPr>
        <w:t>իրավունքի</w:t>
      </w:r>
      <w:proofErr w:type="spellEnd"/>
      <w:r w:rsidRPr="00265A5A">
        <w:rPr>
          <w:rFonts w:ascii="GHEA Grapalat" w:hAnsi="GHEA Grapalat" w:cs="Arial"/>
          <w:sz w:val="20"/>
          <w:szCs w:val="20"/>
          <w:lang w:val="es-ES"/>
        </w:rPr>
        <w:t xml:space="preserve"> </w:t>
      </w:r>
      <w:proofErr w:type="spellStart"/>
      <w:proofErr w:type="gramStart"/>
      <w:r w:rsidRPr="00265A5A">
        <w:rPr>
          <w:rFonts w:ascii="GHEA Grapalat" w:hAnsi="GHEA Grapalat" w:cs="Arial"/>
          <w:sz w:val="20"/>
          <w:szCs w:val="20"/>
          <w:lang w:val="es-ES"/>
        </w:rPr>
        <w:t>պահանջներին</w:t>
      </w:r>
      <w:proofErr w:type="spellEnd"/>
      <w:r w:rsidRPr="00265A5A">
        <w:rPr>
          <w:rFonts w:ascii="GHEA Grapalat" w:hAnsi="GHEA Grapalat" w:cs="Arial"/>
          <w:sz w:val="20"/>
          <w:szCs w:val="20"/>
          <w:lang w:val="es-ES"/>
        </w:rPr>
        <w:t xml:space="preserve"> </w:t>
      </w:r>
      <w:r w:rsidRPr="00265A5A">
        <w:rPr>
          <w:rFonts w:ascii="GHEA Grapalat" w:hAnsi="GHEA Grapalat" w:cs="Arial"/>
          <w:sz w:val="20"/>
          <w:szCs w:val="20"/>
          <w:lang w:val="hy-AM"/>
        </w:rPr>
        <w:t xml:space="preserve"> և</w:t>
      </w:r>
      <w:proofErr w:type="gramEnd"/>
      <w:r w:rsidRPr="00265A5A">
        <w:rPr>
          <w:rFonts w:ascii="GHEA Grapalat" w:hAnsi="GHEA Grapalat" w:cs="Arial"/>
          <w:sz w:val="20"/>
          <w:szCs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ն</w:t>
      </w:r>
      <w:r w:rsidRPr="00265A5A">
        <w:rPr>
          <w:rFonts w:ascii="GHEA Grapalat" w:hAnsi="GHEA Grapalat" w:cs="Sylfaen"/>
          <w:sz w:val="20"/>
          <w:lang w:val="hy-AM"/>
        </w:rPr>
        <w:t xml:space="preserve"> պարտավորվում է ընտրված</w:t>
      </w:r>
    </w:p>
    <w:p w14:paraId="0585D6C6" w14:textId="77777777" w:rsidR="0034164E" w:rsidRPr="00265A5A" w:rsidRDefault="0034164E" w:rsidP="0034164E">
      <w:pPr>
        <w:tabs>
          <w:tab w:val="left" w:pos="6450"/>
        </w:tabs>
        <w:jc w:val="both"/>
        <w:rPr>
          <w:rFonts w:ascii="GHEA Grapalat" w:hAnsi="GHEA Grapalat" w:cs="Sylfaen"/>
          <w:sz w:val="20"/>
          <w:lang w:val="es-ES"/>
        </w:rPr>
      </w:pPr>
      <w:r w:rsidRPr="00265A5A">
        <w:rPr>
          <w:rFonts w:ascii="GHEA Grapalat" w:hAnsi="GHEA Grapalat" w:cs="Sylfaen"/>
          <w:sz w:val="20"/>
          <w:lang w:val="es-ES"/>
        </w:rPr>
        <w:t xml:space="preserve">                                                          </w:t>
      </w:r>
      <w:r w:rsidRPr="00265A5A">
        <w:rPr>
          <w:rFonts w:ascii="GHEA Grapalat" w:hAnsi="GHEA Grapalat" w:cs="Sylfaen"/>
          <w:vertAlign w:val="superscript"/>
          <w:lang w:val="hy-AM"/>
        </w:rPr>
        <w:t>մասնակցի անվանում</w:t>
      </w:r>
    </w:p>
    <w:p w14:paraId="298D728D" w14:textId="77777777" w:rsidR="005D0EFA" w:rsidRDefault="0034164E" w:rsidP="005D0EFA">
      <w:pPr>
        <w:jc w:val="both"/>
        <w:rPr>
          <w:rFonts w:ascii="GHEA Grapalat" w:hAnsi="GHEA Grapalat" w:cs="Sylfaen"/>
          <w:sz w:val="20"/>
          <w:lang w:val="hy-AM"/>
        </w:rPr>
      </w:pPr>
      <w:r w:rsidRPr="00265A5A">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p>
    <w:p w14:paraId="7B26E584" w14:textId="0BD1F4E2" w:rsidR="006C3873" w:rsidRPr="00E6597C" w:rsidRDefault="0034164E" w:rsidP="005D0EFA">
      <w:pPr>
        <w:ind w:firstLine="708"/>
        <w:jc w:val="both"/>
        <w:rPr>
          <w:rFonts w:ascii="GHEA Grapalat" w:hAnsi="GHEA Grapalat" w:cs="Arial"/>
          <w:sz w:val="22"/>
          <w:szCs w:val="22"/>
          <w:lang w:val="es-ES"/>
        </w:rPr>
      </w:pPr>
      <w:r w:rsidRPr="00265A5A" w:rsidDel="0034164E">
        <w:rPr>
          <w:rFonts w:ascii="GHEA Grapalat" w:hAnsi="GHEA Grapalat" w:cs="Arial"/>
          <w:sz w:val="20"/>
          <w:szCs w:val="20"/>
          <w:lang w:val="es-ES"/>
        </w:rPr>
        <w:t xml:space="preserve"> </w:t>
      </w:r>
      <w:r w:rsidR="00887807" w:rsidRPr="00265A5A">
        <w:rPr>
          <w:rFonts w:ascii="GHEA Grapalat" w:hAnsi="GHEA Grapalat" w:cs="Arial"/>
          <w:sz w:val="20"/>
          <w:szCs w:val="20"/>
          <w:lang w:val="hy-AM"/>
        </w:rPr>
        <w:t>2</w:t>
      </w:r>
      <w:r w:rsidR="006C3873" w:rsidRPr="00265A5A">
        <w:rPr>
          <w:rFonts w:ascii="GHEA Grapalat" w:hAnsi="GHEA Grapalat" w:cs="Arial"/>
          <w:sz w:val="20"/>
          <w:szCs w:val="20"/>
          <w:lang w:val="es-ES"/>
        </w:rPr>
        <w:t xml:space="preserve">) </w:t>
      </w:r>
      <w:del w:id="517" w:author="Հերմինե Գևորգյան" w:date="2026-02-26T23:44:00Z" w16du:dateUtc="2026-02-26T19:44:00Z">
        <w:r w:rsidR="006C3873" w:rsidRPr="00265A5A">
          <w:rPr>
            <w:rFonts w:ascii="GHEA Grapalat" w:hAnsi="GHEA Grapalat"/>
            <w:lang w:val="es-ES"/>
          </w:rPr>
          <w:delText>«</w:delText>
        </w:r>
        <w:r w:rsidR="006C3873" w:rsidRPr="00265A5A">
          <w:rPr>
            <w:rFonts w:ascii="GHEA Grapalat" w:hAnsi="GHEA Grapalat" w:cs="Sylfaen"/>
            <w:sz w:val="22"/>
            <w:szCs w:val="22"/>
            <w:lang w:val="hy-AM"/>
          </w:rPr>
          <w:delText>---</w:delText>
        </w:r>
        <w:r w:rsidR="006C3873" w:rsidRPr="00265A5A">
          <w:rPr>
            <w:rFonts w:ascii="GHEA Grapalat" w:hAnsi="GHEA Grapalat" w:cs="Arial"/>
            <w:sz w:val="20"/>
            <w:szCs w:val="20"/>
            <w:lang w:val="es-ES"/>
          </w:rPr>
          <w:delText>ԲՄԱ</w:delText>
        </w:r>
        <w:r w:rsidR="002E11D1" w:rsidRPr="00265A5A">
          <w:rPr>
            <w:rFonts w:ascii="GHEA Grapalat" w:hAnsi="GHEA Grapalat" w:cs="Arial"/>
            <w:sz w:val="20"/>
            <w:szCs w:val="20"/>
            <w:lang w:val="es-ES"/>
          </w:rPr>
          <w:delText>Շ</w:delText>
        </w:r>
        <w:r w:rsidR="006C3873" w:rsidRPr="00265A5A">
          <w:rPr>
            <w:rFonts w:ascii="GHEA Grapalat" w:hAnsi="GHEA Grapalat" w:cs="Arial"/>
            <w:sz w:val="20"/>
            <w:szCs w:val="20"/>
            <w:lang w:val="es-ES"/>
          </w:rPr>
          <w:delText>ՁԲ</w:delText>
        </w:r>
        <w:r w:rsidR="006C3873" w:rsidRPr="00265A5A">
          <w:rPr>
            <w:rFonts w:ascii="GHEA Grapalat" w:hAnsi="GHEA Grapalat" w:cs="Sylfaen"/>
            <w:sz w:val="22"/>
            <w:szCs w:val="22"/>
            <w:lang w:val="hy-AM"/>
          </w:rPr>
          <w:delText>---/---</w:delText>
        </w:r>
        <w:r w:rsidR="006C3873" w:rsidRPr="00265A5A">
          <w:rPr>
            <w:rFonts w:ascii="GHEA Grapalat" w:hAnsi="GHEA Grapalat"/>
            <w:lang w:val="es-ES"/>
          </w:rPr>
          <w:delText>»</w:delText>
        </w:r>
        <w:r w:rsidR="006C3873" w:rsidRPr="00265A5A">
          <w:rPr>
            <w:rFonts w:ascii="GHEA Grapalat" w:hAnsi="GHEA Grapalat" w:cs="Sylfaen"/>
            <w:sz w:val="22"/>
            <w:szCs w:val="22"/>
            <w:lang w:val="hy-AM"/>
          </w:rPr>
          <w:delText>*</w:delText>
        </w:r>
      </w:del>
      <w:ins w:id="518" w:author="Հերմինե Գևորգյան" w:date="2026-02-26T23:44:00Z" w16du:dateUtc="2026-02-26T19:44:00Z">
        <w:r w:rsidR="00D672AD" w:rsidRPr="00D672AD">
          <w:rPr>
            <w:rFonts w:ascii="GHEA Grapalat" w:hAnsi="GHEA Grapalat"/>
            <w:sz w:val="22"/>
            <w:szCs w:val="22"/>
            <w:lang w:val="hy-AM"/>
          </w:rPr>
          <w:t>«</w:t>
        </w:r>
        <w:r w:rsidR="00AD14A1">
          <w:rPr>
            <w:rFonts w:ascii="GHEA Grapalat" w:hAnsi="GHEA Grapalat"/>
            <w:lang w:val="hy-AM"/>
          </w:rPr>
          <w:t>ՀՀ ԳՄՍ</w:t>
        </w:r>
        <w:r w:rsidR="00787FCF">
          <w:rPr>
            <w:rFonts w:ascii="GHEA Grapalat" w:hAnsi="GHEA Grapalat"/>
            <w:lang w:val="hy-AM"/>
          </w:rPr>
          <w:t>Հ</w:t>
        </w:r>
        <w:r w:rsidR="00AD14A1">
          <w:rPr>
            <w:rFonts w:ascii="GHEA Grapalat" w:hAnsi="GHEA Grapalat"/>
            <w:lang w:val="hy-AM"/>
          </w:rPr>
          <w:t>Դ-ԳՀ</w:t>
        </w:r>
        <w:r w:rsidR="00AD14A1">
          <w:rPr>
            <w:rFonts w:ascii="GHEA Grapalat" w:hAnsi="GHEA Grapalat"/>
            <w:lang w:val="af-ZA"/>
          </w:rPr>
          <w:t>Ա</w:t>
        </w:r>
        <w:r w:rsidR="00AD14A1">
          <w:rPr>
            <w:rFonts w:ascii="GHEA Grapalat" w:hAnsi="GHEA Grapalat"/>
            <w:lang w:val="hy-AM"/>
          </w:rPr>
          <w:t>Շ</w:t>
        </w:r>
        <w:r w:rsidR="00AD14A1">
          <w:rPr>
            <w:rFonts w:ascii="GHEA Grapalat" w:hAnsi="GHEA Grapalat"/>
            <w:lang w:val="af-ZA"/>
          </w:rPr>
          <w:t>ՁԲ</w:t>
        </w:r>
        <w:r w:rsidR="00AD14A1" w:rsidRPr="00E6597C">
          <w:rPr>
            <w:rFonts w:ascii="GHEA Grapalat" w:hAnsi="GHEA Grapalat"/>
            <w:u w:val="single"/>
            <w:lang w:val="af-ZA"/>
          </w:rPr>
          <w:t xml:space="preserve"> </w:t>
        </w:r>
        <w:r w:rsidR="00AD14A1">
          <w:rPr>
            <w:rFonts w:ascii="GHEA Grapalat" w:hAnsi="GHEA Grapalat"/>
            <w:u w:val="single"/>
            <w:lang w:val="hy-AM"/>
          </w:rPr>
          <w:t xml:space="preserve"> 2</w:t>
        </w:r>
      </w:ins>
      <w:r w:rsidR="006E34AD">
        <w:rPr>
          <w:rFonts w:ascii="GHEA Grapalat" w:hAnsi="GHEA Grapalat"/>
          <w:u w:val="single"/>
          <w:lang w:val="hy-AM"/>
        </w:rPr>
        <w:t>6</w:t>
      </w:r>
      <w:ins w:id="519" w:author="Հերմինե Գևորգյան" w:date="2026-02-26T23:44:00Z" w16du:dateUtc="2026-02-26T19:44:00Z">
        <w:r w:rsidR="00AD14A1">
          <w:rPr>
            <w:rFonts w:ascii="GHEA Grapalat" w:hAnsi="GHEA Grapalat"/>
            <w:u w:val="single"/>
            <w:lang w:val="hy-AM"/>
          </w:rPr>
          <w:t>/0</w:t>
        </w:r>
      </w:ins>
      <w:r w:rsidR="006E34AD">
        <w:rPr>
          <w:rFonts w:ascii="GHEA Grapalat" w:hAnsi="GHEA Grapalat"/>
          <w:i/>
          <w:u w:val="single"/>
          <w:lang w:val="hy-AM"/>
        </w:rPr>
        <w:t>1</w:t>
      </w:r>
      <w:ins w:id="520" w:author="Հերմինե Գևորգյան" w:date="2026-02-26T23:44:00Z" w16du:dateUtc="2026-02-26T19:44:00Z">
        <w:r w:rsidR="00D672AD" w:rsidRPr="00D672AD">
          <w:rPr>
            <w:rFonts w:ascii="GHEA Grapalat" w:hAnsi="GHEA Grapalat"/>
            <w:i/>
            <w:lang w:val="hy-AM"/>
          </w:rPr>
          <w:t>»</w:t>
        </w:r>
        <w:r w:rsidR="006C3873" w:rsidRPr="00265A5A">
          <w:rPr>
            <w:rFonts w:ascii="GHEA Grapalat" w:hAnsi="GHEA Grapalat" w:cs="Sylfaen"/>
            <w:sz w:val="22"/>
            <w:szCs w:val="22"/>
            <w:lang w:val="hy-AM"/>
          </w:rPr>
          <w:t>*</w:t>
        </w:r>
      </w:ins>
      <w:r w:rsidR="006C3873" w:rsidRPr="00265A5A">
        <w:rPr>
          <w:rFonts w:ascii="GHEA Grapalat" w:hAnsi="GHEA Grapalat" w:cs="Sylfaen"/>
          <w:sz w:val="22"/>
          <w:szCs w:val="22"/>
          <w:lang w:val="hy-AM"/>
        </w:rPr>
        <w:t xml:space="preserve">  </w:t>
      </w:r>
      <w:proofErr w:type="spellStart"/>
      <w:r w:rsidR="006C3873" w:rsidRPr="00265A5A">
        <w:rPr>
          <w:rFonts w:ascii="GHEA Grapalat" w:hAnsi="GHEA Grapalat" w:cs="Arial"/>
          <w:sz w:val="20"/>
          <w:szCs w:val="20"/>
          <w:lang w:val="es-ES"/>
        </w:rPr>
        <w:t>ծածկագրով</w:t>
      </w:r>
      <w:proofErr w:type="spellEnd"/>
      <w:r w:rsidR="006C3873" w:rsidRPr="00265A5A">
        <w:rPr>
          <w:rFonts w:ascii="GHEA Grapalat" w:hAnsi="GHEA Grapalat" w:cs="Arial"/>
          <w:sz w:val="20"/>
          <w:szCs w:val="20"/>
          <w:lang w:val="es-ES"/>
        </w:rPr>
        <w:t xml:space="preserve"> </w:t>
      </w:r>
      <w:del w:id="521" w:author="Հերմինե Գևորգյան" w:date="2026-02-26T23:44:00Z" w16du:dateUtc="2026-02-26T19:44:00Z">
        <w:r w:rsidR="006C3873" w:rsidRPr="00265A5A">
          <w:rPr>
            <w:rFonts w:ascii="GHEA Grapalat" w:hAnsi="GHEA Grapalat" w:cs="Arial"/>
            <w:sz w:val="20"/>
            <w:szCs w:val="20"/>
            <w:lang w:val="es-ES"/>
          </w:rPr>
          <w:delText>բաց մրցույթին</w:delText>
        </w:r>
      </w:del>
      <w:ins w:id="522" w:author="Հերմինե Գևորգյան" w:date="2026-02-26T23:44:00Z" w16du:dateUtc="2026-02-26T19:44:00Z">
        <w:r w:rsidR="00D672AD">
          <w:rPr>
            <w:rFonts w:ascii="GHEA Grapalat" w:hAnsi="GHEA Grapalat" w:cs="Arial"/>
            <w:sz w:val="20"/>
            <w:szCs w:val="20"/>
            <w:lang w:val="hy-AM"/>
          </w:rPr>
          <w:t xml:space="preserve">գնանշման հարցման </w:t>
        </w:r>
      </w:ins>
      <w:r w:rsidR="006C3873" w:rsidRPr="00265A5A">
        <w:rPr>
          <w:rFonts w:ascii="GHEA Grapalat" w:hAnsi="GHEA Grapalat" w:cs="Arial"/>
          <w:sz w:val="20"/>
          <w:szCs w:val="20"/>
          <w:lang w:val="es-ES"/>
        </w:rPr>
        <w:t xml:space="preserve"> </w:t>
      </w:r>
      <w:proofErr w:type="spellStart"/>
      <w:r w:rsidR="006C3873" w:rsidRPr="00265A5A">
        <w:rPr>
          <w:rFonts w:ascii="GHEA Grapalat" w:hAnsi="GHEA Grapalat" w:cs="Arial"/>
          <w:sz w:val="20"/>
          <w:szCs w:val="20"/>
          <w:lang w:val="es-ES"/>
        </w:rPr>
        <w:t>մասնակցելու</w:t>
      </w:r>
      <w:proofErr w:type="spellEnd"/>
      <w:r w:rsidR="006C3873" w:rsidRPr="00265A5A">
        <w:rPr>
          <w:rFonts w:ascii="GHEA Grapalat" w:hAnsi="GHEA Grapalat" w:cs="Arial"/>
          <w:sz w:val="20"/>
          <w:szCs w:val="20"/>
          <w:lang w:val="es-ES"/>
        </w:rPr>
        <w:t xml:space="preserve"> </w:t>
      </w:r>
      <w:proofErr w:type="spellStart"/>
      <w:r w:rsidR="006C3873" w:rsidRPr="00265A5A">
        <w:rPr>
          <w:rFonts w:ascii="GHEA Grapalat" w:hAnsi="GHEA Grapalat" w:cs="Arial"/>
          <w:sz w:val="20"/>
          <w:szCs w:val="20"/>
          <w:lang w:val="es-ES"/>
        </w:rPr>
        <w:t>շրջանակում</w:t>
      </w:r>
      <w:proofErr w:type="spellEnd"/>
      <w:r w:rsidR="006C3873" w:rsidRPr="00265A5A">
        <w:rPr>
          <w:rFonts w:ascii="GHEA Grapalat" w:hAnsi="GHEA Grapalat" w:cs="Arial"/>
          <w:sz w:val="20"/>
          <w:szCs w:val="20"/>
          <w:lang w:val="es-ES"/>
        </w:rPr>
        <w:t>`</w:t>
      </w:r>
      <w:r w:rsidR="006C3873" w:rsidRPr="00E6597C">
        <w:rPr>
          <w:rFonts w:ascii="GHEA Grapalat" w:hAnsi="GHEA Grapalat" w:cs="Sylfaen"/>
          <w:sz w:val="22"/>
          <w:szCs w:val="22"/>
          <w:lang w:val="es-ES"/>
        </w:rPr>
        <w:t xml:space="preserve">  </w:t>
      </w:r>
    </w:p>
    <w:p w14:paraId="1E3FEAC6" w14:textId="77777777" w:rsidR="006C3873" w:rsidRPr="00E6597C" w:rsidRDefault="006C3873" w:rsidP="00975F7E">
      <w:pPr>
        <w:numPr>
          <w:ilvl w:val="0"/>
          <w:numId w:val="18"/>
        </w:numPr>
        <w:ind w:left="0" w:firstLine="720"/>
        <w:jc w:val="both"/>
        <w:rPr>
          <w:rFonts w:ascii="GHEA Grapalat" w:hAnsi="GHEA Grapalat" w:cs="Arial"/>
          <w:sz w:val="20"/>
          <w:szCs w:val="20"/>
          <w:lang w:val="es-ES"/>
        </w:rPr>
      </w:pPr>
      <w:proofErr w:type="spellStart"/>
      <w:r w:rsidRPr="00E6597C">
        <w:rPr>
          <w:rFonts w:ascii="GHEA Grapalat" w:hAnsi="GHEA Grapalat" w:cs="Arial"/>
          <w:sz w:val="20"/>
          <w:szCs w:val="20"/>
          <w:lang w:val="es-ES"/>
        </w:rPr>
        <w:t>թույլ</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չի</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տվել</w:t>
      </w:r>
      <w:proofErr w:type="spellEnd"/>
      <w:r w:rsidRPr="00E6597C">
        <w:rPr>
          <w:rFonts w:ascii="GHEA Grapalat" w:hAnsi="GHEA Grapalat" w:cs="Arial"/>
          <w:sz w:val="20"/>
          <w:szCs w:val="20"/>
          <w:lang w:val="es-ES"/>
        </w:rPr>
        <w:t xml:space="preserve"> և (</w:t>
      </w:r>
      <w:proofErr w:type="spellStart"/>
      <w:r w:rsidRPr="00E6597C">
        <w:rPr>
          <w:rFonts w:ascii="GHEA Grapalat" w:hAnsi="GHEA Grapalat" w:cs="Arial"/>
          <w:sz w:val="20"/>
          <w:szCs w:val="20"/>
          <w:lang w:val="es-ES"/>
        </w:rPr>
        <w:t>կամ</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թույլ</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չի</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տալու</w:t>
      </w:r>
      <w:proofErr w:type="spellEnd"/>
      <w:r w:rsidRPr="00E6597C">
        <w:rPr>
          <w:rFonts w:ascii="GHEA Grapalat" w:hAnsi="GHEA Grapalat" w:cs="Arial"/>
          <w:sz w:val="20"/>
          <w:szCs w:val="20"/>
          <w:lang w:val="es-ES"/>
        </w:rPr>
        <w:t xml:space="preserve"> </w:t>
      </w:r>
      <w:r w:rsidR="00DC658B">
        <w:rPr>
          <w:rFonts w:ascii="GHEA Grapalat" w:hAnsi="GHEA Grapalat" w:cs="Arial"/>
          <w:sz w:val="20"/>
          <w:szCs w:val="20"/>
          <w:lang w:val="hy-AM"/>
        </w:rPr>
        <w:t xml:space="preserve">անբարեխիղճ մրցակցություն, </w:t>
      </w:r>
      <w:proofErr w:type="spellStart"/>
      <w:r w:rsidRPr="00E6597C">
        <w:rPr>
          <w:rFonts w:ascii="GHEA Grapalat" w:hAnsi="GHEA Grapalat" w:cs="Arial"/>
          <w:sz w:val="20"/>
          <w:szCs w:val="20"/>
          <w:lang w:val="es-ES"/>
        </w:rPr>
        <w:t>գերիշխող</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դիրքի</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չարաշահում</w:t>
      </w:r>
      <w:proofErr w:type="spellEnd"/>
      <w:r w:rsidRPr="00E6597C">
        <w:rPr>
          <w:rFonts w:ascii="GHEA Grapalat" w:hAnsi="GHEA Grapalat" w:cs="Arial"/>
          <w:sz w:val="20"/>
          <w:szCs w:val="20"/>
          <w:lang w:val="es-ES"/>
        </w:rPr>
        <w:t xml:space="preserve"> և </w:t>
      </w:r>
      <w:proofErr w:type="spellStart"/>
      <w:r w:rsidRPr="00E6597C">
        <w:rPr>
          <w:rFonts w:ascii="GHEA Grapalat" w:hAnsi="GHEA Grapalat" w:cs="Arial"/>
          <w:sz w:val="20"/>
          <w:szCs w:val="20"/>
          <w:lang w:val="es-ES"/>
        </w:rPr>
        <w:t>հակամրցակցային</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համաձայնություն</w:t>
      </w:r>
      <w:proofErr w:type="spellEnd"/>
      <w:r w:rsidRPr="00E6597C">
        <w:rPr>
          <w:rFonts w:ascii="GHEA Grapalat" w:hAnsi="GHEA Grapalat" w:cs="Arial"/>
          <w:sz w:val="20"/>
          <w:szCs w:val="20"/>
          <w:lang w:val="es-ES"/>
        </w:rPr>
        <w:t>,</w:t>
      </w:r>
    </w:p>
    <w:p w14:paraId="151E5E1D" w14:textId="77777777" w:rsidR="006C3873" w:rsidRPr="00E6597C" w:rsidRDefault="006C3873" w:rsidP="00975F7E">
      <w:pPr>
        <w:numPr>
          <w:ilvl w:val="0"/>
          <w:numId w:val="18"/>
        </w:numPr>
        <w:ind w:left="0" w:firstLine="720"/>
        <w:jc w:val="both"/>
        <w:rPr>
          <w:rFonts w:ascii="GHEA Grapalat" w:hAnsi="GHEA Grapalat"/>
          <w:sz w:val="22"/>
          <w:szCs w:val="22"/>
          <w:lang w:val="es-ES"/>
        </w:rPr>
      </w:pPr>
      <w:proofErr w:type="spellStart"/>
      <w:r w:rsidRPr="00E6597C">
        <w:rPr>
          <w:rFonts w:ascii="GHEA Grapalat" w:hAnsi="GHEA Grapalat" w:cs="Arial"/>
          <w:sz w:val="20"/>
          <w:szCs w:val="20"/>
          <w:lang w:val="es-ES"/>
        </w:rPr>
        <w:t>բացակայում</w:t>
      </w:r>
      <w:proofErr w:type="spellEnd"/>
      <w:r w:rsidRPr="00E6597C">
        <w:rPr>
          <w:rFonts w:ascii="GHEA Grapalat" w:hAnsi="GHEA Grapalat" w:cs="Arial"/>
          <w:sz w:val="20"/>
          <w:szCs w:val="20"/>
          <w:lang w:val="es-ES"/>
        </w:rPr>
        <w:t xml:space="preserve"> է </w:t>
      </w:r>
      <w:proofErr w:type="spellStart"/>
      <w:r w:rsidRPr="00E6597C">
        <w:rPr>
          <w:rFonts w:ascii="GHEA Grapalat" w:hAnsi="GHEA Grapalat" w:cs="Arial"/>
          <w:sz w:val="20"/>
          <w:szCs w:val="20"/>
          <w:lang w:val="es-ES"/>
        </w:rPr>
        <w:t>հրավերով</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սահմանված</w:t>
      </w:r>
      <w:proofErr w:type="spellEnd"/>
      <w:r w:rsidRPr="00E6597C">
        <w:rPr>
          <w:rFonts w:ascii="GHEA Grapalat" w:hAnsi="GHEA Grapalat" w:cs="Arial"/>
          <w:sz w:val="20"/>
          <w:szCs w:val="20"/>
          <w:lang w:val="es-ES"/>
        </w:rPr>
        <w:t>`</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00975F7E" w:rsidRPr="00E6597C">
        <w:rPr>
          <w:rFonts w:ascii="GHEA Grapalat" w:hAnsi="GHEA Grapalat"/>
          <w:sz w:val="22"/>
          <w:szCs w:val="22"/>
          <w:u w:val="single"/>
          <w:lang w:val="es-ES"/>
        </w:rPr>
        <w:tab/>
      </w:r>
      <w:r w:rsidR="00975F7E" w:rsidRPr="00E6597C">
        <w:rPr>
          <w:rFonts w:ascii="GHEA Grapalat" w:hAnsi="GHEA Grapalat"/>
          <w:sz w:val="22"/>
          <w:szCs w:val="22"/>
          <w:u w:val="single"/>
          <w:lang w:val="es-ES"/>
        </w:rPr>
        <w:tab/>
      </w:r>
      <w:r w:rsidRPr="00E6597C">
        <w:rPr>
          <w:rFonts w:ascii="GHEA Grapalat" w:hAnsi="GHEA Grapalat" w:cs="Arial"/>
          <w:sz w:val="20"/>
          <w:szCs w:val="20"/>
          <w:lang w:val="es-ES"/>
        </w:rPr>
        <w:t>-</w:t>
      </w:r>
      <w:proofErr w:type="spellStart"/>
      <w:r w:rsidRPr="00E6597C">
        <w:rPr>
          <w:rFonts w:ascii="GHEA Grapalat" w:hAnsi="GHEA Grapalat" w:cs="Arial"/>
          <w:sz w:val="20"/>
          <w:szCs w:val="20"/>
          <w:lang w:val="es-ES"/>
        </w:rPr>
        <w:t>ին</w:t>
      </w:r>
      <w:proofErr w:type="spellEnd"/>
      <w:r w:rsidRPr="00E6597C">
        <w:rPr>
          <w:rFonts w:ascii="GHEA Grapalat" w:hAnsi="GHEA Grapalat"/>
          <w:sz w:val="22"/>
          <w:szCs w:val="22"/>
          <w:lang w:val="es-ES"/>
        </w:rPr>
        <w:t xml:space="preserve"> </w:t>
      </w:r>
    </w:p>
    <w:p w14:paraId="490D2A25" w14:textId="77777777" w:rsidR="006C3873" w:rsidRPr="00E6597C" w:rsidRDefault="006C3873" w:rsidP="00975F7E">
      <w:pPr>
        <w:jc w:val="both"/>
        <w:rPr>
          <w:rFonts w:ascii="GHEA Grapalat" w:hAnsi="GHEA Grapalat" w:cs="Arial"/>
          <w:vertAlign w:val="superscript"/>
          <w:lang w:val="hy-AM"/>
        </w:rPr>
      </w:pPr>
      <w:r w:rsidRPr="00E6597C">
        <w:rPr>
          <w:rFonts w:ascii="GHEA Grapalat" w:hAnsi="GHEA Grapalat"/>
          <w:vertAlign w:val="superscript"/>
          <w:lang w:val="es-ES"/>
        </w:rPr>
        <w:t xml:space="preserve"> </w:t>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14:paraId="19169C58" w14:textId="77777777" w:rsidR="006C3873" w:rsidRPr="00E6597C" w:rsidRDefault="006C3873" w:rsidP="00975F7E">
      <w:pPr>
        <w:jc w:val="both"/>
        <w:rPr>
          <w:rFonts w:ascii="GHEA Grapalat" w:hAnsi="GHEA Grapalat"/>
          <w:sz w:val="22"/>
          <w:szCs w:val="22"/>
          <w:u w:val="single"/>
          <w:lang w:val="es-ES"/>
        </w:rPr>
      </w:pPr>
      <w:proofErr w:type="spellStart"/>
      <w:r w:rsidRPr="00E6597C">
        <w:rPr>
          <w:rFonts w:ascii="GHEA Grapalat" w:hAnsi="GHEA Grapalat" w:cs="Arial"/>
          <w:sz w:val="20"/>
          <w:szCs w:val="20"/>
          <w:lang w:val="es-ES"/>
        </w:rPr>
        <w:t>փոխկապակցված</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անձանց</w:t>
      </w:r>
      <w:proofErr w:type="spellEnd"/>
      <w:r w:rsidRPr="00E6597C">
        <w:rPr>
          <w:rFonts w:ascii="GHEA Grapalat" w:hAnsi="GHEA Grapalat" w:cs="Arial"/>
          <w:sz w:val="20"/>
          <w:szCs w:val="20"/>
          <w:lang w:val="es-ES"/>
        </w:rPr>
        <w:t xml:space="preserve"> և (</w:t>
      </w:r>
      <w:proofErr w:type="spellStart"/>
      <w:r w:rsidRPr="00E6597C">
        <w:rPr>
          <w:rFonts w:ascii="GHEA Grapalat" w:hAnsi="GHEA Grapalat" w:cs="Arial"/>
          <w:sz w:val="20"/>
          <w:szCs w:val="20"/>
          <w:lang w:val="es-ES"/>
        </w:rPr>
        <w:t>կամ</w:t>
      </w:r>
      <w:proofErr w:type="spellEnd"/>
      <w:r w:rsidRPr="00E6597C">
        <w:rPr>
          <w:rFonts w:ascii="GHEA Grapalat" w:hAnsi="GHEA Grapalat" w:cs="Arial"/>
          <w:sz w:val="20"/>
          <w:szCs w:val="20"/>
          <w:lang w:val="es-ES"/>
        </w:rPr>
        <w:t>)</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w:t>
      </w:r>
      <w:r w:rsidRPr="00E6597C">
        <w:rPr>
          <w:rFonts w:ascii="GHEA Grapalat" w:hAnsi="GHEA Grapalat"/>
          <w:sz w:val="22"/>
          <w:szCs w:val="22"/>
          <w:u w:val="single"/>
          <w:lang w:val="es-ES"/>
        </w:rPr>
        <w:t xml:space="preserve">  </w:t>
      </w:r>
    </w:p>
    <w:p w14:paraId="137899B6" w14:textId="77777777"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14:paraId="14ADA85F" w14:textId="77777777" w:rsidR="006C3873" w:rsidRPr="00E6597C" w:rsidRDefault="006C3873" w:rsidP="00975F7E">
      <w:pPr>
        <w:jc w:val="both"/>
        <w:rPr>
          <w:rFonts w:ascii="GHEA Grapalat" w:hAnsi="GHEA Grapalat"/>
          <w:sz w:val="22"/>
          <w:szCs w:val="22"/>
          <w:u w:val="single"/>
          <w:lang w:val="es-ES"/>
        </w:rPr>
      </w:pPr>
      <w:proofErr w:type="spellStart"/>
      <w:r w:rsidRPr="00E6597C">
        <w:rPr>
          <w:rFonts w:ascii="GHEA Grapalat" w:hAnsi="GHEA Grapalat" w:cs="Arial"/>
          <w:sz w:val="20"/>
          <w:szCs w:val="20"/>
          <w:lang w:val="es-ES"/>
        </w:rPr>
        <w:t>կողմից</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հիմնադրված</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կամ</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ավելի</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քան</w:t>
      </w:r>
      <w:proofErr w:type="spellEnd"/>
      <w:r w:rsidRPr="00E6597C">
        <w:rPr>
          <w:rFonts w:ascii="GHEA Grapalat" w:hAnsi="GHEA Grapalat" w:cs="Arial"/>
          <w:sz w:val="20"/>
          <w:szCs w:val="20"/>
          <w:lang w:val="es-ES"/>
        </w:rPr>
        <w:t xml:space="preserve"> հիսուն տոկոս</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w:t>
      </w:r>
      <w:proofErr w:type="spellStart"/>
      <w:r w:rsidRPr="00E6597C">
        <w:rPr>
          <w:rFonts w:ascii="GHEA Grapalat" w:hAnsi="GHEA Grapalat" w:cs="Arial"/>
          <w:sz w:val="20"/>
          <w:szCs w:val="20"/>
          <w:lang w:val="es-ES"/>
        </w:rPr>
        <w:t>ին</w:t>
      </w:r>
      <w:proofErr w:type="spellEnd"/>
    </w:p>
    <w:p w14:paraId="65210267" w14:textId="77777777" w:rsidR="006C3873" w:rsidRPr="00E6597C" w:rsidRDefault="006C3873" w:rsidP="00975F7E">
      <w:pPr>
        <w:jc w:val="both"/>
        <w:rPr>
          <w:rFonts w:ascii="GHEA Grapalat" w:hAnsi="GHEA Grapalat"/>
          <w:sz w:val="22"/>
          <w:szCs w:val="22"/>
          <w:lang w:val="es-ES"/>
        </w:rPr>
      </w:pPr>
      <w:r w:rsidRPr="00E6597C">
        <w:rPr>
          <w:rFonts w:ascii="GHEA Grapalat" w:hAnsi="GHEA Grapalat" w:cs="Sylfaen"/>
          <w:vertAlign w:val="superscript"/>
          <w:lang w:val="es-ES"/>
        </w:rPr>
        <w:t xml:space="preserve">                                                                     </w:t>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14:paraId="3E66049B" w14:textId="77777777" w:rsidR="006C3873" w:rsidRPr="00E6597C" w:rsidRDefault="006C3873" w:rsidP="00975F7E">
      <w:pPr>
        <w:jc w:val="both"/>
        <w:rPr>
          <w:rFonts w:ascii="GHEA Grapalat" w:hAnsi="GHEA Grapalat" w:cs="Arial"/>
          <w:sz w:val="20"/>
          <w:szCs w:val="20"/>
          <w:lang w:val="es-ES"/>
        </w:rPr>
      </w:pPr>
      <w:proofErr w:type="spellStart"/>
      <w:r w:rsidRPr="00E6597C">
        <w:rPr>
          <w:rFonts w:ascii="GHEA Grapalat" w:hAnsi="GHEA Grapalat" w:cs="Arial"/>
          <w:sz w:val="20"/>
          <w:szCs w:val="20"/>
          <w:lang w:val="es-ES"/>
        </w:rPr>
        <w:lastRenderedPageBreak/>
        <w:t>պատկանող</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բաժնեմաս</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փայաբաժին</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ունեցող</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կազմակերպությունների</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միաժամանակյա</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մասնակցության</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դեպք</w:t>
      </w:r>
      <w:proofErr w:type="spellEnd"/>
      <w:r w:rsidRPr="00E6597C">
        <w:rPr>
          <w:rFonts w:ascii="GHEA Grapalat" w:hAnsi="GHEA Grapalat" w:cs="Arial"/>
          <w:sz w:val="20"/>
          <w:szCs w:val="20"/>
          <w:lang w:val="es-ES"/>
        </w:rPr>
        <w:t>:</w:t>
      </w:r>
    </w:p>
    <w:p w14:paraId="6ACB8A51" w14:textId="77777777" w:rsidR="0091590A" w:rsidRDefault="0091590A" w:rsidP="00A52F0E">
      <w:pPr>
        <w:jc w:val="both"/>
        <w:rPr>
          <w:rFonts w:ascii="GHEA Grapalat" w:hAnsi="GHEA Grapalat" w:cs="Arial"/>
          <w:sz w:val="20"/>
          <w:szCs w:val="20"/>
          <w:lang w:val="es-ES"/>
        </w:rPr>
      </w:pPr>
    </w:p>
    <w:p w14:paraId="1D8647BA" w14:textId="77777777" w:rsidR="0091590A" w:rsidRPr="00E6597C" w:rsidRDefault="0091590A" w:rsidP="0091590A">
      <w:pPr>
        <w:numPr>
          <w:ilvl w:val="0"/>
          <w:numId w:val="18"/>
        </w:numPr>
        <w:ind w:left="0" w:firstLine="720"/>
        <w:jc w:val="both"/>
        <w:rPr>
          <w:rFonts w:ascii="GHEA Grapalat" w:hAnsi="GHEA Grapalat"/>
          <w:sz w:val="22"/>
          <w:szCs w:val="22"/>
          <w:lang w:val="es-ES"/>
        </w:rPr>
      </w:pPr>
      <w:r>
        <w:rPr>
          <w:rFonts w:ascii="GHEA Grapalat" w:hAnsi="GHEA Grapalat" w:cs="Arial"/>
          <w:sz w:val="20"/>
          <w:szCs w:val="20"/>
          <w:lang w:val="hy-AM"/>
        </w:rPr>
        <w:t>Ս</w:t>
      </w:r>
      <w:proofErr w:type="spellStart"/>
      <w:r w:rsidR="006C3873" w:rsidRPr="00E6597C">
        <w:rPr>
          <w:rFonts w:ascii="GHEA Grapalat" w:hAnsi="GHEA Grapalat" w:cs="Arial"/>
          <w:sz w:val="20"/>
          <w:szCs w:val="20"/>
          <w:lang w:val="es-ES"/>
        </w:rPr>
        <w:t>տորև</w:t>
      </w:r>
      <w:proofErr w:type="spellEnd"/>
      <w:r w:rsidR="006C3873" w:rsidRPr="00E6597C">
        <w:rPr>
          <w:rFonts w:ascii="GHEA Grapalat" w:hAnsi="GHEA Grapalat" w:cs="Arial"/>
          <w:sz w:val="20"/>
          <w:szCs w:val="20"/>
          <w:lang w:val="es-ES"/>
        </w:rPr>
        <w:t xml:space="preserve"> </w:t>
      </w:r>
      <w:proofErr w:type="spellStart"/>
      <w:r w:rsidR="006C3873" w:rsidRPr="00E6597C">
        <w:rPr>
          <w:rFonts w:ascii="GHEA Grapalat" w:hAnsi="GHEA Grapalat" w:cs="Arial"/>
          <w:sz w:val="20"/>
          <w:szCs w:val="20"/>
          <w:lang w:val="es-ES"/>
        </w:rPr>
        <w:t>ներկայացնում</w:t>
      </w:r>
      <w:proofErr w:type="spellEnd"/>
      <w:r w:rsidR="006C3873" w:rsidRPr="00E6597C">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cs="Arial"/>
          <w:sz w:val="20"/>
          <w:szCs w:val="20"/>
          <w:lang w:val="es-ES"/>
        </w:rPr>
        <w:t>-ի</w:t>
      </w:r>
      <w:r w:rsidRPr="0091590A">
        <w:rPr>
          <w:rFonts w:ascii="GHEA Grapalat" w:hAnsi="GHEA Grapalat" w:cs="Arial"/>
          <w:sz w:val="20"/>
          <w:szCs w:val="20"/>
          <w:lang w:val="es-ES"/>
        </w:rPr>
        <w:t xml:space="preserve"> </w:t>
      </w:r>
      <w:proofErr w:type="spellStart"/>
      <w:r w:rsidRPr="00A66FC2">
        <w:rPr>
          <w:rFonts w:ascii="GHEA Grapalat" w:hAnsi="GHEA Grapalat" w:cs="Arial"/>
          <w:sz w:val="20"/>
          <w:szCs w:val="20"/>
          <w:lang w:val="es-ES"/>
        </w:rPr>
        <w:t>իրական</w:t>
      </w:r>
      <w:proofErr w:type="spellEnd"/>
      <w:r w:rsidRPr="00A66FC2">
        <w:rPr>
          <w:rFonts w:ascii="GHEA Grapalat" w:hAnsi="GHEA Grapalat" w:cs="Arial"/>
          <w:sz w:val="20"/>
          <w:szCs w:val="20"/>
          <w:lang w:val="es-ES"/>
        </w:rPr>
        <w:t xml:space="preserve"> շահառուների </w:t>
      </w:r>
      <w:proofErr w:type="spellStart"/>
      <w:r w:rsidRPr="00A66FC2">
        <w:rPr>
          <w:rFonts w:ascii="GHEA Grapalat" w:hAnsi="GHEA Grapalat" w:cs="Arial"/>
          <w:sz w:val="20"/>
          <w:szCs w:val="20"/>
          <w:lang w:val="es-ES"/>
        </w:rPr>
        <w:t>վերաբերյալ</w:t>
      </w:r>
      <w:proofErr w:type="spellEnd"/>
    </w:p>
    <w:p w14:paraId="437A7F9D" w14:textId="77777777" w:rsidR="0091590A" w:rsidRPr="00E6597C" w:rsidRDefault="0091590A" w:rsidP="0091590A">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E6597C">
        <w:rPr>
          <w:rFonts w:ascii="GHEA Grapalat" w:hAnsi="GHEA Grapalat"/>
          <w:vertAlign w:val="superscript"/>
          <w:lang w:val="es-ES"/>
        </w:rPr>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14:paraId="4D7E8A18" w14:textId="77777777" w:rsidR="00A52F0E" w:rsidRPr="0091590A" w:rsidRDefault="00A52F0E" w:rsidP="0091590A">
      <w:pPr>
        <w:jc w:val="both"/>
        <w:rPr>
          <w:rFonts w:ascii="GHEA Grapalat" w:hAnsi="GHEA Grapalat"/>
          <w:sz w:val="22"/>
          <w:szCs w:val="22"/>
          <w:lang w:val="hy-AM"/>
        </w:rPr>
      </w:pPr>
    </w:p>
    <w:p w14:paraId="0A848F51" w14:textId="77777777" w:rsidR="00A52F0E" w:rsidRDefault="00A52F0E" w:rsidP="00A52F0E">
      <w:pPr>
        <w:jc w:val="both"/>
        <w:rPr>
          <w:rFonts w:ascii="GHEA Grapalat" w:hAnsi="GHEA Grapalat" w:cs="Arial"/>
          <w:sz w:val="18"/>
          <w:szCs w:val="18"/>
          <w:vertAlign w:val="superscript"/>
          <w:lang w:val="es-ES"/>
        </w:rPr>
      </w:pPr>
      <w:proofErr w:type="spellStart"/>
      <w:r w:rsidRPr="00A66FC2">
        <w:rPr>
          <w:rFonts w:ascii="GHEA Grapalat" w:hAnsi="GHEA Grapalat" w:cs="Arial"/>
          <w:sz w:val="20"/>
          <w:szCs w:val="20"/>
          <w:lang w:val="es-ES"/>
        </w:rPr>
        <w:t>տեղեկություններ</w:t>
      </w:r>
      <w:proofErr w:type="spellEnd"/>
      <w:r w:rsidRPr="00A66FC2">
        <w:rPr>
          <w:rFonts w:ascii="GHEA Grapalat" w:hAnsi="GHEA Grapalat" w:cs="Arial"/>
          <w:sz w:val="20"/>
          <w:szCs w:val="20"/>
          <w:lang w:val="es-ES"/>
        </w:rPr>
        <w:t xml:space="preserve"> </w:t>
      </w:r>
      <w:proofErr w:type="spellStart"/>
      <w:r w:rsidRPr="00A66FC2">
        <w:rPr>
          <w:rFonts w:ascii="GHEA Grapalat" w:hAnsi="GHEA Grapalat" w:cs="Arial"/>
          <w:sz w:val="20"/>
          <w:szCs w:val="20"/>
          <w:lang w:val="es-ES"/>
        </w:rPr>
        <w:t>պարունակող</w:t>
      </w:r>
      <w:proofErr w:type="spellEnd"/>
      <w:r w:rsidRPr="00A66FC2">
        <w:rPr>
          <w:rFonts w:ascii="GHEA Grapalat" w:hAnsi="GHEA Grapalat" w:cs="Arial"/>
          <w:sz w:val="20"/>
          <w:szCs w:val="20"/>
          <w:lang w:val="es-ES"/>
        </w:rPr>
        <w:t xml:space="preserve"> </w:t>
      </w:r>
      <w:proofErr w:type="spellStart"/>
      <w:r w:rsidRPr="00A66FC2">
        <w:rPr>
          <w:rFonts w:ascii="GHEA Grapalat" w:hAnsi="GHEA Grapalat" w:cs="Arial"/>
          <w:sz w:val="20"/>
          <w:szCs w:val="20"/>
          <w:lang w:val="es-ES"/>
        </w:rPr>
        <w:t>կայքէջի</w:t>
      </w:r>
      <w:proofErr w:type="spellEnd"/>
      <w:r w:rsidRPr="00A66FC2">
        <w:rPr>
          <w:rFonts w:ascii="GHEA Grapalat" w:hAnsi="GHEA Grapalat" w:cs="Arial"/>
          <w:sz w:val="20"/>
          <w:szCs w:val="20"/>
          <w:lang w:val="es-ES"/>
        </w:rPr>
        <w:t xml:space="preserve"> </w:t>
      </w:r>
      <w:proofErr w:type="spellStart"/>
      <w:r w:rsidRPr="00A66FC2">
        <w:rPr>
          <w:rFonts w:ascii="GHEA Grapalat" w:hAnsi="GHEA Grapalat" w:cs="Arial"/>
          <w:sz w:val="20"/>
          <w:szCs w:val="20"/>
          <w:lang w:val="es-ES"/>
        </w:rPr>
        <w:t>հղումը</w:t>
      </w:r>
      <w:proofErr w:type="spellEnd"/>
      <w:r w:rsidRPr="00A66FC2">
        <w:rPr>
          <w:rFonts w:ascii="GHEA Grapalat" w:hAnsi="GHEA Grapalat" w:cs="Arial"/>
          <w:sz w:val="20"/>
          <w:szCs w:val="20"/>
          <w:lang w:val="es-ES"/>
        </w:rPr>
        <w:t>՝ ----</w:t>
      </w:r>
      <w:r>
        <w:rPr>
          <w:rFonts w:ascii="GHEA Grapalat" w:hAnsi="GHEA Grapalat" w:cs="Arial"/>
          <w:sz w:val="20"/>
          <w:szCs w:val="20"/>
          <w:lang w:val="hy-AM"/>
        </w:rPr>
        <w:t>-------------------</w:t>
      </w:r>
      <w:r w:rsidRPr="00A66FC2">
        <w:rPr>
          <w:rFonts w:ascii="GHEA Grapalat" w:hAnsi="GHEA Grapalat" w:cs="Arial"/>
          <w:sz w:val="20"/>
          <w:szCs w:val="20"/>
          <w:lang w:val="es-ES"/>
        </w:rPr>
        <w:t>-----------------------------</w:t>
      </w:r>
      <w:r>
        <w:rPr>
          <w:rFonts w:cs="Arial"/>
          <w:sz w:val="18"/>
          <w:szCs w:val="18"/>
          <w:lang w:val="hy-AM"/>
        </w:rPr>
        <w:t>**</w:t>
      </w:r>
      <w:r w:rsidRPr="00A66FC2">
        <w:rPr>
          <w:rFonts w:ascii="GHEA Grapalat" w:hAnsi="GHEA Grapalat" w:cs="Arial"/>
          <w:sz w:val="18"/>
          <w:szCs w:val="18"/>
          <w:vertAlign w:val="superscript"/>
          <w:lang w:val="es-ES"/>
        </w:rPr>
        <w:t xml:space="preserve"> </w:t>
      </w:r>
    </w:p>
    <w:p w14:paraId="1A7ACCAD" w14:textId="77777777" w:rsidR="006C3873" w:rsidRPr="00E6597C" w:rsidRDefault="006C3873" w:rsidP="006C3873">
      <w:pPr>
        <w:jc w:val="right"/>
        <w:rPr>
          <w:rFonts w:ascii="GHEA Grapalat" w:hAnsi="GHEA Grapalat"/>
          <w:sz w:val="10"/>
          <w:szCs w:val="10"/>
          <w:lang w:val="es-ES"/>
        </w:rPr>
      </w:pPr>
    </w:p>
    <w:p w14:paraId="740ACFCD" w14:textId="42C545F5" w:rsidR="002E11D1" w:rsidRPr="00FF0D1D" w:rsidRDefault="006E3999" w:rsidP="00260EEB">
      <w:pPr>
        <w:ind w:firstLine="708"/>
        <w:jc w:val="both"/>
        <w:rPr>
          <w:rFonts w:ascii="GHEA Grapalat" w:hAnsi="GHEA Grapalat"/>
          <w:sz w:val="20"/>
          <w:lang w:val="hy-AM"/>
        </w:rPr>
      </w:pPr>
      <w:proofErr w:type="spellStart"/>
      <w:r w:rsidRPr="0093002B">
        <w:rPr>
          <w:rFonts w:ascii="GHEA Grapalat" w:hAnsi="GHEA Grapalat"/>
          <w:sz w:val="20"/>
          <w:lang w:val="es-ES"/>
        </w:rPr>
        <w:t>Կից</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ներկայացվում</w:t>
      </w:r>
      <w:proofErr w:type="spellEnd"/>
      <w:r w:rsidRPr="0093002B">
        <w:rPr>
          <w:rFonts w:ascii="GHEA Grapalat" w:hAnsi="GHEA Grapalat"/>
          <w:sz w:val="20"/>
          <w:lang w:val="es-ES"/>
        </w:rPr>
        <w:t xml:space="preserve"> է </w:t>
      </w:r>
      <w:proofErr w:type="spellStart"/>
      <w:r w:rsidRPr="0093002B">
        <w:rPr>
          <w:rFonts w:ascii="GHEA Grapalat" w:hAnsi="GHEA Grapalat"/>
          <w:sz w:val="20"/>
          <w:lang w:val="es-ES"/>
        </w:rPr>
        <w:t>հրավերին</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կցված</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նախագծային</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փաստաթղթերով</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սահմանված</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տեխնիկական</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բնութագրերին</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համապատասխանող</w:t>
      </w:r>
      <w:proofErr w:type="spellEnd"/>
      <w:r w:rsidRPr="0093002B">
        <w:rPr>
          <w:rFonts w:ascii="GHEA Grapalat" w:hAnsi="GHEA Grapalat"/>
          <w:sz w:val="20"/>
          <w:lang w:val="es-ES"/>
        </w:rPr>
        <w:t xml:space="preserve"> </w:t>
      </w:r>
      <w:r>
        <w:rPr>
          <w:rFonts w:ascii="GHEA Grapalat" w:hAnsi="GHEA Grapalat"/>
          <w:sz w:val="20"/>
          <w:lang w:val="hy-AM"/>
        </w:rPr>
        <w:t xml:space="preserve">նյութերի և </w:t>
      </w:r>
      <w:r w:rsidRPr="00DE5463">
        <w:rPr>
          <w:rFonts w:ascii="GHEA Grapalat" w:hAnsi="GHEA Grapalat"/>
          <w:sz w:val="20"/>
          <w:lang w:val="es-ES"/>
        </w:rPr>
        <w:t>(</w:t>
      </w:r>
      <w:r>
        <w:rPr>
          <w:rFonts w:ascii="GHEA Grapalat" w:hAnsi="GHEA Grapalat"/>
          <w:sz w:val="20"/>
          <w:lang w:val="hy-AM"/>
        </w:rPr>
        <w:t>կամ</w:t>
      </w:r>
      <w:r w:rsidRPr="00DE5463">
        <w:rPr>
          <w:rFonts w:ascii="GHEA Grapalat" w:hAnsi="GHEA Grapalat"/>
          <w:sz w:val="20"/>
          <w:lang w:val="es-ES"/>
        </w:rPr>
        <w:t>)</w:t>
      </w:r>
      <w:r>
        <w:rPr>
          <w:rFonts w:ascii="GHEA Grapalat" w:hAnsi="GHEA Grapalat"/>
          <w:sz w:val="20"/>
          <w:lang w:val="hy-AM"/>
        </w:rPr>
        <w:t xml:space="preserve"> </w:t>
      </w:r>
      <w:proofErr w:type="spellStart"/>
      <w:r w:rsidRPr="0093002B">
        <w:rPr>
          <w:rFonts w:ascii="GHEA Grapalat" w:hAnsi="GHEA Grapalat"/>
          <w:sz w:val="20"/>
          <w:lang w:val="es-ES"/>
        </w:rPr>
        <w:t>սարքերի</w:t>
      </w:r>
      <w:proofErr w:type="spellEnd"/>
      <w:r w:rsidRPr="0093002B">
        <w:rPr>
          <w:rFonts w:ascii="GHEA Grapalat" w:hAnsi="GHEA Grapalat"/>
          <w:sz w:val="20"/>
          <w:lang w:val="es-ES"/>
        </w:rPr>
        <w:t xml:space="preserve"> </w:t>
      </w:r>
      <w:r>
        <w:rPr>
          <w:rFonts w:ascii="GHEA Grapalat" w:hAnsi="GHEA Grapalat"/>
          <w:sz w:val="20"/>
          <w:lang w:val="hy-AM"/>
        </w:rPr>
        <w:t>ու</w:t>
      </w:r>
      <w:r w:rsidRPr="0093002B">
        <w:rPr>
          <w:rFonts w:ascii="GHEA Grapalat" w:hAnsi="GHEA Grapalat"/>
          <w:sz w:val="20"/>
          <w:lang w:val="es-ES"/>
        </w:rPr>
        <w:t xml:space="preserve"> </w:t>
      </w:r>
      <w:proofErr w:type="spellStart"/>
      <w:r w:rsidRPr="0093002B">
        <w:rPr>
          <w:rFonts w:ascii="GHEA Grapalat" w:hAnsi="GHEA Grapalat"/>
          <w:sz w:val="20"/>
          <w:lang w:val="es-ES"/>
        </w:rPr>
        <w:t>սարքավորումների</w:t>
      </w:r>
      <w:proofErr w:type="spellEnd"/>
      <w:r w:rsidRPr="0093002B">
        <w:rPr>
          <w:rFonts w:ascii="GHEA Grapalat" w:hAnsi="GHEA Grapalat"/>
          <w:sz w:val="20"/>
          <w:lang w:val="es-ES"/>
        </w:rPr>
        <w:t xml:space="preserve"> </w:t>
      </w:r>
      <w:r>
        <w:rPr>
          <w:rFonts w:ascii="GHEA Grapalat" w:hAnsi="GHEA Grapalat"/>
          <w:sz w:val="20"/>
          <w:lang w:val="hy-AM"/>
        </w:rPr>
        <w:t>տեղադրման պարտավորության մասին հավաստումը:</w:t>
      </w:r>
      <w:r w:rsidRPr="00E6597C" w:rsidDel="006E3999">
        <w:rPr>
          <w:rFonts w:ascii="GHEA Grapalat" w:hAnsi="GHEA Grapalat"/>
          <w:sz w:val="20"/>
          <w:lang w:val="es-ES"/>
        </w:rPr>
        <w:t xml:space="preserve"> </w:t>
      </w:r>
      <w:r w:rsidR="002E11D1" w:rsidRPr="00E6597C">
        <w:rPr>
          <w:rFonts w:ascii="GHEA Grapalat" w:hAnsi="GHEA Grapalat"/>
          <w:sz w:val="20"/>
          <w:lang w:val="es-ES"/>
        </w:rPr>
        <w:t>***</w:t>
      </w:r>
    </w:p>
    <w:p w14:paraId="5DD2EC33" w14:textId="77777777" w:rsidR="002E11D1" w:rsidRPr="00E6597C" w:rsidRDefault="002E11D1" w:rsidP="00CE3A99">
      <w:pPr>
        <w:ind w:firstLine="708"/>
        <w:jc w:val="both"/>
        <w:rPr>
          <w:rFonts w:ascii="GHEA Grapalat" w:hAnsi="GHEA Grapalat"/>
          <w:sz w:val="20"/>
          <w:lang w:val="es-ES"/>
        </w:rPr>
      </w:pPr>
    </w:p>
    <w:p w14:paraId="7FBC3CC3" w14:textId="77777777" w:rsidR="00E97AB0" w:rsidRPr="00E6597C" w:rsidRDefault="00E97AB0" w:rsidP="00CE3A99">
      <w:pPr>
        <w:ind w:firstLine="708"/>
        <w:jc w:val="both"/>
        <w:rPr>
          <w:rFonts w:ascii="GHEA Grapalat" w:hAnsi="GHEA Grapalat"/>
          <w:sz w:val="20"/>
          <w:lang w:val="es-ES"/>
        </w:rPr>
      </w:pPr>
    </w:p>
    <w:p w14:paraId="7373F5AE" w14:textId="77777777" w:rsidR="00E97AB0" w:rsidRPr="00E6597C" w:rsidRDefault="00E97AB0" w:rsidP="00CE3A99">
      <w:pPr>
        <w:ind w:firstLine="708"/>
        <w:jc w:val="both"/>
        <w:rPr>
          <w:rFonts w:ascii="GHEA Grapalat" w:hAnsi="GHEA Grapalat"/>
          <w:sz w:val="20"/>
          <w:lang w:val="es-ES"/>
        </w:rPr>
      </w:pPr>
    </w:p>
    <w:p w14:paraId="42A50354" w14:textId="77777777" w:rsidR="00B2572B" w:rsidRPr="00E6597C" w:rsidRDefault="00B2572B" w:rsidP="00EF3662">
      <w:pPr>
        <w:jc w:val="both"/>
        <w:rPr>
          <w:rFonts w:ascii="GHEA Grapalat" w:hAnsi="GHEA Grapalat"/>
          <w:sz w:val="20"/>
          <w:lang w:val="es-ES"/>
        </w:rPr>
      </w:pPr>
    </w:p>
    <w:p w14:paraId="4F7D95BE" w14:textId="77777777" w:rsidR="00B2572B" w:rsidRPr="00E6597C" w:rsidRDefault="00B2572B" w:rsidP="00EF3662">
      <w:pPr>
        <w:jc w:val="both"/>
        <w:rPr>
          <w:rFonts w:ascii="GHEA Grapalat" w:hAnsi="GHEA Grapalat"/>
          <w:sz w:val="20"/>
          <w:lang w:val="es-ES"/>
        </w:rPr>
      </w:pPr>
    </w:p>
    <w:p w14:paraId="1FE666E7" w14:textId="77777777" w:rsidR="00B2572B" w:rsidRPr="00E6597C" w:rsidRDefault="00B2572B" w:rsidP="00EF3662">
      <w:pPr>
        <w:jc w:val="both"/>
        <w:rPr>
          <w:rFonts w:ascii="GHEA Grapalat" w:hAnsi="GHEA Grapalat" w:cs="Arial"/>
          <w:sz w:val="20"/>
          <w:vertAlign w:val="superscript"/>
          <w:lang w:val="es-ES"/>
        </w:rPr>
      </w:pPr>
      <w:r w:rsidRPr="00E6597C">
        <w:rPr>
          <w:rFonts w:ascii="GHEA Grapalat" w:hAnsi="GHEA Grapalat"/>
          <w:sz w:val="20"/>
          <w:lang w:val="es-ES"/>
        </w:rPr>
        <w:t xml:space="preserve">   </w:t>
      </w:r>
      <w:r w:rsidRPr="00E6597C">
        <w:rPr>
          <w:rFonts w:ascii="GHEA Grapalat" w:hAnsi="GHEA Grapalat"/>
          <w:sz w:val="20"/>
          <w:lang w:val="hy-AM"/>
        </w:rPr>
        <w:t xml:space="preserve">___________________________________________________ </w:t>
      </w:r>
      <w:r w:rsidRPr="00E6597C">
        <w:rPr>
          <w:rFonts w:ascii="GHEA Grapalat" w:hAnsi="GHEA Grapalat"/>
          <w:sz w:val="20"/>
          <w:lang w:val="hy-AM"/>
        </w:rPr>
        <w:tab/>
        <w:t xml:space="preserve">                _____________</w:t>
      </w:r>
      <w:r w:rsidRPr="00E6597C">
        <w:rPr>
          <w:rFonts w:ascii="GHEA Grapalat" w:hAnsi="GHEA Grapalat"/>
          <w:sz w:val="20"/>
          <w:u w:val="single"/>
          <w:lang w:val="es-ES"/>
        </w:rPr>
        <w:tab/>
      </w:r>
      <w:r w:rsidRPr="00E6597C">
        <w:rPr>
          <w:rFonts w:ascii="GHEA Grapalat" w:hAnsi="GHEA Grapalat"/>
          <w:sz w:val="20"/>
          <w:u w:val="single"/>
          <w:lang w:val="es-ES"/>
        </w:rPr>
        <w:tab/>
      </w:r>
      <w:r w:rsidRPr="00E6597C">
        <w:rPr>
          <w:rFonts w:ascii="GHEA Grapalat" w:hAnsi="GHEA Grapalat"/>
          <w:sz w:val="20"/>
          <w:lang w:val="es-ES"/>
        </w:rPr>
        <w:tab/>
      </w:r>
      <w:r w:rsidRPr="00E6597C">
        <w:rPr>
          <w:rFonts w:ascii="GHEA Grapalat" w:hAnsi="GHEA Grapalat"/>
          <w:sz w:val="20"/>
          <w:lang w:val="es-ES"/>
        </w:rPr>
        <w:tab/>
      </w:r>
      <w:r w:rsidRPr="00E6597C">
        <w:rPr>
          <w:rFonts w:ascii="GHEA Grapalat" w:hAnsi="GHEA Grapalat"/>
          <w:sz w:val="20"/>
          <w:lang w:val="hy-AM"/>
        </w:rPr>
        <w:t xml:space="preserve"> </w:t>
      </w:r>
      <w:r w:rsidRPr="00E6597C">
        <w:rPr>
          <w:rFonts w:ascii="GHEA Grapalat" w:hAnsi="GHEA Grapalat" w:cs="Sylfaen"/>
          <w:sz w:val="20"/>
          <w:vertAlign w:val="superscript"/>
          <w:lang w:val="hy-AM"/>
        </w:rPr>
        <w:t>Մասնակցի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անվանումը</w:t>
      </w:r>
      <w:r w:rsidRPr="00E6597C">
        <w:rPr>
          <w:rFonts w:ascii="GHEA Grapalat" w:hAnsi="GHEA Grapalat" w:cs="Arial"/>
          <w:sz w:val="20"/>
          <w:vertAlign w:val="superscript"/>
          <w:lang w:val="hy-AM"/>
        </w:rPr>
        <w:t xml:space="preserve"> </w:t>
      </w:r>
      <w:r w:rsidRPr="00E6597C">
        <w:rPr>
          <w:rFonts w:ascii="GHEA Grapalat" w:hAnsi="GHEA Grapalat"/>
          <w:sz w:val="20"/>
          <w:vertAlign w:val="superscript"/>
          <w:lang w:val="hy-AM"/>
        </w:rPr>
        <w:t xml:space="preserve"> (</w:t>
      </w:r>
      <w:r w:rsidRPr="00E6597C">
        <w:rPr>
          <w:rFonts w:ascii="GHEA Grapalat" w:hAnsi="GHEA Grapalat" w:cs="Sylfaen"/>
          <w:sz w:val="20"/>
          <w:vertAlign w:val="superscript"/>
          <w:lang w:val="hy-AM"/>
        </w:rPr>
        <w:t>ղեկավարի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պաշտոնը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rPr>
        <w:t>ա</w:t>
      </w:r>
      <w:r w:rsidRPr="00E6597C">
        <w:rPr>
          <w:rFonts w:ascii="GHEA Grapalat" w:hAnsi="GHEA Grapalat" w:cs="Sylfaen"/>
          <w:sz w:val="20"/>
          <w:vertAlign w:val="superscript"/>
          <w:lang w:val="hy-AM"/>
        </w:rPr>
        <w:t>նուն</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rPr>
        <w:t>ա</w:t>
      </w:r>
      <w:r w:rsidRPr="00E6597C">
        <w:rPr>
          <w:rFonts w:ascii="GHEA Grapalat" w:hAnsi="GHEA Grapalat" w:cs="Sylfaen"/>
          <w:sz w:val="20"/>
          <w:vertAlign w:val="superscript"/>
          <w:lang w:val="hy-AM"/>
        </w:rPr>
        <w:t>զգանունը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lang w:val="es-ES"/>
        </w:rPr>
        <w:t xml:space="preserve">               </w:t>
      </w:r>
      <w:r w:rsidRPr="00E6597C">
        <w:rPr>
          <w:rFonts w:ascii="GHEA Grapalat" w:hAnsi="GHEA Grapalat" w:cs="Sylfaen"/>
          <w:sz w:val="20"/>
          <w:vertAlign w:val="superscript"/>
          <w:lang w:val="hy-AM"/>
        </w:rPr>
        <w:t>ստորագրությունը</w:t>
      </w:r>
      <w:r w:rsidRPr="00E6597C">
        <w:rPr>
          <w:rFonts w:ascii="GHEA Grapalat" w:hAnsi="GHEA Grapalat" w:cs="Arial"/>
          <w:sz w:val="20"/>
          <w:vertAlign w:val="superscript"/>
          <w:lang w:val="hy-AM"/>
        </w:rPr>
        <w:t>)</w:t>
      </w:r>
    </w:p>
    <w:p w14:paraId="65066D54" w14:textId="77777777" w:rsidR="00B2572B" w:rsidRPr="00F6523E" w:rsidRDefault="00B2572B" w:rsidP="00EF3662">
      <w:pPr>
        <w:jc w:val="both"/>
        <w:rPr>
          <w:rFonts w:ascii="GHEA Grapalat" w:hAnsi="GHEA Grapalat" w:cs="Arial"/>
          <w:sz w:val="20"/>
          <w:vertAlign w:val="superscript"/>
          <w:lang w:val="es-ES"/>
        </w:rPr>
      </w:pPr>
    </w:p>
    <w:p w14:paraId="429D1F4F" w14:textId="77777777" w:rsidR="00B2572B" w:rsidRPr="00F6523E" w:rsidRDefault="00B2572B" w:rsidP="00EF3662">
      <w:pPr>
        <w:jc w:val="both"/>
        <w:rPr>
          <w:rFonts w:ascii="GHEA Grapalat" w:hAnsi="GHEA Grapalat"/>
          <w:sz w:val="20"/>
          <w:lang w:val="hy-AM"/>
        </w:rPr>
      </w:pPr>
      <w:r w:rsidRPr="00F6523E">
        <w:rPr>
          <w:rFonts w:ascii="GHEA Grapalat" w:hAnsi="GHEA Grapalat"/>
          <w:sz w:val="20"/>
          <w:lang w:val="hy-AM"/>
        </w:rPr>
        <w:t xml:space="preserve">    </w:t>
      </w:r>
    </w:p>
    <w:p w14:paraId="20C6F3D7" w14:textId="6EADC142" w:rsidR="00B2572B" w:rsidRPr="00F6523E" w:rsidRDefault="00B2572B" w:rsidP="00EF3662">
      <w:pPr>
        <w:jc w:val="right"/>
        <w:rPr>
          <w:rFonts w:ascii="GHEA Grapalat" w:hAnsi="GHEA Grapalat" w:cs="Arial"/>
          <w:sz w:val="20"/>
          <w:lang w:val="hy-AM"/>
        </w:rPr>
      </w:pPr>
      <w:r w:rsidRPr="00F6523E">
        <w:rPr>
          <w:rFonts w:ascii="GHEA Grapalat" w:hAnsi="GHEA Grapalat" w:cs="Sylfaen"/>
          <w:sz w:val="20"/>
          <w:lang w:val="hy-AM"/>
        </w:rPr>
        <w:t>Կ</w:t>
      </w:r>
      <w:r w:rsidRPr="00F6523E">
        <w:rPr>
          <w:rFonts w:ascii="GHEA Grapalat" w:hAnsi="GHEA Grapalat" w:cs="Arial"/>
          <w:sz w:val="20"/>
          <w:lang w:val="hy-AM"/>
        </w:rPr>
        <w:t xml:space="preserve">. </w:t>
      </w:r>
      <w:r w:rsidRPr="00F6523E">
        <w:rPr>
          <w:rFonts w:ascii="GHEA Grapalat" w:hAnsi="GHEA Grapalat" w:cs="Sylfaen"/>
          <w:sz w:val="20"/>
          <w:lang w:val="hy-AM"/>
        </w:rPr>
        <w:t>Տ</w:t>
      </w:r>
      <w:r w:rsidRPr="00F6523E">
        <w:rPr>
          <w:rFonts w:ascii="GHEA Grapalat" w:hAnsi="GHEA Grapalat" w:cs="Arial"/>
          <w:sz w:val="20"/>
          <w:lang w:val="hy-AM"/>
        </w:rPr>
        <w:t>.</w:t>
      </w:r>
      <w:r w:rsidRPr="00F6523E">
        <w:rPr>
          <w:rFonts w:ascii="GHEA Grapalat" w:hAnsi="GHEA Grapalat" w:cs="Arial"/>
          <w:sz w:val="20"/>
          <w:lang w:val="hy-AM"/>
        </w:rPr>
        <w:tab/>
      </w:r>
      <w:r w:rsidRPr="00F6523E">
        <w:rPr>
          <w:rFonts w:ascii="GHEA Grapalat" w:hAnsi="GHEA Grapalat" w:cs="Arial"/>
          <w:sz w:val="20"/>
          <w:lang w:val="hy-AM"/>
        </w:rPr>
        <w:tab/>
        <w:t xml:space="preserve"> </w:t>
      </w:r>
    </w:p>
    <w:p w14:paraId="0B85464A" w14:textId="77777777" w:rsidR="00B2572B" w:rsidRPr="00F6523E" w:rsidRDefault="00B2572B" w:rsidP="00EF3662">
      <w:pPr>
        <w:pStyle w:val="31"/>
        <w:spacing w:line="240" w:lineRule="auto"/>
        <w:jc w:val="right"/>
        <w:rPr>
          <w:rFonts w:ascii="GHEA Grapalat" w:hAnsi="GHEA Grapalat"/>
          <w:b/>
          <w:lang w:val="hy-AM"/>
        </w:rPr>
      </w:pPr>
    </w:p>
    <w:p w14:paraId="12E64DCB" w14:textId="77777777" w:rsidR="00B2572B" w:rsidRPr="00F6523E" w:rsidRDefault="00B2572B" w:rsidP="00EF3662">
      <w:pPr>
        <w:pStyle w:val="31"/>
        <w:spacing w:line="240" w:lineRule="auto"/>
        <w:jc w:val="right"/>
        <w:rPr>
          <w:rFonts w:ascii="GHEA Grapalat" w:hAnsi="GHEA Grapalat"/>
          <w:b/>
          <w:lang w:val="hy-AM"/>
        </w:rPr>
      </w:pPr>
    </w:p>
    <w:p w14:paraId="24B38786" w14:textId="77777777" w:rsidR="00F6523E" w:rsidRDefault="00F6523E" w:rsidP="00F6523E">
      <w:pPr>
        <w:pStyle w:val="af2"/>
        <w:jc w:val="both"/>
        <w:rPr>
          <w:rFonts w:ascii="GHEA Grapalat" w:hAnsi="GHEA Grapalat"/>
          <w:i/>
          <w:sz w:val="16"/>
          <w:szCs w:val="16"/>
          <w:lang w:val="hy-AM"/>
        </w:rPr>
      </w:pPr>
    </w:p>
    <w:p w14:paraId="6A176282" w14:textId="77777777" w:rsidR="00F6523E" w:rsidRDefault="00F6523E" w:rsidP="00F6523E">
      <w:pPr>
        <w:pStyle w:val="af2"/>
        <w:jc w:val="both"/>
        <w:rPr>
          <w:rFonts w:ascii="GHEA Grapalat" w:hAnsi="GHEA Grapalat"/>
          <w:i/>
          <w:sz w:val="16"/>
          <w:szCs w:val="16"/>
          <w:lang w:val="hy-AM"/>
        </w:rPr>
      </w:pPr>
    </w:p>
    <w:p w14:paraId="74BCBBD2" w14:textId="77777777" w:rsidR="00F6523E" w:rsidRDefault="00F6523E" w:rsidP="00F6523E">
      <w:pPr>
        <w:pStyle w:val="af2"/>
        <w:jc w:val="both"/>
        <w:rPr>
          <w:rFonts w:ascii="GHEA Grapalat" w:hAnsi="GHEA Grapalat"/>
          <w:i/>
          <w:sz w:val="16"/>
          <w:szCs w:val="16"/>
          <w:lang w:val="hy-AM"/>
        </w:rPr>
      </w:pPr>
    </w:p>
    <w:p w14:paraId="1704A225" w14:textId="77777777" w:rsidR="00F6523E" w:rsidRDefault="00F6523E" w:rsidP="00F6523E">
      <w:pPr>
        <w:pStyle w:val="af2"/>
        <w:jc w:val="both"/>
        <w:rPr>
          <w:rFonts w:ascii="GHEA Grapalat" w:hAnsi="GHEA Grapalat"/>
          <w:i/>
          <w:sz w:val="16"/>
          <w:szCs w:val="16"/>
          <w:lang w:val="hy-AM"/>
        </w:rPr>
      </w:pPr>
    </w:p>
    <w:p w14:paraId="03475547" w14:textId="77777777" w:rsidR="00F6523E" w:rsidRDefault="00F6523E" w:rsidP="00F6523E">
      <w:pPr>
        <w:pStyle w:val="af2"/>
        <w:jc w:val="both"/>
        <w:rPr>
          <w:rFonts w:ascii="GHEA Grapalat" w:hAnsi="GHEA Grapalat"/>
          <w:i/>
          <w:sz w:val="16"/>
          <w:szCs w:val="16"/>
          <w:lang w:val="hy-AM"/>
        </w:rPr>
      </w:pPr>
    </w:p>
    <w:p w14:paraId="1277D2A6" w14:textId="77777777" w:rsidR="00F6523E" w:rsidRDefault="00F6523E" w:rsidP="00F6523E">
      <w:pPr>
        <w:pStyle w:val="af2"/>
        <w:jc w:val="both"/>
        <w:rPr>
          <w:rFonts w:ascii="GHEA Grapalat" w:hAnsi="GHEA Grapalat"/>
          <w:i/>
          <w:sz w:val="16"/>
          <w:szCs w:val="16"/>
          <w:lang w:val="hy-AM"/>
        </w:rPr>
      </w:pPr>
    </w:p>
    <w:p w14:paraId="2F0EDB59" w14:textId="77777777" w:rsidR="00F6523E" w:rsidRDefault="00F6523E" w:rsidP="00F6523E">
      <w:pPr>
        <w:pStyle w:val="af2"/>
        <w:jc w:val="both"/>
        <w:rPr>
          <w:rFonts w:ascii="GHEA Grapalat" w:hAnsi="GHEA Grapalat"/>
          <w:i/>
          <w:sz w:val="16"/>
          <w:szCs w:val="16"/>
          <w:lang w:val="hy-AM"/>
        </w:rPr>
      </w:pPr>
    </w:p>
    <w:p w14:paraId="240A63F0" w14:textId="77777777" w:rsidR="00F6523E" w:rsidRDefault="00F6523E" w:rsidP="00F6523E">
      <w:pPr>
        <w:pStyle w:val="af2"/>
        <w:jc w:val="both"/>
        <w:rPr>
          <w:rFonts w:ascii="GHEA Grapalat" w:hAnsi="GHEA Grapalat"/>
          <w:i/>
          <w:sz w:val="16"/>
          <w:szCs w:val="16"/>
          <w:lang w:val="hy-AM"/>
        </w:rPr>
      </w:pPr>
    </w:p>
    <w:p w14:paraId="1ADBE8E8" w14:textId="6801B1AF" w:rsidR="00F6523E" w:rsidRPr="00F6523E" w:rsidRDefault="00F6523E" w:rsidP="00F6523E">
      <w:pPr>
        <w:pStyle w:val="af2"/>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0182BD5D" w14:textId="77777777" w:rsidR="00F6523E" w:rsidRPr="00F6523E" w:rsidRDefault="00F6523E" w:rsidP="00F6523E">
      <w:pPr>
        <w:pStyle w:val="af2"/>
        <w:jc w:val="both"/>
        <w:rPr>
          <w:rFonts w:ascii="GHEA Grapalat" w:hAnsi="GHEA Grapalat"/>
          <w:i/>
          <w:sz w:val="16"/>
          <w:szCs w:val="16"/>
          <w:lang w:val="hy-AM"/>
        </w:rPr>
      </w:pPr>
    </w:p>
    <w:p w14:paraId="43F8EB71" w14:textId="3324A6C3" w:rsidR="003319E2" w:rsidRPr="00D70570" w:rsidRDefault="003319E2" w:rsidP="003319E2">
      <w:pPr>
        <w:pStyle w:val="af2"/>
        <w:jc w:val="both"/>
        <w:rPr>
          <w:rFonts w:ascii="GHEA Grapalat" w:hAnsi="GHEA Grapalat"/>
          <w:i/>
          <w:sz w:val="16"/>
          <w:szCs w:val="16"/>
          <w:lang w:val="hy-AM"/>
        </w:rPr>
      </w:pPr>
      <w:r w:rsidRPr="00D70570">
        <w:rPr>
          <w:rFonts w:ascii="GHEA Grapalat" w:hAnsi="GHEA Grapalat"/>
          <w:i/>
          <w:sz w:val="16"/>
          <w:szCs w:val="16"/>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D70570">
        <w:rPr>
          <w:rFonts w:ascii="Calibri" w:hAnsi="Calibri" w:cs="Calibri"/>
          <w:i/>
          <w:sz w:val="16"/>
          <w:szCs w:val="16"/>
          <w:lang w:val="hy-AM"/>
        </w:rPr>
        <w:t> </w:t>
      </w:r>
      <w:r w:rsidRPr="00D70570">
        <w:rPr>
          <w:rFonts w:ascii="GHEA Grapalat" w:hAnsi="GHEA Grapalat" w:cs="GHEA Grapalat"/>
          <w:i/>
          <w:sz w:val="16"/>
          <w:szCs w:val="16"/>
          <w:lang w:val="hy-AM"/>
        </w:rPr>
        <w:t>մասին»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օրենքի</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համաձայն՝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իրավաբանական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անձանց</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պետական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ռեգիստրի</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գործակալությունում</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գրանցած՝</w:t>
      </w:r>
      <w:r w:rsidRPr="00D70570">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2E183A6C" w14:textId="51DABB96" w:rsidR="00F6523E" w:rsidRPr="00F6523E" w:rsidRDefault="003319E2" w:rsidP="00F6523E">
      <w:pPr>
        <w:pStyle w:val="af2"/>
        <w:jc w:val="both"/>
        <w:rPr>
          <w:rFonts w:ascii="GHEA Grapalat" w:hAnsi="GHEA Grapalat"/>
          <w:i/>
          <w:sz w:val="16"/>
          <w:szCs w:val="16"/>
          <w:lang w:val="hy-AM"/>
        </w:rPr>
      </w:pPr>
      <w:r w:rsidRPr="00D70570">
        <w:rPr>
          <w:rFonts w:ascii="GHEA Grapalat" w:hAnsi="GHEA Grapalat"/>
          <w:i/>
          <w:sz w:val="16"/>
          <w:szCs w:val="16"/>
          <w:lang w:val="hy-AM"/>
        </w:rPr>
        <w:t xml:space="preserve">-  </w:t>
      </w:r>
      <w:r w:rsidR="00D70570">
        <w:rPr>
          <w:rFonts w:ascii="GHEA Grapalat" w:hAnsi="GHEA Grapalat"/>
          <w:i/>
          <w:sz w:val="16"/>
          <w:szCs w:val="16"/>
          <w:lang w:val="hy-AM"/>
        </w:rPr>
        <w:t>ե</w:t>
      </w:r>
      <w:r w:rsidRPr="00D70570">
        <w:rPr>
          <w:rFonts w:ascii="GHEA Grapalat" w:hAnsi="GHEA Grapalat"/>
          <w:i/>
          <w:sz w:val="16"/>
          <w:szCs w:val="16"/>
          <w:lang w:val="hy-AM"/>
        </w:rPr>
        <w:t>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1,2-ի&gt;&gt; բառերով,</w:t>
      </w:r>
    </w:p>
    <w:p w14:paraId="728614DA" w14:textId="4805DB20" w:rsidR="00F6523E" w:rsidRPr="00F6523E" w:rsidRDefault="00F6523E" w:rsidP="00F6523E">
      <w:pPr>
        <w:pStyle w:val="af2"/>
        <w:jc w:val="both"/>
        <w:rPr>
          <w:rFonts w:ascii="GHEA Grapalat" w:hAnsi="GHEA Grapalat"/>
          <w:i/>
          <w:sz w:val="16"/>
          <w:szCs w:val="16"/>
          <w:lang w:val="hy-AM"/>
        </w:rPr>
      </w:pPr>
      <w:r w:rsidRPr="00F6523E">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1CDAE450" w14:textId="77777777" w:rsidR="00F6523E" w:rsidRPr="00F6523E" w:rsidRDefault="00F6523E" w:rsidP="00F6523E">
      <w:pPr>
        <w:pStyle w:val="af2"/>
        <w:jc w:val="both"/>
        <w:rPr>
          <w:rFonts w:ascii="GHEA Grapalat" w:hAnsi="GHEA Grapalat"/>
          <w:i/>
          <w:sz w:val="16"/>
          <w:szCs w:val="16"/>
          <w:lang w:val="hy-AM"/>
        </w:rPr>
      </w:pPr>
    </w:p>
    <w:p w14:paraId="147580F2" w14:textId="77777777" w:rsidR="00F6523E" w:rsidRPr="00F6523E" w:rsidRDefault="00F6523E" w:rsidP="00F6523E">
      <w:pPr>
        <w:jc w:val="both"/>
        <w:rPr>
          <w:rFonts w:ascii="GHEA Grapalat" w:hAnsi="GHEA Grapalat" w:cs="Sylfaen"/>
          <w:sz w:val="16"/>
          <w:szCs w:val="16"/>
          <w:lang w:val="hy-AM"/>
        </w:rPr>
      </w:pPr>
      <w:r w:rsidRPr="00F6523E">
        <w:rPr>
          <w:rFonts w:ascii="GHEA Grapalat" w:hAnsi="GHEA Grapalat"/>
          <w:i/>
          <w:sz w:val="16"/>
          <w:szCs w:val="16"/>
          <w:lang w:val="hy-AM" w:eastAsia="ru-RU"/>
        </w:rPr>
        <w:t>*** պարբերությունը և հավելված 1.1 հանվում են, եթե գնման առարկան չի հանդիսանում շինարարական աշխատանքներ</w:t>
      </w:r>
    </w:p>
    <w:p w14:paraId="28430E1C" w14:textId="77777777" w:rsidR="00CE3A99" w:rsidRPr="00E6597C" w:rsidRDefault="00CE3A99" w:rsidP="00CE3A99">
      <w:pPr>
        <w:pStyle w:val="31"/>
        <w:spacing w:line="240" w:lineRule="auto"/>
        <w:jc w:val="right"/>
        <w:rPr>
          <w:rFonts w:ascii="GHEA Grapalat" w:hAnsi="GHEA Grapalat" w:cs="Sylfaen"/>
          <w:b/>
          <w:lang w:val="hy-AM"/>
        </w:rPr>
      </w:pPr>
      <w:r w:rsidRPr="00E6597C">
        <w:rPr>
          <w:rFonts w:ascii="GHEA Grapalat" w:hAnsi="GHEA Grapalat" w:cs="Sylfaen"/>
          <w:b/>
          <w:lang w:val="hy-AM"/>
        </w:rPr>
        <w:br w:type="page"/>
      </w:r>
      <w:r w:rsidRPr="00E6597C">
        <w:rPr>
          <w:rFonts w:ascii="GHEA Grapalat" w:hAnsi="GHEA Grapalat" w:cs="Sylfaen"/>
          <w:b/>
          <w:lang w:val="hy-AM"/>
        </w:rPr>
        <w:lastRenderedPageBreak/>
        <w:t xml:space="preserve"> </w:t>
      </w:r>
    </w:p>
    <w:p w14:paraId="2F8105D7" w14:textId="77777777" w:rsidR="000B1088" w:rsidRPr="004605D7" w:rsidRDefault="000B1088" w:rsidP="000B1088">
      <w:pPr>
        <w:pStyle w:val="3"/>
        <w:spacing w:line="240" w:lineRule="auto"/>
        <w:ind w:firstLine="567"/>
        <w:jc w:val="right"/>
        <w:rPr>
          <w:rFonts w:ascii="GHEA Grapalat" w:hAnsi="GHEA Grapalat" w:cs="Arial"/>
          <w:b/>
          <w:i w:val="0"/>
          <w:lang w:val="hy-AM"/>
        </w:rPr>
      </w:pPr>
      <w:r w:rsidRPr="007B5542">
        <w:rPr>
          <w:rFonts w:ascii="GHEA Grapalat" w:hAnsi="GHEA Grapalat" w:cs="Sylfaen"/>
          <w:b/>
          <w:i w:val="0"/>
          <w:lang w:val="hy-AM"/>
        </w:rPr>
        <w:t>Հավելված</w:t>
      </w:r>
      <w:r w:rsidRPr="007B5542">
        <w:rPr>
          <w:rFonts w:ascii="GHEA Grapalat" w:hAnsi="GHEA Grapalat" w:cs="Arial"/>
          <w:b/>
          <w:i w:val="0"/>
          <w:lang w:val="hy-AM"/>
        </w:rPr>
        <w:t xml:space="preserve"> </w:t>
      </w:r>
      <w:r w:rsidR="00E968EF" w:rsidRPr="004605D7">
        <w:rPr>
          <w:rFonts w:ascii="GHEA Grapalat" w:hAnsi="GHEA Grapalat" w:cs="Arial"/>
          <w:b/>
          <w:i w:val="0"/>
          <w:lang w:val="hy-AM"/>
        </w:rPr>
        <w:t>1.1</w:t>
      </w:r>
    </w:p>
    <w:p w14:paraId="03C9CF64" w14:textId="4DDD8866" w:rsidR="000B1088" w:rsidRPr="007B5542" w:rsidRDefault="000B1088" w:rsidP="000B1088">
      <w:pPr>
        <w:pStyle w:val="31"/>
        <w:spacing w:line="240" w:lineRule="auto"/>
        <w:jc w:val="right"/>
        <w:rPr>
          <w:rFonts w:ascii="GHEA Grapalat" w:hAnsi="GHEA Grapalat" w:cs="Arial"/>
          <w:b/>
          <w:lang w:val="hy-AM"/>
        </w:rPr>
      </w:pPr>
      <w:del w:id="523" w:author="Հերմինե Գևորգյան" w:date="2026-02-26T23:44:00Z" w16du:dateUtc="2026-02-26T19:44:00Z">
        <w:r w:rsidRPr="007B5542">
          <w:rPr>
            <w:rFonts w:ascii="GHEA Grapalat" w:hAnsi="GHEA Grapalat"/>
            <w:sz w:val="24"/>
            <w:szCs w:val="24"/>
            <w:lang w:val="hy-AM"/>
          </w:rPr>
          <w:delText>«</w:delText>
        </w:r>
        <w:r w:rsidRPr="007B5542">
          <w:rPr>
            <w:rFonts w:ascii="GHEA Grapalat" w:hAnsi="GHEA Grapalat"/>
            <w:b/>
            <w:lang w:val="hy-AM"/>
          </w:rPr>
          <w:delText>---</w:delText>
        </w:r>
        <w:r w:rsidRPr="007B5542">
          <w:rPr>
            <w:rFonts w:ascii="GHEA Grapalat" w:hAnsi="GHEA Grapalat" w:cs="Sylfaen"/>
            <w:b/>
            <w:lang w:val="hy-AM"/>
          </w:rPr>
          <w:delText>ԲՄԱ</w:delText>
        </w:r>
        <w:r w:rsidR="00D37A8C" w:rsidRPr="004605D7">
          <w:rPr>
            <w:rFonts w:ascii="GHEA Grapalat" w:hAnsi="GHEA Grapalat" w:cs="Sylfaen"/>
            <w:b/>
            <w:lang w:val="hy-AM"/>
          </w:rPr>
          <w:delText>Շ</w:delText>
        </w:r>
        <w:r w:rsidRPr="007B5542">
          <w:rPr>
            <w:rFonts w:ascii="GHEA Grapalat" w:hAnsi="GHEA Grapalat" w:cs="Sylfaen"/>
            <w:b/>
            <w:lang w:val="hy-AM"/>
          </w:rPr>
          <w:delText>ՁԲ</w:delText>
        </w:r>
        <w:r w:rsidRPr="007B5542">
          <w:rPr>
            <w:rFonts w:ascii="GHEA Grapalat" w:hAnsi="GHEA Grapalat" w:cs="Arial"/>
            <w:b/>
            <w:lang w:val="hy-AM"/>
          </w:rPr>
          <w:delText>---/---</w:delText>
        </w:r>
        <w:r w:rsidRPr="007B5542">
          <w:rPr>
            <w:rFonts w:ascii="GHEA Grapalat" w:hAnsi="GHEA Grapalat"/>
            <w:sz w:val="24"/>
            <w:szCs w:val="24"/>
            <w:lang w:val="hy-AM"/>
          </w:rPr>
          <w:delText>»</w:delText>
        </w:r>
        <w:r w:rsidRPr="007B5542">
          <w:rPr>
            <w:rFonts w:ascii="GHEA Grapalat" w:hAnsi="GHEA Grapalat" w:cs="Sylfaen"/>
            <w:b/>
            <w:lang w:val="hy-AM"/>
          </w:rPr>
          <w:delText>*</w:delText>
        </w:r>
      </w:del>
      <w:ins w:id="524" w:author="Հերմինե Գևորգյան" w:date="2026-02-26T23:44:00Z" w16du:dateUtc="2026-02-26T19:44:00Z">
        <w:r w:rsidR="00D672AD" w:rsidRPr="00D672AD">
          <w:rPr>
            <w:rFonts w:ascii="GHEA Grapalat" w:hAnsi="GHEA Grapalat"/>
            <w:sz w:val="22"/>
            <w:szCs w:val="22"/>
            <w:lang w:val="hy-AM"/>
          </w:rPr>
          <w:t>«</w:t>
        </w:r>
        <w:r w:rsidR="00AD14A1">
          <w:rPr>
            <w:rFonts w:ascii="GHEA Grapalat" w:hAnsi="GHEA Grapalat"/>
            <w:lang w:val="hy-AM"/>
          </w:rPr>
          <w:t>ՀՀ ԳՄՍ</w:t>
        </w:r>
        <w:r w:rsidR="00787FCF">
          <w:rPr>
            <w:rFonts w:ascii="GHEA Grapalat" w:hAnsi="GHEA Grapalat"/>
            <w:lang w:val="hy-AM"/>
          </w:rPr>
          <w:t>Հ</w:t>
        </w:r>
        <w:r w:rsidR="00AD14A1">
          <w:rPr>
            <w:rFonts w:ascii="GHEA Grapalat" w:hAnsi="GHEA Grapalat"/>
            <w:lang w:val="hy-AM"/>
          </w:rPr>
          <w:t>Դ-ԳՀ</w:t>
        </w:r>
        <w:r w:rsidR="00AD14A1">
          <w:rPr>
            <w:rFonts w:ascii="GHEA Grapalat" w:hAnsi="GHEA Grapalat"/>
            <w:lang w:val="af-ZA"/>
          </w:rPr>
          <w:t>Ա</w:t>
        </w:r>
        <w:r w:rsidR="00AD14A1">
          <w:rPr>
            <w:rFonts w:ascii="GHEA Grapalat" w:hAnsi="GHEA Grapalat"/>
            <w:lang w:val="hy-AM"/>
          </w:rPr>
          <w:t>Շ</w:t>
        </w:r>
        <w:r w:rsidR="00AD14A1">
          <w:rPr>
            <w:rFonts w:ascii="GHEA Grapalat" w:hAnsi="GHEA Grapalat"/>
            <w:lang w:val="af-ZA"/>
          </w:rPr>
          <w:t>ՁԲ</w:t>
        </w:r>
        <w:r w:rsidR="00AD14A1" w:rsidRPr="00E6597C">
          <w:rPr>
            <w:rFonts w:ascii="GHEA Grapalat" w:hAnsi="GHEA Grapalat"/>
            <w:u w:val="single"/>
            <w:lang w:val="af-ZA"/>
          </w:rPr>
          <w:t xml:space="preserve"> </w:t>
        </w:r>
        <w:r w:rsidR="00AD14A1">
          <w:rPr>
            <w:rFonts w:ascii="GHEA Grapalat" w:hAnsi="GHEA Grapalat"/>
            <w:u w:val="single"/>
            <w:lang w:val="hy-AM"/>
          </w:rPr>
          <w:t xml:space="preserve"> 2</w:t>
        </w:r>
      </w:ins>
      <w:r w:rsidR="006E34AD">
        <w:rPr>
          <w:rFonts w:ascii="GHEA Grapalat" w:hAnsi="GHEA Grapalat"/>
          <w:u w:val="single"/>
          <w:lang w:val="hy-AM"/>
        </w:rPr>
        <w:t>6</w:t>
      </w:r>
      <w:ins w:id="525" w:author="Հերմինե Գևորգյան" w:date="2026-02-26T23:44:00Z" w16du:dateUtc="2026-02-26T19:44:00Z">
        <w:r w:rsidR="00AD14A1">
          <w:rPr>
            <w:rFonts w:ascii="GHEA Grapalat" w:hAnsi="GHEA Grapalat"/>
            <w:u w:val="single"/>
            <w:lang w:val="hy-AM"/>
          </w:rPr>
          <w:t>/0</w:t>
        </w:r>
      </w:ins>
      <w:r w:rsidR="006E34AD">
        <w:rPr>
          <w:rFonts w:ascii="GHEA Grapalat" w:hAnsi="GHEA Grapalat"/>
          <w:i/>
          <w:u w:val="single"/>
          <w:lang w:val="hy-AM"/>
        </w:rPr>
        <w:t>1</w:t>
      </w:r>
      <w:ins w:id="526" w:author="Հերմինե Գևորգյան" w:date="2026-02-26T23:44:00Z" w16du:dateUtc="2026-02-26T19:44:00Z">
        <w:r w:rsidR="00D672AD" w:rsidRPr="00D672AD">
          <w:rPr>
            <w:rFonts w:ascii="GHEA Grapalat" w:hAnsi="GHEA Grapalat"/>
            <w:i/>
            <w:lang w:val="hy-AM"/>
          </w:rPr>
          <w:t>»</w:t>
        </w:r>
        <w:r w:rsidRPr="007B5542">
          <w:rPr>
            <w:rFonts w:ascii="GHEA Grapalat" w:hAnsi="GHEA Grapalat" w:cs="Sylfaen"/>
            <w:b/>
            <w:lang w:val="hy-AM"/>
          </w:rPr>
          <w:t>*</w:t>
        </w:r>
      </w:ins>
      <w:r w:rsidRPr="007B5542">
        <w:rPr>
          <w:rFonts w:ascii="GHEA Grapalat" w:hAnsi="GHEA Grapalat"/>
          <w:b/>
          <w:lang w:val="hy-AM"/>
        </w:rPr>
        <w:t xml:space="preserve">  </w:t>
      </w:r>
      <w:r w:rsidRPr="007B5542">
        <w:rPr>
          <w:rFonts w:ascii="GHEA Grapalat" w:hAnsi="GHEA Grapalat" w:cs="Sylfaen"/>
          <w:b/>
          <w:lang w:val="hy-AM"/>
        </w:rPr>
        <w:t>ծածկագրով</w:t>
      </w:r>
    </w:p>
    <w:p w14:paraId="7025F156" w14:textId="330BCFA2" w:rsidR="000B1088" w:rsidRPr="007B5542" w:rsidRDefault="000B1088" w:rsidP="000B1088">
      <w:pPr>
        <w:pStyle w:val="31"/>
        <w:spacing w:line="240" w:lineRule="auto"/>
        <w:jc w:val="right"/>
        <w:rPr>
          <w:rFonts w:ascii="GHEA Grapalat" w:hAnsi="GHEA Grapalat" w:cs="Arial"/>
          <w:b/>
          <w:lang w:val="hy-AM"/>
        </w:rPr>
      </w:pPr>
      <w:del w:id="527" w:author="Հերմինե Գևորգյան" w:date="2026-02-26T23:44:00Z" w16du:dateUtc="2026-02-26T19:44:00Z">
        <w:r w:rsidRPr="007B5542">
          <w:rPr>
            <w:rFonts w:ascii="GHEA Grapalat" w:hAnsi="GHEA Grapalat" w:cs="Sylfaen"/>
            <w:b/>
            <w:lang w:val="hy-AM"/>
          </w:rPr>
          <w:delText>բաց</w:delText>
        </w:r>
        <w:r w:rsidRPr="007B5542">
          <w:rPr>
            <w:rFonts w:ascii="GHEA Grapalat" w:hAnsi="GHEA Grapalat" w:cs="Arial"/>
            <w:b/>
            <w:lang w:val="hy-AM"/>
          </w:rPr>
          <w:delText xml:space="preserve"> մրցույթի</w:delText>
        </w:r>
      </w:del>
      <w:ins w:id="528" w:author="Հերմինե Գևորգյան" w:date="2026-02-26T23:44:00Z" w16du:dateUtc="2026-02-26T19:44:00Z">
        <w:r w:rsidR="00D672AD">
          <w:rPr>
            <w:rFonts w:ascii="GHEA Grapalat" w:hAnsi="GHEA Grapalat" w:cs="Arial"/>
            <w:b/>
            <w:lang w:val="hy-AM"/>
          </w:rPr>
          <w:t>Գնանշման  հարցման</w:t>
        </w:r>
      </w:ins>
      <w:r w:rsidRPr="007B5542">
        <w:rPr>
          <w:rFonts w:ascii="GHEA Grapalat" w:hAnsi="GHEA Grapalat" w:cs="Arial"/>
          <w:b/>
          <w:lang w:val="hy-AM"/>
        </w:rPr>
        <w:t xml:space="preserve"> </w:t>
      </w:r>
      <w:r w:rsidRPr="007B5542">
        <w:rPr>
          <w:rFonts w:ascii="GHEA Grapalat" w:hAnsi="GHEA Grapalat" w:cs="Sylfaen"/>
          <w:b/>
          <w:lang w:val="hy-AM"/>
        </w:rPr>
        <w:t>հրավերի</w:t>
      </w:r>
    </w:p>
    <w:p w14:paraId="7AA8716A" w14:textId="77777777" w:rsidR="000B1088" w:rsidRPr="007B5542" w:rsidRDefault="000B1088" w:rsidP="000B1088">
      <w:pPr>
        <w:ind w:left="-66"/>
        <w:jc w:val="center"/>
        <w:rPr>
          <w:rFonts w:ascii="GHEA Grapalat" w:hAnsi="GHEA Grapalat"/>
          <w:b/>
          <w:lang w:val="hy-AM"/>
        </w:rPr>
      </w:pPr>
    </w:p>
    <w:p w14:paraId="2B13F568" w14:textId="51B6FCF3" w:rsidR="000B1088" w:rsidRDefault="000B1088" w:rsidP="000B1088">
      <w:pPr>
        <w:pStyle w:val="3"/>
        <w:spacing w:line="240" w:lineRule="auto"/>
        <w:ind w:firstLine="567"/>
        <w:jc w:val="left"/>
        <w:rPr>
          <w:rFonts w:ascii="GHEA Grapalat" w:hAnsi="GHEA Grapalat"/>
          <w:b/>
          <w:lang w:val="hy-AM"/>
        </w:rPr>
      </w:pPr>
    </w:p>
    <w:p w14:paraId="12B54A54" w14:textId="77777777" w:rsidR="006E3999" w:rsidRPr="009F5C16" w:rsidRDefault="006E3999" w:rsidP="006E3999">
      <w:pPr>
        <w:pStyle w:val="3"/>
        <w:spacing w:line="240" w:lineRule="auto"/>
        <w:ind w:firstLine="567"/>
        <w:rPr>
          <w:rFonts w:ascii="GHEA Grapalat" w:hAnsi="GHEA Grapalat"/>
          <w:b/>
          <w:i w:val="0"/>
          <w:lang w:val="hy-AM"/>
        </w:rPr>
      </w:pPr>
      <w:r w:rsidRPr="009F5C16">
        <w:rPr>
          <w:rFonts w:ascii="GHEA Grapalat" w:hAnsi="GHEA Grapalat"/>
          <w:b/>
          <w:i w:val="0"/>
          <w:lang w:val="hy-AM"/>
        </w:rPr>
        <w:t>ՀԱՎԱՍՏՈՒՄ</w:t>
      </w:r>
    </w:p>
    <w:p w14:paraId="4FF13FC6" w14:textId="77777777" w:rsidR="006E3999" w:rsidRPr="009F5C16" w:rsidRDefault="006E3999" w:rsidP="006E3999">
      <w:pPr>
        <w:pStyle w:val="3"/>
        <w:spacing w:line="240" w:lineRule="auto"/>
        <w:ind w:firstLine="567"/>
        <w:rPr>
          <w:rFonts w:ascii="GHEA Grapalat" w:hAnsi="GHEA Grapalat"/>
          <w:b/>
          <w:i w:val="0"/>
          <w:lang w:val="hy-AM"/>
        </w:rPr>
      </w:pPr>
      <w:r w:rsidRPr="009F5C16">
        <w:rPr>
          <w:rFonts w:ascii="GHEA Grapalat" w:hAnsi="GHEA Grapalat" w:cs="Sylfaen"/>
          <w:b/>
          <w:i w:val="0"/>
          <w:szCs w:val="24"/>
          <w:lang w:val="hy-AM"/>
        </w:rPr>
        <w:t>հրավերով սահմանված տեխնիկական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բնութագրերին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և</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երաշխիքային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սպասարկման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պայմաններին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համապատասխանող</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նյութերի</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և</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կամ</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սարքերի</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ու</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սարքավորումների</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տեղադրման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պարտավորության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մասին</w:t>
      </w:r>
    </w:p>
    <w:p w14:paraId="75285ECD" w14:textId="77777777" w:rsidR="006E3999" w:rsidRPr="009F5C16" w:rsidRDefault="006E3999" w:rsidP="006E3999">
      <w:pPr>
        <w:ind w:firstLine="567"/>
        <w:jc w:val="both"/>
        <w:rPr>
          <w:rFonts w:ascii="GHEA Grapalat" w:hAnsi="GHEA Grapalat" w:cs="Arial"/>
          <w:sz w:val="20"/>
          <w:szCs w:val="20"/>
          <w:u w:val="single"/>
          <w:lang w:val="es-ES"/>
        </w:rPr>
      </w:pPr>
    </w:p>
    <w:p w14:paraId="28C9D071" w14:textId="77777777" w:rsidR="006E3999" w:rsidRPr="009F5C16" w:rsidRDefault="006E3999" w:rsidP="006E3999">
      <w:pPr>
        <w:ind w:firstLine="567"/>
        <w:jc w:val="both"/>
        <w:rPr>
          <w:rFonts w:ascii="GHEA Grapalat" w:hAnsi="GHEA Grapalat" w:cs="Arial"/>
          <w:sz w:val="20"/>
          <w:szCs w:val="20"/>
          <w:u w:val="single"/>
          <w:lang w:val="es-ES"/>
        </w:rPr>
      </w:pPr>
    </w:p>
    <w:p w14:paraId="36210653" w14:textId="4279CB04" w:rsidR="0092496A" w:rsidRDefault="006E3999" w:rsidP="00674E01">
      <w:pPr>
        <w:ind w:firstLine="567"/>
        <w:jc w:val="both"/>
        <w:rPr>
          <w:rFonts w:ascii="GHEA Grapalat" w:hAnsi="GHEA Grapalat"/>
          <w:lang w:val="hy-AM"/>
          <w:rPrChange w:id="529" w:author="Հերմինե Գևորգյան" w:date="2026-02-26T23:44:00Z" w16du:dateUtc="2026-02-26T19:44:00Z">
            <w:rPr>
              <w:rFonts w:ascii="GHEA Grapalat" w:hAnsi="GHEA Grapalat"/>
              <w:sz w:val="20"/>
              <w:lang w:val="es-ES"/>
            </w:rPr>
          </w:rPrChange>
        </w:rPr>
      </w:pPr>
      <w:r w:rsidRPr="009F5C16">
        <w:rPr>
          <w:rFonts w:ascii="GHEA Grapalat" w:hAnsi="GHEA Grapalat"/>
          <w:sz w:val="22"/>
          <w:szCs w:val="22"/>
          <w:u w:val="single"/>
          <w:lang w:val="es-ES"/>
        </w:rPr>
        <w:t xml:space="preserve">                                                      </w:t>
      </w:r>
      <w:r w:rsidRPr="009F5C16">
        <w:rPr>
          <w:rFonts w:ascii="GHEA Grapalat" w:hAnsi="GHEA Grapalat"/>
          <w:sz w:val="22"/>
          <w:szCs w:val="22"/>
          <w:u w:val="single"/>
          <w:lang w:val="es-ES"/>
        </w:rPr>
        <w:tab/>
      </w:r>
      <w:r w:rsidRPr="009F5C16">
        <w:rPr>
          <w:rFonts w:ascii="GHEA Grapalat" w:hAnsi="GHEA Grapalat"/>
          <w:sz w:val="22"/>
          <w:szCs w:val="22"/>
          <w:u w:val="single"/>
          <w:lang w:val="es-ES"/>
        </w:rPr>
        <w:tab/>
        <w:t xml:space="preserve">   </w:t>
      </w:r>
      <w:r w:rsidRPr="009F5C16">
        <w:rPr>
          <w:rFonts w:ascii="GHEA Grapalat" w:hAnsi="GHEA Grapalat"/>
          <w:sz w:val="22"/>
          <w:szCs w:val="22"/>
          <w:u w:val="single"/>
          <w:lang w:val="es-ES"/>
        </w:rPr>
        <w:tab/>
      </w:r>
      <w:r w:rsidRPr="009F5C16">
        <w:rPr>
          <w:rFonts w:ascii="GHEA Grapalat" w:hAnsi="GHEA Grapalat"/>
          <w:sz w:val="22"/>
          <w:szCs w:val="22"/>
          <w:u w:val="single"/>
          <w:lang w:val="es-ES"/>
        </w:rPr>
        <w:tab/>
      </w:r>
      <w:r w:rsidRPr="009F5C16">
        <w:rPr>
          <w:rFonts w:ascii="GHEA Grapalat" w:hAnsi="GHEA Grapalat"/>
          <w:lang w:val="es-ES"/>
        </w:rPr>
        <w:t>-</w:t>
      </w:r>
      <w:r w:rsidRPr="009F5C16">
        <w:rPr>
          <w:rFonts w:ascii="GHEA Grapalat" w:hAnsi="GHEA Grapalat" w:cs="Sylfaen"/>
          <w:sz w:val="20"/>
          <w:szCs w:val="20"/>
          <w:lang w:val="es-ES"/>
        </w:rPr>
        <w:t>ն</w:t>
      </w:r>
      <w:r w:rsidRPr="009F5C16">
        <w:rPr>
          <w:rFonts w:ascii="GHEA Grapalat" w:hAnsi="GHEA Grapalat" w:cs="Arial"/>
          <w:sz w:val="20"/>
          <w:szCs w:val="20"/>
          <w:lang w:val="es-ES"/>
        </w:rPr>
        <w:t xml:space="preserve"> </w:t>
      </w:r>
      <w:proofErr w:type="spellStart"/>
      <w:r w:rsidRPr="009F5C16">
        <w:rPr>
          <w:rFonts w:ascii="GHEA Grapalat" w:hAnsi="GHEA Grapalat" w:cs="Sylfaen"/>
          <w:sz w:val="20"/>
          <w:szCs w:val="20"/>
          <w:lang w:val="es-ES"/>
        </w:rPr>
        <w:t>հավաստում</w:t>
      </w:r>
      <w:proofErr w:type="spellEnd"/>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է</w:t>
      </w:r>
      <w:r w:rsidRPr="009F5C16">
        <w:rPr>
          <w:rFonts w:ascii="GHEA Grapalat" w:hAnsi="GHEA Grapalat" w:cs="Arial"/>
          <w:sz w:val="20"/>
          <w:szCs w:val="20"/>
          <w:lang w:val="es-ES"/>
        </w:rPr>
        <w:t xml:space="preserve">, </w:t>
      </w:r>
      <w:proofErr w:type="spellStart"/>
      <w:r w:rsidRPr="009F5C16">
        <w:rPr>
          <w:rFonts w:ascii="GHEA Grapalat" w:hAnsi="GHEA Grapalat" w:cs="Sylfaen"/>
          <w:sz w:val="20"/>
          <w:szCs w:val="20"/>
          <w:lang w:val="es-ES"/>
        </w:rPr>
        <w:t>որ</w:t>
      </w:r>
      <w:proofErr w:type="spellEnd"/>
      <w:r w:rsidRPr="009F5C16">
        <w:rPr>
          <w:rFonts w:ascii="GHEA Grapalat" w:hAnsi="GHEA Grapalat" w:cs="Sylfaen"/>
          <w:sz w:val="20"/>
          <w:szCs w:val="20"/>
          <w:lang w:val="hy-AM"/>
        </w:rPr>
        <w:t xml:space="preserve"> </w:t>
      </w:r>
      <w:del w:id="530" w:author="Հերմինե Գևորգյան" w:date="2026-02-26T23:44:00Z" w16du:dateUtc="2026-02-26T19:44:00Z">
        <w:r w:rsidRPr="009F5C16">
          <w:rPr>
            <w:rFonts w:ascii="GHEA Grapalat" w:hAnsi="GHEA Grapalat" w:cs="Arial"/>
            <w:sz w:val="20"/>
            <w:szCs w:val="20"/>
            <w:lang w:val="es-ES"/>
          </w:rPr>
          <w:delText>«---ԲԱՇՁԲ---/---»</w:delText>
        </w:r>
        <w:r w:rsidRPr="009F5C16">
          <w:rPr>
            <w:rStyle w:val="af6"/>
            <w:rFonts w:ascii="GHEA Grapalat" w:hAnsi="GHEA Grapalat" w:cs="Arial"/>
            <w:sz w:val="20"/>
            <w:szCs w:val="20"/>
            <w:lang w:val="es-ES"/>
          </w:rPr>
          <w:delText>*</w:delText>
        </w:r>
        <w:r w:rsidRPr="009F5C16">
          <w:rPr>
            <w:rFonts w:ascii="GHEA Grapalat" w:hAnsi="GHEA Grapalat" w:cs="Arial"/>
            <w:sz w:val="20"/>
            <w:szCs w:val="20"/>
            <w:lang w:val="es-ES"/>
          </w:rPr>
          <w:delText xml:space="preserve"> </w:delText>
        </w:r>
      </w:del>
      <w:ins w:id="531" w:author="Հերմինե Գևորգյան" w:date="2026-02-26T23:44:00Z" w16du:dateUtc="2026-02-26T19:44:00Z">
        <w:r w:rsidR="00D672AD" w:rsidRPr="00D672AD">
          <w:rPr>
            <w:rFonts w:ascii="GHEA Grapalat" w:hAnsi="GHEA Grapalat"/>
            <w:sz w:val="22"/>
            <w:szCs w:val="22"/>
            <w:lang w:val="hy-AM"/>
          </w:rPr>
          <w:t>«</w:t>
        </w:r>
        <w:r w:rsidR="00AD14A1">
          <w:rPr>
            <w:rFonts w:ascii="GHEA Grapalat" w:hAnsi="GHEA Grapalat"/>
            <w:lang w:val="hy-AM"/>
          </w:rPr>
          <w:t>ՀՀ ԳՄՍ</w:t>
        </w:r>
        <w:r w:rsidR="00787FCF">
          <w:rPr>
            <w:rFonts w:ascii="GHEA Grapalat" w:hAnsi="GHEA Grapalat"/>
            <w:lang w:val="hy-AM"/>
          </w:rPr>
          <w:t>Հ</w:t>
        </w:r>
        <w:r w:rsidR="00AD14A1">
          <w:rPr>
            <w:rFonts w:ascii="GHEA Grapalat" w:hAnsi="GHEA Grapalat"/>
            <w:lang w:val="hy-AM"/>
          </w:rPr>
          <w:t>Դ-</w:t>
        </w:r>
      </w:ins>
    </w:p>
    <w:p w14:paraId="118D645B" w14:textId="6527C01E" w:rsidR="006E3999" w:rsidRPr="009F5C16" w:rsidRDefault="006E3999" w:rsidP="006E3999">
      <w:pPr>
        <w:jc w:val="both"/>
        <w:rPr>
          <w:del w:id="532" w:author="Հերմինե Գևորգյան" w:date="2026-02-26T23:44:00Z" w16du:dateUtc="2026-02-26T19:44:00Z"/>
          <w:rFonts w:ascii="GHEA Grapalat" w:hAnsi="GHEA Grapalat" w:cs="Arial"/>
          <w:sz w:val="20"/>
          <w:szCs w:val="20"/>
          <w:u w:val="single"/>
          <w:lang w:val="es-ES"/>
        </w:rPr>
      </w:pPr>
      <w:del w:id="533" w:author="Հերմինե Գևորգյան" w:date="2026-02-26T23:44:00Z" w16du:dateUtc="2026-02-26T19:44:00Z">
        <w:r w:rsidRPr="009F5C16">
          <w:rPr>
            <w:rFonts w:ascii="GHEA Grapalat" w:hAnsi="GHEA Grapalat"/>
            <w:sz w:val="20"/>
            <w:vertAlign w:val="superscript"/>
            <w:lang w:val="es-ES"/>
          </w:rPr>
          <w:delText xml:space="preserve">  </w:delText>
        </w:r>
      </w:del>
      <w:ins w:id="534" w:author="Հերմինե Գևորգյան" w:date="2026-02-26T23:44:00Z" w16du:dateUtc="2026-02-26T19:44:00Z">
        <w:r w:rsidR="00AD14A1">
          <w:rPr>
            <w:rFonts w:ascii="GHEA Grapalat" w:hAnsi="GHEA Grapalat"/>
            <w:lang w:val="hy-AM"/>
          </w:rPr>
          <w:t>ԳՀ</w:t>
        </w:r>
        <w:r w:rsidR="00AD14A1">
          <w:rPr>
            <w:rFonts w:ascii="GHEA Grapalat" w:hAnsi="GHEA Grapalat"/>
            <w:lang w:val="af-ZA"/>
          </w:rPr>
          <w:t>Ա</w:t>
        </w:r>
        <w:r w:rsidR="00AD14A1">
          <w:rPr>
            <w:rFonts w:ascii="GHEA Grapalat" w:hAnsi="GHEA Grapalat"/>
            <w:lang w:val="hy-AM"/>
          </w:rPr>
          <w:t>Շ</w:t>
        </w:r>
        <w:r w:rsidR="00AD14A1">
          <w:rPr>
            <w:rFonts w:ascii="GHEA Grapalat" w:hAnsi="GHEA Grapalat"/>
            <w:lang w:val="af-ZA"/>
          </w:rPr>
          <w:t>ՁԲ</w:t>
        </w:r>
        <w:r w:rsidR="00AD14A1" w:rsidRPr="00E6597C">
          <w:rPr>
            <w:rFonts w:ascii="GHEA Grapalat" w:hAnsi="GHEA Grapalat"/>
            <w:u w:val="single"/>
            <w:lang w:val="af-ZA"/>
          </w:rPr>
          <w:t xml:space="preserve"> </w:t>
        </w:r>
        <w:r w:rsidR="00AD14A1">
          <w:rPr>
            <w:rFonts w:ascii="GHEA Grapalat" w:hAnsi="GHEA Grapalat"/>
            <w:u w:val="single"/>
            <w:lang w:val="hy-AM"/>
          </w:rPr>
          <w:t xml:space="preserve"> 2</w:t>
        </w:r>
      </w:ins>
      <w:r w:rsidR="006E34AD">
        <w:rPr>
          <w:rFonts w:ascii="GHEA Grapalat" w:hAnsi="GHEA Grapalat"/>
          <w:u w:val="single"/>
          <w:lang w:val="hy-AM"/>
        </w:rPr>
        <w:t>6</w:t>
      </w:r>
      <w:ins w:id="535" w:author="Հերմինե Գևորգյան" w:date="2026-02-26T23:44:00Z" w16du:dateUtc="2026-02-26T19:44:00Z">
        <w:r w:rsidR="00AD14A1">
          <w:rPr>
            <w:rFonts w:ascii="GHEA Grapalat" w:hAnsi="GHEA Grapalat"/>
            <w:u w:val="single"/>
            <w:lang w:val="hy-AM"/>
          </w:rPr>
          <w:t>/0</w:t>
        </w:r>
      </w:ins>
      <w:r w:rsidR="006E34AD">
        <w:rPr>
          <w:rFonts w:ascii="GHEA Grapalat" w:hAnsi="GHEA Grapalat"/>
          <w:i/>
          <w:u w:val="single"/>
          <w:lang w:val="hy-AM"/>
        </w:rPr>
        <w:t>1</w:t>
      </w:r>
      <w:ins w:id="536" w:author="Հերմինե Գևորգյան" w:date="2026-02-26T23:44:00Z" w16du:dateUtc="2026-02-26T19:44:00Z">
        <w:r w:rsidR="00D672AD" w:rsidRPr="00D672AD">
          <w:rPr>
            <w:rFonts w:ascii="GHEA Grapalat" w:hAnsi="GHEA Grapalat"/>
            <w:i/>
            <w:lang w:val="hy-AM"/>
          </w:rPr>
          <w:t>»</w:t>
        </w:r>
      </w:ins>
      <w:r w:rsidRPr="009F5C16">
        <w:rPr>
          <w:rFonts w:ascii="GHEA Grapalat" w:hAnsi="GHEA Grapalat"/>
          <w:sz w:val="20"/>
          <w:vertAlign w:val="superscript"/>
          <w:lang w:val="es-ES"/>
        </w:rPr>
        <w:t xml:space="preserve">                                                  </w:t>
      </w:r>
      <w:r w:rsidRPr="0092496A">
        <w:rPr>
          <w:rFonts w:ascii="GHEA Grapalat" w:hAnsi="GHEA Grapalat"/>
          <w:sz w:val="20"/>
          <w:vertAlign w:val="superscript"/>
          <w:lang w:val="hy-AM"/>
          <w:rPrChange w:id="537" w:author="Հերմինե Գևորգյան" w:date="2026-02-26T23:44:00Z" w16du:dateUtc="2026-02-26T19:44:00Z">
            <w:rPr>
              <w:rFonts w:ascii="GHEA Grapalat" w:hAnsi="GHEA Grapalat"/>
              <w:sz w:val="20"/>
              <w:vertAlign w:val="superscript"/>
            </w:rPr>
          </w:rPrChange>
        </w:rPr>
        <w:t>մ</w:t>
      </w:r>
      <w:r w:rsidRPr="009F5C16">
        <w:rPr>
          <w:rFonts w:ascii="GHEA Grapalat" w:hAnsi="GHEA Grapalat"/>
          <w:sz w:val="20"/>
          <w:vertAlign w:val="superscript"/>
          <w:lang w:val="hy-AM"/>
        </w:rPr>
        <w:t>ասնակցի անվանումը</w:t>
      </w:r>
    </w:p>
    <w:p w14:paraId="784FA057" w14:textId="3A016C53" w:rsidR="006E3999" w:rsidRPr="00674E01" w:rsidRDefault="00674E01">
      <w:pPr>
        <w:ind w:firstLine="567"/>
        <w:jc w:val="both"/>
        <w:rPr>
          <w:rFonts w:ascii="GHEA Grapalat" w:hAnsi="GHEA Grapalat"/>
          <w:sz w:val="20"/>
          <w:u w:val="single"/>
          <w:lang w:val="es-ES"/>
          <w:rPrChange w:id="538" w:author="Հերմինե Գևորգյան" w:date="2026-02-26T23:44:00Z" w16du:dateUtc="2026-02-26T19:44:00Z">
            <w:rPr>
              <w:lang w:val="es-ES"/>
            </w:rPr>
          </w:rPrChange>
        </w:rPr>
        <w:pPrChange w:id="539" w:author="Հերմինե Գևորգյան" w:date="2026-02-26T23:44:00Z" w16du:dateUtc="2026-02-26T19:44:00Z">
          <w:pPr>
            <w:jc w:val="both"/>
          </w:pPr>
        </w:pPrChange>
      </w:pPr>
      <w:ins w:id="540" w:author="Հերմինե Գևորգյան" w:date="2026-02-26T23:44:00Z" w16du:dateUtc="2026-02-26T19:44:00Z">
        <w:r>
          <w:rPr>
            <w:rFonts w:ascii="GHEA Grapalat" w:hAnsi="GHEA Grapalat" w:cs="Arial"/>
            <w:sz w:val="20"/>
            <w:szCs w:val="20"/>
            <w:u w:val="single"/>
            <w:lang w:val="es-ES"/>
          </w:rPr>
          <w:t xml:space="preserve"> </w:t>
        </w:r>
      </w:ins>
      <w:proofErr w:type="spellStart"/>
      <w:r w:rsidR="006E3999" w:rsidRPr="009F5C16">
        <w:rPr>
          <w:rFonts w:ascii="GHEA Grapalat" w:hAnsi="GHEA Grapalat" w:cs="Arial"/>
          <w:sz w:val="20"/>
          <w:szCs w:val="20"/>
          <w:lang w:val="es-ES"/>
        </w:rPr>
        <w:t>ծածկագրով</w:t>
      </w:r>
      <w:proofErr w:type="spellEnd"/>
      <w:r w:rsidR="006E3999" w:rsidRPr="009F5C16">
        <w:rPr>
          <w:rFonts w:ascii="GHEA Grapalat" w:hAnsi="GHEA Grapalat" w:cs="Arial"/>
          <w:sz w:val="20"/>
          <w:szCs w:val="20"/>
          <w:lang w:val="es-ES"/>
        </w:rPr>
        <w:t xml:space="preserve"> </w:t>
      </w:r>
      <w:del w:id="541" w:author="Հերմինե Գևորգյան" w:date="2026-02-26T23:44:00Z" w16du:dateUtc="2026-02-26T19:44:00Z">
        <w:r w:rsidR="006E3999" w:rsidRPr="009F5C16">
          <w:rPr>
            <w:rFonts w:ascii="GHEA Grapalat" w:hAnsi="GHEA Grapalat" w:cs="Arial"/>
            <w:sz w:val="20"/>
            <w:szCs w:val="20"/>
            <w:lang w:val="es-ES"/>
          </w:rPr>
          <w:delText>բաց մրցույթի</w:delText>
        </w:r>
      </w:del>
      <w:ins w:id="542" w:author="Հերմինե Գևորգյան" w:date="2026-02-26T23:44:00Z" w16du:dateUtc="2026-02-26T19:44:00Z">
        <w:r w:rsidR="00013D71">
          <w:rPr>
            <w:rFonts w:ascii="GHEA Grapalat" w:hAnsi="GHEA Grapalat" w:cs="Arial"/>
            <w:sz w:val="20"/>
            <w:szCs w:val="20"/>
            <w:lang w:val="hy-AM"/>
          </w:rPr>
          <w:t>գնանշման հարցման</w:t>
        </w:r>
      </w:ins>
      <w:r w:rsidR="006E3999" w:rsidRPr="009F5C16">
        <w:rPr>
          <w:rFonts w:ascii="GHEA Grapalat" w:hAnsi="GHEA Grapalat" w:cs="Arial"/>
          <w:sz w:val="20"/>
          <w:szCs w:val="20"/>
          <w:lang w:val="es-ES"/>
        </w:rPr>
        <w:t xml:space="preserve"> </w:t>
      </w:r>
      <w:r w:rsidR="006E3999" w:rsidRPr="009F5C16">
        <w:rPr>
          <w:rFonts w:ascii="GHEA Grapalat" w:hAnsi="GHEA Grapalat" w:cs="Arial"/>
          <w:sz w:val="20"/>
          <w:szCs w:val="20"/>
          <w:lang w:val="hy-AM"/>
        </w:rPr>
        <w:t xml:space="preserve">շրջանակում ընտրված մասնակից ճանաչվելու դեպքում, պարտավորվում է նույն ծածկագրով մրցույթի շրջանակում կնքվող պայմանագով նախատեսված աշխատանքների կատարման ընթացքում տեղադրել </w:t>
      </w:r>
      <w:r w:rsidR="006E3999" w:rsidRPr="009F5C16">
        <w:rPr>
          <w:rFonts w:ascii="GHEA Grapalat" w:hAnsi="GHEA Grapalat" w:cs="Arial"/>
          <w:sz w:val="20"/>
          <w:szCs w:val="20"/>
          <w:lang w:val="es-ES"/>
        </w:rPr>
        <w:t>(</w:t>
      </w:r>
      <w:r w:rsidR="006E3999" w:rsidRPr="009F5C16">
        <w:rPr>
          <w:rFonts w:ascii="GHEA Grapalat" w:hAnsi="GHEA Grapalat" w:cs="Arial"/>
          <w:sz w:val="20"/>
          <w:szCs w:val="20"/>
          <w:lang w:val="hy-AM"/>
        </w:rPr>
        <w:t>օգտագործել</w:t>
      </w:r>
      <w:r w:rsidR="006E3999" w:rsidRPr="009F5C16">
        <w:rPr>
          <w:rFonts w:ascii="GHEA Grapalat" w:hAnsi="GHEA Grapalat" w:cs="Arial"/>
          <w:sz w:val="20"/>
          <w:szCs w:val="20"/>
          <w:lang w:val="es-ES"/>
        </w:rPr>
        <w:t>)</w:t>
      </w:r>
      <w:r w:rsidR="006E3999" w:rsidRPr="009F5C16">
        <w:rPr>
          <w:rFonts w:ascii="GHEA Grapalat" w:hAnsi="GHEA Grapalat" w:cs="Arial"/>
          <w:sz w:val="20"/>
          <w:szCs w:val="20"/>
          <w:lang w:val="hy-AM"/>
        </w:rPr>
        <w:t xml:space="preserve"> պայմանագրին կից ներկայացված նախագծային փաստաթղթերով սահմանված տեխնիկական բնութագրերին և երաշխիքային սպասարկման պայմաններին համապատասխանող նյութեր և </w:t>
      </w:r>
      <w:r w:rsidR="006E3999" w:rsidRPr="009F5C16">
        <w:rPr>
          <w:rFonts w:ascii="GHEA Grapalat" w:hAnsi="GHEA Grapalat" w:cs="Arial"/>
          <w:sz w:val="20"/>
          <w:szCs w:val="20"/>
          <w:lang w:val="es-ES"/>
        </w:rPr>
        <w:t>(</w:t>
      </w:r>
      <w:r w:rsidR="006E3999" w:rsidRPr="009F5C16">
        <w:rPr>
          <w:rFonts w:ascii="GHEA Grapalat" w:hAnsi="GHEA Grapalat" w:cs="Arial"/>
          <w:sz w:val="20"/>
          <w:szCs w:val="20"/>
          <w:lang w:val="hy-AM"/>
        </w:rPr>
        <w:t>կամ</w:t>
      </w:r>
      <w:r w:rsidR="006E3999" w:rsidRPr="009F5C16">
        <w:rPr>
          <w:rFonts w:ascii="GHEA Grapalat" w:hAnsi="GHEA Grapalat" w:cs="Arial"/>
          <w:sz w:val="20"/>
          <w:szCs w:val="20"/>
          <w:lang w:val="es-ES"/>
        </w:rPr>
        <w:t>)</w:t>
      </w:r>
      <w:r w:rsidR="006E3999" w:rsidRPr="009F5C16">
        <w:rPr>
          <w:rFonts w:ascii="GHEA Grapalat" w:hAnsi="GHEA Grapalat" w:cs="Arial"/>
          <w:sz w:val="20"/>
          <w:szCs w:val="20"/>
          <w:lang w:val="hy-AM"/>
        </w:rPr>
        <w:t xml:space="preserve"> սարքեր ու սարքավորումներ՝ մինչև տեղադրումը </w:t>
      </w:r>
      <w:r w:rsidR="006E3999" w:rsidRPr="009F5C16">
        <w:rPr>
          <w:rFonts w:ascii="GHEA Grapalat" w:hAnsi="GHEA Grapalat" w:cs="Arial"/>
          <w:sz w:val="20"/>
          <w:szCs w:val="20"/>
          <w:lang w:val="es-ES"/>
        </w:rPr>
        <w:t>(</w:t>
      </w:r>
      <w:r w:rsidR="006E3999" w:rsidRPr="009F5C16">
        <w:rPr>
          <w:rFonts w:ascii="GHEA Grapalat" w:hAnsi="GHEA Grapalat" w:cs="Arial"/>
          <w:sz w:val="20"/>
          <w:szCs w:val="20"/>
          <w:lang w:val="hy-AM"/>
        </w:rPr>
        <w:t>օգտագործումը</w:t>
      </w:r>
      <w:r w:rsidR="006E3999" w:rsidRPr="009F5C16">
        <w:rPr>
          <w:rFonts w:ascii="GHEA Grapalat" w:hAnsi="GHEA Grapalat" w:cs="Arial"/>
          <w:sz w:val="20"/>
          <w:szCs w:val="20"/>
          <w:lang w:val="es-ES"/>
        </w:rPr>
        <w:t>)</w:t>
      </w:r>
      <w:r w:rsidR="006E3999" w:rsidRPr="009F5C16">
        <w:rPr>
          <w:rFonts w:ascii="GHEA Grapalat" w:hAnsi="GHEA Grapalat" w:cs="Arial"/>
          <w:sz w:val="20"/>
          <w:szCs w:val="20"/>
          <w:lang w:val="hy-AM"/>
        </w:rPr>
        <w:t xml:space="preserve"> </w:t>
      </w:r>
      <w:r w:rsidR="006E3999" w:rsidRPr="009F5C16">
        <w:rPr>
          <w:rFonts w:ascii="GHEA Grapalat" w:hAnsi="GHEA Grapalat" w:cs="Sylfaen"/>
          <w:sz w:val="20"/>
          <w:lang w:val="hy-AM"/>
        </w:rPr>
        <w:t>դրանց</w:t>
      </w:r>
      <w:r w:rsidR="006E3999" w:rsidRPr="009F5C16">
        <w:rPr>
          <w:rFonts w:ascii="GHEA Grapalat" w:hAnsi="GHEA Grapalat" w:cs="Sylfaen"/>
          <w:sz w:val="20"/>
          <w:lang w:val="af-ZA"/>
        </w:rPr>
        <w:t xml:space="preserve"> </w:t>
      </w:r>
      <w:r w:rsidR="006E3999" w:rsidRPr="009F5C16">
        <w:rPr>
          <w:rFonts w:ascii="GHEA Grapalat" w:hAnsi="GHEA Grapalat" w:cs="Sylfaen"/>
          <w:sz w:val="20"/>
          <w:lang w:val="hy-AM"/>
        </w:rPr>
        <w:t>տեխնիկական</w:t>
      </w:r>
      <w:r w:rsidR="006E3999" w:rsidRPr="009F5C16">
        <w:rPr>
          <w:rFonts w:ascii="GHEA Grapalat" w:hAnsi="GHEA Grapalat" w:cs="Sylfaen"/>
          <w:sz w:val="20"/>
          <w:lang w:val="af-ZA"/>
        </w:rPr>
        <w:t xml:space="preserve"> </w:t>
      </w:r>
      <w:r w:rsidR="006E3999" w:rsidRPr="009F5C16">
        <w:rPr>
          <w:rFonts w:ascii="GHEA Grapalat" w:hAnsi="GHEA Grapalat" w:cs="Sylfaen"/>
          <w:sz w:val="20"/>
          <w:lang w:val="hy-AM"/>
        </w:rPr>
        <w:t>բնութագրերը</w:t>
      </w:r>
      <w:r w:rsidR="006E3999" w:rsidRPr="009F5C16">
        <w:rPr>
          <w:rFonts w:ascii="GHEA Grapalat" w:hAnsi="GHEA Grapalat" w:cs="Sylfaen"/>
          <w:sz w:val="20"/>
          <w:lang w:val="af-ZA"/>
        </w:rPr>
        <w:t xml:space="preserve">, </w:t>
      </w:r>
      <w:r w:rsidR="006E3999" w:rsidRPr="009F5C16">
        <w:rPr>
          <w:rFonts w:ascii="GHEA Grapalat" w:hAnsi="GHEA Grapalat" w:cs="Sylfaen"/>
          <w:sz w:val="20"/>
          <w:lang w:val="hy-AM"/>
        </w:rPr>
        <w:t>ապրանքային</w:t>
      </w:r>
      <w:r w:rsidR="006E3999" w:rsidRPr="009F5C16">
        <w:rPr>
          <w:rFonts w:ascii="GHEA Grapalat" w:hAnsi="GHEA Grapalat" w:cs="Sylfaen"/>
          <w:sz w:val="20"/>
          <w:lang w:val="af-ZA"/>
        </w:rPr>
        <w:t xml:space="preserve"> </w:t>
      </w:r>
      <w:r w:rsidR="006E3999" w:rsidRPr="009F5C16">
        <w:rPr>
          <w:rFonts w:ascii="GHEA Grapalat" w:hAnsi="GHEA Grapalat" w:cs="Sylfaen"/>
          <w:sz w:val="20"/>
          <w:lang w:val="hy-AM"/>
        </w:rPr>
        <w:t>նշանները</w:t>
      </w:r>
      <w:r w:rsidR="006E3999" w:rsidRPr="009F5C16">
        <w:rPr>
          <w:rFonts w:ascii="GHEA Grapalat" w:hAnsi="GHEA Grapalat" w:cs="Sylfaen"/>
          <w:sz w:val="20"/>
          <w:lang w:val="af-ZA"/>
        </w:rPr>
        <w:t xml:space="preserve">, </w:t>
      </w:r>
      <w:r w:rsidR="006E3999" w:rsidRPr="009F5C16">
        <w:rPr>
          <w:rFonts w:ascii="GHEA Grapalat" w:hAnsi="GHEA Grapalat" w:cs="Sylfaen"/>
          <w:sz w:val="20"/>
          <w:lang w:val="hy-AM"/>
        </w:rPr>
        <w:t>ֆիրմային</w:t>
      </w:r>
      <w:r w:rsidR="006E3999" w:rsidRPr="009F5C16">
        <w:rPr>
          <w:rFonts w:ascii="GHEA Grapalat" w:hAnsi="GHEA Grapalat" w:cs="Sylfaen"/>
          <w:sz w:val="20"/>
          <w:lang w:val="af-ZA"/>
        </w:rPr>
        <w:t xml:space="preserve"> </w:t>
      </w:r>
      <w:r w:rsidR="006E3999" w:rsidRPr="009F5C16">
        <w:rPr>
          <w:rFonts w:ascii="GHEA Grapalat" w:hAnsi="GHEA Grapalat" w:cs="Sylfaen"/>
          <w:sz w:val="20"/>
          <w:lang w:val="hy-AM"/>
        </w:rPr>
        <w:t>անվանումները</w:t>
      </w:r>
      <w:r w:rsidR="006E3999" w:rsidRPr="009F5C16">
        <w:rPr>
          <w:rFonts w:ascii="GHEA Grapalat" w:hAnsi="GHEA Grapalat" w:cs="Sylfaen"/>
          <w:sz w:val="20"/>
          <w:lang w:val="af-ZA"/>
        </w:rPr>
        <w:t xml:space="preserve">, </w:t>
      </w:r>
      <w:r w:rsidR="006E3999" w:rsidRPr="009F5C16">
        <w:rPr>
          <w:rFonts w:ascii="GHEA Grapalat" w:hAnsi="GHEA Grapalat" w:cs="Sylfaen"/>
          <w:sz w:val="20"/>
          <w:lang w:val="hy-AM"/>
        </w:rPr>
        <w:t>մակնիշները</w:t>
      </w:r>
      <w:r w:rsidR="006E3999" w:rsidRPr="009F5C16">
        <w:rPr>
          <w:rFonts w:ascii="GHEA Grapalat" w:hAnsi="GHEA Grapalat" w:cs="Sylfaen"/>
          <w:sz w:val="20"/>
          <w:lang w:val="af-ZA"/>
        </w:rPr>
        <w:t xml:space="preserve"> </w:t>
      </w:r>
      <w:r w:rsidR="006E3999" w:rsidRPr="009F5C16">
        <w:rPr>
          <w:rFonts w:ascii="GHEA Grapalat" w:hAnsi="GHEA Grapalat" w:cs="Sylfaen"/>
          <w:sz w:val="20"/>
          <w:lang w:val="hy-AM"/>
        </w:rPr>
        <w:t>և</w:t>
      </w:r>
      <w:r w:rsidR="006E3999" w:rsidRPr="009F5C16">
        <w:rPr>
          <w:rFonts w:ascii="GHEA Grapalat" w:hAnsi="GHEA Grapalat" w:cs="Sylfaen"/>
          <w:sz w:val="20"/>
          <w:lang w:val="af-ZA"/>
        </w:rPr>
        <w:t xml:space="preserve"> </w:t>
      </w:r>
      <w:r w:rsidR="006E3999" w:rsidRPr="009F5C16">
        <w:rPr>
          <w:rFonts w:ascii="GHEA Grapalat" w:hAnsi="GHEA Grapalat" w:cs="Sylfaen"/>
          <w:sz w:val="20"/>
          <w:lang w:val="hy-AM"/>
        </w:rPr>
        <w:t>երաշխիքային</w:t>
      </w:r>
      <w:r w:rsidR="006E3999" w:rsidRPr="009F5C16">
        <w:rPr>
          <w:rFonts w:ascii="GHEA Grapalat" w:hAnsi="GHEA Grapalat" w:cs="Sylfaen"/>
          <w:sz w:val="20"/>
          <w:lang w:val="af-ZA"/>
        </w:rPr>
        <w:t xml:space="preserve"> </w:t>
      </w:r>
      <w:r w:rsidR="006E3999" w:rsidRPr="009F5C16">
        <w:rPr>
          <w:rFonts w:ascii="GHEA Grapalat" w:hAnsi="GHEA Grapalat" w:cs="Sylfaen"/>
          <w:sz w:val="20"/>
          <w:lang w:val="hy-AM"/>
        </w:rPr>
        <w:t>ժամկետները</w:t>
      </w:r>
      <w:r w:rsidR="006E3999" w:rsidRPr="009F5C16">
        <w:rPr>
          <w:rFonts w:ascii="GHEA Grapalat" w:hAnsi="GHEA Grapalat" w:cs="Sylfaen"/>
          <w:sz w:val="20"/>
          <w:lang w:val="af-ZA"/>
        </w:rPr>
        <w:t xml:space="preserve"> </w:t>
      </w:r>
      <w:r w:rsidR="006E3999" w:rsidRPr="009F5C16">
        <w:rPr>
          <w:rFonts w:ascii="GHEA Grapalat" w:hAnsi="GHEA Grapalat" w:cs="Sylfaen"/>
          <w:sz w:val="20"/>
          <w:lang w:val="hy-AM"/>
        </w:rPr>
        <w:t>նախապես</w:t>
      </w:r>
      <w:r w:rsidR="006E3999" w:rsidRPr="009F5C16">
        <w:rPr>
          <w:rFonts w:ascii="GHEA Grapalat" w:hAnsi="GHEA Grapalat" w:cs="Sylfaen"/>
          <w:sz w:val="20"/>
          <w:lang w:val="af-ZA"/>
        </w:rPr>
        <w:t xml:space="preserve"> </w:t>
      </w:r>
      <w:r w:rsidR="006E3999" w:rsidRPr="009F5C16">
        <w:rPr>
          <w:rFonts w:ascii="GHEA Grapalat" w:hAnsi="GHEA Grapalat" w:cs="Sylfaen"/>
          <w:sz w:val="20"/>
          <w:lang w:val="hy-AM"/>
        </w:rPr>
        <w:t>գրավոր համաձայնեցնելով</w:t>
      </w:r>
      <w:r w:rsidR="006E3999" w:rsidRPr="009F5C16">
        <w:rPr>
          <w:rFonts w:ascii="GHEA Grapalat" w:hAnsi="GHEA Grapalat" w:cs="Sylfaen"/>
          <w:sz w:val="20"/>
          <w:lang w:val="af-ZA"/>
        </w:rPr>
        <w:t xml:space="preserve"> </w:t>
      </w:r>
      <w:r w:rsidR="006E3999" w:rsidRPr="009F5C16">
        <w:rPr>
          <w:rFonts w:ascii="GHEA Grapalat" w:hAnsi="GHEA Grapalat" w:cs="Sylfaen"/>
          <w:sz w:val="20"/>
          <w:lang w:val="hy-AM"/>
        </w:rPr>
        <w:t>պատվիրատուի</w:t>
      </w:r>
      <w:r w:rsidR="006E3999" w:rsidRPr="009F5C16">
        <w:rPr>
          <w:rFonts w:ascii="GHEA Grapalat" w:hAnsi="GHEA Grapalat" w:cs="Sylfaen"/>
          <w:sz w:val="20"/>
          <w:lang w:val="af-ZA"/>
        </w:rPr>
        <w:t xml:space="preserve"> </w:t>
      </w:r>
      <w:r w:rsidR="006E3999" w:rsidRPr="009F5C16">
        <w:rPr>
          <w:rFonts w:ascii="GHEA Grapalat" w:hAnsi="GHEA Grapalat" w:cs="Sylfaen"/>
          <w:sz w:val="20"/>
          <w:lang w:val="hy-AM"/>
        </w:rPr>
        <w:t>հետ</w:t>
      </w:r>
      <w:r w:rsidR="006E3999" w:rsidRPr="009F5C16">
        <w:rPr>
          <w:rFonts w:ascii="GHEA Grapalat" w:hAnsi="GHEA Grapalat" w:cs="Sylfaen"/>
          <w:sz w:val="20"/>
          <w:lang w:val="af-ZA"/>
        </w:rPr>
        <w:t>:</w:t>
      </w:r>
      <w:r w:rsidR="006E3999" w:rsidRPr="005C4D07">
        <w:rPr>
          <w:rFonts w:ascii="GHEA Grapalat" w:hAnsi="GHEA Grapalat" w:cs="Sylfaen"/>
          <w:sz w:val="20"/>
          <w:lang w:val="af-ZA"/>
        </w:rPr>
        <w:t xml:space="preserve"> </w:t>
      </w:r>
    </w:p>
    <w:p w14:paraId="7412DD00" w14:textId="77777777" w:rsidR="006E3999" w:rsidRPr="009F5C16" w:rsidRDefault="006E3999" w:rsidP="009F5C16">
      <w:pPr>
        <w:rPr>
          <w:lang w:val="es-ES"/>
        </w:rPr>
      </w:pPr>
    </w:p>
    <w:p w14:paraId="021D41F9" w14:textId="77777777" w:rsidR="000B1088" w:rsidRPr="009F5C16" w:rsidRDefault="000B1088" w:rsidP="000B1088">
      <w:pPr>
        <w:pStyle w:val="3"/>
        <w:spacing w:line="240" w:lineRule="auto"/>
        <w:ind w:firstLine="567"/>
        <w:jc w:val="left"/>
        <w:rPr>
          <w:rFonts w:ascii="GHEA Grapalat" w:hAnsi="GHEA Grapalat"/>
          <w:b/>
          <w:lang w:val="es-ES"/>
        </w:rPr>
      </w:pPr>
    </w:p>
    <w:p w14:paraId="3778A25B" w14:textId="77777777" w:rsidR="000B1088" w:rsidRPr="00CE1C61" w:rsidRDefault="000B1088" w:rsidP="000B1088">
      <w:pPr>
        <w:pStyle w:val="3"/>
        <w:spacing w:line="240" w:lineRule="auto"/>
        <w:ind w:firstLine="567"/>
        <w:jc w:val="left"/>
        <w:rPr>
          <w:rFonts w:ascii="GHEA Grapalat" w:hAnsi="GHEA Grapalat"/>
          <w:b/>
          <w:lang w:val="es-ES"/>
        </w:rPr>
      </w:pPr>
    </w:p>
    <w:p w14:paraId="5EE64E73" w14:textId="77777777" w:rsidR="000B1088" w:rsidRPr="007B5542" w:rsidRDefault="000B1088" w:rsidP="000B1088">
      <w:pPr>
        <w:rPr>
          <w:rFonts w:ascii="GHEA Grapalat" w:hAnsi="GHEA Grapalat"/>
          <w:sz w:val="20"/>
          <w:lang w:val="es-ES"/>
        </w:rPr>
      </w:pPr>
    </w:p>
    <w:p w14:paraId="445C846B" w14:textId="77777777" w:rsidR="000B1088" w:rsidRPr="009F5C16" w:rsidRDefault="000B1088" w:rsidP="000B1088">
      <w:pPr>
        <w:jc w:val="both"/>
        <w:rPr>
          <w:rFonts w:ascii="GHEA Grapalat" w:hAnsi="GHEA Grapalat"/>
          <w:sz w:val="20"/>
          <w:u w:val="single"/>
          <w:lang w:val="es-ES"/>
        </w:rPr>
      </w:pP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t xml:space="preserve">    </w:t>
      </w:r>
    </w:p>
    <w:p w14:paraId="2C50D344" w14:textId="77777777" w:rsidR="000B1088" w:rsidRPr="0053699F" w:rsidRDefault="000B1088" w:rsidP="000B1088">
      <w:pPr>
        <w:jc w:val="both"/>
        <w:rPr>
          <w:rFonts w:ascii="GHEA Grapalat" w:hAnsi="GHEA Grapalat"/>
          <w:sz w:val="20"/>
          <w:u w:val="single"/>
          <w:lang w:val="hy-AM"/>
        </w:rPr>
      </w:pPr>
      <w:r w:rsidRPr="007B5542">
        <w:rPr>
          <w:rFonts w:ascii="GHEA Grapalat" w:hAnsi="GHEA Grapalat" w:cs="Sylfaen"/>
          <w:sz w:val="20"/>
          <w:vertAlign w:val="superscript"/>
          <w:lang w:val="hy-AM"/>
        </w:rPr>
        <w:t xml:space="preserve"> </w:t>
      </w:r>
      <w:r w:rsidR="007B25C1" w:rsidRPr="009F5C16">
        <w:rPr>
          <w:rFonts w:ascii="GHEA Grapalat" w:hAnsi="GHEA Grapalat" w:cs="Sylfaen"/>
          <w:sz w:val="20"/>
          <w:vertAlign w:val="superscript"/>
          <w:lang w:val="es-ES"/>
        </w:rPr>
        <w:t xml:space="preserve">                        </w:t>
      </w:r>
      <w:r w:rsidRPr="007B5542">
        <w:rPr>
          <w:rFonts w:ascii="GHEA Grapalat" w:hAnsi="GHEA Grapalat" w:cs="Sylfaen"/>
          <w:sz w:val="20"/>
          <w:vertAlign w:val="superscript"/>
          <w:lang w:val="hy-AM"/>
        </w:rPr>
        <w:t xml:space="preserve"> մասնակցի անվանումը (ղեկավարի պաշտոնը, անուն ազգանունը)</w:t>
      </w:r>
      <w:r w:rsidRPr="0053699F">
        <w:rPr>
          <w:rFonts w:ascii="GHEA Grapalat" w:hAnsi="GHEA Grapalat" w:cs="Sylfaen"/>
          <w:sz w:val="20"/>
          <w:vertAlign w:val="superscript"/>
          <w:lang w:val="hy-AM"/>
        </w:rPr>
        <w:t xml:space="preserve">  </w:t>
      </w:r>
      <w:r w:rsidRPr="0053699F">
        <w:rPr>
          <w:rFonts w:ascii="GHEA Grapalat" w:hAnsi="GHEA Grapalat" w:cs="Sylfaen"/>
          <w:sz w:val="20"/>
          <w:vertAlign w:val="superscript"/>
          <w:lang w:val="hy-AM"/>
        </w:rPr>
        <w:tab/>
      </w:r>
      <w:r w:rsidRPr="0053699F">
        <w:rPr>
          <w:rFonts w:ascii="GHEA Grapalat" w:hAnsi="GHEA Grapalat" w:cs="Sylfaen"/>
          <w:sz w:val="20"/>
          <w:vertAlign w:val="superscript"/>
          <w:lang w:val="hy-AM"/>
        </w:rPr>
        <w:tab/>
      </w:r>
      <w:r w:rsidRPr="0053699F">
        <w:rPr>
          <w:rFonts w:ascii="GHEA Grapalat" w:hAnsi="GHEA Grapalat" w:cs="Sylfaen"/>
          <w:vertAlign w:val="superscript"/>
          <w:lang w:val="hy-AM"/>
        </w:rPr>
        <w:t xml:space="preserve">                           </w:t>
      </w:r>
      <w:r w:rsidR="007B25C1" w:rsidRPr="0053699F">
        <w:rPr>
          <w:rFonts w:ascii="GHEA Grapalat" w:hAnsi="GHEA Grapalat" w:cs="Sylfaen"/>
          <w:vertAlign w:val="superscript"/>
          <w:lang w:val="hy-AM"/>
        </w:rPr>
        <w:t xml:space="preserve">                </w:t>
      </w:r>
      <w:r w:rsidRPr="007B5542">
        <w:rPr>
          <w:rFonts w:ascii="GHEA Grapalat" w:hAnsi="GHEA Grapalat" w:cs="Sylfaen"/>
          <w:sz w:val="20"/>
          <w:vertAlign w:val="superscript"/>
          <w:lang w:val="hy-AM"/>
        </w:rPr>
        <w:t>ստորագրությո</w:t>
      </w:r>
      <w:r w:rsidRPr="0053699F">
        <w:rPr>
          <w:rFonts w:ascii="GHEA Grapalat" w:hAnsi="GHEA Grapalat" w:cs="Sylfaen"/>
          <w:sz w:val="20"/>
          <w:vertAlign w:val="superscript"/>
          <w:lang w:val="hy-AM"/>
        </w:rPr>
        <w:t>ւն</w:t>
      </w:r>
      <w:r w:rsidRPr="007B5542">
        <w:rPr>
          <w:rFonts w:ascii="GHEA Grapalat" w:hAnsi="GHEA Grapalat" w:cs="Sylfaen"/>
          <w:sz w:val="20"/>
          <w:lang w:val="hy-AM"/>
        </w:rPr>
        <w:t xml:space="preserve"> </w:t>
      </w:r>
    </w:p>
    <w:p w14:paraId="33C59BBD" w14:textId="77777777" w:rsidR="000B1088" w:rsidRPr="0053699F" w:rsidRDefault="000B1088" w:rsidP="000B1088">
      <w:pPr>
        <w:jc w:val="right"/>
        <w:rPr>
          <w:rFonts w:ascii="GHEA Grapalat" w:hAnsi="GHEA Grapalat" w:cs="Sylfaen"/>
          <w:sz w:val="20"/>
          <w:lang w:val="hy-AM"/>
        </w:rPr>
      </w:pPr>
    </w:p>
    <w:p w14:paraId="3EF478CD" w14:textId="77777777" w:rsidR="000B1088" w:rsidRPr="0053699F" w:rsidRDefault="000B1088" w:rsidP="000B1088">
      <w:pPr>
        <w:jc w:val="right"/>
        <w:rPr>
          <w:rFonts w:ascii="GHEA Grapalat" w:hAnsi="GHEA Grapalat" w:cs="Sylfaen"/>
          <w:sz w:val="20"/>
          <w:lang w:val="hy-AM"/>
        </w:rPr>
      </w:pPr>
    </w:p>
    <w:p w14:paraId="43CB33D4" w14:textId="77777777" w:rsidR="000B1088" w:rsidRPr="007B5542" w:rsidRDefault="000B1088" w:rsidP="000B1088">
      <w:pPr>
        <w:jc w:val="right"/>
        <w:rPr>
          <w:rFonts w:ascii="GHEA Grapalat" w:hAnsi="GHEA Grapalat" w:cs="Arial"/>
          <w:sz w:val="20"/>
          <w:lang w:val="hy-AM"/>
        </w:rPr>
      </w:pPr>
      <w:r w:rsidRPr="007B5542">
        <w:rPr>
          <w:rFonts w:ascii="GHEA Grapalat" w:hAnsi="GHEA Grapalat" w:cs="Sylfaen"/>
          <w:sz w:val="20"/>
          <w:lang w:val="hy-AM"/>
        </w:rPr>
        <w:t>Կ</w:t>
      </w:r>
      <w:r w:rsidRPr="007B5542">
        <w:rPr>
          <w:rFonts w:ascii="GHEA Grapalat" w:hAnsi="GHEA Grapalat" w:cs="Arial"/>
          <w:sz w:val="20"/>
          <w:lang w:val="hy-AM"/>
        </w:rPr>
        <w:t xml:space="preserve">. </w:t>
      </w:r>
      <w:r w:rsidRPr="007B5542">
        <w:rPr>
          <w:rFonts w:ascii="GHEA Grapalat" w:hAnsi="GHEA Grapalat" w:cs="Sylfaen"/>
          <w:sz w:val="20"/>
          <w:lang w:val="hy-AM"/>
        </w:rPr>
        <w:t>Տ</w:t>
      </w:r>
      <w:r w:rsidRPr="007B5542">
        <w:rPr>
          <w:rFonts w:ascii="GHEA Grapalat" w:hAnsi="GHEA Grapalat" w:cs="Arial"/>
          <w:sz w:val="20"/>
          <w:lang w:val="hy-AM"/>
        </w:rPr>
        <w:t>.</w:t>
      </w:r>
      <w:r w:rsidRPr="007B5542">
        <w:rPr>
          <w:rFonts w:ascii="GHEA Grapalat" w:hAnsi="GHEA Grapalat" w:cs="Arial"/>
          <w:sz w:val="20"/>
          <w:lang w:val="hy-AM"/>
        </w:rPr>
        <w:tab/>
      </w:r>
      <w:r w:rsidRPr="007B5542">
        <w:rPr>
          <w:rFonts w:ascii="GHEA Grapalat" w:hAnsi="GHEA Grapalat" w:cs="Arial"/>
          <w:sz w:val="20"/>
          <w:lang w:val="hy-AM"/>
        </w:rPr>
        <w:tab/>
        <w:t xml:space="preserve"> </w:t>
      </w:r>
    </w:p>
    <w:p w14:paraId="6590204F" w14:textId="77777777" w:rsidR="000B1088" w:rsidRPr="007B5542" w:rsidRDefault="000B1088" w:rsidP="000B1088">
      <w:pPr>
        <w:jc w:val="right"/>
        <w:rPr>
          <w:rFonts w:ascii="GHEA Grapalat" w:hAnsi="GHEA Grapalat"/>
          <w:sz w:val="20"/>
          <w:lang w:val="hy-AM"/>
        </w:rPr>
      </w:pPr>
    </w:p>
    <w:p w14:paraId="65345DCC" w14:textId="77777777" w:rsidR="000B1088" w:rsidRPr="007B5542" w:rsidRDefault="000B1088" w:rsidP="000B1088">
      <w:pPr>
        <w:jc w:val="right"/>
        <w:rPr>
          <w:rFonts w:ascii="GHEA Grapalat" w:hAnsi="GHEA Grapalat"/>
          <w:sz w:val="20"/>
          <w:lang w:val="hy-AM"/>
        </w:rPr>
      </w:pPr>
    </w:p>
    <w:p w14:paraId="24FF58EA" w14:textId="77777777" w:rsidR="001B7698" w:rsidRPr="00E6597C" w:rsidRDefault="001B7698" w:rsidP="001B7698">
      <w:pPr>
        <w:pStyle w:val="af2"/>
        <w:rPr>
          <w:rFonts w:ascii="GHEA Grapalat" w:hAnsi="GHEA Grapalat"/>
          <w:i/>
          <w:sz w:val="16"/>
          <w:szCs w:val="16"/>
          <w:lang w:val="af-ZA"/>
        </w:rPr>
      </w:pPr>
      <w:r w:rsidRPr="007B5542">
        <w:rPr>
          <w:rFonts w:ascii="GHEA Grapalat" w:hAnsi="GHEA Grapalat"/>
          <w:i/>
          <w:sz w:val="16"/>
          <w:szCs w:val="16"/>
          <w:lang w:val="hy-AM"/>
        </w:rPr>
        <w:t>*լրացվում</w:t>
      </w:r>
      <w:r w:rsidRPr="007B5542">
        <w:rPr>
          <w:rFonts w:ascii="GHEA Grapalat" w:hAnsi="GHEA Grapalat"/>
          <w:i/>
          <w:sz w:val="16"/>
          <w:szCs w:val="16"/>
          <w:lang w:val="af-ZA"/>
        </w:rPr>
        <w:t xml:space="preserve"> </w:t>
      </w:r>
      <w:r w:rsidRPr="007B5542">
        <w:rPr>
          <w:rFonts w:ascii="GHEA Grapalat" w:hAnsi="GHEA Grapalat"/>
          <w:i/>
          <w:sz w:val="16"/>
          <w:szCs w:val="16"/>
          <w:lang w:val="hy-AM"/>
        </w:rPr>
        <w:t>է</w:t>
      </w:r>
      <w:r w:rsidRPr="007B5542">
        <w:rPr>
          <w:rFonts w:ascii="GHEA Grapalat" w:hAnsi="GHEA Grapalat"/>
          <w:i/>
          <w:sz w:val="16"/>
          <w:szCs w:val="16"/>
          <w:lang w:val="af-ZA"/>
        </w:rPr>
        <w:t xml:space="preserve"> </w:t>
      </w:r>
      <w:r w:rsidRPr="007B5542">
        <w:rPr>
          <w:rFonts w:ascii="GHEA Grapalat" w:hAnsi="GHEA Grapalat"/>
          <w:i/>
          <w:sz w:val="16"/>
          <w:szCs w:val="16"/>
          <w:lang w:val="hy-AM"/>
        </w:rPr>
        <w:t>հանձնաժողովի</w:t>
      </w:r>
      <w:r w:rsidRPr="007B5542">
        <w:rPr>
          <w:rFonts w:ascii="GHEA Grapalat" w:hAnsi="GHEA Grapalat"/>
          <w:i/>
          <w:sz w:val="16"/>
          <w:szCs w:val="16"/>
          <w:lang w:val="af-ZA"/>
        </w:rPr>
        <w:t xml:space="preserve"> </w:t>
      </w:r>
      <w:r w:rsidRPr="007B5542">
        <w:rPr>
          <w:rFonts w:ascii="GHEA Grapalat" w:hAnsi="GHEA Grapalat"/>
          <w:i/>
          <w:sz w:val="16"/>
          <w:szCs w:val="16"/>
          <w:lang w:val="hy-AM"/>
        </w:rPr>
        <w:t>քարտուղարի</w:t>
      </w:r>
      <w:r w:rsidRPr="007B5542">
        <w:rPr>
          <w:rFonts w:ascii="GHEA Grapalat" w:hAnsi="GHEA Grapalat"/>
          <w:i/>
          <w:sz w:val="16"/>
          <w:szCs w:val="16"/>
          <w:lang w:val="af-ZA"/>
        </w:rPr>
        <w:t xml:space="preserve"> </w:t>
      </w:r>
      <w:r w:rsidRPr="007B5542">
        <w:rPr>
          <w:rFonts w:ascii="GHEA Grapalat" w:hAnsi="GHEA Grapalat"/>
          <w:i/>
          <w:sz w:val="16"/>
          <w:szCs w:val="16"/>
          <w:lang w:val="hy-AM"/>
        </w:rPr>
        <w:t>կողմից</w:t>
      </w:r>
      <w:r w:rsidRPr="007B5542">
        <w:rPr>
          <w:rFonts w:ascii="GHEA Grapalat" w:hAnsi="GHEA Grapalat"/>
          <w:i/>
          <w:sz w:val="16"/>
          <w:szCs w:val="16"/>
          <w:lang w:val="af-ZA"/>
        </w:rPr>
        <w:t xml:space="preserve">` </w:t>
      </w:r>
      <w:r w:rsidRPr="007B5542">
        <w:rPr>
          <w:rFonts w:ascii="GHEA Grapalat" w:hAnsi="GHEA Grapalat"/>
          <w:i/>
          <w:sz w:val="16"/>
          <w:szCs w:val="16"/>
          <w:lang w:val="hy-AM"/>
        </w:rPr>
        <w:t>մինչև</w:t>
      </w:r>
      <w:r w:rsidRPr="007B5542">
        <w:rPr>
          <w:rFonts w:ascii="GHEA Grapalat" w:hAnsi="GHEA Grapalat"/>
          <w:i/>
          <w:sz w:val="16"/>
          <w:szCs w:val="16"/>
          <w:lang w:val="af-ZA"/>
        </w:rPr>
        <w:t xml:space="preserve"> </w:t>
      </w:r>
      <w:r w:rsidRPr="007B5542">
        <w:rPr>
          <w:rFonts w:ascii="GHEA Grapalat" w:hAnsi="GHEA Grapalat"/>
          <w:i/>
          <w:sz w:val="16"/>
          <w:szCs w:val="16"/>
          <w:lang w:val="hy-AM"/>
        </w:rPr>
        <w:t>հրավերը</w:t>
      </w:r>
      <w:r w:rsidRPr="007B5542">
        <w:rPr>
          <w:rFonts w:ascii="GHEA Grapalat" w:hAnsi="GHEA Grapalat"/>
          <w:i/>
          <w:sz w:val="16"/>
          <w:szCs w:val="16"/>
          <w:lang w:val="af-ZA"/>
        </w:rPr>
        <w:t xml:space="preserve"> </w:t>
      </w:r>
      <w:r w:rsidRPr="007B5542">
        <w:rPr>
          <w:rFonts w:ascii="GHEA Grapalat" w:hAnsi="GHEA Grapalat"/>
          <w:i/>
          <w:sz w:val="16"/>
          <w:szCs w:val="16"/>
          <w:lang w:val="hy-AM"/>
        </w:rPr>
        <w:t>տեղեկագրում</w:t>
      </w:r>
      <w:r w:rsidRPr="007B5542">
        <w:rPr>
          <w:rFonts w:ascii="GHEA Grapalat" w:hAnsi="GHEA Grapalat"/>
          <w:i/>
          <w:sz w:val="16"/>
          <w:szCs w:val="16"/>
          <w:lang w:val="af-ZA"/>
        </w:rPr>
        <w:t xml:space="preserve"> </w:t>
      </w:r>
      <w:r w:rsidRPr="007B5542">
        <w:rPr>
          <w:rFonts w:ascii="GHEA Grapalat" w:hAnsi="GHEA Grapalat"/>
          <w:i/>
          <w:sz w:val="16"/>
          <w:szCs w:val="16"/>
          <w:lang w:val="hy-AM"/>
        </w:rPr>
        <w:t>հրապարակելը:</w:t>
      </w:r>
    </w:p>
    <w:p w14:paraId="7302E1DF" w14:textId="77777777" w:rsidR="00A52F0E" w:rsidRDefault="00A52F0E" w:rsidP="000B1088">
      <w:pPr>
        <w:pStyle w:val="31"/>
        <w:spacing w:line="240" w:lineRule="auto"/>
        <w:ind w:firstLine="0"/>
        <w:jc w:val="right"/>
        <w:rPr>
          <w:rFonts w:ascii="GHEA Grapalat" w:hAnsi="GHEA Grapalat"/>
          <w:b/>
          <w:lang w:val="hy-AM"/>
        </w:rPr>
      </w:pPr>
    </w:p>
    <w:p w14:paraId="50A0122F" w14:textId="77777777" w:rsidR="00A52F0E" w:rsidRDefault="00A52F0E" w:rsidP="000B1088">
      <w:pPr>
        <w:pStyle w:val="31"/>
        <w:spacing w:line="240" w:lineRule="auto"/>
        <w:ind w:firstLine="0"/>
        <w:jc w:val="right"/>
        <w:rPr>
          <w:rFonts w:ascii="GHEA Grapalat" w:hAnsi="GHEA Grapalat"/>
          <w:b/>
          <w:lang w:val="hy-AM"/>
        </w:rPr>
      </w:pPr>
    </w:p>
    <w:p w14:paraId="27E67DC0" w14:textId="77777777" w:rsidR="00A52F0E" w:rsidRDefault="00A52F0E" w:rsidP="000B1088">
      <w:pPr>
        <w:pStyle w:val="31"/>
        <w:spacing w:line="240" w:lineRule="auto"/>
        <w:ind w:firstLine="0"/>
        <w:jc w:val="right"/>
        <w:rPr>
          <w:rFonts w:ascii="GHEA Grapalat" w:hAnsi="GHEA Grapalat"/>
          <w:b/>
          <w:lang w:val="hy-AM"/>
        </w:rPr>
      </w:pPr>
    </w:p>
    <w:p w14:paraId="5072FF13" w14:textId="77777777" w:rsidR="00A52F0E" w:rsidRDefault="00A52F0E" w:rsidP="000B1088">
      <w:pPr>
        <w:pStyle w:val="31"/>
        <w:spacing w:line="240" w:lineRule="auto"/>
        <w:ind w:firstLine="0"/>
        <w:jc w:val="right"/>
        <w:rPr>
          <w:rFonts w:ascii="GHEA Grapalat" w:hAnsi="GHEA Grapalat"/>
          <w:b/>
          <w:lang w:val="hy-AM"/>
        </w:rPr>
      </w:pPr>
    </w:p>
    <w:p w14:paraId="66B04AF3" w14:textId="77777777" w:rsidR="00A52F0E" w:rsidRDefault="00A52F0E" w:rsidP="000B1088">
      <w:pPr>
        <w:pStyle w:val="31"/>
        <w:spacing w:line="240" w:lineRule="auto"/>
        <w:ind w:firstLine="0"/>
        <w:jc w:val="right"/>
        <w:rPr>
          <w:rFonts w:ascii="GHEA Grapalat" w:hAnsi="GHEA Grapalat"/>
          <w:b/>
          <w:lang w:val="hy-AM"/>
        </w:rPr>
      </w:pPr>
    </w:p>
    <w:p w14:paraId="14383E52" w14:textId="77777777" w:rsidR="00A52F0E" w:rsidRDefault="00A52F0E" w:rsidP="000B1088">
      <w:pPr>
        <w:pStyle w:val="31"/>
        <w:spacing w:line="240" w:lineRule="auto"/>
        <w:ind w:firstLine="0"/>
        <w:jc w:val="right"/>
        <w:rPr>
          <w:rFonts w:ascii="GHEA Grapalat" w:hAnsi="GHEA Grapalat"/>
          <w:b/>
          <w:lang w:val="hy-AM"/>
        </w:rPr>
      </w:pPr>
    </w:p>
    <w:p w14:paraId="4CBB94CC" w14:textId="77777777" w:rsidR="00A52F0E" w:rsidRDefault="00A52F0E" w:rsidP="000B1088">
      <w:pPr>
        <w:pStyle w:val="31"/>
        <w:spacing w:line="240" w:lineRule="auto"/>
        <w:ind w:firstLine="0"/>
        <w:jc w:val="right"/>
        <w:rPr>
          <w:rFonts w:ascii="GHEA Grapalat" w:hAnsi="GHEA Grapalat"/>
          <w:b/>
          <w:lang w:val="hy-AM"/>
        </w:rPr>
      </w:pPr>
    </w:p>
    <w:p w14:paraId="53483B1D" w14:textId="77777777" w:rsidR="00A52F0E" w:rsidRDefault="00A52F0E" w:rsidP="000B1088">
      <w:pPr>
        <w:pStyle w:val="31"/>
        <w:spacing w:line="240" w:lineRule="auto"/>
        <w:ind w:firstLine="0"/>
        <w:jc w:val="right"/>
        <w:rPr>
          <w:rFonts w:ascii="GHEA Grapalat" w:hAnsi="GHEA Grapalat"/>
          <w:b/>
          <w:lang w:val="hy-AM"/>
        </w:rPr>
      </w:pPr>
    </w:p>
    <w:p w14:paraId="15109BAF" w14:textId="77777777" w:rsidR="00A52F0E" w:rsidRDefault="00A52F0E" w:rsidP="000B1088">
      <w:pPr>
        <w:pStyle w:val="31"/>
        <w:spacing w:line="240" w:lineRule="auto"/>
        <w:ind w:firstLine="0"/>
        <w:jc w:val="right"/>
        <w:rPr>
          <w:rFonts w:ascii="GHEA Grapalat" w:hAnsi="GHEA Grapalat"/>
          <w:b/>
          <w:lang w:val="hy-AM"/>
        </w:rPr>
      </w:pPr>
    </w:p>
    <w:p w14:paraId="39313B60" w14:textId="77777777" w:rsidR="00A52F0E" w:rsidRDefault="00A52F0E" w:rsidP="000B1088">
      <w:pPr>
        <w:pStyle w:val="31"/>
        <w:spacing w:line="240" w:lineRule="auto"/>
        <w:ind w:firstLine="0"/>
        <w:jc w:val="right"/>
        <w:rPr>
          <w:rFonts w:ascii="GHEA Grapalat" w:hAnsi="GHEA Grapalat"/>
          <w:b/>
          <w:lang w:val="hy-AM"/>
        </w:rPr>
      </w:pPr>
    </w:p>
    <w:p w14:paraId="30BFB18F" w14:textId="77777777" w:rsidR="00A52F0E" w:rsidRDefault="00A52F0E" w:rsidP="000B1088">
      <w:pPr>
        <w:pStyle w:val="31"/>
        <w:spacing w:line="240" w:lineRule="auto"/>
        <w:ind w:firstLine="0"/>
        <w:jc w:val="right"/>
        <w:rPr>
          <w:rFonts w:ascii="GHEA Grapalat" w:hAnsi="GHEA Grapalat"/>
          <w:b/>
          <w:lang w:val="hy-AM"/>
        </w:rPr>
      </w:pPr>
    </w:p>
    <w:p w14:paraId="450B9311" w14:textId="77777777" w:rsidR="00A52F0E" w:rsidRDefault="00A52F0E" w:rsidP="000B1088">
      <w:pPr>
        <w:pStyle w:val="31"/>
        <w:spacing w:line="240" w:lineRule="auto"/>
        <w:ind w:firstLine="0"/>
        <w:jc w:val="right"/>
        <w:rPr>
          <w:rFonts w:ascii="GHEA Grapalat" w:hAnsi="GHEA Grapalat"/>
          <w:b/>
          <w:lang w:val="hy-AM"/>
        </w:rPr>
      </w:pPr>
    </w:p>
    <w:p w14:paraId="6815BE07" w14:textId="77777777" w:rsidR="00A52F0E" w:rsidRDefault="00A52F0E" w:rsidP="000B1088">
      <w:pPr>
        <w:pStyle w:val="31"/>
        <w:spacing w:line="240" w:lineRule="auto"/>
        <w:ind w:firstLine="0"/>
        <w:jc w:val="right"/>
        <w:rPr>
          <w:rFonts w:ascii="GHEA Grapalat" w:hAnsi="GHEA Grapalat"/>
          <w:b/>
          <w:lang w:val="hy-AM"/>
        </w:rPr>
      </w:pPr>
    </w:p>
    <w:p w14:paraId="2527FDFE" w14:textId="77777777" w:rsidR="00A52F0E" w:rsidRDefault="00A52F0E" w:rsidP="000B1088">
      <w:pPr>
        <w:pStyle w:val="31"/>
        <w:spacing w:line="240" w:lineRule="auto"/>
        <w:ind w:firstLine="0"/>
        <w:jc w:val="right"/>
        <w:rPr>
          <w:rFonts w:ascii="GHEA Grapalat" w:hAnsi="GHEA Grapalat"/>
          <w:b/>
          <w:lang w:val="hy-AM"/>
        </w:rPr>
      </w:pPr>
    </w:p>
    <w:p w14:paraId="0A47BEE3" w14:textId="77777777" w:rsidR="00A52F0E" w:rsidRDefault="00A52F0E" w:rsidP="000B1088">
      <w:pPr>
        <w:pStyle w:val="31"/>
        <w:spacing w:line="240" w:lineRule="auto"/>
        <w:ind w:firstLine="0"/>
        <w:jc w:val="right"/>
        <w:rPr>
          <w:rFonts w:ascii="GHEA Grapalat" w:hAnsi="GHEA Grapalat"/>
          <w:b/>
          <w:lang w:val="hy-AM"/>
        </w:rPr>
      </w:pPr>
    </w:p>
    <w:p w14:paraId="7D72B41F" w14:textId="77777777" w:rsidR="00A52F0E" w:rsidRDefault="00A52F0E" w:rsidP="000B1088">
      <w:pPr>
        <w:pStyle w:val="31"/>
        <w:spacing w:line="240" w:lineRule="auto"/>
        <w:ind w:firstLine="0"/>
        <w:jc w:val="right"/>
        <w:rPr>
          <w:rFonts w:ascii="GHEA Grapalat" w:hAnsi="GHEA Grapalat"/>
          <w:b/>
          <w:lang w:val="hy-AM"/>
        </w:rPr>
      </w:pPr>
    </w:p>
    <w:p w14:paraId="3475092A" w14:textId="77777777" w:rsidR="00A52F0E" w:rsidRDefault="00A52F0E" w:rsidP="000B1088">
      <w:pPr>
        <w:pStyle w:val="31"/>
        <w:spacing w:line="240" w:lineRule="auto"/>
        <w:ind w:firstLine="0"/>
        <w:jc w:val="right"/>
        <w:rPr>
          <w:rFonts w:ascii="GHEA Grapalat" w:hAnsi="GHEA Grapalat"/>
          <w:b/>
          <w:lang w:val="hy-AM"/>
        </w:rPr>
      </w:pPr>
    </w:p>
    <w:p w14:paraId="08ED6C80" w14:textId="77777777" w:rsidR="00A52F0E" w:rsidRDefault="00A52F0E" w:rsidP="000B1088">
      <w:pPr>
        <w:pStyle w:val="31"/>
        <w:spacing w:line="240" w:lineRule="auto"/>
        <w:ind w:firstLine="0"/>
        <w:jc w:val="right"/>
        <w:rPr>
          <w:rFonts w:ascii="GHEA Grapalat" w:hAnsi="GHEA Grapalat"/>
          <w:b/>
          <w:lang w:val="hy-AM"/>
        </w:rPr>
      </w:pPr>
    </w:p>
    <w:p w14:paraId="17680E9E" w14:textId="77777777" w:rsidR="00A52F0E" w:rsidRDefault="00A52F0E" w:rsidP="000B1088">
      <w:pPr>
        <w:pStyle w:val="31"/>
        <w:spacing w:line="240" w:lineRule="auto"/>
        <w:ind w:firstLine="0"/>
        <w:jc w:val="right"/>
        <w:rPr>
          <w:rFonts w:ascii="GHEA Grapalat" w:hAnsi="GHEA Grapalat"/>
          <w:b/>
          <w:lang w:val="hy-AM"/>
        </w:rPr>
      </w:pPr>
    </w:p>
    <w:p w14:paraId="0E058C02" w14:textId="77777777" w:rsidR="00A52F0E" w:rsidRDefault="00A52F0E" w:rsidP="000B1088">
      <w:pPr>
        <w:pStyle w:val="31"/>
        <w:spacing w:line="240" w:lineRule="auto"/>
        <w:ind w:firstLine="0"/>
        <w:jc w:val="right"/>
        <w:rPr>
          <w:rFonts w:ascii="GHEA Grapalat" w:hAnsi="GHEA Grapalat"/>
          <w:b/>
          <w:lang w:val="hy-AM"/>
        </w:rPr>
      </w:pPr>
    </w:p>
    <w:p w14:paraId="05D8DC95" w14:textId="77777777" w:rsidR="00A52F0E" w:rsidRDefault="00A52F0E" w:rsidP="000B1088">
      <w:pPr>
        <w:pStyle w:val="31"/>
        <w:spacing w:line="240" w:lineRule="auto"/>
        <w:ind w:firstLine="0"/>
        <w:jc w:val="right"/>
        <w:rPr>
          <w:rFonts w:ascii="GHEA Grapalat" w:hAnsi="GHEA Grapalat"/>
          <w:b/>
          <w:lang w:val="hy-AM"/>
        </w:rPr>
      </w:pPr>
    </w:p>
    <w:p w14:paraId="6B92E7EA" w14:textId="77777777" w:rsidR="00A52F0E" w:rsidRDefault="00A52F0E" w:rsidP="000B1088">
      <w:pPr>
        <w:pStyle w:val="31"/>
        <w:spacing w:line="240" w:lineRule="auto"/>
        <w:ind w:firstLine="0"/>
        <w:jc w:val="right"/>
        <w:rPr>
          <w:rFonts w:ascii="GHEA Grapalat" w:hAnsi="GHEA Grapalat"/>
          <w:b/>
          <w:lang w:val="hy-AM"/>
        </w:rPr>
      </w:pPr>
    </w:p>
    <w:p w14:paraId="7DD7E727" w14:textId="77777777" w:rsidR="00A52F0E" w:rsidRDefault="00A52F0E" w:rsidP="000B1088">
      <w:pPr>
        <w:pStyle w:val="31"/>
        <w:spacing w:line="240" w:lineRule="auto"/>
        <w:ind w:firstLine="0"/>
        <w:jc w:val="right"/>
        <w:rPr>
          <w:rFonts w:ascii="GHEA Grapalat" w:hAnsi="GHEA Grapalat"/>
          <w:b/>
          <w:lang w:val="hy-AM"/>
        </w:rPr>
      </w:pPr>
    </w:p>
    <w:p w14:paraId="5ECBB9C7" w14:textId="77777777" w:rsidR="00A52F0E" w:rsidRDefault="00A52F0E" w:rsidP="000B1088">
      <w:pPr>
        <w:pStyle w:val="31"/>
        <w:spacing w:line="240" w:lineRule="auto"/>
        <w:ind w:firstLine="0"/>
        <w:jc w:val="right"/>
        <w:rPr>
          <w:rFonts w:ascii="GHEA Grapalat" w:hAnsi="GHEA Grapalat"/>
          <w:b/>
          <w:lang w:val="hy-AM"/>
        </w:rPr>
      </w:pPr>
    </w:p>
    <w:p w14:paraId="48A2F5D0" w14:textId="77777777" w:rsidR="00A52F0E" w:rsidRDefault="00A52F0E" w:rsidP="000B1088">
      <w:pPr>
        <w:pStyle w:val="31"/>
        <w:spacing w:line="240" w:lineRule="auto"/>
        <w:ind w:firstLine="0"/>
        <w:jc w:val="right"/>
        <w:rPr>
          <w:del w:id="543" w:author="Հերմինե Գևորգյան" w:date="2026-02-26T23:44:00Z" w16du:dateUtc="2026-02-26T19:44:00Z"/>
          <w:rFonts w:ascii="GHEA Grapalat" w:hAnsi="GHEA Grapalat"/>
          <w:b/>
          <w:lang w:val="hy-AM"/>
        </w:rPr>
      </w:pPr>
    </w:p>
    <w:p w14:paraId="2EBD0355" w14:textId="77777777" w:rsidR="00A52F0E" w:rsidRDefault="00A52F0E" w:rsidP="000B1088">
      <w:pPr>
        <w:pStyle w:val="31"/>
        <w:spacing w:line="240" w:lineRule="auto"/>
        <w:ind w:firstLine="0"/>
        <w:jc w:val="right"/>
        <w:rPr>
          <w:del w:id="544" w:author="Հերմինե Գևորգյան" w:date="2026-02-26T23:44:00Z" w16du:dateUtc="2026-02-26T19:44:00Z"/>
          <w:rFonts w:ascii="GHEA Grapalat" w:hAnsi="GHEA Grapalat"/>
          <w:b/>
          <w:lang w:val="hy-AM"/>
        </w:rPr>
      </w:pPr>
    </w:p>
    <w:p w14:paraId="24359465" w14:textId="77777777" w:rsidR="00A52F0E" w:rsidRDefault="00A52F0E" w:rsidP="000B1088">
      <w:pPr>
        <w:pStyle w:val="31"/>
        <w:spacing w:line="240" w:lineRule="auto"/>
        <w:ind w:firstLine="0"/>
        <w:jc w:val="right"/>
        <w:rPr>
          <w:del w:id="545" w:author="Հերմինե Գևորգյան" w:date="2026-02-26T23:44:00Z" w16du:dateUtc="2026-02-26T19:44:00Z"/>
          <w:rFonts w:ascii="GHEA Grapalat" w:hAnsi="GHEA Grapalat"/>
          <w:b/>
          <w:lang w:val="hy-AM"/>
        </w:rPr>
      </w:pPr>
    </w:p>
    <w:p w14:paraId="368AA93B" w14:textId="77777777" w:rsidR="00A52F0E" w:rsidRDefault="00A52F0E" w:rsidP="000B1088">
      <w:pPr>
        <w:pStyle w:val="31"/>
        <w:spacing w:line="240" w:lineRule="auto"/>
        <w:ind w:firstLine="0"/>
        <w:jc w:val="right"/>
        <w:rPr>
          <w:del w:id="546" w:author="Հերմինե Գևորգյան" w:date="2026-02-26T23:44:00Z" w16du:dateUtc="2026-02-26T19:44:00Z"/>
          <w:rFonts w:ascii="GHEA Grapalat" w:hAnsi="GHEA Grapalat"/>
          <w:b/>
          <w:lang w:val="hy-AM"/>
        </w:rPr>
      </w:pPr>
    </w:p>
    <w:p w14:paraId="008AFB4D" w14:textId="77777777" w:rsidR="00A52F0E" w:rsidRDefault="00A52F0E" w:rsidP="000B1088">
      <w:pPr>
        <w:pStyle w:val="31"/>
        <w:spacing w:line="240" w:lineRule="auto"/>
        <w:ind w:firstLine="0"/>
        <w:jc w:val="right"/>
        <w:rPr>
          <w:del w:id="547" w:author="Հերմինե Գևորգյան" w:date="2026-02-26T23:44:00Z" w16du:dateUtc="2026-02-26T19:44:00Z"/>
          <w:rFonts w:ascii="GHEA Grapalat" w:hAnsi="GHEA Grapalat"/>
          <w:b/>
          <w:lang w:val="hy-AM"/>
        </w:rPr>
      </w:pPr>
    </w:p>
    <w:p w14:paraId="6ED77BA8" w14:textId="77777777" w:rsidR="00A52F0E" w:rsidRDefault="00A52F0E" w:rsidP="000B1088">
      <w:pPr>
        <w:pStyle w:val="31"/>
        <w:spacing w:line="240" w:lineRule="auto"/>
        <w:ind w:firstLine="0"/>
        <w:jc w:val="right"/>
        <w:rPr>
          <w:del w:id="548" w:author="Հերմինե Գևորգյան" w:date="2026-02-26T23:44:00Z" w16du:dateUtc="2026-02-26T19:44:00Z"/>
          <w:rFonts w:ascii="GHEA Grapalat" w:hAnsi="GHEA Grapalat"/>
          <w:b/>
          <w:lang w:val="hy-AM"/>
        </w:rPr>
      </w:pPr>
    </w:p>
    <w:p w14:paraId="5BAFCF32" w14:textId="77777777" w:rsidR="00A52F0E" w:rsidRPr="004605D7" w:rsidRDefault="00A52F0E" w:rsidP="00A52F0E">
      <w:pPr>
        <w:pStyle w:val="3"/>
        <w:spacing w:line="240" w:lineRule="auto"/>
        <w:ind w:firstLine="567"/>
        <w:jc w:val="right"/>
        <w:rPr>
          <w:rFonts w:ascii="GHEA Grapalat" w:hAnsi="GHEA Grapalat" w:cs="Arial"/>
          <w:b/>
          <w:i w:val="0"/>
          <w:lang w:val="hy-AM"/>
        </w:rPr>
      </w:pPr>
      <w:r w:rsidRPr="007B5542">
        <w:rPr>
          <w:rFonts w:ascii="GHEA Grapalat" w:hAnsi="GHEA Grapalat" w:cs="Sylfaen"/>
          <w:b/>
          <w:i w:val="0"/>
          <w:lang w:val="hy-AM"/>
        </w:rPr>
        <w:t>Հավելված</w:t>
      </w:r>
      <w:r w:rsidRPr="007B5542">
        <w:rPr>
          <w:rFonts w:ascii="GHEA Grapalat" w:hAnsi="GHEA Grapalat" w:cs="Arial"/>
          <w:b/>
          <w:i w:val="0"/>
          <w:lang w:val="hy-AM"/>
        </w:rPr>
        <w:t xml:space="preserve"> </w:t>
      </w:r>
      <w:r>
        <w:rPr>
          <w:rFonts w:ascii="GHEA Grapalat" w:hAnsi="GHEA Grapalat" w:cs="Arial"/>
          <w:b/>
          <w:i w:val="0"/>
          <w:lang w:val="hy-AM"/>
        </w:rPr>
        <w:t>1.2**</w:t>
      </w:r>
    </w:p>
    <w:p w14:paraId="02AC9D97" w14:textId="04BFC70A" w:rsidR="00A52F0E" w:rsidRPr="007B5542" w:rsidRDefault="00A52F0E" w:rsidP="00A52F0E">
      <w:pPr>
        <w:pStyle w:val="31"/>
        <w:spacing w:line="240" w:lineRule="auto"/>
        <w:jc w:val="right"/>
        <w:rPr>
          <w:rFonts w:ascii="GHEA Grapalat" w:hAnsi="GHEA Grapalat" w:cs="Arial"/>
          <w:b/>
          <w:lang w:val="hy-AM"/>
        </w:rPr>
      </w:pPr>
      <w:del w:id="549" w:author="Հերմինե Գևորգյան" w:date="2026-02-26T23:44:00Z" w16du:dateUtc="2026-02-26T19:44:00Z">
        <w:r w:rsidRPr="007B5542">
          <w:rPr>
            <w:rFonts w:ascii="GHEA Grapalat" w:hAnsi="GHEA Grapalat"/>
            <w:sz w:val="24"/>
            <w:szCs w:val="24"/>
            <w:lang w:val="hy-AM"/>
          </w:rPr>
          <w:delText>«</w:delText>
        </w:r>
        <w:r w:rsidRPr="007B5542">
          <w:rPr>
            <w:rFonts w:ascii="GHEA Grapalat" w:hAnsi="GHEA Grapalat"/>
            <w:b/>
            <w:lang w:val="hy-AM"/>
          </w:rPr>
          <w:delText>---</w:delText>
        </w:r>
        <w:r w:rsidRPr="007B5542">
          <w:rPr>
            <w:rFonts w:ascii="GHEA Grapalat" w:hAnsi="GHEA Grapalat" w:cs="Sylfaen"/>
            <w:b/>
            <w:lang w:val="hy-AM"/>
          </w:rPr>
          <w:delText>ԲՄԱ</w:delText>
        </w:r>
        <w:r w:rsidRPr="004605D7">
          <w:rPr>
            <w:rFonts w:ascii="GHEA Grapalat" w:hAnsi="GHEA Grapalat" w:cs="Sylfaen"/>
            <w:b/>
            <w:lang w:val="hy-AM"/>
          </w:rPr>
          <w:delText>Շ</w:delText>
        </w:r>
        <w:r w:rsidRPr="007B5542">
          <w:rPr>
            <w:rFonts w:ascii="GHEA Grapalat" w:hAnsi="GHEA Grapalat" w:cs="Sylfaen"/>
            <w:b/>
            <w:lang w:val="hy-AM"/>
          </w:rPr>
          <w:delText>ՁԲ</w:delText>
        </w:r>
        <w:r w:rsidRPr="007B5542">
          <w:rPr>
            <w:rFonts w:ascii="GHEA Grapalat" w:hAnsi="GHEA Grapalat" w:cs="Arial"/>
            <w:b/>
            <w:lang w:val="hy-AM"/>
          </w:rPr>
          <w:delText>---/---</w:delText>
        </w:r>
        <w:r w:rsidRPr="007B5542">
          <w:rPr>
            <w:rFonts w:ascii="GHEA Grapalat" w:hAnsi="GHEA Grapalat"/>
            <w:sz w:val="24"/>
            <w:szCs w:val="24"/>
            <w:lang w:val="hy-AM"/>
          </w:rPr>
          <w:delText>»</w:delText>
        </w:r>
        <w:r w:rsidRPr="007B5542">
          <w:rPr>
            <w:rFonts w:ascii="GHEA Grapalat" w:hAnsi="GHEA Grapalat" w:cs="Sylfaen"/>
            <w:b/>
            <w:lang w:val="hy-AM"/>
          </w:rPr>
          <w:delText>*</w:delText>
        </w:r>
      </w:del>
      <w:ins w:id="550" w:author="Հերմինե Գևորգյան" w:date="2026-02-26T23:44:00Z" w16du:dateUtc="2026-02-26T19:44:00Z">
        <w:r w:rsidR="00013D71" w:rsidRPr="00D672AD">
          <w:rPr>
            <w:rFonts w:ascii="GHEA Grapalat" w:hAnsi="GHEA Grapalat"/>
            <w:sz w:val="22"/>
            <w:szCs w:val="22"/>
            <w:lang w:val="hy-AM"/>
          </w:rPr>
          <w:t>«</w:t>
        </w:r>
        <w:r w:rsidR="00AD14A1">
          <w:rPr>
            <w:rFonts w:ascii="GHEA Grapalat" w:hAnsi="GHEA Grapalat"/>
            <w:lang w:val="hy-AM"/>
          </w:rPr>
          <w:t>ՀՀ ԳՄՍ</w:t>
        </w:r>
        <w:r w:rsidR="00787FCF">
          <w:rPr>
            <w:rFonts w:ascii="GHEA Grapalat" w:hAnsi="GHEA Grapalat"/>
            <w:lang w:val="hy-AM"/>
          </w:rPr>
          <w:t>Հ</w:t>
        </w:r>
        <w:r w:rsidR="00AD14A1">
          <w:rPr>
            <w:rFonts w:ascii="GHEA Grapalat" w:hAnsi="GHEA Grapalat"/>
            <w:lang w:val="hy-AM"/>
          </w:rPr>
          <w:t>Դ-ԳՀ</w:t>
        </w:r>
        <w:r w:rsidR="00AD14A1">
          <w:rPr>
            <w:rFonts w:ascii="GHEA Grapalat" w:hAnsi="GHEA Grapalat"/>
            <w:lang w:val="af-ZA"/>
          </w:rPr>
          <w:t>Ա</w:t>
        </w:r>
        <w:r w:rsidR="00AD14A1">
          <w:rPr>
            <w:rFonts w:ascii="GHEA Grapalat" w:hAnsi="GHEA Grapalat"/>
            <w:lang w:val="hy-AM"/>
          </w:rPr>
          <w:t>Շ</w:t>
        </w:r>
        <w:r w:rsidR="00AD14A1">
          <w:rPr>
            <w:rFonts w:ascii="GHEA Grapalat" w:hAnsi="GHEA Grapalat"/>
            <w:lang w:val="af-ZA"/>
          </w:rPr>
          <w:t>ՁԲ</w:t>
        </w:r>
        <w:r w:rsidR="00AD14A1" w:rsidRPr="00E6597C">
          <w:rPr>
            <w:rFonts w:ascii="GHEA Grapalat" w:hAnsi="GHEA Grapalat"/>
            <w:u w:val="single"/>
            <w:lang w:val="af-ZA"/>
          </w:rPr>
          <w:t xml:space="preserve"> </w:t>
        </w:r>
        <w:r w:rsidR="00AD14A1">
          <w:rPr>
            <w:rFonts w:ascii="GHEA Grapalat" w:hAnsi="GHEA Grapalat"/>
            <w:u w:val="single"/>
            <w:lang w:val="hy-AM"/>
          </w:rPr>
          <w:t xml:space="preserve"> 2</w:t>
        </w:r>
      </w:ins>
      <w:r w:rsidR="006E34AD">
        <w:rPr>
          <w:rFonts w:ascii="GHEA Grapalat" w:hAnsi="GHEA Grapalat"/>
          <w:u w:val="single"/>
          <w:lang w:val="hy-AM"/>
        </w:rPr>
        <w:t>6</w:t>
      </w:r>
      <w:ins w:id="551" w:author="Հերմինե Գևորգյան" w:date="2026-02-26T23:44:00Z" w16du:dateUtc="2026-02-26T19:44:00Z">
        <w:r w:rsidR="00AD14A1">
          <w:rPr>
            <w:rFonts w:ascii="GHEA Grapalat" w:hAnsi="GHEA Grapalat"/>
            <w:u w:val="single"/>
            <w:lang w:val="hy-AM"/>
          </w:rPr>
          <w:t>/0</w:t>
        </w:r>
      </w:ins>
      <w:r w:rsidR="006E34AD">
        <w:rPr>
          <w:rFonts w:ascii="GHEA Grapalat" w:hAnsi="GHEA Grapalat"/>
          <w:i/>
          <w:u w:val="single"/>
          <w:lang w:val="hy-AM"/>
        </w:rPr>
        <w:t>1</w:t>
      </w:r>
      <w:ins w:id="552" w:author="Հերմինե Գևորգյան" w:date="2026-02-26T23:44:00Z" w16du:dateUtc="2026-02-26T19:44:00Z">
        <w:r w:rsidR="00013D71" w:rsidRPr="00D672AD">
          <w:rPr>
            <w:rFonts w:ascii="GHEA Grapalat" w:hAnsi="GHEA Grapalat"/>
            <w:i/>
            <w:lang w:val="hy-AM"/>
          </w:rPr>
          <w:t>»</w:t>
        </w:r>
        <w:r w:rsidRPr="007B5542">
          <w:rPr>
            <w:rFonts w:ascii="GHEA Grapalat" w:hAnsi="GHEA Grapalat" w:cs="Sylfaen"/>
            <w:b/>
            <w:lang w:val="hy-AM"/>
          </w:rPr>
          <w:t>*</w:t>
        </w:r>
      </w:ins>
      <w:r w:rsidRPr="007B5542">
        <w:rPr>
          <w:rFonts w:ascii="GHEA Grapalat" w:hAnsi="GHEA Grapalat"/>
          <w:b/>
          <w:lang w:val="hy-AM"/>
        </w:rPr>
        <w:t xml:space="preserve">  </w:t>
      </w:r>
      <w:r w:rsidRPr="007B5542">
        <w:rPr>
          <w:rFonts w:ascii="GHEA Grapalat" w:hAnsi="GHEA Grapalat" w:cs="Sylfaen"/>
          <w:b/>
          <w:lang w:val="hy-AM"/>
        </w:rPr>
        <w:t>ծածկագրով</w:t>
      </w:r>
    </w:p>
    <w:p w14:paraId="332656F7" w14:textId="38457034" w:rsidR="00A52F0E" w:rsidRPr="007B5542" w:rsidRDefault="00A52F0E" w:rsidP="00A52F0E">
      <w:pPr>
        <w:pStyle w:val="31"/>
        <w:spacing w:line="240" w:lineRule="auto"/>
        <w:jc w:val="right"/>
        <w:rPr>
          <w:rFonts w:ascii="GHEA Grapalat" w:hAnsi="GHEA Grapalat" w:cs="Arial"/>
          <w:b/>
          <w:lang w:val="hy-AM"/>
        </w:rPr>
      </w:pPr>
      <w:del w:id="553" w:author="Հերմինե Գևորգյան" w:date="2026-02-26T23:44:00Z" w16du:dateUtc="2026-02-26T19:44:00Z">
        <w:r w:rsidRPr="007B5542">
          <w:rPr>
            <w:rFonts w:ascii="GHEA Grapalat" w:hAnsi="GHEA Grapalat" w:cs="Sylfaen"/>
            <w:b/>
            <w:lang w:val="hy-AM"/>
          </w:rPr>
          <w:delText>բաց</w:delText>
        </w:r>
        <w:r w:rsidRPr="007B5542">
          <w:rPr>
            <w:rFonts w:ascii="GHEA Grapalat" w:hAnsi="GHEA Grapalat" w:cs="Arial"/>
            <w:b/>
            <w:lang w:val="hy-AM"/>
          </w:rPr>
          <w:delText xml:space="preserve"> մրցույթի</w:delText>
        </w:r>
      </w:del>
      <w:ins w:id="554" w:author="Հերմինե Գևորգյան" w:date="2026-02-26T23:44:00Z" w16du:dateUtc="2026-02-26T19:44:00Z">
        <w:r w:rsidR="00013D71">
          <w:rPr>
            <w:rFonts w:ascii="GHEA Grapalat" w:hAnsi="GHEA Grapalat" w:cs="Sylfaen"/>
            <w:b/>
            <w:lang w:val="hy-AM"/>
          </w:rPr>
          <w:t>Գնանշման հարցման</w:t>
        </w:r>
      </w:ins>
      <w:r w:rsidRPr="007B5542">
        <w:rPr>
          <w:rFonts w:ascii="GHEA Grapalat" w:hAnsi="GHEA Grapalat" w:cs="Arial"/>
          <w:b/>
          <w:lang w:val="hy-AM"/>
        </w:rPr>
        <w:t xml:space="preserve"> </w:t>
      </w:r>
      <w:r w:rsidRPr="007B5542">
        <w:rPr>
          <w:rFonts w:ascii="GHEA Grapalat" w:hAnsi="GHEA Grapalat" w:cs="Sylfaen"/>
          <w:b/>
          <w:lang w:val="hy-AM"/>
        </w:rPr>
        <w:t>հրավերի</w:t>
      </w:r>
    </w:p>
    <w:p w14:paraId="60E3028B" w14:textId="77777777" w:rsidR="00A52F0E" w:rsidRDefault="00A52F0E" w:rsidP="000B1088">
      <w:pPr>
        <w:pStyle w:val="31"/>
        <w:spacing w:line="240" w:lineRule="auto"/>
        <w:ind w:firstLine="0"/>
        <w:jc w:val="right"/>
        <w:rPr>
          <w:rFonts w:ascii="GHEA Grapalat" w:hAnsi="GHEA Grapalat"/>
          <w:b/>
          <w:lang w:val="hy-AM"/>
        </w:rPr>
      </w:pPr>
    </w:p>
    <w:p w14:paraId="7FE583E8" w14:textId="77777777" w:rsidR="0091590A" w:rsidRDefault="0091590A" w:rsidP="0091590A">
      <w:pPr>
        <w:pStyle w:val="31"/>
        <w:spacing w:line="240" w:lineRule="auto"/>
        <w:ind w:firstLine="0"/>
        <w:jc w:val="center"/>
        <w:rPr>
          <w:rFonts w:ascii="GHEA Grapalat" w:hAnsi="GHEA Grapalat"/>
          <w:b/>
          <w:lang w:val="hy-AM"/>
        </w:rPr>
      </w:pPr>
      <w:r>
        <w:rPr>
          <w:rFonts w:ascii="GHEA Grapalat" w:hAnsi="GHEA Grapalat"/>
          <w:b/>
          <w:lang w:val="hy-AM"/>
        </w:rPr>
        <w:t>ՁԵՎ</w:t>
      </w:r>
    </w:p>
    <w:p w14:paraId="23024D53" w14:textId="77777777" w:rsidR="00A52F0E" w:rsidRPr="00A66FC2" w:rsidRDefault="00A52F0E" w:rsidP="00A52F0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 xml:space="preserve">ԻՐԱԿԱՆ ՇԱՀԱՌՈՒՆԵՐԻ ՎԵՐԱԲԵՐՅԱԼ </w:t>
      </w:r>
      <w:r w:rsidR="0091590A">
        <w:rPr>
          <w:rFonts w:ascii="GHEA Grapalat" w:eastAsia="GHEA Grapalat" w:hAnsi="GHEA Grapalat" w:cs="GHEA Grapalat"/>
          <w:lang w:val="hy-AM"/>
        </w:rPr>
        <w:t>ՀԱՅՏԱՐԱՐԱԳՐԻ</w:t>
      </w:r>
    </w:p>
    <w:p w14:paraId="2A5D2E50" w14:textId="77777777" w:rsidR="00A52F0E" w:rsidRPr="00A66FC2" w:rsidRDefault="00A52F0E" w:rsidP="00A52F0E">
      <w:pPr>
        <w:ind w:left="360" w:hanging="360"/>
        <w:jc w:val="center"/>
        <w:rPr>
          <w:rFonts w:ascii="GHEA Grapalat" w:eastAsia="GHEA Grapalat" w:hAnsi="GHEA Grapalat" w:cs="GHEA Grapalat"/>
          <w:lang w:val="hy-AM"/>
        </w:rPr>
      </w:pPr>
    </w:p>
    <w:p w14:paraId="53C67FA3" w14:textId="77777777" w:rsidR="00A52F0E" w:rsidRPr="00FD1EE4"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Կազմակերպությունը</w:t>
      </w:r>
      <w:proofErr w:type="spellEnd"/>
    </w:p>
    <w:p w14:paraId="011B827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Change w:id="555" w:author="Հերմինե Գևորգյան" w:date="2026-02-26T23:44:00Z" w16du:dateUtc="2026-02-26T19:44:00Z">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PrChange>
      </w:tblPr>
      <w:tblGrid>
        <w:gridCol w:w="2836"/>
        <w:gridCol w:w="6180"/>
        <w:tblGridChange w:id="556">
          <w:tblGrid>
            <w:gridCol w:w="2836"/>
            <w:gridCol w:w="6180"/>
          </w:tblGrid>
        </w:tblGridChange>
      </w:tblGrid>
      <w:tr w:rsidR="00A52F0E" w:rsidRPr="00FD1EE4" w14:paraId="0B496B7B" w14:textId="77777777" w:rsidTr="00B1747C">
        <w:tc>
          <w:tcPr>
            <w:tcW w:w="2836" w:type="dxa"/>
            <w:shd w:val="clear" w:color="auto" w:fill="D9E2F3"/>
            <w:vAlign w:val="center"/>
            <w:tcPrChange w:id="557" w:author="Հերմինե Գևորգյան" w:date="2026-02-26T23:44:00Z" w16du:dateUtc="2026-02-26T19:44:00Z">
              <w:tcPr>
                <w:tcW w:w="2836" w:type="dxa"/>
                <w:shd w:val="clear" w:color="auto" w:fill="D9E2F3"/>
                <w:vAlign w:val="center"/>
              </w:tcPr>
            </w:tcPrChange>
          </w:tcPr>
          <w:p w14:paraId="1769829A"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Change w:id="558" w:author="Հերմինե Գևորգյան" w:date="2026-02-26T23:44:00Z" w16du:dateUtc="2026-02-26T19:44:00Z">
              <w:tcPr>
                <w:tcW w:w="6180" w:type="dxa"/>
                <w:vAlign w:val="center"/>
              </w:tcPr>
            </w:tcPrChange>
          </w:tcPr>
          <w:p w14:paraId="45C4003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E7D5826" w14:textId="77777777" w:rsidTr="00B1747C">
        <w:tc>
          <w:tcPr>
            <w:tcW w:w="2836" w:type="dxa"/>
            <w:shd w:val="clear" w:color="auto" w:fill="D9E2F3"/>
            <w:vAlign w:val="center"/>
            <w:tcPrChange w:id="559" w:author="Հերմինե Գևորգյան" w:date="2026-02-26T23:44:00Z" w16du:dateUtc="2026-02-26T19:44:00Z">
              <w:tcPr>
                <w:tcW w:w="2836" w:type="dxa"/>
                <w:shd w:val="clear" w:color="auto" w:fill="D9E2F3"/>
                <w:vAlign w:val="center"/>
              </w:tcPr>
            </w:tcPrChange>
          </w:tcPr>
          <w:p w14:paraId="1AAD048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Change w:id="560" w:author="Հերմինե Գևորգյան" w:date="2026-02-26T23:44:00Z" w16du:dateUtc="2026-02-26T19:44:00Z">
              <w:tcPr>
                <w:tcW w:w="6180" w:type="dxa"/>
                <w:vAlign w:val="center"/>
              </w:tcPr>
            </w:tcPrChange>
          </w:tcPr>
          <w:p w14:paraId="7A93ADBE"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5C4BAAE" w14:textId="77777777" w:rsidTr="00B1747C">
        <w:tc>
          <w:tcPr>
            <w:tcW w:w="2836" w:type="dxa"/>
            <w:shd w:val="clear" w:color="auto" w:fill="D9E2F3"/>
            <w:vAlign w:val="center"/>
            <w:tcPrChange w:id="561" w:author="Հերմինե Գևորգյան" w:date="2026-02-26T23:44:00Z" w16du:dateUtc="2026-02-26T19:44:00Z">
              <w:tcPr>
                <w:tcW w:w="2836" w:type="dxa"/>
                <w:shd w:val="clear" w:color="auto" w:fill="D9E2F3"/>
                <w:vAlign w:val="center"/>
              </w:tcPr>
            </w:tcPrChange>
          </w:tcPr>
          <w:p w14:paraId="79AB62A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Change w:id="562" w:author="Հերմինե Գևորգյան" w:date="2026-02-26T23:44:00Z" w16du:dateUtc="2026-02-26T19:44:00Z">
              <w:tcPr>
                <w:tcW w:w="6180" w:type="dxa"/>
                <w:vAlign w:val="center"/>
              </w:tcPr>
            </w:tcPrChange>
          </w:tcPr>
          <w:p w14:paraId="3EF55B8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BCDA254" w14:textId="77777777" w:rsidTr="00B1747C">
        <w:tc>
          <w:tcPr>
            <w:tcW w:w="2836" w:type="dxa"/>
            <w:shd w:val="clear" w:color="auto" w:fill="D9E2F3"/>
            <w:vAlign w:val="center"/>
            <w:tcPrChange w:id="563" w:author="Հերմինե Գևորգյան" w:date="2026-02-26T23:44:00Z" w16du:dateUtc="2026-02-26T19:44:00Z">
              <w:tcPr>
                <w:tcW w:w="2836" w:type="dxa"/>
                <w:shd w:val="clear" w:color="auto" w:fill="D9E2F3"/>
                <w:vAlign w:val="center"/>
              </w:tcPr>
            </w:tcPrChange>
          </w:tcPr>
          <w:p w14:paraId="473A9C5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Change w:id="564" w:author="Հերմինե Գևորգյան" w:date="2026-02-26T23:44:00Z" w16du:dateUtc="2026-02-26T19:44:00Z">
              <w:tcPr>
                <w:tcW w:w="6180" w:type="dxa"/>
                <w:vAlign w:val="center"/>
              </w:tcPr>
            </w:tcPrChange>
          </w:tcPr>
          <w:p w14:paraId="2E8CD4D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FDA3053" w14:textId="77777777" w:rsidTr="00B1747C">
        <w:tc>
          <w:tcPr>
            <w:tcW w:w="2836" w:type="dxa"/>
            <w:shd w:val="clear" w:color="auto" w:fill="D9E2F3"/>
            <w:vAlign w:val="center"/>
            <w:tcPrChange w:id="565" w:author="Հերմինե Գևորգյան" w:date="2026-02-26T23:44:00Z" w16du:dateUtc="2026-02-26T19:44:00Z">
              <w:tcPr>
                <w:tcW w:w="2836" w:type="dxa"/>
                <w:shd w:val="clear" w:color="auto" w:fill="D9E2F3"/>
                <w:vAlign w:val="center"/>
              </w:tcPr>
            </w:tcPrChange>
          </w:tcPr>
          <w:p w14:paraId="4AD95E23"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Change w:id="566" w:author="Հերմինե Գևորգյան" w:date="2026-02-26T23:44:00Z" w16du:dateUtc="2026-02-26T19:44:00Z">
              <w:tcPr>
                <w:tcW w:w="6180" w:type="dxa"/>
                <w:vAlign w:val="center"/>
              </w:tcPr>
            </w:tcPrChange>
          </w:tcPr>
          <w:p w14:paraId="0FFD34A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01355DE" w14:textId="77777777" w:rsidTr="00B1747C">
        <w:tc>
          <w:tcPr>
            <w:tcW w:w="2836" w:type="dxa"/>
            <w:shd w:val="clear" w:color="auto" w:fill="D9E2F3"/>
            <w:vAlign w:val="center"/>
            <w:tcPrChange w:id="567" w:author="Հերմինե Գևորգյան" w:date="2026-02-26T23:44:00Z" w16du:dateUtc="2026-02-26T19:44:00Z">
              <w:tcPr>
                <w:tcW w:w="2836" w:type="dxa"/>
                <w:shd w:val="clear" w:color="auto" w:fill="D9E2F3"/>
                <w:vAlign w:val="center"/>
              </w:tcPr>
            </w:tcPrChange>
          </w:tcPr>
          <w:p w14:paraId="707CE6CC"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Change w:id="568" w:author="Հերմինե Գևորգյան" w:date="2026-02-26T23:44:00Z" w16du:dateUtc="2026-02-26T19:44:00Z">
              <w:tcPr>
                <w:tcW w:w="6180" w:type="dxa"/>
                <w:vAlign w:val="center"/>
              </w:tcPr>
            </w:tcPrChange>
          </w:tcPr>
          <w:p w14:paraId="02AF09B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E4E9713" w14:textId="77777777" w:rsidTr="00B1747C">
        <w:tc>
          <w:tcPr>
            <w:tcW w:w="2836" w:type="dxa"/>
            <w:shd w:val="clear" w:color="auto" w:fill="D9E2F3"/>
            <w:vAlign w:val="center"/>
            <w:tcPrChange w:id="569" w:author="Հերմինե Գևորգյան" w:date="2026-02-26T23:44:00Z" w16du:dateUtc="2026-02-26T19:44:00Z">
              <w:tcPr>
                <w:tcW w:w="2836" w:type="dxa"/>
                <w:shd w:val="clear" w:color="auto" w:fill="D9E2F3"/>
                <w:vAlign w:val="center"/>
              </w:tcPr>
            </w:tcPrChange>
          </w:tcPr>
          <w:p w14:paraId="50D1F094"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Change w:id="570" w:author="Հերմինե Գևորգյան" w:date="2026-02-26T23:44:00Z" w16du:dateUtc="2026-02-26T19:44:00Z">
              <w:tcPr>
                <w:tcW w:w="6180" w:type="dxa"/>
                <w:vAlign w:val="center"/>
              </w:tcPr>
            </w:tcPrChange>
          </w:tcPr>
          <w:p w14:paraId="210740D3" w14:textId="77777777" w:rsidR="00A52F0E" w:rsidRPr="00FD1EE4" w:rsidRDefault="00A52F0E" w:rsidP="00B1747C">
            <w:pPr>
              <w:spacing w:before="240" w:after="240"/>
              <w:rPr>
                <w:rFonts w:ascii="GHEA Grapalat" w:eastAsia="GHEA Grapalat" w:hAnsi="GHEA Grapalat" w:cs="GHEA Grapalat"/>
              </w:rPr>
            </w:pPr>
          </w:p>
        </w:tc>
      </w:tr>
    </w:tbl>
    <w:p w14:paraId="18068521"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Հայտարարագիրը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ներկայացնող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Change w:id="571" w:author="Հերմինե Գևորգյան" w:date="2026-02-26T23:44:00Z" w16du:dateUtc="2026-02-26T19:44:00Z">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PrChange>
      </w:tblPr>
      <w:tblGrid>
        <w:gridCol w:w="2835"/>
        <w:gridCol w:w="6180"/>
        <w:tblGridChange w:id="572">
          <w:tblGrid>
            <w:gridCol w:w="2835"/>
            <w:gridCol w:w="6180"/>
          </w:tblGrid>
        </w:tblGridChange>
      </w:tblGrid>
      <w:tr w:rsidR="00A52F0E" w:rsidRPr="00FD1EE4" w14:paraId="2D5C68FF" w14:textId="77777777" w:rsidTr="00B1747C">
        <w:tc>
          <w:tcPr>
            <w:tcW w:w="2835" w:type="dxa"/>
            <w:shd w:val="clear" w:color="auto" w:fill="D9E2F3"/>
            <w:vAlign w:val="center"/>
            <w:tcPrChange w:id="573" w:author="Հերմինե Գևորգյան" w:date="2026-02-26T23:44:00Z" w16du:dateUtc="2026-02-26T19:44:00Z">
              <w:tcPr>
                <w:tcW w:w="2835" w:type="dxa"/>
                <w:shd w:val="clear" w:color="auto" w:fill="D9E2F3"/>
                <w:vAlign w:val="center"/>
              </w:tcPr>
            </w:tcPrChange>
          </w:tcPr>
          <w:p w14:paraId="4D2DF291"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Change w:id="574" w:author="Հերմինե Գևորգյան" w:date="2026-02-26T23:44:00Z" w16du:dateUtc="2026-02-26T19:44:00Z">
              <w:tcPr>
                <w:tcW w:w="6180" w:type="dxa"/>
                <w:vAlign w:val="center"/>
              </w:tcPr>
            </w:tcPrChange>
          </w:tcPr>
          <w:p w14:paraId="76BF8BA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74B57EF" w14:textId="77777777" w:rsidTr="00B1747C">
        <w:tc>
          <w:tcPr>
            <w:tcW w:w="2835" w:type="dxa"/>
            <w:shd w:val="clear" w:color="auto" w:fill="D9E2F3"/>
            <w:vAlign w:val="center"/>
            <w:tcPrChange w:id="575" w:author="Հերմինե Գևորգյան" w:date="2026-02-26T23:44:00Z" w16du:dateUtc="2026-02-26T19:44:00Z">
              <w:tcPr>
                <w:tcW w:w="2835" w:type="dxa"/>
                <w:shd w:val="clear" w:color="auto" w:fill="D9E2F3"/>
                <w:vAlign w:val="center"/>
              </w:tcPr>
            </w:tcPrChange>
          </w:tcPr>
          <w:p w14:paraId="4D34B97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պաշտոնը</w:t>
            </w:r>
            <w:proofErr w:type="spellEnd"/>
          </w:p>
        </w:tc>
        <w:tc>
          <w:tcPr>
            <w:tcW w:w="6180" w:type="dxa"/>
            <w:vAlign w:val="center"/>
            <w:tcPrChange w:id="576" w:author="Հերմինե Գևորգյան" w:date="2026-02-26T23:44:00Z" w16du:dateUtc="2026-02-26T19:44:00Z">
              <w:tcPr>
                <w:tcW w:w="6180" w:type="dxa"/>
                <w:vAlign w:val="center"/>
              </w:tcPr>
            </w:tcPrChange>
          </w:tcPr>
          <w:p w14:paraId="7ABB8788" w14:textId="77777777" w:rsidR="00A52F0E" w:rsidRPr="00FD1EE4" w:rsidRDefault="00A52F0E" w:rsidP="00B1747C">
            <w:pPr>
              <w:spacing w:before="240" w:after="240"/>
              <w:rPr>
                <w:rFonts w:ascii="GHEA Grapalat" w:eastAsia="GHEA Grapalat" w:hAnsi="GHEA Grapalat" w:cs="GHEA Grapalat"/>
              </w:rPr>
            </w:pPr>
          </w:p>
        </w:tc>
      </w:tr>
    </w:tbl>
    <w:p w14:paraId="7079121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Change w:id="577" w:author="Հերմինե Գևորգյան" w:date="2026-02-26T23:44:00Z" w16du:dateUtc="2026-02-26T19:44:00Z">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PrChange>
      </w:tblPr>
      <w:tblGrid>
        <w:gridCol w:w="2835"/>
        <w:gridCol w:w="6180"/>
        <w:tblGridChange w:id="578">
          <w:tblGrid>
            <w:gridCol w:w="2835"/>
            <w:gridCol w:w="6180"/>
          </w:tblGrid>
        </w:tblGridChange>
      </w:tblGrid>
      <w:tr w:rsidR="00A52F0E" w:rsidRPr="00FD1EE4" w14:paraId="4D049C3C" w14:textId="77777777" w:rsidTr="00B1747C">
        <w:tc>
          <w:tcPr>
            <w:tcW w:w="2835" w:type="dxa"/>
            <w:shd w:val="clear" w:color="auto" w:fill="D9E2F3"/>
            <w:vAlign w:val="center"/>
            <w:tcPrChange w:id="579" w:author="Հերմինե Գևորգյան" w:date="2026-02-26T23:44:00Z" w16du:dateUtc="2026-02-26T19:44:00Z">
              <w:tcPr>
                <w:tcW w:w="2835" w:type="dxa"/>
                <w:shd w:val="clear" w:color="auto" w:fill="D9E2F3"/>
                <w:vAlign w:val="center"/>
              </w:tcPr>
            </w:tcPrChange>
          </w:tcPr>
          <w:p w14:paraId="6FB8B567"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ստորագրման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Change w:id="580" w:author="Հերմինե Գևորգյան" w:date="2026-02-26T23:44:00Z" w16du:dateUtc="2026-02-26T19:44:00Z">
              <w:tcPr>
                <w:tcW w:w="6180" w:type="dxa"/>
                <w:vAlign w:val="center"/>
              </w:tcPr>
            </w:tcPrChange>
          </w:tcPr>
          <w:p w14:paraId="1C142CB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2608A86" w14:textId="77777777" w:rsidTr="00B1747C">
        <w:tc>
          <w:tcPr>
            <w:tcW w:w="2835" w:type="dxa"/>
            <w:shd w:val="clear" w:color="auto" w:fill="D9E2F3"/>
            <w:vAlign w:val="center"/>
            <w:tcPrChange w:id="581" w:author="Հերմինե Գևորգյան" w:date="2026-02-26T23:44:00Z" w16du:dateUtc="2026-02-26T19:44:00Z">
              <w:tcPr>
                <w:tcW w:w="2835" w:type="dxa"/>
                <w:shd w:val="clear" w:color="auto" w:fill="D9E2F3"/>
                <w:vAlign w:val="center"/>
              </w:tcPr>
            </w:tcPrChange>
          </w:tcPr>
          <w:p w14:paraId="44EA7A4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Հայտարարագրի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էջերի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քանակը</w:t>
            </w:r>
            <w:proofErr w:type="spellEnd"/>
          </w:p>
        </w:tc>
        <w:tc>
          <w:tcPr>
            <w:tcW w:w="6180" w:type="dxa"/>
            <w:vAlign w:val="center"/>
            <w:tcPrChange w:id="582" w:author="Հերմինե Գևորգյան" w:date="2026-02-26T23:44:00Z" w16du:dateUtc="2026-02-26T19:44:00Z">
              <w:tcPr>
                <w:tcW w:w="6180" w:type="dxa"/>
                <w:vAlign w:val="center"/>
              </w:tcPr>
            </w:tcPrChange>
          </w:tcPr>
          <w:p w14:paraId="7261860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4FEDBC0" w14:textId="77777777" w:rsidTr="00B1747C">
        <w:tc>
          <w:tcPr>
            <w:tcW w:w="2835" w:type="dxa"/>
            <w:shd w:val="clear" w:color="auto" w:fill="D9E2F3"/>
            <w:vAlign w:val="center"/>
            <w:tcPrChange w:id="583" w:author="Հերմինե Գևորգյան" w:date="2026-02-26T23:44:00Z" w16du:dateUtc="2026-02-26T19:44:00Z">
              <w:tcPr>
                <w:tcW w:w="2835" w:type="dxa"/>
                <w:shd w:val="clear" w:color="auto" w:fill="D9E2F3"/>
                <w:vAlign w:val="center"/>
              </w:tcPr>
            </w:tcPrChange>
          </w:tcPr>
          <w:p w14:paraId="6CAEFC6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ստորագրությունը</w:t>
            </w:r>
            <w:proofErr w:type="spellEnd"/>
          </w:p>
        </w:tc>
        <w:tc>
          <w:tcPr>
            <w:tcW w:w="6180" w:type="dxa"/>
            <w:vAlign w:val="center"/>
            <w:tcPrChange w:id="584" w:author="Հերմինե Գևորգյան" w:date="2026-02-26T23:44:00Z" w16du:dateUtc="2026-02-26T19:44:00Z">
              <w:tcPr>
                <w:tcW w:w="6180" w:type="dxa"/>
                <w:vAlign w:val="center"/>
              </w:tcPr>
            </w:tcPrChange>
          </w:tcPr>
          <w:p w14:paraId="101732A7" w14:textId="77777777" w:rsidR="00A52F0E" w:rsidRPr="00FD1EE4" w:rsidRDefault="00A52F0E" w:rsidP="00B1747C">
            <w:pPr>
              <w:spacing w:before="240" w:after="240"/>
              <w:rPr>
                <w:rFonts w:ascii="GHEA Grapalat" w:eastAsia="GHEA Grapalat" w:hAnsi="GHEA Grapalat" w:cs="GHEA Grapalat"/>
              </w:rPr>
            </w:pPr>
          </w:p>
        </w:tc>
      </w:tr>
    </w:tbl>
    <w:p w14:paraId="20413F9A" w14:textId="77777777" w:rsidR="00A52F0E" w:rsidRPr="00FD1EE4" w:rsidRDefault="00A52F0E" w:rsidP="00A52F0E">
      <w:pPr>
        <w:rPr>
          <w:rFonts w:ascii="GHEA Grapalat" w:eastAsia="GHEA Grapalat" w:hAnsi="GHEA Grapalat" w:cs="GHEA Grapalat"/>
        </w:rPr>
      </w:pPr>
    </w:p>
    <w:p w14:paraId="0231AB2D" w14:textId="77777777" w:rsidR="00A52F0E" w:rsidRPr="00FD1EE4" w:rsidRDefault="00A52F0E" w:rsidP="00A52F0E">
      <w:pPr>
        <w:rPr>
          <w:rFonts w:ascii="GHEA Grapalat" w:eastAsia="GHEA Grapalat" w:hAnsi="GHEA Grapalat" w:cs="GHEA Grapalat"/>
        </w:rPr>
      </w:pPr>
      <w:r w:rsidRPr="00FD1EE4">
        <w:rPr>
          <w:rFonts w:ascii="GHEA Grapalat" w:hAnsi="GHEA Grapalat"/>
        </w:rPr>
        <w:br w:type="page"/>
      </w:r>
    </w:p>
    <w:p w14:paraId="4680819D" w14:textId="77777777" w:rsidR="00A52F0E" w:rsidRPr="00FD1EE4"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FD1EE4">
        <w:rPr>
          <w:rFonts w:ascii="GHEA Grapalat" w:eastAsia="GHEA Grapalat" w:hAnsi="GHEA Grapalat" w:cs="GHEA Grapalat"/>
          <w:b/>
          <w:color w:val="000000"/>
        </w:rPr>
        <w:lastRenderedPageBreak/>
        <w:t>Բաժնետոմսերի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b/>
          <w:color w:val="000000"/>
        </w:rPr>
        <w:t>ցուցակման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4AF93A94"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Բաժնետոմսերի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ցուցակման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Change w:id="585" w:author="Հերմինե Գևորգյան" w:date="2026-02-26T23:44:00Z" w16du:dateUtc="2026-02-26T19:44:00Z">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PrChange>
      </w:tblPr>
      <w:tblGrid>
        <w:gridCol w:w="2835"/>
        <w:gridCol w:w="6180"/>
        <w:tblGridChange w:id="586">
          <w:tblGrid>
            <w:gridCol w:w="2835"/>
            <w:gridCol w:w="6180"/>
          </w:tblGrid>
        </w:tblGridChange>
      </w:tblGrid>
      <w:tr w:rsidR="00A52F0E" w:rsidRPr="00FD1EE4" w14:paraId="3255A47D" w14:textId="77777777" w:rsidTr="00B1747C">
        <w:tc>
          <w:tcPr>
            <w:tcW w:w="2835" w:type="dxa"/>
            <w:shd w:val="clear" w:color="auto" w:fill="D9E2F3"/>
            <w:vAlign w:val="center"/>
            <w:tcPrChange w:id="587" w:author="Հերմինե Գևորգյան" w:date="2026-02-26T23:44:00Z" w16du:dateUtc="2026-02-26T19:44:00Z">
              <w:tcPr>
                <w:tcW w:w="2835" w:type="dxa"/>
                <w:shd w:val="clear" w:color="auto" w:fill="D9E2F3"/>
                <w:vAlign w:val="center"/>
              </w:tcPr>
            </w:tcPrChange>
          </w:tcPr>
          <w:p w14:paraId="564928B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Change w:id="588" w:author="Հերմինե Գևորգյան" w:date="2026-02-26T23:44:00Z" w16du:dateUtc="2026-02-26T19:44:00Z">
              <w:tcPr>
                <w:tcW w:w="6180" w:type="dxa"/>
                <w:vAlign w:val="center"/>
              </w:tcPr>
            </w:tcPrChange>
          </w:tcPr>
          <w:p w14:paraId="4FACC6D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0E1489A" w14:textId="77777777" w:rsidTr="00B1747C">
        <w:tc>
          <w:tcPr>
            <w:tcW w:w="2835" w:type="dxa"/>
            <w:shd w:val="clear" w:color="auto" w:fill="D9E2F3"/>
            <w:vAlign w:val="center"/>
            <w:tcPrChange w:id="589" w:author="Հերմինե Գևորգյան" w:date="2026-02-26T23:44:00Z" w16du:dateUtc="2026-02-26T19:44:00Z">
              <w:tcPr>
                <w:tcW w:w="2835" w:type="dxa"/>
                <w:shd w:val="clear" w:color="auto" w:fill="D9E2F3"/>
                <w:vAlign w:val="center"/>
              </w:tcPr>
            </w:tcPrChange>
          </w:tcPr>
          <w:p w14:paraId="1A941C97"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Change w:id="590" w:author="Հերմինե Գևորգյան" w:date="2026-02-26T23:44:00Z" w16du:dateUtc="2026-02-26T19:44:00Z">
              <w:tcPr>
                <w:tcW w:w="6180" w:type="dxa"/>
                <w:vAlign w:val="center"/>
              </w:tcPr>
            </w:tcPrChange>
          </w:tcPr>
          <w:p w14:paraId="3F1983C7" w14:textId="77777777" w:rsidR="00A52F0E" w:rsidRPr="00FD1EE4" w:rsidRDefault="00A52F0E" w:rsidP="00B1747C">
            <w:pPr>
              <w:spacing w:before="240" w:after="240"/>
              <w:rPr>
                <w:rFonts w:ascii="GHEA Grapalat" w:eastAsia="GHEA Grapalat" w:hAnsi="GHEA Grapalat" w:cs="GHEA Grapalat"/>
              </w:rPr>
            </w:pPr>
          </w:p>
        </w:tc>
      </w:tr>
    </w:tbl>
    <w:p w14:paraId="6DAB1795"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Կազմակերպությունը</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վ</w:t>
      </w:r>
      <w:r w:rsidRPr="00FD1EE4">
        <w:rPr>
          <w:rFonts w:ascii="GHEA Grapalat" w:eastAsia="GHEA Grapalat" w:hAnsi="GHEA Grapalat" w:cs="GHEA Grapalat"/>
          <w:i/>
          <w:color w:val="000000"/>
        </w:rPr>
        <w:t>երահսկող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իրավաբանական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Change w:id="591" w:author="Հերմինե Գևորգյան" w:date="2026-02-26T23:44:00Z" w16du:dateUtc="2026-02-26T19:44:00Z">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PrChange>
      </w:tblPr>
      <w:tblGrid>
        <w:gridCol w:w="2835"/>
        <w:gridCol w:w="6180"/>
        <w:tblGridChange w:id="592">
          <w:tblGrid>
            <w:gridCol w:w="2835"/>
            <w:gridCol w:w="6180"/>
          </w:tblGrid>
        </w:tblGridChange>
      </w:tblGrid>
      <w:tr w:rsidR="00A52F0E" w:rsidRPr="00FD1EE4" w14:paraId="5361F522" w14:textId="77777777" w:rsidTr="00B1747C">
        <w:tc>
          <w:tcPr>
            <w:tcW w:w="2835" w:type="dxa"/>
            <w:shd w:val="clear" w:color="auto" w:fill="D9E2F3"/>
            <w:vAlign w:val="center"/>
            <w:tcPrChange w:id="593" w:author="Հերմինե Գևորգյան" w:date="2026-02-26T23:44:00Z" w16du:dateUtc="2026-02-26T19:44:00Z">
              <w:tcPr>
                <w:tcW w:w="2835" w:type="dxa"/>
                <w:shd w:val="clear" w:color="auto" w:fill="D9E2F3"/>
                <w:vAlign w:val="center"/>
              </w:tcPr>
            </w:tcPrChange>
          </w:tcPr>
          <w:p w14:paraId="57B48E9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Change w:id="594" w:author="Հերմինե Գևորգյան" w:date="2026-02-26T23:44:00Z" w16du:dateUtc="2026-02-26T19:44:00Z">
              <w:tcPr>
                <w:tcW w:w="6180" w:type="dxa"/>
                <w:vAlign w:val="center"/>
              </w:tcPr>
            </w:tcPrChange>
          </w:tcPr>
          <w:p w14:paraId="44CEFA37"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7DC2B51" w14:textId="77777777" w:rsidTr="00B1747C">
        <w:tc>
          <w:tcPr>
            <w:tcW w:w="2835" w:type="dxa"/>
            <w:shd w:val="clear" w:color="auto" w:fill="D9E2F3"/>
            <w:vAlign w:val="center"/>
            <w:tcPrChange w:id="595" w:author="Հերմինե Գևորգյան" w:date="2026-02-26T23:44:00Z" w16du:dateUtc="2026-02-26T19:44:00Z">
              <w:tcPr>
                <w:tcW w:w="2835" w:type="dxa"/>
                <w:shd w:val="clear" w:color="auto" w:fill="D9E2F3"/>
                <w:vAlign w:val="center"/>
              </w:tcPr>
            </w:tcPrChange>
          </w:tcPr>
          <w:p w14:paraId="7005FB6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Change w:id="596" w:author="Հերմինե Գևորգյան" w:date="2026-02-26T23:44:00Z" w16du:dateUtc="2026-02-26T19:44:00Z">
              <w:tcPr>
                <w:tcW w:w="6180" w:type="dxa"/>
                <w:vAlign w:val="center"/>
              </w:tcPr>
            </w:tcPrChange>
          </w:tcPr>
          <w:p w14:paraId="308BA23F"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9BA94D1" w14:textId="77777777" w:rsidTr="00B1747C">
        <w:tc>
          <w:tcPr>
            <w:tcW w:w="2835" w:type="dxa"/>
            <w:shd w:val="clear" w:color="auto" w:fill="D9E2F3"/>
            <w:vAlign w:val="center"/>
            <w:tcPrChange w:id="597" w:author="Հերմինե Գևորգյան" w:date="2026-02-26T23:44:00Z" w16du:dateUtc="2026-02-26T19:44:00Z">
              <w:tcPr>
                <w:tcW w:w="2835" w:type="dxa"/>
                <w:shd w:val="clear" w:color="auto" w:fill="D9E2F3"/>
                <w:vAlign w:val="center"/>
              </w:tcPr>
            </w:tcPrChange>
          </w:tcPr>
          <w:p w14:paraId="5476B9D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Change w:id="598" w:author="Հերմինե Գևորգյան" w:date="2026-02-26T23:44:00Z" w16du:dateUtc="2026-02-26T19:44:00Z">
              <w:tcPr>
                <w:tcW w:w="6180" w:type="dxa"/>
                <w:vAlign w:val="center"/>
              </w:tcPr>
            </w:tcPrChange>
          </w:tcPr>
          <w:p w14:paraId="69C51B7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72F7ABD" w14:textId="77777777" w:rsidTr="00B1747C">
        <w:tc>
          <w:tcPr>
            <w:tcW w:w="2835" w:type="dxa"/>
            <w:shd w:val="clear" w:color="auto" w:fill="D9E2F3"/>
            <w:vAlign w:val="center"/>
            <w:tcPrChange w:id="599" w:author="Հերմինե Գևորգյան" w:date="2026-02-26T23:44:00Z" w16du:dateUtc="2026-02-26T19:44:00Z">
              <w:tcPr>
                <w:tcW w:w="2835" w:type="dxa"/>
                <w:shd w:val="clear" w:color="auto" w:fill="D9E2F3"/>
                <w:vAlign w:val="center"/>
              </w:tcPr>
            </w:tcPrChange>
          </w:tcPr>
          <w:p w14:paraId="15EBFCC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Change w:id="600" w:author="Հերմինե Գևորգյան" w:date="2026-02-26T23:44:00Z" w16du:dateUtc="2026-02-26T19:44:00Z">
              <w:tcPr>
                <w:tcW w:w="6180" w:type="dxa"/>
                <w:vAlign w:val="center"/>
              </w:tcPr>
            </w:tcPrChange>
          </w:tcPr>
          <w:p w14:paraId="194E2D6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D96572D" w14:textId="77777777" w:rsidTr="00B1747C">
        <w:tc>
          <w:tcPr>
            <w:tcW w:w="2835" w:type="dxa"/>
            <w:shd w:val="clear" w:color="auto" w:fill="D9E2F3"/>
            <w:vAlign w:val="center"/>
            <w:tcPrChange w:id="601" w:author="Հերմինե Գևորգյան" w:date="2026-02-26T23:44:00Z" w16du:dateUtc="2026-02-26T19:44:00Z">
              <w:tcPr>
                <w:tcW w:w="2835" w:type="dxa"/>
                <w:shd w:val="clear" w:color="auto" w:fill="D9E2F3"/>
                <w:vAlign w:val="center"/>
              </w:tcPr>
            </w:tcPrChange>
          </w:tcPr>
          <w:p w14:paraId="23848DB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Change w:id="602" w:author="Հերմինե Գևորգյան" w:date="2026-02-26T23:44:00Z" w16du:dateUtc="2026-02-26T19:44:00Z">
              <w:tcPr>
                <w:tcW w:w="6180" w:type="dxa"/>
                <w:vAlign w:val="center"/>
              </w:tcPr>
            </w:tcPrChange>
          </w:tcPr>
          <w:p w14:paraId="2F3D4BE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0021FA9" w14:textId="77777777" w:rsidTr="00B1747C">
        <w:tc>
          <w:tcPr>
            <w:tcW w:w="2835" w:type="dxa"/>
            <w:shd w:val="clear" w:color="auto" w:fill="D9E2F3"/>
            <w:vAlign w:val="center"/>
            <w:tcPrChange w:id="603" w:author="Հերմինե Գևորգյան" w:date="2026-02-26T23:44:00Z" w16du:dateUtc="2026-02-26T19:44:00Z">
              <w:tcPr>
                <w:tcW w:w="2835" w:type="dxa"/>
                <w:shd w:val="clear" w:color="auto" w:fill="D9E2F3"/>
                <w:vAlign w:val="center"/>
              </w:tcPr>
            </w:tcPrChange>
          </w:tcPr>
          <w:p w14:paraId="6B9B4D4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Change w:id="604" w:author="Հերմինե Գևորգյան" w:date="2026-02-26T23:44:00Z" w16du:dateUtc="2026-02-26T19:44:00Z">
              <w:tcPr>
                <w:tcW w:w="6180" w:type="dxa"/>
                <w:vAlign w:val="center"/>
              </w:tcPr>
            </w:tcPrChange>
          </w:tcPr>
          <w:p w14:paraId="3FEFDD1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1E2EC07" w14:textId="77777777" w:rsidTr="00B1747C">
        <w:tc>
          <w:tcPr>
            <w:tcW w:w="2835" w:type="dxa"/>
            <w:shd w:val="clear" w:color="auto" w:fill="D9E2F3"/>
            <w:vAlign w:val="center"/>
            <w:tcPrChange w:id="605" w:author="Հերմինե Գևորգյան" w:date="2026-02-26T23:44:00Z" w16du:dateUtc="2026-02-26T19:44:00Z">
              <w:tcPr>
                <w:tcW w:w="2835" w:type="dxa"/>
                <w:shd w:val="clear" w:color="auto" w:fill="D9E2F3"/>
                <w:vAlign w:val="center"/>
              </w:tcPr>
            </w:tcPrChange>
          </w:tcPr>
          <w:p w14:paraId="1C8581D8"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Change w:id="606" w:author="Հերմինե Գևորգյան" w:date="2026-02-26T23:44:00Z" w16du:dateUtc="2026-02-26T19:44:00Z">
              <w:tcPr>
                <w:tcW w:w="6180" w:type="dxa"/>
                <w:vAlign w:val="center"/>
              </w:tcPr>
            </w:tcPrChange>
          </w:tcPr>
          <w:p w14:paraId="48D3013A" w14:textId="77777777" w:rsidR="00A52F0E" w:rsidRPr="00FD1EE4" w:rsidRDefault="00A52F0E" w:rsidP="00B1747C">
            <w:pPr>
              <w:spacing w:before="240" w:after="240"/>
              <w:rPr>
                <w:rFonts w:ascii="GHEA Grapalat" w:eastAsia="GHEA Grapalat" w:hAnsi="GHEA Grapalat" w:cs="GHEA Grapalat"/>
              </w:rPr>
            </w:pPr>
          </w:p>
        </w:tc>
      </w:tr>
    </w:tbl>
    <w:p w14:paraId="5985C034" w14:textId="77777777" w:rsidR="00A52F0E" w:rsidRPr="00574FF7"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574FF7">
        <w:rPr>
          <w:rFonts w:ascii="GHEA Grapalat" w:eastAsia="GHEA Grapalat" w:hAnsi="GHEA Grapalat" w:cs="GHEA Grapalat"/>
          <w:i/>
          <w:iCs/>
        </w:rPr>
        <w:t>Վերահսկողության</w:t>
      </w:r>
      <w:proofErr w:type="spellEnd"/>
      <w:r w:rsidRPr="00574FF7">
        <w:rPr>
          <w:rFonts w:ascii="GHEA Grapalat" w:eastAsia="GHEA Grapalat" w:hAnsi="GHEA Grapalat" w:cs="GHEA Grapalat"/>
          <w:i/>
          <w:iCs/>
        </w:rPr>
        <w:t xml:space="preserve"> </w:t>
      </w:r>
      <w:proofErr w:type="spellStart"/>
      <w:r w:rsidRPr="00574FF7">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Change w:id="607" w:author="Հերմինե Գևորգյան" w:date="2026-02-26T23:44:00Z" w16du:dateUtc="2026-02-26T19:44:00Z">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PrChange>
      </w:tblPr>
      <w:tblGrid>
        <w:gridCol w:w="2836"/>
        <w:gridCol w:w="6178"/>
        <w:tblGridChange w:id="608">
          <w:tblGrid>
            <w:gridCol w:w="2836"/>
            <w:gridCol w:w="6178"/>
          </w:tblGrid>
        </w:tblGridChange>
      </w:tblGrid>
      <w:tr w:rsidR="00A52F0E" w:rsidRPr="00FD1EE4" w14:paraId="0C10A84B" w14:textId="77777777" w:rsidTr="00B1747C">
        <w:tc>
          <w:tcPr>
            <w:tcW w:w="2836" w:type="dxa"/>
            <w:shd w:val="clear" w:color="auto" w:fill="D9E2F3"/>
            <w:vAlign w:val="center"/>
            <w:tcPrChange w:id="609" w:author="Հերմինե Գևորգյան" w:date="2026-02-26T23:44:00Z" w16du:dateUtc="2026-02-26T19:44:00Z">
              <w:tcPr>
                <w:tcW w:w="2836" w:type="dxa"/>
                <w:shd w:val="clear" w:color="auto" w:fill="D9E2F3"/>
                <w:vAlign w:val="center"/>
              </w:tcPr>
            </w:tcPrChange>
          </w:tcPr>
          <w:p w14:paraId="7B2B67C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78" w:type="dxa"/>
            <w:vAlign w:val="center"/>
            <w:tcPrChange w:id="610" w:author="Հերմինե Գևորգյան" w:date="2026-02-26T23:44:00Z" w16du:dateUtc="2026-02-26T19:44:00Z">
              <w:tcPr>
                <w:tcW w:w="6178" w:type="dxa"/>
                <w:vAlign w:val="center"/>
              </w:tcPr>
            </w:tcPrChange>
          </w:tcPr>
          <w:p w14:paraId="4B3A064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B054C15" w14:textId="77777777" w:rsidTr="00B1747C">
        <w:tc>
          <w:tcPr>
            <w:tcW w:w="2836" w:type="dxa"/>
            <w:shd w:val="clear" w:color="auto" w:fill="D9E2F3"/>
            <w:vAlign w:val="center"/>
            <w:tcPrChange w:id="611" w:author="Հերմինե Գևորգյան" w:date="2026-02-26T23:44:00Z" w16du:dateUtc="2026-02-26T19:44:00Z">
              <w:tcPr>
                <w:tcW w:w="2836" w:type="dxa"/>
                <w:shd w:val="clear" w:color="auto" w:fill="D9E2F3"/>
                <w:vAlign w:val="center"/>
              </w:tcPr>
            </w:tcPrChange>
          </w:tcPr>
          <w:p w14:paraId="7615036F"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78" w:type="dxa"/>
            <w:vAlign w:val="center"/>
            <w:tcPrChange w:id="612" w:author="Հերմինե Գևորգյան" w:date="2026-02-26T23:44:00Z" w16du:dateUtc="2026-02-26T19:44:00Z">
              <w:tcPr>
                <w:tcW w:w="6178" w:type="dxa"/>
                <w:vAlign w:val="center"/>
              </w:tcPr>
            </w:tcPrChange>
          </w:tcPr>
          <w:p w14:paraId="1F31B063" w14:textId="77777777" w:rsidR="00A52F0E" w:rsidRPr="00FD1EE4" w:rsidRDefault="00A52F0E" w:rsidP="00B1747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50489191" w14:textId="77777777" w:rsidR="00A52F0E" w:rsidRPr="00FD1EE4" w:rsidRDefault="00A52F0E" w:rsidP="00B1747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14:paraId="65448463" w14:textId="77777777" w:rsidR="00A52F0E" w:rsidRPr="00FD1EE4" w:rsidRDefault="00A52F0E" w:rsidP="00A52F0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1097C41A"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Պետության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համայնքի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կամ</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միջազգային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կազմակերպության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մասնակցությունը</w:t>
      </w:r>
      <w:proofErr w:type="spellEnd"/>
    </w:p>
    <w:p w14:paraId="294ACFC5"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Պետության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համայնքի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Change w:id="613" w:author="Հերմինե Գևորգյան" w:date="2026-02-26T23:44:00Z" w16du:dateUtc="2026-02-26T19:44:00Z">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PrChange>
      </w:tblPr>
      <w:tblGrid>
        <w:gridCol w:w="2837"/>
        <w:gridCol w:w="6180"/>
        <w:tblGridChange w:id="614">
          <w:tblGrid>
            <w:gridCol w:w="2837"/>
            <w:gridCol w:w="6180"/>
          </w:tblGrid>
        </w:tblGridChange>
      </w:tblGrid>
      <w:tr w:rsidR="00A52F0E" w:rsidRPr="00FD1EE4" w14:paraId="089383EB" w14:textId="77777777" w:rsidTr="00B1747C">
        <w:tc>
          <w:tcPr>
            <w:tcW w:w="2837" w:type="dxa"/>
            <w:shd w:val="clear" w:color="auto" w:fill="D9E2F3"/>
            <w:vAlign w:val="center"/>
            <w:tcPrChange w:id="615" w:author="Հերմինե Գևորգյան" w:date="2026-02-26T23:44:00Z" w16du:dateUtc="2026-02-26T19:44:00Z">
              <w:tcPr>
                <w:tcW w:w="2837" w:type="dxa"/>
                <w:shd w:val="clear" w:color="auto" w:fill="D9E2F3"/>
                <w:vAlign w:val="center"/>
              </w:tcPr>
            </w:tcPrChange>
          </w:tcPr>
          <w:p w14:paraId="3611867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Change w:id="616" w:author="Հերմինե Գևորգյան" w:date="2026-02-26T23:44:00Z" w16du:dateUtc="2026-02-26T19:44:00Z">
              <w:tcPr>
                <w:tcW w:w="6180" w:type="dxa"/>
                <w:vAlign w:val="center"/>
              </w:tcPr>
            </w:tcPrChange>
          </w:tcPr>
          <w:p w14:paraId="5961660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6515129" w14:textId="77777777" w:rsidTr="00B1747C">
        <w:tc>
          <w:tcPr>
            <w:tcW w:w="2837" w:type="dxa"/>
            <w:shd w:val="clear" w:color="auto" w:fill="D9E2F3"/>
            <w:vAlign w:val="center"/>
            <w:tcPrChange w:id="617" w:author="Հերմինե Գևորգյան" w:date="2026-02-26T23:44:00Z" w16du:dateUtc="2026-02-26T19:44:00Z">
              <w:tcPr>
                <w:tcW w:w="2837" w:type="dxa"/>
                <w:shd w:val="clear" w:color="auto" w:fill="D9E2F3"/>
                <w:vAlign w:val="center"/>
              </w:tcPr>
            </w:tcPrChange>
          </w:tcPr>
          <w:p w14:paraId="1E38876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Change w:id="618" w:author="Հերմինե Գևորգյան" w:date="2026-02-26T23:44:00Z" w16du:dateUtc="2026-02-26T19:44:00Z">
              <w:tcPr>
                <w:tcW w:w="6180" w:type="dxa"/>
                <w:vAlign w:val="center"/>
              </w:tcPr>
            </w:tcPrChange>
          </w:tcPr>
          <w:p w14:paraId="79AEE9EE"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D5B47DF" w14:textId="77777777" w:rsidTr="00B1747C">
        <w:tc>
          <w:tcPr>
            <w:tcW w:w="2837" w:type="dxa"/>
            <w:shd w:val="clear" w:color="auto" w:fill="D9E2F3"/>
            <w:vAlign w:val="center"/>
            <w:tcPrChange w:id="619" w:author="Հերմինե Գևորգյան" w:date="2026-02-26T23:44:00Z" w16du:dateUtc="2026-02-26T19:44:00Z">
              <w:tcPr>
                <w:tcW w:w="2837" w:type="dxa"/>
                <w:shd w:val="clear" w:color="auto" w:fill="D9E2F3"/>
                <w:vAlign w:val="center"/>
              </w:tcPr>
            </w:tcPrChange>
          </w:tcPr>
          <w:p w14:paraId="38A37BEB"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Change w:id="620" w:author="Հերմինե Գևորգյան" w:date="2026-02-26T23:44:00Z" w16du:dateUtc="2026-02-26T19:44:00Z">
              <w:tcPr>
                <w:tcW w:w="6180" w:type="dxa"/>
                <w:vAlign w:val="center"/>
              </w:tcPr>
            </w:tcPrChange>
          </w:tcPr>
          <w:p w14:paraId="72D5C108"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0CBD62D" w14:textId="77777777" w:rsidTr="00B1747C">
        <w:tc>
          <w:tcPr>
            <w:tcW w:w="2837" w:type="dxa"/>
            <w:shd w:val="clear" w:color="auto" w:fill="D9E2F3"/>
            <w:vAlign w:val="center"/>
            <w:tcPrChange w:id="621" w:author="Հերմինե Գևորգյան" w:date="2026-02-26T23:44:00Z" w16du:dateUtc="2026-02-26T19:44:00Z">
              <w:tcPr>
                <w:tcW w:w="2837" w:type="dxa"/>
                <w:shd w:val="clear" w:color="auto" w:fill="D9E2F3"/>
                <w:vAlign w:val="center"/>
              </w:tcPr>
            </w:tcPrChange>
          </w:tcPr>
          <w:p w14:paraId="01E0E226"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Change w:id="622" w:author="Հերմինե Գևորգյան" w:date="2026-02-26T23:44:00Z" w16du:dateUtc="2026-02-26T19:44:00Z">
              <w:tcPr>
                <w:tcW w:w="6180" w:type="dxa"/>
                <w:vAlign w:val="center"/>
              </w:tcPr>
            </w:tcPrChange>
          </w:tcPr>
          <w:p w14:paraId="2B507EC2"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4A1B9FBC"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14:paraId="46E43EE2"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Միջազգային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Change w:id="623" w:author="Հերմինե Գևորգյան" w:date="2026-02-26T23:44:00Z" w16du:dateUtc="2026-02-26T19:44:00Z">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PrChange>
      </w:tblPr>
      <w:tblGrid>
        <w:gridCol w:w="2837"/>
        <w:gridCol w:w="6180"/>
        <w:tblGridChange w:id="624">
          <w:tblGrid>
            <w:gridCol w:w="2837"/>
            <w:gridCol w:w="6180"/>
          </w:tblGrid>
        </w:tblGridChange>
      </w:tblGrid>
      <w:tr w:rsidR="00A52F0E" w:rsidRPr="00FD1EE4" w14:paraId="63D2FB7A" w14:textId="77777777" w:rsidTr="00B1747C">
        <w:tc>
          <w:tcPr>
            <w:tcW w:w="2837" w:type="dxa"/>
            <w:shd w:val="clear" w:color="auto" w:fill="D9E2F3"/>
            <w:vAlign w:val="center"/>
            <w:tcPrChange w:id="625" w:author="Հերմինե Գևորգյան" w:date="2026-02-26T23:44:00Z" w16du:dateUtc="2026-02-26T19:44:00Z">
              <w:tcPr>
                <w:tcW w:w="2837" w:type="dxa"/>
                <w:shd w:val="clear" w:color="auto" w:fill="D9E2F3"/>
                <w:vAlign w:val="center"/>
              </w:tcPr>
            </w:tcPrChange>
          </w:tcPr>
          <w:p w14:paraId="3D4D495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Change w:id="626" w:author="Հերմինե Գևորգյան" w:date="2026-02-26T23:44:00Z" w16du:dateUtc="2026-02-26T19:44:00Z">
              <w:tcPr>
                <w:tcW w:w="6180" w:type="dxa"/>
                <w:vAlign w:val="center"/>
              </w:tcPr>
            </w:tcPrChange>
          </w:tcPr>
          <w:p w14:paraId="5903049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EE102E6" w14:textId="77777777" w:rsidTr="00B1747C">
        <w:tc>
          <w:tcPr>
            <w:tcW w:w="2837" w:type="dxa"/>
            <w:shd w:val="clear" w:color="auto" w:fill="D9E2F3"/>
            <w:vAlign w:val="center"/>
            <w:tcPrChange w:id="627" w:author="Հերմինե Գևորգյան" w:date="2026-02-26T23:44:00Z" w16du:dateUtc="2026-02-26T19:44:00Z">
              <w:tcPr>
                <w:tcW w:w="2837" w:type="dxa"/>
                <w:shd w:val="clear" w:color="auto" w:fill="D9E2F3"/>
                <w:vAlign w:val="center"/>
              </w:tcPr>
            </w:tcPrChange>
          </w:tcPr>
          <w:p w14:paraId="30065821"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Change w:id="628" w:author="Հերմինե Գևորգյան" w:date="2026-02-26T23:44:00Z" w16du:dateUtc="2026-02-26T19:44:00Z">
              <w:tcPr>
                <w:tcW w:w="6180" w:type="dxa"/>
                <w:vAlign w:val="center"/>
              </w:tcPr>
            </w:tcPrChange>
          </w:tcPr>
          <w:p w14:paraId="7E6FB78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360560B" w14:textId="77777777" w:rsidTr="00B1747C">
        <w:tc>
          <w:tcPr>
            <w:tcW w:w="2837" w:type="dxa"/>
            <w:shd w:val="clear" w:color="auto" w:fill="D9E2F3"/>
            <w:vAlign w:val="center"/>
            <w:tcPrChange w:id="629" w:author="Հերմինե Գևորգյան" w:date="2026-02-26T23:44:00Z" w16du:dateUtc="2026-02-26T19:44:00Z">
              <w:tcPr>
                <w:tcW w:w="2837" w:type="dxa"/>
                <w:shd w:val="clear" w:color="auto" w:fill="D9E2F3"/>
                <w:vAlign w:val="center"/>
              </w:tcPr>
            </w:tcPrChange>
          </w:tcPr>
          <w:p w14:paraId="3938FC6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Change w:id="630" w:author="Հերմինե Գևորգյան" w:date="2026-02-26T23:44:00Z" w16du:dateUtc="2026-02-26T19:44:00Z">
              <w:tcPr>
                <w:tcW w:w="6180" w:type="dxa"/>
                <w:vAlign w:val="center"/>
              </w:tcPr>
            </w:tcPrChange>
          </w:tcPr>
          <w:p w14:paraId="5A380D3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AEA1637" w14:textId="77777777" w:rsidTr="00B1747C">
        <w:tc>
          <w:tcPr>
            <w:tcW w:w="2837" w:type="dxa"/>
            <w:shd w:val="clear" w:color="auto" w:fill="D9E2F3"/>
            <w:vAlign w:val="center"/>
            <w:tcPrChange w:id="631" w:author="Հերմինե Գևորգյան" w:date="2026-02-26T23:44:00Z" w16du:dateUtc="2026-02-26T19:44:00Z">
              <w:tcPr>
                <w:tcW w:w="2837" w:type="dxa"/>
                <w:shd w:val="clear" w:color="auto" w:fill="D9E2F3"/>
                <w:vAlign w:val="center"/>
              </w:tcPr>
            </w:tcPrChange>
          </w:tcPr>
          <w:p w14:paraId="11D1B406"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Change w:id="632" w:author="Հերմինե Գևորգյան" w:date="2026-02-26T23:44:00Z" w16du:dateUtc="2026-02-26T19:44:00Z">
              <w:tcPr>
                <w:tcW w:w="6180" w:type="dxa"/>
                <w:vAlign w:val="center"/>
              </w:tcPr>
            </w:tcPrChange>
          </w:tcPr>
          <w:p w14:paraId="34F3FD5B"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0F4B6839"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14:paraId="61632F12" w14:textId="77777777" w:rsidR="00A52F0E" w:rsidRPr="00FD1EE4" w:rsidRDefault="00A52F0E" w:rsidP="00A52F0E">
      <w:pPr>
        <w:rPr>
          <w:rFonts w:ascii="GHEA Grapalat" w:eastAsia="GHEA Grapalat" w:hAnsi="GHEA Grapalat" w:cs="GHEA Grapalat"/>
          <w:b/>
        </w:rPr>
      </w:pPr>
      <w:r w:rsidRPr="00FD1EE4">
        <w:rPr>
          <w:rFonts w:ascii="GHEA Grapalat" w:hAnsi="GHEA Grapalat"/>
        </w:rPr>
        <w:br w:type="page"/>
      </w:r>
    </w:p>
    <w:p w14:paraId="35119F61"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Իրական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շահառուի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001C1DEA"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ինքնությունը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հավաստող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Change w:id="633" w:author="Հերմինե Գևորգյան" w:date="2026-02-26T23:44:00Z" w16du:dateUtc="2026-02-26T19:44:00Z">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PrChange>
      </w:tblPr>
      <w:tblGrid>
        <w:gridCol w:w="2836"/>
        <w:gridCol w:w="6178"/>
        <w:tblGridChange w:id="634">
          <w:tblGrid>
            <w:gridCol w:w="2836"/>
            <w:gridCol w:w="6178"/>
          </w:tblGrid>
        </w:tblGridChange>
      </w:tblGrid>
      <w:tr w:rsidR="00A52F0E" w:rsidRPr="00FD1EE4" w14:paraId="3F778247" w14:textId="77777777" w:rsidTr="00B1747C">
        <w:tc>
          <w:tcPr>
            <w:tcW w:w="2836" w:type="dxa"/>
            <w:shd w:val="clear" w:color="auto" w:fill="D9E2F3"/>
            <w:vAlign w:val="center"/>
            <w:tcPrChange w:id="635" w:author="Հերմինե Գևորգյան" w:date="2026-02-26T23:44:00Z" w16du:dateUtc="2026-02-26T19:44:00Z">
              <w:tcPr>
                <w:tcW w:w="2836" w:type="dxa"/>
                <w:shd w:val="clear" w:color="auto" w:fill="D9E2F3"/>
                <w:vAlign w:val="center"/>
              </w:tcPr>
            </w:tcPrChange>
          </w:tcPr>
          <w:p w14:paraId="51B44D0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p>
        </w:tc>
        <w:tc>
          <w:tcPr>
            <w:tcW w:w="6178" w:type="dxa"/>
            <w:vAlign w:val="center"/>
            <w:tcPrChange w:id="636" w:author="Հերմինե Գևորգյան" w:date="2026-02-26T23:44:00Z" w16du:dateUtc="2026-02-26T19:44:00Z">
              <w:tcPr>
                <w:tcW w:w="6178" w:type="dxa"/>
                <w:vAlign w:val="center"/>
              </w:tcPr>
            </w:tcPrChange>
          </w:tcPr>
          <w:p w14:paraId="0CFC208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74D564B" w14:textId="77777777" w:rsidTr="00B1747C">
        <w:tc>
          <w:tcPr>
            <w:tcW w:w="2836" w:type="dxa"/>
            <w:shd w:val="clear" w:color="auto" w:fill="D9E2F3"/>
            <w:vAlign w:val="center"/>
            <w:tcPrChange w:id="637" w:author="Հերմինե Գևորգյան" w:date="2026-02-26T23:44:00Z" w16du:dateUtc="2026-02-26T19:44:00Z">
              <w:tcPr>
                <w:tcW w:w="2836" w:type="dxa"/>
                <w:shd w:val="clear" w:color="auto" w:fill="D9E2F3"/>
                <w:vAlign w:val="center"/>
              </w:tcPr>
            </w:tcPrChange>
          </w:tcPr>
          <w:p w14:paraId="66CDA4F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p>
        </w:tc>
        <w:tc>
          <w:tcPr>
            <w:tcW w:w="6178" w:type="dxa"/>
            <w:vAlign w:val="center"/>
            <w:tcPrChange w:id="638" w:author="Հերմինե Գևորգյան" w:date="2026-02-26T23:44:00Z" w16du:dateUtc="2026-02-26T19:44:00Z">
              <w:tcPr>
                <w:tcW w:w="6178" w:type="dxa"/>
                <w:vAlign w:val="center"/>
              </w:tcPr>
            </w:tcPrChange>
          </w:tcPr>
          <w:p w14:paraId="7A3ED3B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34EDA48" w14:textId="77777777" w:rsidTr="00B1747C">
        <w:tc>
          <w:tcPr>
            <w:tcW w:w="2836" w:type="dxa"/>
            <w:shd w:val="clear" w:color="auto" w:fill="D9E2F3"/>
            <w:vAlign w:val="center"/>
            <w:tcPrChange w:id="639" w:author="Հերմինե Գևորգյան" w:date="2026-02-26T23:44:00Z" w16du:dateUtc="2026-02-26T19:44:00Z">
              <w:tcPr>
                <w:tcW w:w="2836" w:type="dxa"/>
                <w:shd w:val="clear" w:color="auto" w:fill="D9E2F3"/>
                <w:vAlign w:val="center"/>
              </w:tcPr>
            </w:tcPrChange>
          </w:tcPr>
          <w:p w14:paraId="4CF45F4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Change w:id="640" w:author="Հերմինե Գևորգյան" w:date="2026-02-26T23:44:00Z" w16du:dateUtc="2026-02-26T19:44:00Z">
              <w:tcPr>
                <w:tcW w:w="6178" w:type="dxa"/>
                <w:vAlign w:val="center"/>
              </w:tcPr>
            </w:tcPrChange>
          </w:tcPr>
          <w:p w14:paraId="55F7ED1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B526DA5" w14:textId="77777777" w:rsidTr="00B1747C">
        <w:tc>
          <w:tcPr>
            <w:tcW w:w="2836" w:type="dxa"/>
            <w:shd w:val="clear" w:color="auto" w:fill="D9E2F3"/>
            <w:vAlign w:val="center"/>
            <w:tcPrChange w:id="641" w:author="Հերմինե Գևորգյան" w:date="2026-02-26T23:44:00Z" w16du:dateUtc="2026-02-26T19:44:00Z">
              <w:tcPr>
                <w:tcW w:w="2836" w:type="dxa"/>
                <w:shd w:val="clear" w:color="auto" w:fill="D9E2F3"/>
                <w:vAlign w:val="center"/>
              </w:tcPr>
            </w:tcPrChange>
          </w:tcPr>
          <w:p w14:paraId="2318B09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Change w:id="642" w:author="Հերմինե Գևորգյան" w:date="2026-02-26T23:44:00Z" w16du:dateUtc="2026-02-26T19:44:00Z">
              <w:tcPr>
                <w:tcW w:w="6178" w:type="dxa"/>
                <w:vAlign w:val="center"/>
              </w:tcPr>
            </w:tcPrChange>
          </w:tcPr>
          <w:p w14:paraId="053C09D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B81CBA3" w14:textId="77777777" w:rsidTr="00B1747C">
        <w:tc>
          <w:tcPr>
            <w:tcW w:w="2836" w:type="dxa"/>
            <w:shd w:val="clear" w:color="auto" w:fill="D9E2F3"/>
            <w:vAlign w:val="center"/>
            <w:tcPrChange w:id="643" w:author="Հերմինե Գևորգյան" w:date="2026-02-26T23:44:00Z" w16du:dateUtc="2026-02-26T19:44:00Z">
              <w:tcPr>
                <w:tcW w:w="2836" w:type="dxa"/>
                <w:shd w:val="clear" w:color="auto" w:fill="D9E2F3"/>
                <w:vAlign w:val="center"/>
              </w:tcPr>
            </w:tcPrChange>
          </w:tcPr>
          <w:p w14:paraId="54454C6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Քաղաքացիությունը</w:t>
            </w:r>
            <w:proofErr w:type="spellEnd"/>
          </w:p>
        </w:tc>
        <w:tc>
          <w:tcPr>
            <w:tcW w:w="6178" w:type="dxa"/>
            <w:vAlign w:val="center"/>
            <w:tcPrChange w:id="644" w:author="Հերմինե Գևորգյան" w:date="2026-02-26T23:44:00Z" w16du:dateUtc="2026-02-26T19:44:00Z">
              <w:tcPr>
                <w:tcW w:w="6178" w:type="dxa"/>
                <w:vAlign w:val="center"/>
              </w:tcPr>
            </w:tcPrChange>
          </w:tcPr>
          <w:p w14:paraId="0190CFD5"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725A832" w14:textId="77777777" w:rsidTr="00B1747C">
        <w:tc>
          <w:tcPr>
            <w:tcW w:w="2836" w:type="dxa"/>
            <w:shd w:val="clear" w:color="auto" w:fill="D9E2F3"/>
            <w:vAlign w:val="center"/>
            <w:tcPrChange w:id="645" w:author="Հերմինե Գևորգյան" w:date="2026-02-26T23:44:00Z" w16du:dateUtc="2026-02-26T19:44:00Z">
              <w:tcPr>
                <w:tcW w:w="2836" w:type="dxa"/>
                <w:shd w:val="clear" w:color="auto" w:fill="D9E2F3"/>
                <w:vAlign w:val="center"/>
              </w:tcPr>
            </w:tcPrChange>
          </w:tcPr>
          <w:p w14:paraId="2D6DFAF8"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Ծննդյան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Change w:id="646" w:author="Հերմինե Գևորգյան" w:date="2026-02-26T23:44:00Z" w16du:dateUtc="2026-02-26T19:44:00Z">
              <w:tcPr>
                <w:tcW w:w="6178" w:type="dxa"/>
                <w:vAlign w:val="center"/>
              </w:tcPr>
            </w:tcPrChange>
          </w:tcPr>
          <w:p w14:paraId="6F41B766" w14:textId="77777777" w:rsidR="00A52F0E" w:rsidRPr="00FD1EE4" w:rsidRDefault="00A52F0E" w:rsidP="00B1747C">
            <w:pPr>
              <w:spacing w:before="240" w:after="240"/>
              <w:rPr>
                <w:rFonts w:ascii="GHEA Grapalat" w:eastAsia="GHEA Grapalat" w:hAnsi="GHEA Grapalat" w:cs="GHEA Grapalat"/>
              </w:rPr>
            </w:pPr>
          </w:p>
        </w:tc>
      </w:tr>
    </w:tbl>
    <w:p w14:paraId="0AB26A32"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հաստատող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Change w:id="647" w:author="Հերմինե Գևորգյան" w:date="2026-02-26T23:44:00Z" w16du:dateUtc="2026-02-26T19:44:00Z">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PrChange>
      </w:tblPr>
      <w:tblGrid>
        <w:gridCol w:w="2837"/>
        <w:gridCol w:w="6178"/>
        <w:tblGridChange w:id="648">
          <w:tblGrid>
            <w:gridCol w:w="2837"/>
            <w:gridCol w:w="6178"/>
          </w:tblGrid>
        </w:tblGridChange>
      </w:tblGrid>
      <w:tr w:rsidR="00A52F0E" w:rsidRPr="00FD1EE4" w14:paraId="54077F45" w14:textId="77777777" w:rsidTr="00B1747C">
        <w:tc>
          <w:tcPr>
            <w:tcW w:w="2837" w:type="dxa"/>
            <w:shd w:val="clear" w:color="auto" w:fill="D9E2F3"/>
            <w:vAlign w:val="center"/>
            <w:tcPrChange w:id="649" w:author="Հերմինե Գևորգյան" w:date="2026-02-26T23:44:00Z" w16du:dateUtc="2026-02-26T19:44:00Z">
              <w:tcPr>
                <w:tcW w:w="2837" w:type="dxa"/>
                <w:shd w:val="clear" w:color="auto" w:fill="D9E2F3"/>
                <w:vAlign w:val="center"/>
              </w:tcPr>
            </w:tcPrChange>
          </w:tcPr>
          <w:p w14:paraId="79A0C67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w:t>
            </w:r>
            <w:r>
              <w:rPr>
                <w:rFonts w:ascii="GHEA Grapalat" w:eastAsia="GHEA Grapalat" w:hAnsi="GHEA Grapalat" w:cs="GHEA Grapalat"/>
                <w:color w:val="000000"/>
              </w:rPr>
              <w:t>ը</w:t>
            </w:r>
            <w:proofErr w:type="spellEnd"/>
          </w:p>
        </w:tc>
        <w:tc>
          <w:tcPr>
            <w:tcW w:w="6178" w:type="dxa"/>
            <w:vAlign w:val="center"/>
            <w:tcPrChange w:id="650" w:author="Հերմինե Գևորգյան" w:date="2026-02-26T23:44:00Z" w16du:dateUtc="2026-02-26T19:44:00Z">
              <w:tcPr>
                <w:tcW w:w="6178" w:type="dxa"/>
                <w:vAlign w:val="center"/>
              </w:tcPr>
            </w:tcPrChange>
          </w:tcPr>
          <w:p w14:paraId="27E9EBC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8169D8E" w14:textId="77777777" w:rsidTr="00B1747C">
        <w:tc>
          <w:tcPr>
            <w:tcW w:w="2837" w:type="dxa"/>
            <w:shd w:val="clear" w:color="auto" w:fill="D9E2F3"/>
            <w:vAlign w:val="center"/>
            <w:tcPrChange w:id="651" w:author="Հերմինե Գևորգյան" w:date="2026-02-26T23:44:00Z" w16du:dateUtc="2026-02-26T19:44:00Z">
              <w:tcPr>
                <w:tcW w:w="2837" w:type="dxa"/>
                <w:shd w:val="clear" w:color="auto" w:fill="D9E2F3"/>
                <w:vAlign w:val="center"/>
              </w:tcPr>
            </w:tcPrChange>
          </w:tcPr>
          <w:p w14:paraId="3EAA609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78" w:type="dxa"/>
            <w:vAlign w:val="center"/>
            <w:tcPrChange w:id="652" w:author="Հերմինե Գևորգյան" w:date="2026-02-26T23:44:00Z" w16du:dateUtc="2026-02-26T19:44:00Z">
              <w:tcPr>
                <w:tcW w:w="6178" w:type="dxa"/>
                <w:vAlign w:val="center"/>
              </w:tcPr>
            </w:tcPrChange>
          </w:tcPr>
          <w:p w14:paraId="2947871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1DC2DFA" w14:textId="77777777" w:rsidTr="00B1747C">
        <w:tc>
          <w:tcPr>
            <w:tcW w:w="2837" w:type="dxa"/>
            <w:shd w:val="clear" w:color="auto" w:fill="D9E2F3"/>
            <w:vAlign w:val="center"/>
            <w:tcPrChange w:id="653" w:author="Հերմինե Գևորգյան" w:date="2026-02-26T23:44:00Z" w16du:dateUtc="2026-02-26T19:44:00Z">
              <w:tcPr>
                <w:tcW w:w="2837" w:type="dxa"/>
                <w:shd w:val="clear" w:color="auto" w:fill="D9E2F3"/>
                <w:vAlign w:val="center"/>
              </w:tcPr>
            </w:tcPrChange>
          </w:tcPr>
          <w:p w14:paraId="56A7116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Change w:id="654" w:author="Հերմինե Գևորգյան" w:date="2026-02-26T23:44:00Z" w16du:dateUtc="2026-02-26T19:44:00Z">
              <w:tcPr>
                <w:tcW w:w="6178" w:type="dxa"/>
                <w:vAlign w:val="center"/>
              </w:tcPr>
            </w:tcPrChange>
          </w:tcPr>
          <w:p w14:paraId="62535476"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6F0FD29" w14:textId="77777777" w:rsidTr="00B1747C">
        <w:tc>
          <w:tcPr>
            <w:tcW w:w="2837" w:type="dxa"/>
            <w:shd w:val="clear" w:color="auto" w:fill="D9E2F3"/>
            <w:vAlign w:val="center"/>
            <w:tcPrChange w:id="655" w:author="Հերմինե Գևորգյան" w:date="2026-02-26T23:44:00Z" w16du:dateUtc="2026-02-26T19:44:00Z">
              <w:tcPr>
                <w:tcW w:w="2837" w:type="dxa"/>
                <w:shd w:val="clear" w:color="auto" w:fill="D9E2F3"/>
                <w:vAlign w:val="center"/>
              </w:tcPr>
            </w:tcPrChange>
          </w:tcPr>
          <w:p w14:paraId="66DC9401"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մարմինը</w:t>
            </w:r>
            <w:proofErr w:type="spellEnd"/>
          </w:p>
        </w:tc>
        <w:tc>
          <w:tcPr>
            <w:tcW w:w="6178" w:type="dxa"/>
            <w:vAlign w:val="center"/>
            <w:tcPrChange w:id="656" w:author="Հերմինե Գևորգյան" w:date="2026-02-26T23:44:00Z" w16du:dateUtc="2026-02-26T19:44:00Z">
              <w:tcPr>
                <w:tcW w:w="6178" w:type="dxa"/>
                <w:vAlign w:val="center"/>
              </w:tcPr>
            </w:tcPrChange>
          </w:tcPr>
          <w:p w14:paraId="3726CF71"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2A99A81" w14:textId="77777777" w:rsidTr="00B1747C">
        <w:tc>
          <w:tcPr>
            <w:tcW w:w="2837" w:type="dxa"/>
            <w:shd w:val="clear" w:color="auto" w:fill="D9E2F3"/>
            <w:vAlign w:val="center"/>
            <w:tcPrChange w:id="657" w:author="Հերմինե Գևորգյան" w:date="2026-02-26T23:44:00Z" w16du:dateUtc="2026-02-26T19:44:00Z">
              <w:tcPr>
                <w:tcW w:w="2837" w:type="dxa"/>
                <w:shd w:val="clear" w:color="auto" w:fill="D9E2F3"/>
                <w:vAlign w:val="center"/>
              </w:tcPr>
            </w:tcPrChange>
          </w:tcPr>
          <w:p w14:paraId="462D094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ՀԾՀ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համարժեք</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r>
              <w:rPr>
                <w:rFonts w:ascii="GHEA Grapalat" w:eastAsia="GHEA Grapalat" w:hAnsi="GHEA Grapalat" w:cs="GHEA Grapalat"/>
                <w:color w:val="000000"/>
              </w:rPr>
              <w:t>ը</w:t>
            </w:r>
            <w:proofErr w:type="spellEnd"/>
          </w:p>
        </w:tc>
        <w:tc>
          <w:tcPr>
            <w:tcW w:w="6178" w:type="dxa"/>
            <w:vAlign w:val="center"/>
            <w:tcPrChange w:id="658" w:author="Հերմինե Գևորգյան" w:date="2026-02-26T23:44:00Z" w16du:dateUtc="2026-02-26T19:44:00Z">
              <w:tcPr>
                <w:tcW w:w="6178" w:type="dxa"/>
                <w:vAlign w:val="center"/>
              </w:tcPr>
            </w:tcPrChange>
          </w:tcPr>
          <w:p w14:paraId="48CAAF08" w14:textId="77777777" w:rsidR="00A52F0E" w:rsidRPr="00FD1EE4" w:rsidRDefault="00A52F0E" w:rsidP="00B1747C">
            <w:pPr>
              <w:spacing w:before="240" w:after="240"/>
              <w:rPr>
                <w:rFonts w:ascii="GHEA Grapalat" w:eastAsia="GHEA Grapalat" w:hAnsi="GHEA Grapalat" w:cs="GHEA Grapalat"/>
              </w:rPr>
            </w:pPr>
          </w:p>
        </w:tc>
      </w:tr>
    </w:tbl>
    <w:p w14:paraId="5F98FD1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հաշվառման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Change w:id="659" w:author="Հերմինե Գևորգյան" w:date="2026-02-26T23:44:00Z" w16du:dateUtc="2026-02-26T19:44:00Z">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PrChange>
      </w:tblPr>
      <w:tblGrid>
        <w:gridCol w:w="2837"/>
        <w:gridCol w:w="6178"/>
        <w:tblGridChange w:id="660">
          <w:tblGrid>
            <w:gridCol w:w="2837"/>
            <w:gridCol w:w="6178"/>
          </w:tblGrid>
        </w:tblGridChange>
      </w:tblGrid>
      <w:tr w:rsidR="00A52F0E" w:rsidRPr="00FD1EE4" w14:paraId="1B7AAECE" w14:textId="77777777" w:rsidTr="00B1747C">
        <w:tc>
          <w:tcPr>
            <w:tcW w:w="2837" w:type="dxa"/>
            <w:shd w:val="clear" w:color="auto" w:fill="D9E2F3"/>
            <w:vAlign w:val="center"/>
            <w:tcPrChange w:id="661" w:author="Հերմինե Գևորգյան" w:date="2026-02-26T23:44:00Z" w16du:dateUtc="2026-02-26T19:44:00Z">
              <w:tcPr>
                <w:tcW w:w="2837" w:type="dxa"/>
                <w:shd w:val="clear" w:color="auto" w:fill="D9E2F3"/>
                <w:vAlign w:val="center"/>
              </w:tcPr>
            </w:tcPrChange>
          </w:tcPr>
          <w:p w14:paraId="0B33087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Change w:id="662" w:author="Հերմինե Գևորգյան" w:date="2026-02-26T23:44:00Z" w16du:dateUtc="2026-02-26T19:44:00Z">
              <w:tcPr>
                <w:tcW w:w="6178" w:type="dxa"/>
                <w:vAlign w:val="center"/>
              </w:tcPr>
            </w:tcPrChange>
          </w:tcPr>
          <w:p w14:paraId="3FD9A42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A5CF074" w14:textId="77777777" w:rsidTr="00B1747C">
        <w:tc>
          <w:tcPr>
            <w:tcW w:w="2837" w:type="dxa"/>
            <w:shd w:val="clear" w:color="auto" w:fill="D9E2F3"/>
            <w:vAlign w:val="center"/>
            <w:tcPrChange w:id="663" w:author="Հերմինե Գևորգյան" w:date="2026-02-26T23:44:00Z" w16du:dateUtc="2026-02-26T19:44:00Z">
              <w:tcPr>
                <w:tcW w:w="2837" w:type="dxa"/>
                <w:shd w:val="clear" w:color="auto" w:fill="D9E2F3"/>
                <w:vAlign w:val="center"/>
              </w:tcPr>
            </w:tcPrChange>
          </w:tcPr>
          <w:p w14:paraId="4C90D161"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Change w:id="664" w:author="Հերմինե Գևորգյան" w:date="2026-02-26T23:44:00Z" w16du:dateUtc="2026-02-26T19:44:00Z">
              <w:tcPr>
                <w:tcW w:w="6178" w:type="dxa"/>
                <w:vAlign w:val="center"/>
              </w:tcPr>
            </w:tcPrChange>
          </w:tcPr>
          <w:p w14:paraId="6ABD4715"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138A69E" w14:textId="77777777" w:rsidTr="00B1747C">
        <w:tc>
          <w:tcPr>
            <w:tcW w:w="2837" w:type="dxa"/>
            <w:shd w:val="clear" w:color="auto" w:fill="D9E2F3"/>
            <w:vAlign w:val="center"/>
            <w:tcPrChange w:id="665" w:author="Հերմինե Գևորգյան" w:date="2026-02-26T23:44:00Z" w16du:dateUtc="2026-02-26T19:44:00Z">
              <w:tcPr>
                <w:tcW w:w="2837" w:type="dxa"/>
                <w:shd w:val="clear" w:color="auto" w:fill="D9E2F3"/>
                <w:vAlign w:val="center"/>
              </w:tcPr>
            </w:tcPrChange>
          </w:tcPr>
          <w:p w14:paraId="5A818DB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Change w:id="666" w:author="Հերմինե Գևորգյան" w:date="2026-02-26T23:44:00Z" w16du:dateUtc="2026-02-26T19:44:00Z">
              <w:tcPr>
                <w:tcW w:w="6178" w:type="dxa"/>
                <w:vAlign w:val="center"/>
              </w:tcPr>
            </w:tcPrChange>
          </w:tcPr>
          <w:p w14:paraId="3725D3B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C75B3A5" w14:textId="77777777" w:rsidTr="00B1747C">
        <w:tc>
          <w:tcPr>
            <w:tcW w:w="2837" w:type="dxa"/>
            <w:shd w:val="clear" w:color="auto" w:fill="D9E2F3"/>
            <w:vAlign w:val="center"/>
            <w:tcPrChange w:id="667" w:author="Հերմինե Գևորգյան" w:date="2026-02-26T23:44:00Z" w16du:dateUtc="2026-02-26T19:44:00Z">
              <w:tcPr>
                <w:tcW w:w="2837" w:type="dxa"/>
                <w:shd w:val="clear" w:color="auto" w:fill="D9E2F3"/>
                <w:vAlign w:val="center"/>
              </w:tcPr>
            </w:tcPrChange>
          </w:tcPr>
          <w:p w14:paraId="355CD4A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Change w:id="668" w:author="Հերմինե Գևորգյան" w:date="2026-02-26T23:44:00Z" w16du:dateUtc="2026-02-26T19:44:00Z">
              <w:tcPr>
                <w:tcW w:w="6178" w:type="dxa"/>
                <w:vAlign w:val="center"/>
              </w:tcPr>
            </w:tcPrChange>
          </w:tcPr>
          <w:p w14:paraId="455657DE" w14:textId="77777777" w:rsidR="00A52F0E" w:rsidRPr="00FD1EE4" w:rsidRDefault="00A52F0E" w:rsidP="00B1747C">
            <w:pPr>
              <w:spacing w:before="240" w:after="240"/>
              <w:rPr>
                <w:rFonts w:ascii="GHEA Grapalat" w:eastAsia="GHEA Grapalat" w:hAnsi="GHEA Grapalat" w:cs="GHEA Grapalat"/>
              </w:rPr>
            </w:pPr>
          </w:p>
        </w:tc>
      </w:tr>
    </w:tbl>
    <w:p w14:paraId="6A798C2B"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բնակության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Change w:id="669" w:author="Հերմինե Գևորգյան" w:date="2026-02-26T23:44:00Z" w16du:dateUtc="2026-02-26T19:44:00Z">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PrChange>
      </w:tblPr>
      <w:tblGrid>
        <w:gridCol w:w="2837"/>
        <w:gridCol w:w="6178"/>
        <w:tblGridChange w:id="670">
          <w:tblGrid>
            <w:gridCol w:w="2837"/>
            <w:gridCol w:w="6178"/>
          </w:tblGrid>
        </w:tblGridChange>
      </w:tblGrid>
      <w:tr w:rsidR="00A52F0E" w:rsidRPr="00FD1EE4" w14:paraId="5B3069F7" w14:textId="77777777" w:rsidTr="00B1747C">
        <w:tc>
          <w:tcPr>
            <w:tcW w:w="2837" w:type="dxa"/>
            <w:shd w:val="clear" w:color="auto" w:fill="D9E2F3"/>
            <w:vAlign w:val="center"/>
            <w:tcPrChange w:id="671" w:author="Հերմինե Գևորգյան" w:date="2026-02-26T23:44:00Z" w16du:dateUtc="2026-02-26T19:44:00Z">
              <w:tcPr>
                <w:tcW w:w="2837" w:type="dxa"/>
                <w:shd w:val="clear" w:color="auto" w:fill="D9E2F3"/>
                <w:vAlign w:val="center"/>
              </w:tcPr>
            </w:tcPrChange>
          </w:tcPr>
          <w:p w14:paraId="5403358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Change w:id="672" w:author="Հերմինե Գևորգյան" w:date="2026-02-26T23:44:00Z" w16du:dateUtc="2026-02-26T19:44:00Z">
              <w:tcPr>
                <w:tcW w:w="6178" w:type="dxa"/>
                <w:vAlign w:val="center"/>
              </w:tcPr>
            </w:tcPrChange>
          </w:tcPr>
          <w:p w14:paraId="1A2A133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88F47BB" w14:textId="77777777" w:rsidTr="00B1747C">
        <w:tc>
          <w:tcPr>
            <w:tcW w:w="2837" w:type="dxa"/>
            <w:shd w:val="clear" w:color="auto" w:fill="D9E2F3"/>
            <w:vAlign w:val="center"/>
            <w:tcPrChange w:id="673" w:author="Հերմինե Գևորգյան" w:date="2026-02-26T23:44:00Z" w16du:dateUtc="2026-02-26T19:44:00Z">
              <w:tcPr>
                <w:tcW w:w="2837" w:type="dxa"/>
                <w:shd w:val="clear" w:color="auto" w:fill="D9E2F3"/>
                <w:vAlign w:val="center"/>
              </w:tcPr>
            </w:tcPrChange>
          </w:tcPr>
          <w:p w14:paraId="6B5E170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Change w:id="674" w:author="Հերմինե Գևորգյան" w:date="2026-02-26T23:44:00Z" w16du:dateUtc="2026-02-26T19:44:00Z">
              <w:tcPr>
                <w:tcW w:w="6178" w:type="dxa"/>
                <w:vAlign w:val="center"/>
              </w:tcPr>
            </w:tcPrChange>
          </w:tcPr>
          <w:p w14:paraId="13A62968"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6DD37D4" w14:textId="77777777" w:rsidTr="00B1747C">
        <w:tc>
          <w:tcPr>
            <w:tcW w:w="2837" w:type="dxa"/>
            <w:shd w:val="clear" w:color="auto" w:fill="D9E2F3"/>
            <w:vAlign w:val="center"/>
            <w:tcPrChange w:id="675" w:author="Հերմինե Գևորգյան" w:date="2026-02-26T23:44:00Z" w16du:dateUtc="2026-02-26T19:44:00Z">
              <w:tcPr>
                <w:tcW w:w="2837" w:type="dxa"/>
                <w:shd w:val="clear" w:color="auto" w:fill="D9E2F3"/>
                <w:vAlign w:val="center"/>
              </w:tcPr>
            </w:tcPrChange>
          </w:tcPr>
          <w:p w14:paraId="5BBFBFA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Change w:id="676" w:author="Հերմինե Գևորգյան" w:date="2026-02-26T23:44:00Z" w16du:dateUtc="2026-02-26T19:44:00Z">
              <w:tcPr>
                <w:tcW w:w="6178" w:type="dxa"/>
                <w:vAlign w:val="center"/>
              </w:tcPr>
            </w:tcPrChange>
          </w:tcPr>
          <w:p w14:paraId="66293B85"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F3D615B" w14:textId="77777777" w:rsidTr="00B1747C">
        <w:tc>
          <w:tcPr>
            <w:tcW w:w="2837" w:type="dxa"/>
            <w:shd w:val="clear" w:color="auto" w:fill="D9E2F3"/>
            <w:vAlign w:val="center"/>
            <w:tcPrChange w:id="677" w:author="Հերմինե Գևորգյան" w:date="2026-02-26T23:44:00Z" w16du:dateUtc="2026-02-26T19:44:00Z">
              <w:tcPr>
                <w:tcW w:w="2837" w:type="dxa"/>
                <w:shd w:val="clear" w:color="auto" w:fill="D9E2F3"/>
                <w:vAlign w:val="center"/>
              </w:tcPr>
            </w:tcPrChange>
          </w:tcPr>
          <w:p w14:paraId="7FB3AA0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Change w:id="678" w:author="Հերմինե Գևորգյան" w:date="2026-02-26T23:44:00Z" w16du:dateUtc="2026-02-26T19:44:00Z">
              <w:tcPr>
                <w:tcW w:w="6178" w:type="dxa"/>
                <w:vAlign w:val="center"/>
              </w:tcPr>
            </w:tcPrChange>
          </w:tcPr>
          <w:p w14:paraId="2A8F1C4C" w14:textId="77777777" w:rsidR="00A52F0E" w:rsidRPr="00FD1EE4" w:rsidRDefault="00A52F0E" w:rsidP="00B1747C">
            <w:pPr>
              <w:spacing w:before="240" w:after="240"/>
              <w:rPr>
                <w:rFonts w:ascii="GHEA Grapalat" w:eastAsia="GHEA Grapalat" w:hAnsi="GHEA Grapalat" w:cs="GHEA Grapalat"/>
              </w:rPr>
            </w:pPr>
          </w:p>
        </w:tc>
      </w:tr>
    </w:tbl>
    <w:p w14:paraId="00CCC06C" w14:textId="77777777" w:rsidR="00A52F0E" w:rsidRPr="00FD1EE4" w:rsidRDefault="00A52F0E" w:rsidP="00A52F0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բացառությամբ</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Change w:id="679" w:author="Հերմինե Գևորգյան" w:date="2026-02-26T23:44:00Z" w16du:dateUtc="2026-02-26T19:44:00Z">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PrChange>
      </w:tblPr>
      <w:tblGrid>
        <w:gridCol w:w="4508"/>
        <w:gridCol w:w="4508"/>
        <w:tblGridChange w:id="680">
          <w:tblGrid>
            <w:gridCol w:w="4508"/>
            <w:gridCol w:w="4508"/>
          </w:tblGrid>
        </w:tblGridChange>
      </w:tblGrid>
      <w:tr w:rsidR="00A52F0E" w:rsidRPr="00FD1EE4" w14:paraId="46594CF3" w14:textId="77777777" w:rsidTr="00B1747C">
        <w:trPr>
          <w:trHeight w:val="924"/>
          <w:trPrChange w:id="681" w:author="Հերմինե Գևորգյան" w:date="2026-02-26T23:44:00Z" w16du:dateUtc="2026-02-26T19:44:00Z">
            <w:trPr>
              <w:trHeight w:val="924"/>
            </w:trPr>
          </w:trPrChange>
        </w:trPr>
        <w:tc>
          <w:tcPr>
            <w:tcW w:w="9016" w:type="dxa"/>
            <w:gridSpan w:val="2"/>
            <w:vAlign w:val="center"/>
            <w:tcPrChange w:id="682" w:author="Հերմինե Գևորգյան" w:date="2026-02-26T23:44:00Z" w16du:dateUtc="2026-02-26T19:44:00Z">
              <w:tcPr>
                <w:tcW w:w="9016" w:type="dxa"/>
                <w:gridSpan w:val="2"/>
                <w:vAlign w:val="center"/>
              </w:tcPr>
            </w:tcPrChange>
          </w:tcPr>
          <w:p w14:paraId="49FE92FA"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p>
        </w:tc>
      </w:tr>
      <w:tr w:rsidR="00A52F0E" w:rsidRPr="00FD1EE4" w14:paraId="3692FD24" w14:textId="77777777" w:rsidTr="00B1747C">
        <w:trPr>
          <w:trHeight w:val="684"/>
          <w:trPrChange w:id="683" w:author="Հերմինե Գևորգյան" w:date="2026-02-26T23:44:00Z" w16du:dateUtc="2026-02-26T19:44:00Z">
            <w:trPr>
              <w:trHeight w:val="684"/>
            </w:trPr>
          </w:trPrChange>
        </w:trPr>
        <w:tc>
          <w:tcPr>
            <w:tcW w:w="4508" w:type="dxa"/>
            <w:shd w:val="clear" w:color="auto" w:fill="D9E2F3"/>
            <w:vAlign w:val="center"/>
            <w:tcPrChange w:id="684" w:author="Հերմինե Գևորգյան" w:date="2026-02-26T23:44:00Z" w16du:dateUtc="2026-02-26T19:44:00Z">
              <w:tcPr>
                <w:tcW w:w="4508" w:type="dxa"/>
                <w:shd w:val="clear" w:color="auto" w:fill="D9E2F3"/>
                <w:vAlign w:val="center"/>
              </w:tcPr>
            </w:tcPrChange>
          </w:tcPr>
          <w:p w14:paraId="6AE9DA3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FFFFFF"/>
            <w:vAlign w:val="center"/>
            <w:tcPrChange w:id="685" w:author="Հերմինե Գևորգյան" w:date="2026-02-26T23:44:00Z" w16du:dateUtc="2026-02-26T19:44:00Z">
              <w:tcPr>
                <w:tcW w:w="4508" w:type="dxa"/>
                <w:shd w:val="clear" w:color="auto" w:fill="FFFFFF"/>
                <w:vAlign w:val="center"/>
              </w:tcPr>
            </w:tcPrChange>
          </w:tcPr>
          <w:p w14:paraId="28649AC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591D659" w14:textId="77777777" w:rsidTr="00B1747C">
        <w:trPr>
          <w:trHeight w:val="1282"/>
          <w:trPrChange w:id="686" w:author="Հերմինե Գևորգյան" w:date="2026-02-26T23:44:00Z" w16du:dateUtc="2026-02-26T19:44:00Z">
            <w:trPr>
              <w:trHeight w:val="1282"/>
            </w:trPr>
          </w:trPrChange>
        </w:trPr>
        <w:tc>
          <w:tcPr>
            <w:tcW w:w="4508" w:type="dxa"/>
            <w:shd w:val="clear" w:color="auto" w:fill="D9E2F3"/>
            <w:vAlign w:val="center"/>
            <w:tcPrChange w:id="687" w:author="Հերմինե Գևորգյան" w:date="2026-02-26T23:44:00Z" w16du:dateUtc="2026-02-26T19:44:00Z">
              <w:tcPr>
                <w:tcW w:w="4508" w:type="dxa"/>
                <w:shd w:val="clear" w:color="auto" w:fill="D9E2F3"/>
                <w:vAlign w:val="center"/>
              </w:tcPr>
            </w:tcPrChange>
          </w:tcPr>
          <w:p w14:paraId="40062C0A"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Change w:id="688" w:author="Հերմինե Գևորգյան" w:date="2026-02-26T23:44:00Z" w16du:dateUtc="2026-02-26T19:44:00Z">
              <w:tcPr>
                <w:tcW w:w="4508" w:type="dxa"/>
                <w:vAlign w:val="center"/>
              </w:tcPr>
            </w:tcPrChange>
          </w:tcPr>
          <w:p w14:paraId="47D44CEE"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3698235F"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r w:rsidR="00A52F0E" w:rsidRPr="00FD1EE4" w14:paraId="0311DD6C" w14:textId="77777777" w:rsidTr="00B1747C">
        <w:tc>
          <w:tcPr>
            <w:tcW w:w="9016" w:type="dxa"/>
            <w:gridSpan w:val="2"/>
            <w:vAlign w:val="center"/>
            <w:tcPrChange w:id="689" w:author="Հերմինե Գևորգյան" w:date="2026-02-26T23:44:00Z" w16du:dateUtc="2026-02-26T19:44:00Z">
              <w:tcPr>
                <w:tcW w:w="9016" w:type="dxa"/>
                <w:gridSpan w:val="2"/>
                <w:vAlign w:val="center"/>
              </w:tcPr>
            </w:tcPrChange>
          </w:tcPr>
          <w:p w14:paraId="46D8B7D9"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նկատմամբ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իրական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փաստացի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վերահսկողություն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միջոցներով</w:t>
            </w:r>
            <w:proofErr w:type="spellEnd"/>
          </w:p>
        </w:tc>
      </w:tr>
      <w:tr w:rsidR="00A52F0E" w:rsidRPr="00FD1EE4" w14:paraId="39A11F75" w14:textId="77777777" w:rsidTr="00B1747C">
        <w:tc>
          <w:tcPr>
            <w:tcW w:w="9016" w:type="dxa"/>
            <w:gridSpan w:val="2"/>
            <w:vAlign w:val="center"/>
            <w:tcPrChange w:id="690" w:author="Հերմինե Գևորգյան" w:date="2026-02-26T23:44:00Z" w16du:dateUtc="2026-02-26T19:44:00Z">
              <w:tcPr>
                <w:tcW w:w="9016" w:type="dxa"/>
                <w:gridSpan w:val="2"/>
                <w:vAlign w:val="center"/>
              </w:tcPr>
            </w:tcPrChange>
          </w:tcPr>
          <w:p w14:paraId="5F6826B0"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հանդիսանում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գործունեության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ընդհանուր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ընթացիկ</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ղեկավարումն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պաշտոնատար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r w:rsidRPr="00FD1EE4">
              <w:rPr>
                <w:rFonts w:ascii="GHEA Grapalat" w:hAnsi="GHEA Grapalat"/>
              </w:rPr>
              <w:t xml:space="preserve"> </w:t>
            </w:r>
            <w:proofErr w:type="spellStart"/>
            <w:r w:rsidRPr="00FD1EE4">
              <w:rPr>
                <w:rFonts w:ascii="GHEA Grapalat" w:eastAsia="GHEA Grapalat" w:hAnsi="GHEA Grapalat" w:cs="GHEA Grapalat"/>
              </w:rPr>
              <w:t>այն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դեպքում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երբ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առկա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չէ</w:t>
            </w:r>
            <w:proofErr w:type="spellEnd"/>
            <w:r w:rsidRPr="00FD1EE4">
              <w:rPr>
                <w:rFonts w:ascii="GHEA Grapalat" w:eastAsia="GHEA Grapalat" w:hAnsi="GHEA Grapalat" w:cs="GHEA Grapalat"/>
              </w:rPr>
              <w:t xml:space="preserve"> «ա» և «բ» </w:t>
            </w:r>
            <w:proofErr w:type="spellStart"/>
            <w:r w:rsidRPr="00FD1EE4">
              <w:rPr>
                <w:rFonts w:ascii="GHEA Grapalat" w:eastAsia="GHEA Grapalat" w:hAnsi="GHEA Grapalat" w:cs="GHEA Grapalat"/>
              </w:rPr>
              <w:t>կետերի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պահանջներին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համապատասխանող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ֆիզիկական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p>
        </w:tc>
      </w:tr>
    </w:tbl>
    <w:p w14:paraId="75409D19"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համար</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Change w:id="691" w:author="Հերմինե Գևորգյան" w:date="2026-02-26T23:44:00Z" w16du:dateUtc="2026-02-26T19:44:00Z">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PrChange>
      </w:tblPr>
      <w:tblGrid>
        <w:gridCol w:w="4508"/>
        <w:gridCol w:w="4508"/>
        <w:tblGridChange w:id="692">
          <w:tblGrid>
            <w:gridCol w:w="4508"/>
            <w:gridCol w:w="4508"/>
          </w:tblGrid>
        </w:tblGridChange>
      </w:tblGrid>
      <w:tr w:rsidR="00A52F0E" w:rsidRPr="00FD1EE4" w14:paraId="520ED6FE" w14:textId="77777777" w:rsidTr="00B1747C">
        <w:trPr>
          <w:trHeight w:val="924"/>
          <w:trPrChange w:id="693" w:author="Հերմինե Գևորգյան" w:date="2026-02-26T23:44:00Z" w16du:dateUtc="2026-02-26T19:44:00Z">
            <w:trPr>
              <w:trHeight w:val="924"/>
            </w:trPr>
          </w:trPrChange>
        </w:trPr>
        <w:tc>
          <w:tcPr>
            <w:tcW w:w="9016" w:type="dxa"/>
            <w:gridSpan w:val="2"/>
            <w:vAlign w:val="center"/>
            <w:tcPrChange w:id="694" w:author="Հերմինե Գևորգյան" w:date="2026-02-26T23:44:00Z" w16du:dateUtc="2026-02-26T19:44:00Z">
              <w:tcPr>
                <w:tcW w:w="9016" w:type="dxa"/>
                <w:gridSpan w:val="2"/>
                <w:vAlign w:val="center"/>
              </w:tcPr>
            </w:tcPrChange>
          </w:tcPr>
          <w:p w14:paraId="4AD7C0DE"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p>
        </w:tc>
      </w:tr>
      <w:tr w:rsidR="00A52F0E" w:rsidRPr="00FD1EE4" w14:paraId="0180E7C5" w14:textId="77777777" w:rsidTr="00B1747C">
        <w:trPr>
          <w:trHeight w:val="684"/>
          <w:trPrChange w:id="695" w:author="Հերմինե Գևորգյան" w:date="2026-02-26T23:44:00Z" w16du:dateUtc="2026-02-26T19:44:00Z">
            <w:trPr>
              <w:trHeight w:val="684"/>
            </w:trPr>
          </w:trPrChange>
        </w:trPr>
        <w:tc>
          <w:tcPr>
            <w:tcW w:w="4508" w:type="dxa"/>
            <w:shd w:val="clear" w:color="auto" w:fill="D9E2F3"/>
            <w:vAlign w:val="center"/>
            <w:tcPrChange w:id="696" w:author="Հերմինե Գևորգյան" w:date="2026-02-26T23:44:00Z" w16du:dateUtc="2026-02-26T19:44:00Z">
              <w:tcPr>
                <w:tcW w:w="4508" w:type="dxa"/>
                <w:shd w:val="clear" w:color="auto" w:fill="D9E2F3"/>
                <w:vAlign w:val="center"/>
              </w:tcPr>
            </w:tcPrChange>
          </w:tcPr>
          <w:p w14:paraId="1E5AC00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vAlign w:val="center"/>
            <w:tcPrChange w:id="697" w:author="Հերմինե Գևորգյան" w:date="2026-02-26T23:44:00Z" w16du:dateUtc="2026-02-26T19:44:00Z">
              <w:tcPr>
                <w:tcW w:w="4508" w:type="dxa"/>
                <w:vAlign w:val="center"/>
              </w:tcPr>
            </w:tcPrChange>
          </w:tcPr>
          <w:p w14:paraId="1A8528F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EE940B7" w14:textId="77777777" w:rsidTr="00B1747C">
        <w:trPr>
          <w:trHeight w:val="1282"/>
          <w:trPrChange w:id="698" w:author="Հերմինե Գևորգյան" w:date="2026-02-26T23:44:00Z" w16du:dateUtc="2026-02-26T19:44:00Z">
            <w:trPr>
              <w:trHeight w:val="1282"/>
            </w:trPr>
          </w:trPrChange>
        </w:trPr>
        <w:tc>
          <w:tcPr>
            <w:tcW w:w="4508" w:type="dxa"/>
            <w:shd w:val="clear" w:color="auto" w:fill="D9E2F3"/>
            <w:vAlign w:val="center"/>
            <w:tcPrChange w:id="699" w:author="Հերմինե Գևորգյան" w:date="2026-02-26T23:44:00Z" w16du:dateUtc="2026-02-26T19:44:00Z">
              <w:tcPr>
                <w:tcW w:w="4508" w:type="dxa"/>
                <w:shd w:val="clear" w:color="auto" w:fill="D9E2F3"/>
                <w:vAlign w:val="center"/>
              </w:tcPr>
            </w:tcPrChange>
          </w:tcPr>
          <w:p w14:paraId="49481CD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Change w:id="700" w:author="Հերմինե Գևորգյան" w:date="2026-02-26T23:44:00Z" w16du:dateUtc="2026-02-26T19:44:00Z">
              <w:tcPr>
                <w:tcW w:w="4508" w:type="dxa"/>
                <w:vAlign w:val="center"/>
              </w:tcPr>
            </w:tcPrChange>
          </w:tcPr>
          <w:p w14:paraId="6E879815"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62E24E78"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r w:rsidR="00A52F0E" w:rsidRPr="00FD1EE4" w14:paraId="28E712FA" w14:textId="77777777" w:rsidTr="00B1747C">
        <w:tc>
          <w:tcPr>
            <w:tcW w:w="9016" w:type="dxa"/>
            <w:gridSpan w:val="2"/>
            <w:vAlign w:val="center"/>
            <w:tcPrChange w:id="701" w:author="Հերմինե Գևորգյան" w:date="2026-02-26T23:44:00Z" w16du:dateUtc="2026-02-26T19:44:00Z">
              <w:tcPr>
                <w:tcW w:w="9016" w:type="dxa"/>
                <w:gridSpan w:val="2"/>
                <w:vAlign w:val="center"/>
              </w:tcPr>
            </w:tcPrChange>
          </w:tcPr>
          <w:p w14:paraId="75646E44"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նշանակելու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հեռացնելու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կառավարման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մարմինների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անդամների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մեծամասնությանը</w:t>
            </w:r>
            <w:proofErr w:type="spellEnd"/>
          </w:p>
        </w:tc>
      </w:tr>
      <w:tr w:rsidR="00A52F0E" w:rsidRPr="00FD1EE4" w14:paraId="14FC39FD" w14:textId="77777777" w:rsidTr="00B1747C">
        <w:tc>
          <w:tcPr>
            <w:tcW w:w="9016" w:type="dxa"/>
            <w:gridSpan w:val="2"/>
            <w:vAlign w:val="center"/>
            <w:tcPrChange w:id="702" w:author="Հերմինե Գևորգյան" w:date="2026-02-26T23:44:00Z" w16du:dateUtc="2026-02-26T19:44:00Z">
              <w:tcPr>
                <w:tcW w:w="9016" w:type="dxa"/>
                <w:gridSpan w:val="2"/>
                <w:vAlign w:val="center"/>
              </w:tcPr>
            </w:tcPrChange>
          </w:tcPr>
          <w:p w14:paraId="43CFC66E"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անհատույց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ստացել</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հաշվետու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տարվան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նախորդող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տարվա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ստացած</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շահույթի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առնվազն</w:t>
            </w:r>
            <w:proofErr w:type="spellEnd"/>
            <w:r w:rsidRPr="00FD1EE4">
              <w:rPr>
                <w:rFonts w:ascii="GHEA Grapalat" w:eastAsia="GHEA Grapalat" w:hAnsi="GHEA Grapalat" w:cs="GHEA Grapalat"/>
              </w:rPr>
              <w:t xml:space="preserve"> 15 </w:t>
            </w:r>
            <w:proofErr w:type="spellStart"/>
            <w:r w:rsidRPr="00FD1EE4">
              <w:rPr>
                <w:rFonts w:ascii="GHEA Grapalat" w:eastAsia="GHEA Grapalat" w:hAnsi="GHEA Grapalat" w:cs="GHEA Grapalat"/>
              </w:rPr>
              <w:t>տոկոսի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չափով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օգուտ</w:t>
            </w:r>
            <w:proofErr w:type="spellEnd"/>
          </w:p>
        </w:tc>
      </w:tr>
      <w:tr w:rsidR="00A52F0E" w:rsidRPr="00FD1EE4" w14:paraId="36DEF228" w14:textId="77777777" w:rsidTr="00B1747C">
        <w:tc>
          <w:tcPr>
            <w:tcW w:w="9016" w:type="dxa"/>
            <w:gridSpan w:val="2"/>
            <w:vAlign w:val="center"/>
            <w:tcPrChange w:id="703" w:author="Հերմինե Գևորգյան" w:date="2026-02-26T23:44:00Z" w16du:dateUtc="2026-02-26T19:44:00Z">
              <w:tcPr>
                <w:tcW w:w="9016" w:type="dxa"/>
                <w:gridSpan w:val="2"/>
                <w:vAlign w:val="center"/>
              </w:tcPr>
            </w:tcPrChange>
          </w:tcPr>
          <w:p w14:paraId="2B495216"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նկատմամբ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իրական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փաստացի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վերահսկողություն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միջոցներով</w:t>
            </w:r>
            <w:proofErr w:type="spellEnd"/>
          </w:p>
        </w:tc>
      </w:tr>
      <w:tr w:rsidR="00A52F0E" w:rsidRPr="00FD1EE4" w14:paraId="7560EEB8" w14:textId="77777777" w:rsidTr="00B1747C">
        <w:tc>
          <w:tcPr>
            <w:tcW w:w="9016" w:type="dxa"/>
            <w:gridSpan w:val="2"/>
            <w:vAlign w:val="center"/>
            <w:tcPrChange w:id="704" w:author="Հերմինե Գևորգյան" w:date="2026-02-26T23:44:00Z" w16du:dateUtc="2026-02-26T19:44:00Z">
              <w:tcPr>
                <w:tcW w:w="9016" w:type="dxa"/>
                <w:gridSpan w:val="2"/>
                <w:vAlign w:val="center"/>
              </w:tcPr>
            </w:tcPrChange>
          </w:tcPr>
          <w:p w14:paraId="21FCAC0B"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հանդիսանում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գործունեության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ընդհանուր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ընթացիկ</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ղեկավարումն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պաշտոնատար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դեպքում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երբ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առկա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չէ</w:t>
            </w:r>
            <w:proofErr w:type="spellEnd"/>
            <w:r w:rsidRPr="00FD1EE4">
              <w:rPr>
                <w:rFonts w:ascii="GHEA Grapalat" w:eastAsia="GHEA Grapalat" w:hAnsi="GHEA Grapalat" w:cs="GHEA Grapalat"/>
              </w:rPr>
              <w:t xml:space="preserve"> «ա»-«դ» </w:t>
            </w:r>
            <w:proofErr w:type="spellStart"/>
            <w:r w:rsidRPr="00FD1EE4">
              <w:rPr>
                <w:rFonts w:ascii="GHEA Grapalat" w:eastAsia="GHEA Grapalat" w:hAnsi="GHEA Grapalat" w:cs="GHEA Grapalat"/>
              </w:rPr>
              <w:t>կետերի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պահանջներին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համապատասխանող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ֆիզիկական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p>
        </w:tc>
      </w:tr>
    </w:tbl>
    <w:p w14:paraId="22B3090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արգավիճակի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վերաբերյալ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Change w:id="705" w:author="Հերմինե Գևորգյան" w:date="2026-02-26T23:44:00Z" w16du:dateUtc="2026-02-26T19:44:00Z">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PrChange>
      </w:tblPr>
      <w:tblGrid>
        <w:gridCol w:w="2837"/>
        <w:gridCol w:w="6180"/>
        <w:tblGridChange w:id="706">
          <w:tblGrid>
            <w:gridCol w:w="2837"/>
            <w:gridCol w:w="6180"/>
          </w:tblGrid>
        </w:tblGridChange>
      </w:tblGrid>
      <w:tr w:rsidR="00A52F0E" w:rsidRPr="00FD1EE4" w14:paraId="55E832B9" w14:textId="77777777" w:rsidTr="00B1747C">
        <w:tc>
          <w:tcPr>
            <w:tcW w:w="2837" w:type="dxa"/>
            <w:shd w:val="clear" w:color="auto" w:fill="D9E2F3"/>
            <w:vAlign w:val="center"/>
            <w:tcPrChange w:id="707" w:author="Հերմինե Գևորգյան" w:date="2026-02-26T23:44:00Z" w16du:dateUtc="2026-02-26T19:44:00Z">
              <w:tcPr>
                <w:tcW w:w="2837" w:type="dxa"/>
                <w:shd w:val="clear" w:color="auto" w:fill="D9E2F3"/>
                <w:vAlign w:val="center"/>
              </w:tcPr>
            </w:tcPrChange>
          </w:tcPr>
          <w:p w14:paraId="496EE31B"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դառնալու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Change w:id="708" w:author="Հերմինե Գևորգյան" w:date="2026-02-26T23:44:00Z" w16du:dateUtc="2026-02-26T19:44:00Z">
              <w:tcPr>
                <w:tcW w:w="6180" w:type="dxa"/>
                <w:vAlign w:val="center"/>
              </w:tcPr>
            </w:tcPrChange>
          </w:tcPr>
          <w:p w14:paraId="3E0B632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F7F5F8B" w14:textId="77777777" w:rsidTr="00B1747C">
        <w:tc>
          <w:tcPr>
            <w:tcW w:w="2837" w:type="dxa"/>
            <w:shd w:val="clear" w:color="auto" w:fill="D9E2F3"/>
            <w:vAlign w:val="center"/>
            <w:tcPrChange w:id="709" w:author="Հերմինե Գևորգյան" w:date="2026-02-26T23:44:00Z" w16du:dateUtc="2026-02-26T19:44:00Z">
              <w:tcPr>
                <w:tcW w:w="2837" w:type="dxa"/>
                <w:shd w:val="clear" w:color="auto" w:fill="D9E2F3"/>
                <w:vAlign w:val="center"/>
              </w:tcPr>
            </w:tcPrChange>
          </w:tcPr>
          <w:p w14:paraId="47EED5B3"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նկատմամբ</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վերահսկողության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իրականացումը</w:t>
            </w:r>
            <w:proofErr w:type="spellEnd"/>
          </w:p>
        </w:tc>
        <w:tc>
          <w:tcPr>
            <w:tcW w:w="6180" w:type="dxa"/>
            <w:vAlign w:val="center"/>
            <w:tcPrChange w:id="710" w:author="Հերմինե Գևորգյան" w:date="2026-02-26T23:44:00Z" w16du:dateUtc="2026-02-26T19:44:00Z">
              <w:tcPr>
                <w:tcW w:w="6180" w:type="dxa"/>
                <w:vAlign w:val="center"/>
              </w:tcPr>
            </w:tcPrChange>
          </w:tcPr>
          <w:p w14:paraId="3088FC7C"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Առանձին</w:t>
            </w:r>
            <w:proofErr w:type="spellEnd"/>
            <w:r w:rsidRPr="00FD1EE4">
              <w:rPr>
                <w:rFonts w:ascii="GHEA Grapalat" w:eastAsia="GHEA Grapalat" w:hAnsi="GHEA Grapalat" w:cs="GHEA Grapalat"/>
              </w:rPr>
              <w:t xml:space="preserve"> </w:t>
            </w:r>
          </w:p>
          <w:p w14:paraId="124AED54" w14:textId="77777777" w:rsidR="00A52F0E" w:rsidRPr="00FD1EE4" w:rsidRDefault="00A52F0E" w:rsidP="00B1747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Փոխկապակցված</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անձանց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հետ</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համատեղ</w:t>
            </w:r>
            <w:proofErr w:type="spellEnd"/>
          </w:p>
        </w:tc>
      </w:tr>
      <w:tr w:rsidR="00A52F0E" w:rsidRPr="00FD1EE4" w14:paraId="56019F17" w14:textId="77777777" w:rsidTr="00B1747C">
        <w:tc>
          <w:tcPr>
            <w:tcW w:w="2837" w:type="dxa"/>
            <w:shd w:val="clear" w:color="auto" w:fill="D9E2F3"/>
            <w:vAlign w:val="center"/>
            <w:tcPrChange w:id="711" w:author="Հերմինե Գևորգյան" w:date="2026-02-26T23:44:00Z" w16du:dateUtc="2026-02-26T19:44:00Z">
              <w:tcPr>
                <w:tcW w:w="2837" w:type="dxa"/>
                <w:shd w:val="clear" w:color="auto" w:fill="D9E2F3"/>
                <w:vAlign w:val="center"/>
              </w:tcPr>
            </w:tcPrChange>
          </w:tcPr>
          <w:p w14:paraId="348141E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Ը</w:t>
            </w:r>
            <w:r w:rsidRPr="00FD12D0">
              <w:rPr>
                <w:rFonts w:ascii="GHEA Grapalat" w:eastAsia="GHEA Grapalat" w:hAnsi="GHEA Grapalat" w:cs="GHEA Grapalat"/>
                <w:color w:val="000000"/>
              </w:rPr>
              <w:t>նդերքօգտագործման</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ոլորտի</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հաշվետու</w:t>
            </w:r>
            <w:proofErr w:type="spellEnd"/>
            <w:r w:rsidRPr="00FD12D0">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w:t>
            </w:r>
            <w:r w:rsidRPr="00FD1EE4">
              <w:rPr>
                <w:rFonts w:ascii="GHEA Grapalat" w:eastAsia="GHEA Grapalat" w:hAnsi="GHEA Grapalat" w:cs="GHEA Grapalat"/>
                <w:color w:val="000000"/>
              </w:rPr>
              <w:t>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lastRenderedPageBreak/>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պաշտոնատար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նրա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ընտանիքի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անդամ</w:t>
            </w:r>
            <w:proofErr w:type="spellEnd"/>
          </w:p>
        </w:tc>
        <w:tc>
          <w:tcPr>
            <w:tcW w:w="6180" w:type="dxa"/>
            <w:vAlign w:val="center"/>
            <w:tcPrChange w:id="712" w:author="Հերմինե Գևորգյան" w:date="2026-02-26T23:44:00Z" w16du:dateUtc="2026-02-26T19:44:00Z">
              <w:tcPr>
                <w:tcW w:w="6180" w:type="dxa"/>
                <w:vAlign w:val="center"/>
              </w:tcPr>
            </w:tcPrChange>
          </w:tcPr>
          <w:p w14:paraId="5DC9C555"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Այո</w:t>
            </w:r>
            <w:proofErr w:type="spellEnd"/>
          </w:p>
          <w:p w14:paraId="20A4313C"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Ոչ</w:t>
            </w:r>
            <w:proofErr w:type="spellEnd"/>
          </w:p>
        </w:tc>
      </w:tr>
    </w:tbl>
    <w:p w14:paraId="17411C76"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ոնտակտային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Change w:id="713" w:author="Հերմինե Գևորգյան" w:date="2026-02-26T23:44:00Z" w16du:dateUtc="2026-02-26T19:44:00Z">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PrChange>
      </w:tblPr>
      <w:tblGrid>
        <w:gridCol w:w="2837"/>
        <w:gridCol w:w="6180"/>
        <w:tblGridChange w:id="714">
          <w:tblGrid>
            <w:gridCol w:w="2837"/>
            <w:gridCol w:w="6180"/>
          </w:tblGrid>
        </w:tblGridChange>
      </w:tblGrid>
      <w:tr w:rsidR="00A52F0E" w:rsidRPr="00FD1EE4" w14:paraId="444B0B77" w14:textId="77777777" w:rsidTr="00B1747C">
        <w:tc>
          <w:tcPr>
            <w:tcW w:w="2837" w:type="dxa"/>
            <w:shd w:val="clear" w:color="auto" w:fill="D9E2F3"/>
            <w:vAlign w:val="center"/>
            <w:tcPrChange w:id="715" w:author="Հերմինե Գևորգյան" w:date="2026-02-26T23:44:00Z" w16du:dateUtc="2026-02-26T19:44:00Z">
              <w:tcPr>
                <w:tcW w:w="2837" w:type="dxa"/>
                <w:shd w:val="clear" w:color="auto" w:fill="D9E2F3"/>
                <w:vAlign w:val="center"/>
              </w:tcPr>
            </w:tcPrChange>
          </w:tcPr>
          <w:p w14:paraId="37ED8BF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Էլ</w:t>
            </w:r>
            <w:proofErr w:type="spellEnd"/>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փոստի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Change w:id="716" w:author="Հերմինե Գևորգյան" w:date="2026-02-26T23:44:00Z" w16du:dateUtc="2026-02-26T19:44:00Z">
              <w:tcPr>
                <w:tcW w:w="6180" w:type="dxa"/>
                <w:vAlign w:val="center"/>
              </w:tcPr>
            </w:tcPrChange>
          </w:tcPr>
          <w:p w14:paraId="2F1E9BC8"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3D8FF78" w14:textId="77777777" w:rsidTr="00B1747C">
        <w:tc>
          <w:tcPr>
            <w:tcW w:w="2837" w:type="dxa"/>
            <w:shd w:val="clear" w:color="auto" w:fill="D9E2F3"/>
            <w:vAlign w:val="center"/>
            <w:tcPrChange w:id="717" w:author="Հերմինե Գևորգյան" w:date="2026-02-26T23:44:00Z" w16du:dateUtc="2026-02-26T19:44:00Z">
              <w:tcPr>
                <w:tcW w:w="2837" w:type="dxa"/>
                <w:shd w:val="clear" w:color="auto" w:fill="D9E2F3"/>
                <w:vAlign w:val="center"/>
              </w:tcPr>
            </w:tcPrChange>
          </w:tcPr>
          <w:p w14:paraId="0E03BCD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roofErr w:type="spellEnd"/>
          </w:p>
        </w:tc>
        <w:tc>
          <w:tcPr>
            <w:tcW w:w="6180" w:type="dxa"/>
            <w:vAlign w:val="center"/>
            <w:tcPrChange w:id="718" w:author="Հերմինե Գևորգյան" w:date="2026-02-26T23:44:00Z" w16du:dateUtc="2026-02-26T19:44:00Z">
              <w:tcPr>
                <w:tcW w:w="6180" w:type="dxa"/>
                <w:vAlign w:val="center"/>
              </w:tcPr>
            </w:tcPrChange>
          </w:tcPr>
          <w:p w14:paraId="407000BC" w14:textId="77777777" w:rsidR="00A52F0E" w:rsidRPr="00FD1EE4" w:rsidRDefault="00A52F0E" w:rsidP="00B1747C">
            <w:pPr>
              <w:spacing w:before="240" w:after="240"/>
              <w:rPr>
                <w:rFonts w:ascii="GHEA Grapalat" w:eastAsia="GHEA Grapalat" w:hAnsi="GHEA Grapalat" w:cs="GHEA Grapalat"/>
              </w:rPr>
            </w:pPr>
          </w:p>
        </w:tc>
      </w:tr>
    </w:tbl>
    <w:p w14:paraId="56CD69E5" w14:textId="77777777" w:rsidR="00A52F0E" w:rsidRPr="00FD1EE4" w:rsidRDefault="00A52F0E" w:rsidP="00A52F0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21646516"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Միջանկյալ</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իրավաբանական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անձինք</w:t>
      </w:r>
      <w:proofErr w:type="spellEnd"/>
    </w:p>
    <w:p w14:paraId="2386D03D"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Change w:id="719" w:author="Հերմինե Գևորգյան" w:date="2026-02-26T23:44:00Z" w16du:dateUtc="2026-02-26T19:44:00Z">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PrChange>
      </w:tblPr>
      <w:tblGrid>
        <w:gridCol w:w="2835"/>
        <w:gridCol w:w="6180"/>
        <w:tblGridChange w:id="720">
          <w:tblGrid>
            <w:gridCol w:w="2835"/>
            <w:gridCol w:w="6180"/>
          </w:tblGrid>
        </w:tblGridChange>
      </w:tblGrid>
      <w:tr w:rsidR="00A52F0E" w:rsidRPr="00FD1EE4" w14:paraId="4AF943EB" w14:textId="77777777" w:rsidTr="00B1747C">
        <w:tc>
          <w:tcPr>
            <w:tcW w:w="2835" w:type="dxa"/>
            <w:shd w:val="clear" w:color="auto" w:fill="D9E2F3"/>
            <w:vAlign w:val="center"/>
            <w:tcPrChange w:id="721" w:author="Հերմինե Գևորգյան" w:date="2026-02-26T23:44:00Z" w16du:dateUtc="2026-02-26T19:44:00Z">
              <w:tcPr>
                <w:tcW w:w="2835" w:type="dxa"/>
                <w:shd w:val="clear" w:color="auto" w:fill="D9E2F3"/>
                <w:vAlign w:val="center"/>
              </w:tcPr>
            </w:tcPrChange>
          </w:tcPr>
          <w:p w14:paraId="05EF866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Change w:id="722" w:author="Հերմինե Գևորգյան" w:date="2026-02-26T23:44:00Z" w16du:dateUtc="2026-02-26T19:44:00Z">
              <w:tcPr>
                <w:tcW w:w="6180" w:type="dxa"/>
                <w:vAlign w:val="center"/>
              </w:tcPr>
            </w:tcPrChange>
          </w:tcPr>
          <w:p w14:paraId="510514B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C120574" w14:textId="77777777" w:rsidTr="00B1747C">
        <w:tc>
          <w:tcPr>
            <w:tcW w:w="2835" w:type="dxa"/>
            <w:shd w:val="clear" w:color="auto" w:fill="D9E2F3"/>
            <w:vAlign w:val="center"/>
            <w:tcPrChange w:id="723" w:author="Հերմինե Գևորգյան" w:date="2026-02-26T23:44:00Z" w16du:dateUtc="2026-02-26T19:44:00Z">
              <w:tcPr>
                <w:tcW w:w="2835" w:type="dxa"/>
                <w:shd w:val="clear" w:color="auto" w:fill="D9E2F3"/>
                <w:vAlign w:val="center"/>
              </w:tcPr>
            </w:tcPrChange>
          </w:tcPr>
          <w:p w14:paraId="57AF5D1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Change w:id="724" w:author="Հերմինե Գևորգյան" w:date="2026-02-26T23:44:00Z" w16du:dateUtc="2026-02-26T19:44:00Z">
              <w:tcPr>
                <w:tcW w:w="6180" w:type="dxa"/>
                <w:vAlign w:val="center"/>
              </w:tcPr>
            </w:tcPrChange>
          </w:tcPr>
          <w:p w14:paraId="7D94446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922D2BB" w14:textId="77777777" w:rsidTr="00B1747C">
        <w:tc>
          <w:tcPr>
            <w:tcW w:w="2835" w:type="dxa"/>
            <w:shd w:val="clear" w:color="auto" w:fill="D9E2F3"/>
            <w:vAlign w:val="center"/>
            <w:tcPrChange w:id="725" w:author="Հերմինե Գևորգյան" w:date="2026-02-26T23:44:00Z" w16du:dateUtc="2026-02-26T19:44:00Z">
              <w:tcPr>
                <w:tcW w:w="2835" w:type="dxa"/>
                <w:shd w:val="clear" w:color="auto" w:fill="D9E2F3"/>
                <w:vAlign w:val="center"/>
              </w:tcPr>
            </w:tcPrChange>
          </w:tcPr>
          <w:p w14:paraId="1A6816B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Change w:id="726" w:author="Հերմինե Գևորգյան" w:date="2026-02-26T23:44:00Z" w16du:dateUtc="2026-02-26T19:44:00Z">
              <w:tcPr>
                <w:tcW w:w="6180" w:type="dxa"/>
                <w:vAlign w:val="center"/>
              </w:tcPr>
            </w:tcPrChange>
          </w:tcPr>
          <w:p w14:paraId="263C7A0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AC606F5" w14:textId="77777777" w:rsidTr="00B1747C">
        <w:tc>
          <w:tcPr>
            <w:tcW w:w="2835" w:type="dxa"/>
            <w:shd w:val="clear" w:color="auto" w:fill="D9E2F3"/>
            <w:vAlign w:val="center"/>
            <w:tcPrChange w:id="727" w:author="Հերմինե Գևորգյան" w:date="2026-02-26T23:44:00Z" w16du:dateUtc="2026-02-26T19:44:00Z">
              <w:tcPr>
                <w:tcW w:w="2835" w:type="dxa"/>
                <w:shd w:val="clear" w:color="auto" w:fill="D9E2F3"/>
                <w:vAlign w:val="center"/>
              </w:tcPr>
            </w:tcPrChange>
          </w:tcPr>
          <w:p w14:paraId="47FB4ED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Change w:id="728" w:author="Հերմինե Գևորգյան" w:date="2026-02-26T23:44:00Z" w16du:dateUtc="2026-02-26T19:44:00Z">
              <w:tcPr>
                <w:tcW w:w="6180" w:type="dxa"/>
                <w:vAlign w:val="center"/>
              </w:tcPr>
            </w:tcPrChange>
          </w:tcPr>
          <w:p w14:paraId="0F0D42B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92016BD" w14:textId="77777777" w:rsidTr="00B1747C">
        <w:tc>
          <w:tcPr>
            <w:tcW w:w="2835" w:type="dxa"/>
            <w:shd w:val="clear" w:color="auto" w:fill="D9E2F3"/>
            <w:vAlign w:val="center"/>
            <w:tcPrChange w:id="729" w:author="Հերմինե Գևորգյան" w:date="2026-02-26T23:44:00Z" w16du:dateUtc="2026-02-26T19:44:00Z">
              <w:tcPr>
                <w:tcW w:w="2835" w:type="dxa"/>
                <w:shd w:val="clear" w:color="auto" w:fill="D9E2F3"/>
                <w:vAlign w:val="center"/>
              </w:tcPr>
            </w:tcPrChange>
          </w:tcPr>
          <w:p w14:paraId="6A05A49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Change w:id="730" w:author="Հերմինե Գևորգյան" w:date="2026-02-26T23:44:00Z" w16du:dateUtc="2026-02-26T19:44:00Z">
              <w:tcPr>
                <w:tcW w:w="6180" w:type="dxa"/>
                <w:vAlign w:val="center"/>
              </w:tcPr>
            </w:tcPrChange>
          </w:tcPr>
          <w:p w14:paraId="75892367"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E1B339C" w14:textId="77777777" w:rsidTr="00B1747C">
        <w:tc>
          <w:tcPr>
            <w:tcW w:w="2835" w:type="dxa"/>
            <w:shd w:val="clear" w:color="auto" w:fill="D9E2F3"/>
            <w:vAlign w:val="center"/>
            <w:tcPrChange w:id="731" w:author="Հերմինե Գևորգյան" w:date="2026-02-26T23:44:00Z" w16du:dateUtc="2026-02-26T19:44:00Z">
              <w:tcPr>
                <w:tcW w:w="2835" w:type="dxa"/>
                <w:shd w:val="clear" w:color="auto" w:fill="D9E2F3"/>
                <w:vAlign w:val="center"/>
              </w:tcPr>
            </w:tcPrChange>
          </w:tcPr>
          <w:p w14:paraId="4F150EE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Change w:id="732" w:author="Հերմինե Գևորգյան" w:date="2026-02-26T23:44:00Z" w16du:dateUtc="2026-02-26T19:44:00Z">
              <w:tcPr>
                <w:tcW w:w="6180" w:type="dxa"/>
                <w:vAlign w:val="center"/>
              </w:tcPr>
            </w:tcPrChange>
          </w:tcPr>
          <w:p w14:paraId="75EA71C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D7089D3" w14:textId="77777777" w:rsidTr="00B1747C">
        <w:tc>
          <w:tcPr>
            <w:tcW w:w="2835" w:type="dxa"/>
            <w:shd w:val="clear" w:color="auto" w:fill="D9E2F3"/>
            <w:vAlign w:val="center"/>
            <w:tcPrChange w:id="733" w:author="Հերմինե Գևորգյան" w:date="2026-02-26T23:44:00Z" w16du:dateUtc="2026-02-26T19:44:00Z">
              <w:tcPr>
                <w:tcW w:w="2835" w:type="dxa"/>
                <w:shd w:val="clear" w:color="auto" w:fill="D9E2F3"/>
                <w:vAlign w:val="center"/>
              </w:tcPr>
            </w:tcPrChange>
          </w:tcPr>
          <w:p w14:paraId="3497C58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Change w:id="734" w:author="Հերմինե Գևորգյան" w:date="2026-02-26T23:44:00Z" w16du:dateUtc="2026-02-26T19:44:00Z">
              <w:tcPr>
                <w:tcW w:w="6180" w:type="dxa"/>
                <w:vAlign w:val="center"/>
              </w:tcPr>
            </w:tcPrChange>
          </w:tcPr>
          <w:p w14:paraId="3D82C947" w14:textId="77777777" w:rsidR="00A52F0E" w:rsidRPr="00FD1EE4" w:rsidRDefault="00A52F0E" w:rsidP="00B1747C">
            <w:pPr>
              <w:spacing w:before="240" w:after="240"/>
              <w:rPr>
                <w:rFonts w:ascii="GHEA Grapalat" w:eastAsia="GHEA Grapalat" w:hAnsi="GHEA Grapalat" w:cs="GHEA Grapalat"/>
              </w:rPr>
            </w:pPr>
          </w:p>
        </w:tc>
      </w:tr>
    </w:tbl>
    <w:p w14:paraId="4164461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Change w:id="735" w:author="Հերմինե Գևորգյան" w:date="2026-02-26T23:44:00Z" w16du:dateUtc="2026-02-26T19:44:00Z">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PrChange>
      </w:tblPr>
      <w:tblGrid>
        <w:gridCol w:w="2835"/>
        <w:gridCol w:w="6180"/>
        <w:tblGridChange w:id="736">
          <w:tblGrid>
            <w:gridCol w:w="2835"/>
            <w:gridCol w:w="6180"/>
          </w:tblGrid>
        </w:tblGridChange>
      </w:tblGrid>
      <w:tr w:rsidR="00A52F0E" w:rsidRPr="00FD1EE4" w14:paraId="7F4EE660" w14:textId="77777777" w:rsidTr="00B1747C">
        <w:trPr>
          <w:trHeight w:val="853"/>
          <w:trPrChange w:id="737" w:author="Հերմինե Գևորգյան" w:date="2026-02-26T23:44:00Z" w16du:dateUtc="2026-02-26T19:44:00Z">
            <w:trPr>
              <w:trHeight w:val="853"/>
            </w:trPr>
          </w:trPrChange>
        </w:trPr>
        <w:tc>
          <w:tcPr>
            <w:tcW w:w="2835" w:type="dxa"/>
            <w:vMerge w:val="restart"/>
            <w:shd w:val="clear" w:color="auto" w:fill="D9E2F3"/>
            <w:vAlign w:val="center"/>
            <w:tcPrChange w:id="738" w:author="Հերմինե Գևորգյան" w:date="2026-02-26T23:44:00Z" w16du:dateUtc="2026-02-26T19:44:00Z">
              <w:tcPr>
                <w:tcW w:w="2835" w:type="dxa"/>
                <w:vMerge w:val="restart"/>
                <w:shd w:val="clear" w:color="auto" w:fill="D9E2F3"/>
                <w:vAlign w:val="center"/>
              </w:tcPr>
            </w:tcPrChange>
          </w:tcPr>
          <w:p w14:paraId="3EE26D93"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ներ</w:t>
            </w:r>
            <w:proofErr w:type="spellEnd"/>
            <w:r w:rsidRPr="00FD1EE4">
              <w:rPr>
                <w:rFonts w:ascii="GHEA Grapalat" w:eastAsia="GHEA Grapalat" w:hAnsi="GHEA Grapalat" w:cs="GHEA Grapalat"/>
                <w:color w:val="000000"/>
              </w:rPr>
              <w:t xml:space="preserve">)ի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միջանկյալ</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իրավաբանական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p>
        </w:tc>
        <w:tc>
          <w:tcPr>
            <w:tcW w:w="6180" w:type="dxa"/>
            <w:tcPrChange w:id="739" w:author="Հերմինե Գևորգյան" w:date="2026-02-26T23:44:00Z" w16du:dateUtc="2026-02-26T19:44:00Z">
              <w:tcPr>
                <w:tcW w:w="6180" w:type="dxa"/>
              </w:tcPr>
            </w:tcPrChange>
          </w:tcPr>
          <w:p w14:paraId="0F926C3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5617B0E" w14:textId="77777777" w:rsidTr="00B1747C">
        <w:trPr>
          <w:trHeight w:val="850"/>
          <w:trPrChange w:id="740" w:author="Հերմինե Գևորգյան" w:date="2026-02-26T23:44:00Z" w16du:dateUtc="2026-02-26T19:44:00Z">
            <w:trPr>
              <w:trHeight w:val="850"/>
            </w:trPr>
          </w:trPrChange>
        </w:trPr>
        <w:tc>
          <w:tcPr>
            <w:tcW w:w="2835" w:type="dxa"/>
            <w:vMerge/>
            <w:shd w:val="clear" w:color="auto" w:fill="D9E2F3"/>
            <w:vAlign w:val="center"/>
            <w:tcPrChange w:id="741" w:author="Հերմինե Գևորգյան" w:date="2026-02-26T23:44:00Z" w16du:dateUtc="2026-02-26T19:44:00Z">
              <w:tcPr>
                <w:tcW w:w="2835" w:type="dxa"/>
                <w:vMerge/>
                <w:shd w:val="clear" w:color="auto" w:fill="D9E2F3"/>
                <w:vAlign w:val="center"/>
              </w:tcPr>
            </w:tcPrChange>
          </w:tcPr>
          <w:p w14:paraId="10E8F401"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Change w:id="742" w:author="Հերմինե Գևորգյան" w:date="2026-02-26T23:44:00Z" w16du:dateUtc="2026-02-26T19:44:00Z">
              <w:tcPr>
                <w:tcW w:w="6180" w:type="dxa"/>
              </w:tcPr>
            </w:tcPrChange>
          </w:tcPr>
          <w:p w14:paraId="53E5790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A7BB49D" w14:textId="77777777" w:rsidTr="00B1747C">
        <w:trPr>
          <w:trHeight w:val="850"/>
          <w:trPrChange w:id="743" w:author="Հերմինե Գևորգյան" w:date="2026-02-26T23:44:00Z" w16du:dateUtc="2026-02-26T19:44:00Z">
            <w:trPr>
              <w:trHeight w:val="850"/>
            </w:trPr>
          </w:trPrChange>
        </w:trPr>
        <w:tc>
          <w:tcPr>
            <w:tcW w:w="2835" w:type="dxa"/>
            <w:vMerge/>
            <w:shd w:val="clear" w:color="auto" w:fill="D9E2F3"/>
            <w:vAlign w:val="center"/>
            <w:tcPrChange w:id="744" w:author="Հերմինե Գևորգյան" w:date="2026-02-26T23:44:00Z" w16du:dateUtc="2026-02-26T19:44:00Z">
              <w:tcPr>
                <w:tcW w:w="2835" w:type="dxa"/>
                <w:vMerge/>
                <w:shd w:val="clear" w:color="auto" w:fill="D9E2F3"/>
                <w:vAlign w:val="center"/>
              </w:tcPr>
            </w:tcPrChange>
          </w:tcPr>
          <w:p w14:paraId="27BA9CAF"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Change w:id="745" w:author="Հերմինե Գևորգյան" w:date="2026-02-26T23:44:00Z" w16du:dateUtc="2026-02-26T19:44:00Z">
              <w:tcPr>
                <w:tcW w:w="6180" w:type="dxa"/>
              </w:tcPr>
            </w:tcPrChange>
          </w:tcPr>
          <w:p w14:paraId="3D199BD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42D9DF7" w14:textId="77777777" w:rsidTr="00B1747C">
        <w:trPr>
          <w:trHeight w:val="850"/>
          <w:trPrChange w:id="746" w:author="Հերմինե Գևորգյան" w:date="2026-02-26T23:44:00Z" w16du:dateUtc="2026-02-26T19:44:00Z">
            <w:trPr>
              <w:trHeight w:val="850"/>
            </w:trPr>
          </w:trPrChange>
        </w:trPr>
        <w:tc>
          <w:tcPr>
            <w:tcW w:w="2835" w:type="dxa"/>
            <w:vMerge/>
            <w:shd w:val="clear" w:color="auto" w:fill="D9E2F3"/>
            <w:vAlign w:val="center"/>
            <w:tcPrChange w:id="747" w:author="Հերմինե Գևորգյան" w:date="2026-02-26T23:44:00Z" w16du:dateUtc="2026-02-26T19:44:00Z">
              <w:tcPr>
                <w:tcW w:w="2835" w:type="dxa"/>
                <w:vMerge/>
                <w:shd w:val="clear" w:color="auto" w:fill="D9E2F3"/>
                <w:vAlign w:val="center"/>
              </w:tcPr>
            </w:tcPrChange>
          </w:tcPr>
          <w:p w14:paraId="16CC9F0A"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Change w:id="748" w:author="Հերմինե Գևորգյան" w:date="2026-02-26T23:44:00Z" w16du:dateUtc="2026-02-26T19:44:00Z">
              <w:tcPr>
                <w:tcW w:w="6180" w:type="dxa"/>
              </w:tcPr>
            </w:tcPrChange>
          </w:tcPr>
          <w:p w14:paraId="42FDF85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808BCA1" w14:textId="77777777" w:rsidTr="00B1747C">
        <w:trPr>
          <w:trHeight w:val="850"/>
          <w:trPrChange w:id="749" w:author="Հերմինե Գևորգյան" w:date="2026-02-26T23:44:00Z" w16du:dateUtc="2026-02-26T19:44:00Z">
            <w:trPr>
              <w:trHeight w:val="850"/>
            </w:trPr>
          </w:trPrChange>
        </w:trPr>
        <w:tc>
          <w:tcPr>
            <w:tcW w:w="2835" w:type="dxa"/>
            <w:vMerge/>
            <w:shd w:val="clear" w:color="auto" w:fill="D9E2F3"/>
            <w:vAlign w:val="center"/>
            <w:tcPrChange w:id="750" w:author="Հերմինե Գևորգյան" w:date="2026-02-26T23:44:00Z" w16du:dateUtc="2026-02-26T19:44:00Z">
              <w:tcPr>
                <w:tcW w:w="2835" w:type="dxa"/>
                <w:vMerge/>
                <w:shd w:val="clear" w:color="auto" w:fill="D9E2F3"/>
                <w:vAlign w:val="center"/>
              </w:tcPr>
            </w:tcPrChange>
          </w:tcPr>
          <w:p w14:paraId="0511DD95"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Change w:id="751" w:author="Հերմինե Գևորգյան" w:date="2026-02-26T23:44:00Z" w16du:dateUtc="2026-02-26T19:44:00Z">
              <w:tcPr>
                <w:tcW w:w="6180" w:type="dxa"/>
              </w:tcPr>
            </w:tcPrChange>
          </w:tcPr>
          <w:p w14:paraId="196E503C" w14:textId="77777777" w:rsidR="00A52F0E" w:rsidRPr="00FD1EE4" w:rsidRDefault="00A52F0E" w:rsidP="00B1747C">
            <w:pPr>
              <w:spacing w:before="240" w:after="240"/>
              <w:rPr>
                <w:rFonts w:ascii="GHEA Grapalat" w:eastAsia="GHEA Grapalat" w:hAnsi="GHEA Grapalat" w:cs="GHEA Grapalat"/>
              </w:rPr>
            </w:pPr>
          </w:p>
        </w:tc>
      </w:tr>
    </w:tbl>
    <w:p w14:paraId="4239341F" w14:textId="77777777" w:rsidR="00A52F0E"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Միջանկյալ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իրավաբանական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w:t>
      </w:r>
      <w:r w:rsidRPr="00BA2D25">
        <w:rPr>
          <w:rFonts w:ascii="GHEA Grapalat" w:eastAsia="GHEA Grapalat" w:hAnsi="GHEA Grapalat" w:cs="GHEA Grapalat"/>
          <w:i/>
        </w:rPr>
        <w:t>աժնետոմսերի</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ցուցակման</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Change w:id="752" w:author="Հերմինե Գևորգյան" w:date="2026-02-26T23:44:00Z" w16du:dateUtc="2026-02-26T19:44:00Z">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PrChange>
      </w:tblPr>
      <w:tblGrid>
        <w:gridCol w:w="2835"/>
        <w:gridCol w:w="6180"/>
        <w:tblGridChange w:id="753">
          <w:tblGrid>
            <w:gridCol w:w="2835"/>
            <w:gridCol w:w="6180"/>
          </w:tblGrid>
        </w:tblGridChange>
      </w:tblGrid>
      <w:tr w:rsidR="00A52F0E" w:rsidRPr="00FD1EE4" w14:paraId="260919F8" w14:textId="77777777" w:rsidTr="00B1747C">
        <w:tc>
          <w:tcPr>
            <w:tcW w:w="2835" w:type="dxa"/>
            <w:shd w:val="clear" w:color="auto" w:fill="D9E2F3"/>
            <w:vAlign w:val="center"/>
            <w:tcPrChange w:id="754" w:author="Հերմինե Գևորգյան" w:date="2026-02-26T23:44:00Z" w16du:dateUtc="2026-02-26T19:44:00Z">
              <w:tcPr>
                <w:tcW w:w="2835" w:type="dxa"/>
                <w:shd w:val="clear" w:color="auto" w:fill="D9E2F3"/>
                <w:vAlign w:val="center"/>
              </w:tcPr>
            </w:tcPrChange>
          </w:tcPr>
          <w:p w14:paraId="2791559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Change w:id="755" w:author="Հերմինե Գևորգյան" w:date="2026-02-26T23:44:00Z" w16du:dateUtc="2026-02-26T19:44:00Z">
              <w:tcPr>
                <w:tcW w:w="6180" w:type="dxa"/>
                <w:vAlign w:val="center"/>
              </w:tcPr>
            </w:tcPrChange>
          </w:tcPr>
          <w:p w14:paraId="0D8E4566"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180C0EA" w14:textId="77777777" w:rsidTr="00B1747C">
        <w:tc>
          <w:tcPr>
            <w:tcW w:w="2835" w:type="dxa"/>
            <w:shd w:val="clear" w:color="auto" w:fill="D9E2F3"/>
            <w:vAlign w:val="center"/>
            <w:tcPrChange w:id="756" w:author="Հերմինե Գևորգյան" w:date="2026-02-26T23:44:00Z" w16du:dateUtc="2026-02-26T19:44:00Z">
              <w:tcPr>
                <w:tcW w:w="2835" w:type="dxa"/>
                <w:shd w:val="clear" w:color="auto" w:fill="D9E2F3"/>
                <w:vAlign w:val="center"/>
              </w:tcPr>
            </w:tcPrChange>
          </w:tcPr>
          <w:p w14:paraId="4636169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Change w:id="757" w:author="Հերմինե Գևորգյան" w:date="2026-02-26T23:44:00Z" w16du:dateUtc="2026-02-26T19:44:00Z">
              <w:tcPr>
                <w:tcW w:w="6180" w:type="dxa"/>
                <w:vAlign w:val="center"/>
              </w:tcPr>
            </w:tcPrChange>
          </w:tcPr>
          <w:p w14:paraId="240E3E82" w14:textId="77777777" w:rsidR="00A52F0E" w:rsidRPr="00FD1EE4" w:rsidRDefault="00A52F0E" w:rsidP="00B1747C">
            <w:pPr>
              <w:spacing w:before="240" w:after="240"/>
              <w:rPr>
                <w:rFonts w:ascii="GHEA Grapalat" w:eastAsia="GHEA Grapalat" w:hAnsi="GHEA Grapalat" w:cs="GHEA Grapalat"/>
              </w:rPr>
            </w:pPr>
          </w:p>
        </w:tc>
      </w:tr>
    </w:tbl>
    <w:p w14:paraId="5375B9FB" w14:textId="77777777" w:rsidR="00A52F0E" w:rsidRPr="00FD1EE4" w:rsidRDefault="00A52F0E" w:rsidP="00A52F0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666CBE61"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Լրացուցիչ</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նշումներ</w:t>
      </w:r>
      <w:proofErr w:type="spellEnd"/>
    </w:p>
    <w:p w14:paraId="74D0742A" w14:textId="77777777" w:rsidR="00A52F0E" w:rsidRPr="00FD1EE4" w:rsidRDefault="00A52F0E" w:rsidP="00A52F0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Change w:id="758" w:author="Հերմինե Գևորգյան" w:date="2026-02-26T23:44:00Z" w16du:dateUtc="2026-02-26T19:44:00Z">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PrChange>
      </w:tblPr>
      <w:tblGrid>
        <w:gridCol w:w="9016"/>
        <w:tblGridChange w:id="759">
          <w:tblGrid>
            <w:gridCol w:w="9016"/>
          </w:tblGrid>
        </w:tblGridChange>
      </w:tblGrid>
      <w:tr w:rsidR="00B1747C" w:rsidRPr="00FD1EE4" w14:paraId="75AC098B" w14:textId="77777777" w:rsidTr="00B1747C">
        <w:tc>
          <w:tcPr>
            <w:tcW w:w="9016" w:type="dxa"/>
            <w:shd w:val="clear" w:color="auto" w:fill="DEEAF6"/>
            <w:tcPrChange w:id="760" w:author="Հերմինե Գևորգյան" w:date="2026-02-26T23:44:00Z" w16du:dateUtc="2026-02-26T19:44:00Z">
              <w:tcPr>
                <w:tcW w:w="9016" w:type="dxa"/>
                <w:shd w:val="clear" w:color="auto" w:fill="DEEAF6"/>
              </w:tcPr>
            </w:tcPrChange>
          </w:tcPr>
          <w:p w14:paraId="7C0562CB" w14:textId="77777777" w:rsidR="00A52F0E" w:rsidRPr="00B1747C" w:rsidRDefault="00A52F0E" w:rsidP="00B1747C">
            <w:pPr>
              <w:spacing w:before="240" w:after="160" w:line="259" w:lineRule="auto"/>
              <w:rPr>
                <w:rFonts w:ascii="GHEA Grapalat" w:eastAsia="GHEA Grapalat" w:hAnsi="GHEA Grapalat" w:cs="GHEA Grapalat"/>
                <w:i/>
                <w:color w:val="000000"/>
              </w:rPr>
            </w:pPr>
            <w:proofErr w:type="spellStart"/>
            <w:r w:rsidRPr="00B1747C">
              <w:rPr>
                <w:rFonts w:ascii="GHEA Grapalat" w:eastAsia="GHEA Grapalat" w:hAnsi="GHEA Grapalat" w:cs="GHEA Grapalat"/>
                <w:i/>
                <w:color w:val="000000"/>
              </w:rPr>
              <w:t>Լրացուցիչ</w:t>
            </w:r>
            <w:proofErr w:type="spellEnd"/>
            <w:r w:rsidRPr="00B1747C">
              <w:rPr>
                <w:rFonts w:ascii="GHEA Grapalat" w:eastAsia="GHEA Grapalat" w:hAnsi="GHEA Grapalat" w:cs="GHEA Grapalat"/>
                <w:i/>
                <w:color w:val="000000"/>
              </w:rPr>
              <w:t xml:space="preserve"> </w:t>
            </w:r>
            <w:proofErr w:type="spellStart"/>
            <w:r w:rsidRPr="00B1747C">
              <w:rPr>
                <w:rFonts w:ascii="GHEA Grapalat" w:eastAsia="GHEA Grapalat" w:hAnsi="GHEA Grapalat" w:cs="GHEA Grapalat"/>
                <w:i/>
                <w:color w:val="000000"/>
              </w:rPr>
              <w:t>տեղեկություններ</w:t>
            </w:r>
            <w:proofErr w:type="spellEnd"/>
            <w:r w:rsidRPr="00B1747C">
              <w:rPr>
                <w:rFonts w:ascii="GHEA Grapalat" w:eastAsia="GHEA Grapalat" w:hAnsi="GHEA Grapalat" w:cs="GHEA Grapalat"/>
                <w:i/>
                <w:color w:val="000000"/>
              </w:rPr>
              <w:t xml:space="preserve"> </w:t>
            </w:r>
            <w:proofErr w:type="spellStart"/>
            <w:r w:rsidRPr="00B1747C">
              <w:rPr>
                <w:rFonts w:ascii="GHEA Grapalat" w:eastAsia="GHEA Grapalat" w:hAnsi="GHEA Grapalat" w:cs="GHEA Grapalat"/>
                <w:i/>
                <w:color w:val="000000"/>
              </w:rPr>
              <w:t>կամ</w:t>
            </w:r>
            <w:proofErr w:type="spellEnd"/>
            <w:r w:rsidRPr="00B1747C">
              <w:rPr>
                <w:rFonts w:ascii="GHEA Grapalat" w:eastAsia="GHEA Grapalat" w:hAnsi="GHEA Grapalat" w:cs="GHEA Grapalat"/>
                <w:i/>
                <w:color w:val="000000"/>
              </w:rPr>
              <w:t xml:space="preserve"> </w:t>
            </w:r>
            <w:proofErr w:type="spellStart"/>
            <w:r w:rsidRPr="00B1747C">
              <w:rPr>
                <w:rFonts w:ascii="GHEA Grapalat" w:eastAsia="GHEA Grapalat" w:hAnsi="GHEA Grapalat" w:cs="GHEA Grapalat"/>
                <w:i/>
                <w:color w:val="000000"/>
              </w:rPr>
              <w:t>հավելյալ</w:t>
            </w:r>
            <w:proofErr w:type="spellEnd"/>
            <w:r w:rsidRPr="00B1747C">
              <w:rPr>
                <w:rFonts w:ascii="GHEA Grapalat" w:eastAsia="GHEA Grapalat" w:hAnsi="GHEA Grapalat" w:cs="GHEA Grapalat"/>
                <w:i/>
                <w:color w:val="000000"/>
              </w:rPr>
              <w:t xml:space="preserve"> </w:t>
            </w:r>
            <w:proofErr w:type="spellStart"/>
            <w:r w:rsidRPr="00B1747C">
              <w:rPr>
                <w:rFonts w:ascii="GHEA Grapalat" w:eastAsia="GHEA Grapalat" w:hAnsi="GHEA Grapalat" w:cs="GHEA Grapalat"/>
                <w:i/>
                <w:color w:val="000000"/>
              </w:rPr>
              <w:t>պարզաբանումներ</w:t>
            </w:r>
            <w:proofErr w:type="spellEnd"/>
            <w:r w:rsidRPr="00B1747C">
              <w:rPr>
                <w:rFonts w:ascii="GHEA Grapalat" w:eastAsia="GHEA Grapalat" w:hAnsi="GHEA Grapalat" w:cs="GHEA Grapalat"/>
                <w:i/>
                <w:color w:val="000000"/>
              </w:rPr>
              <w:t xml:space="preserve">, </w:t>
            </w:r>
            <w:proofErr w:type="spellStart"/>
            <w:r w:rsidRPr="00B1747C">
              <w:rPr>
                <w:rFonts w:ascii="GHEA Grapalat" w:eastAsia="GHEA Grapalat" w:hAnsi="GHEA Grapalat" w:cs="GHEA Grapalat"/>
                <w:i/>
                <w:color w:val="000000"/>
              </w:rPr>
              <w:t>որոնք</w:t>
            </w:r>
            <w:proofErr w:type="spellEnd"/>
            <w:r w:rsidRPr="00B1747C">
              <w:rPr>
                <w:rFonts w:ascii="GHEA Grapalat" w:eastAsia="GHEA Grapalat" w:hAnsi="GHEA Grapalat" w:cs="GHEA Grapalat"/>
                <w:i/>
                <w:color w:val="000000"/>
              </w:rPr>
              <w:t xml:space="preserve"> </w:t>
            </w:r>
            <w:proofErr w:type="spellStart"/>
            <w:r w:rsidRPr="00B1747C">
              <w:rPr>
                <w:rFonts w:ascii="GHEA Grapalat" w:eastAsia="GHEA Grapalat" w:hAnsi="GHEA Grapalat" w:cs="GHEA Grapalat"/>
                <w:i/>
                <w:color w:val="000000"/>
              </w:rPr>
              <w:t>առնչվում</w:t>
            </w:r>
            <w:proofErr w:type="spellEnd"/>
            <w:r w:rsidRPr="00B1747C">
              <w:rPr>
                <w:rFonts w:ascii="GHEA Grapalat" w:eastAsia="GHEA Grapalat" w:hAnsi="GHEA Grapalat" w:cs="GHEA Grapalat"/>
                <w:i/>
                <w:color w:val="000000"/>
              </w:rPr>
              <w:t xml:space="preserve"> </w:t>
            </w:r>
            <w:proofErr w:type="spellStart"/>
            <w:r w:rsidRPr="00B1747C">
              <w:rPr>
                <w:rFonts w:ascii="GHEA Grapalat" w:eastAsia="GHEA Grapalat" w:hAnsi="GHEA Grapalat" w:cs="GHEA Grapalat"/>
                <w:i/>
                <w:color w:val="000000"/>
              </w:rPr>
              <w:t>են</w:t>
            </w:r>
            <w:proofErr w:type="spellEnd"/>
            <w:r w:rsidRPr="00B1747C">
              <w:rPr>
                <w:rFonts w:ascii="GHEA Grapalat" w:eastAsia="GHEA Grapalat" w:hAnsi="GHEA Grapalat" w:cs="GHEA Grapalat"/>
                <w:i/>
                <w:color w:val="000000"/>
              </w:rPr>
              <w:t xml:space="preserve"> </w:t>
            </w:r>
            <w:proofErr w:type="spellStart"/>
            <w:r w:rsidRPr="00B1747C">
              <w:rPr>
                <w:rFonts w:ascii="GHEA Grapalat" w:eastAsia="GHEA Grapalat" w:hAnsi="GHEA Grapalat" w:cs="GHEA Grapalat"/>
                <w:i/>
                <w:color w:val="000000"/>
              </w:rPr>
              <w:t>հայտարարագրում</w:t>
            </w:r>
            <w:proofErr w:type="spellEnd"/>
            <w:r w:rsidRPr="00B1747C">
              <w:rPr>
                <w:rFonts w:ascii="GHEA Grapalat" w:eastAsia="GHEA Grapalat" w:hAnsi="GHEA Grapalat" w:cs="GHEA Grapalat"/>
                <w:i/>
                <w:color w:val="000000"/>
              </w:rPr>
              <w:t xml:space="preserve"> </w:t>
            </w:r>
            <w:proofErr w:type="spellStart"/>
            <w:r w:rsidRPr="00B1747C">
              <w:rPr>
                <w:rFonts w:ascii="GHEA Grapalat" w:eastAsia="GHEA Grapalat" w:hAnsi="GHEA Grapalat" w:cs="GHEA Grapalat"/>
                <w:i/>
                <w:color w:val="000000"/>
              </w:rPr>
              <w:t>լրացված</w:t>
            </w:r>
            <w:proofErr w:type="spellEnd"/>
            <w:r w:rsidRPr="00B1747C">
              <w:rPr>
                <w:rFonts w:ascii="GHEA Grapalat" w:eastAsia="GHEA Grapalat" w:hAnsi="GHEA Grapalat" w:cs="GHEA Grapalat"/>
                <w:i/>
                <w:color w:val="000000"/>
              </w:rPr>
              <w:t xml:space="preserve"> </w:t>
            </w:r>
            <w:proofErr w:type="spellStart"/>
            <w:r w:rsidRPr="00B1747C">
              <w:rPr>
                <w:rFonts w:ascii="GHEA Grapalat" w:eastAsia="GHEA Grapalat" w:hAnsi="GHEA Grapalat" w:cs="GHEA Grapalat"/>
                <w:i/>
                <w:color w:val="000000"/>
              </w:rPr>
              <w:t>կամ</w:t>
            </w:r>
            <w:proofErr w:type="spellEnd"/>
            <w:r w:rsidRPr="00B1747C">
              <w:rPr>
                <w:rFonts w:ascii="GHEA Grapalat" w:eastAsia="GHEA Grapalat" w:hAnsi="GHEA Grapalat" w:cs="GHEA Grapalat"/>
                <w:i/>
                <w:color w:val="000000"/>
              </w:rPr>
              <w:t xml:space="preserve"> </w:t>
            </w:r>
            <w:proofErr w:type="spellStart"/>
            <w:r w:rsidRPr="00B1747C">
              <w:rPr>
                <w:rFonts w:ascii="GHEA Grapalat" w:eastAsia="GHEA Grapalat" w:hAnsi="GHEA Grapalat" w:cs="GHEA Grapalat"/>
                <w:i/>
                <w:color w:val="000000"/>
              </w:rPr>
              <w:t>լրացման</w:t>
            </w:r>
            <w:proofErr w:type="spellEnd"/>
            <w:r w:rsidRPr="00B1747C">
              <w:rPr>
                <w:rFonts w:ascii="GHEA Grapalat" w:eastAsia="GHEA Grapalat" w:hAnsi="GHEA Grapalat" w:cs="GHEA Grapalat"/>
                <w:i/>
                <w:color w:val="000000"/>
              </w:rPr>
              <w:t xml:space="preserve"> </w:t>
            </w:r>
            <w:proofErr w:type="spellStart"/>
            <w:r w:rsidRPr="00B1747C">
              <w:rPr>
                <w:rFonts w:ascii="GHEA Grapalat" w:eastAsia="GHEA Grapalat" w:hAnsi="GHEA Grapalat" w:cs="GHEA Grapalat"/>
                <w:i/>
                <w:color w:val="000000"/>
              </w:rPr>
              <w:t>ենթակա</w:t>
            </w:r>
            <w:proofErr w:type="spellEnd"/>
            <w:r w:rsidRPr="00B1747C">
              <w:rPr>
                <w:rFonts w:ascii="GHEA Grapalat" w:eastAsia="GHEA Grapalat" w:hAnsi="GHEA Grapalat" w:cs="GHEA Grapalat"/>
                <w:i/>
                <w:color w:val="000000"/>
              </w:rPr>
              <w:t xml:space="preserve"> </w:t>
            </w:r>
            <w:proofErr w:type="spellStart"/>
            <w:r w:rsidRPr="00B1747C">
              <w:rPr>
                <w:rFonts w:ascii="GHEA Grapalat" w:eastAsia="GHEA Grapalat" w:hAnsi="GHEA Grapalat" w:cs="GHEA Grapalat"/>
                <w:i/>
                <w:color w:val="000000"/>
              </w:rPr>
              <w:t>տվյալներին</w:t>
            </w:r>
            <w:proofErr w:type="spellEnd"/>
          </w:p>
        </w:tc>
      </w:tr>
      <w:tr w:rsidR="00B1747C" w:rsidRPr="00FD1EE4" w14:paraId="16CD5A5E" w14:textId="77777777" w:rsidTr="00B1747C">
        <w:trPr>
          <w:trHeight w:val="10187"/>
          <w:trPrChange w:id="761" w:author="Հերմինե Գևորգյան" w:date="2026-02-26T23:44:00Z" w16du:dateUtc="2026-02-26T19:44:00Z">
            <w:trPr>
              <w:trHeight w:val="10187"/>
            </w:trPr>
          </w:trPrChange>
        </w:trPr>
        <w:tc>
          <w:tcPr>
            <w:tcW w:w="9016" w:type="dxa"/>
            <w:tcPrChange w:id="762" w:author="Հերմինե Գևորգյան" w:date="2026-02-26T23:44:00Z" w16du:dateUtc="2026-02-26T19:44:00Z">
              <w:tcPr>
                <w:tcW w:w="9016" w:type="dxa"/>
              </w:tcPr>
            </w:tcPrChange>
          </w:tcPr>
          <w:p w14:paraId="63F706D1" w14:textId="77777777" w:rsidR="00A52F0E" w:rsidRPr="00B1747C" w:rsidRDefault="00A52F0E" w:rsidP="00B1747C">
            <w:pPr>
              <w:rPr>
                <w:rFonts w:ascii="GHEA Grapalat" w:eastAsia="GHEA Grapalat" w:hAnsi="GHEA Grapalat" w:cs="GHEA Grapalat"/>
                <w:b/>
                <w:color w:val="000000"/>
              </w:rPr>
            </w:pPr>
          </w:p>
        </w:tc>
      </w:tr>
    </w:tbl>
    <w:p w14:paraId="5F1084D7" w14:textId="77777777" w:rsidR="00A52F0E" w:rsidRPr="00FD1EE4" w:rsidRDefault="00A52F0E" w:rsidP="00A52F0E">
      <w:pPr>
        <w:pBdr>
          <w:top w:val="nil"/>
          <w:left w:val="nil"/>
          <w:bottom w:val="nil"/>
          <w:right w:val="nil"/>
          <w:between w:val="nil"/>
        </w:pBdr>
        <w:rPr>
          <w:rFonts w:ascii="GHEA Grapalat" w:eastAsia="GHEA Grapalat" w:hAnsi="GHEA Grapalat" w:cs="GHEA Grapalat"/>
          <w:b/>
          <w:color w:val="000000"/>
        </w:rPr>
      </w:pPr>
    </w:p>
    <w:p w14:paraId="17C50AE4" w14:textId="77777777" w:rsidR="00A52F0E" w:rsidRPr="00A66FC2" w:rsidRDefault="00A52F0E" w:rsidP="00A52F0E">
      <w:pPr>
        <w:pStyle w:val="31"/>
        <w:spacing w:line="240" w:lineRule="auto"/>
        <w:jc w:val="right"/>
        <w:rPr>
          <w:rFonts w:ascii="GHEA Grapalat" w:hAnsi="GHEA Grapalat" w:cs="Arial"/>
          <w:b/>
        </w:rPr>
      </w:pPr>
    </w:p>
    <w:p w14:paraId="7D3F9E0C" w14:textId="77777777" w:rsidR="00A52F0E" w:rsidRDefault="00A52F0E" w:rsidP="00A52F0E">
      <w:pPr>
        <w:pStyle w:val="31"/>
        <w:spacing w:line="240" w:lineRule="auto"/>
        <w:ind w:firstLine="0"/>
        <w:jc w:val="left"/>
        <w:rPr>
          <w:rFonts w:ascii="GHEA Grapalat" w:hAnsi="GHEA Grapalat"/>
          <w:i/>
          <w:sz w:val="16"/>
          <w:szCs w:val="16"/>
          <w:lang w:val="hy-AM"/>
        </w:rPr>
      </w:pPr>
    </w:p>
    <w:p w14:paraId="0C9F2EAB" w14:textId="77777777" w:rsidR="00A52F0E" w:rsidRDefault="00A52F0E" w:rsidP="00A52F0E">
      <w:pPr>
        <w:pStyle w:val="31"/>
        <w:spacing w:line="240" w:lineRule="auto"/>
        <w:ind w:firstLine="0"/>
        <w:jc w:val="left"/>
        <w:rPr>
          <w:rFonts w:ascii="GHEA Grapalat" w:hAnsi="GHEA Grapalat"/>
          <w:i/>
          <w:sz w:val="16"/>
          <w:szCs w:val="16"/>
          <w:lang w:val="hy-AM"/>
        </w:rPr>
      </w:pPr>
    </w:p>
    <w:p w14:paraId="51CE16C9" w14:textId="77777777" w:rsidR="00A52F0E" w:rsidRDefault="00A52F0E" w:rsidP="00A52F0E">
      <w:pPr>
        <w:pStyle w:val="31"/>
        <w:spacing w:line="240" w:lineRule="auto"/>
        <w:ind w:firstLine="0"/>
        <w:jc w:val="left"/>
        <w:rPr>
          <w:rFonts w:ascii="GHEA Grapalat" w:hAnsi="GHEA Grapalat"/>
          <w:i/>
          <w:sz w:val="16"/>
          <w:szCs w:val="16"/>
          <w:lang w:val="hy-AM"/>
        </w:rPr>
      </w:pPr>
    </w:p>
    <w:p w14:paraId="6A4CED7E" w14:textId="77777777" w:rsidR="00A52F0E" w:rsidRDefault="00A52F0E" w:rsidP="00A52F0E">
      <w:pPr>
        <w:pStyle w:val="31"/>
        <w:spacing w:line="240" w:lineRule="auto"/>
        <w:ind w:firstLine="0"/>
        <w:jc w:val="left"/>
        <w:rPr>
          <w:rFonts w:ascii="GHEA Grapalat" w:hAnsi="GHEA Grapalat"/>
          <w:i/>
          <w:sz w:val="16"/>
          <w:szCs w:val="16"/>
          <w:lang w:val="hy-AM"/>
        </w:rPr>
      </w:pPr>
    </w:p>
    <w:p w14:paraId="243FD7C3" w14:textId="77777777" w:rsidR="00A52F0E" w:rsidRDefault="00A52F0E" w:rsidP="00A52F0E">
      <w:pPr>
        <w:pStyle w:val="31"/>
        <w:spacing w:line="240" w:lineRule="auto"/>
        <w:ind w:firstLine="0"/>
        <w:jc w:val="left"/>
        <w:rPr>
          <w:rFonts w:ascii="GHEA Grapalat" w:hAnsi="GHEA Grapalat"/>
          <w:b/>
          <w:lang w:val="hy-AM"/>
        </w:rPr>
      </w:pPr>
    </w:p>
    <w:p w14:paraId="40451747" w14:textId="77777777" w:rsidR="00A52F0E" w:rsidRDefault="00A52F0E" w:rsidP="00A52F0E">
      <w:pPr>
        <w:pStyle w:val="31"/>
        <w:spacing w:line="240" w:lineRule="auto"/>
        <w:ind w:firstLine="0"/>
        <w:jc w:val="left"/>
        <w:rPr>
          <w:rFonts w:ascii="GHEA Grapalat" w:hAnsi="GHEA Grapalat"/>
          <w:b/>
          <w:lang w:val="hy-AM"/>
        </w:rPr>
      </w:pPr>
    </w:p>
    <w:p w14:paraId="359AC48D" w14:textId="77777777" w:rsidR="00A52F0E" w:rsidRDefault="00A52F0E" w:rsidP="00A52F0E">
      <w:pPr>
        <w:pStyle w:val="31"/>
        <w:spacing w:line="240" w:lineRule="auto"/>
        <w:ind w:firstLine="0"/>
        <w:jc w:val="left"/>
        <w:rPr>
          <w:rFonts w:ascii="GHEA Grapalat" w:hAnsi="GHEA Grapalat"/>
          <w:b/>
          <w:lang w:val="hy-AM"/>
        </w:rPr>
      </w:pPr>
    </w:p>
    <w:p w14:paraId="0D733330" w14:textId="77777777" w:rsidR="00A52F0E" w:rsidRDefault="00A52F0E" w:rsidP="00A52F0E">
      <w:pPr>
        <w:pStyle w:val="31"/>
        <w:spacing w:line="240" w:lineRule="auto"/>
        <w:ind w:firstLine="0"/>
        <w:jc w:val="left"/>
        <w:rPr>
          <w:rFonts w:ascii="GHEA Grapalat" w:hAnsi="GHEA Grapalat"/>
          <w:b/>
          <w:lang w:val="hy-AM"/>
        </w:rPr>
      </w:pPr>
    </w:p>
    <w:p w14:paraId="177F6360" w14:textId="77777777" w:rsidR="00A52F0E" w:rsidRDefault="00A52F0E" w:rsidP="00A52F0E">
      <w:pPr>
        <w:spacing w:line="360" w:lineRule="auto"/>
        <w:jc w:val="center"/>
        <w:rPr>
          <w:rFonts w:ascii="GHEA Grapalat" w:eastAsia="GHEA Grapalat" w:hAnsi="GHEA Grapalat" w:cs="GHEA Grapalat"/>
          <w:b/>
        </w:rPr>
      </w:pPr>
    </w:p>
    <w:p w14:paraId="0D14106D" w14:textId="77777777" w:rsidR="00A52F0E" w:rsidRDefault="00A52F0E" w:rsidP="00A52F0E">
      <w:pPr>
        <w:spacing w:line="360" w:lineRule="auto"/>
        <w:jc w:val="center"/>
        <w:rPr>
          <w:rFonts w:ascii="GHEA Grapalat" w:eastAsia="GHEA Grapalat" w:hAnsi="GHEA Grapalat" w:cs="GHEA Grapalat"/>
          <w:b/>
        </w:rPr>
      </w:pPr>
    </w:p>
    <w:p w14:paraId="55C6E210" w14:textId="77777777" w:rsidR="00A52F0E" w:rsidRDefault="00A52F0E" w:rsidP="00A52F0E">
      <w:pPr>
        <w:spacing w:line="360" w:lineRule="auto"/>
        <w:jc w:val="center"/>
        <w:rPr>
          <w:rFonts w:ascii="GHEA Grapalat" w:eastAsia="GHEA Grapalat" w:hAnsi="GHEA Grapalat" w:cs="GHEA Grapalat"/>
          <w:b/>
        </w:rPr>
      </w:pPr>
      <w:r>
        <w:rPr>
          <w:rFonts w:ascii="GHEA Grapalat" w:eastAsia="GHEA Grapalat" w:hAnsi="GHEA Grapalat" w:cs="GHEA Grapalat"/>
          <w:b/>
        </w:rPr>
        <w:t xml:space="preserve">I. </w:t>
      </w:r>
      <w:proofErr w:type="spellStart"/>
      <w:r>
        <w:rPr>
          <w:rFonts w:ascii="GHEA Grapalat" w:eastAsia="GHEA Grapalat" w:hAnsi="GHEA Grapalat" w:cs="GHEA Grapalat"/>
          <w:b/>
        </w:rPr>
        <w:t>Հայտարարագրի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լրացման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կարգը</w:t>
      </w:r>
      <w:proofErr w:type="spellEnd"/>
    </w:p>
    <w:p w14:paraId="49DB700E" w14:textId="77777777" w:rsidR="00A52F0E" w:rsidRDefault="00A52F0E" w:rsidP="00A52F0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0266A6AD"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1-ին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հայտարարագիր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ներկայացնող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այսուհետ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3714E94E" w14:textId="77777777" w:rsidR="00A52F0E" w:rsidRPr="0091590A"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պետական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sidRPr="0091590A">
        <w:rPr>
          <w:rFonts w:ascii="GHEA Grapalat" w:eastAsia="GHEA Grapalat" w:hAnsi="GHEA Grapalat" w:cs="GHEA Grapalat"/>
        </w:rPr>
        <w:t>կազմակերպաիրավական</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ձևի</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մասին</w:t>
      </w:r>
      <w:proofErr w:type="spellEnd"/>
      <w:r w:rsidRPr="0091590A">
        <w:rPr>
          <w:rFonts w:ascii="GHEA Grapalat" w:eastAsia="GHEA Grapalat" w:hAnsi="GHEA Grapalat" w:cs="GHEA Grapalat"/>
        </w:rPr>
        <w:t>.</w:t>
      </w:r>
    </w:p>
    <w:p w14:paraId="3847207E" w14:textId="77777777" w:rsidR="00A52F0E" w:rsidRPr="0091590A" w:rsidRDefault="00A52F0E" w:rsidP="00A52F0E">
      <w:pPr>
        <w:numPr>
          <w:ilvl w:val="1"/>
          <w:numId w:val="30"/>
        </w:numP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w:t>
      </w:r>
      <w:proofErr w:type="spellStart"/>
      <w:r w:rsidRPr="0091590A">
        <w:rPr>
          <w:rFonts w:ascii="GHEA Grapalat" w:eastAsia="GHEA Grapalat" w:hAnsi="GHEA Grapalat" w:cs="GHEA Grapalat"/>
        </w:rPr>
        <w:t>Հայտարարագիրը</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ներկայացնող</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անձը</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ենթաբաժնում</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լրացվում</w:t>
      </w:r>
      <w:proofErr w:type="spellEnd"/>
      <w:r w:rsidRPr="0091590A">
        <w:rPr>
          <w:rFonts w:ascii="GHEA Grapalat" w:eastAsia="GHEA Grapalat" w:hAnsi="GHEA Grapalat" w:cs="GHEA Grapalat"/>
        </w:rPr>
        <w:t xml:space="preserve"> է </w:t>
      </w:r>
      <w:proofErr w:type="spellStart"/>
      <w:r w:rsidRPr="0091590A">
        <w:rPr>
          <w:rFonts w:ascii="GHEA Grapalat" w:eastAsia="GHEA Grapalat" w:hAnsi="GHEA Grapalat" w:cs="GHEA Grapalat"/>
        </w:rPr>
        <w:t>այն</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ֆիզիկական</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անձի</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տվյալները</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ով</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ստորագրում</w:t>
      </w:r>
      <w:proofErr w:type="spellEnd"/>
      <w:r w:rsidRPr="0091590A">
        <w:rPr>
          <w:rFonts w:ascii="GHEA Grapalat" w:eastAsia="GHEA Grapalat" w:hAnsi="GHEA Grapalat" w:cs="GHEA Grapalat"/>
        </w:rPr>
        <w:t xml:space="preserve"> է </w:t>
      </w:r>
      <w:r w:rsidRPr="0091590A">
        <w:rPr>
          <w:rFonts w:ascii="GHEA Grapalat" w:eastAsia="GHEA Grapalat" w:hAnsi="GHEA Grapalat" w:cs="GHEA Grapalat"/>
          <w:lang w:val="hy-AM"/>
        </w:rPr>
        <w:t xml:space="preserve">սույն ընթացակարգի </w:t>
      </w:r>
      <w:proofErr w:type="spellStart"/>
      <w:r w:rsidRPr="0091590A">
        <w:rPr>
          <w:rFonts w:ascii="GHEA Grapalat" w:eastAsia="GHEA Grapalat" w:hAnsi="GHEA Grapalat" w:cs="GHEA Grapalat"/>
        </w:rPr>
        <w:t>հայտում</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ներառվող</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փաստաթղթերը</w:t>
      </w:r>
      <w:proofErr w:type="spellEnd"/>
      <w:r w:rsidRPr="0091590A">
        <w:rPr>
          <w:rFonts w:ascii="GHEA Grapalat" w:eastAsia="GHEA Grapalat" w:hAnsi="GHEA Grapalat" w:cs="GHEA Grapalat"/>
        </w:rPr>
        <w:t>.</w:t>
      </w:r>
    </w:p>
    <w:p w14:paraId="1BB6535F" w14:textId="77777777" w:rsidR="00A52F0E" w:rsidRDefault="00A52F0E" w:rsidP="00A52F0E">
      <w:pPr>
        <w:numPr>
          <w:ilvl w:val="1"/>
          <w:numId w:val="30"/>
        </w:numP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w:t>
      </w:r>
      <w:proofErr w:type="spellStart"/>
      <w:r w:rsidRPr="0091590A">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ստորագրությունը</w:t>
      </w:r>
      <w:proofErr w:type="spellEnd"/>
      <w:r>
        <w:rPr>
          <w:rFonts w:ascii="GHEA Grapalat" w:eastAsia="GHEA Grapalat" w:hAnsi="GHEA Grapalat" w:cs="GHEA Grapalat"/>
        </w:rPr>
        <w:t>:</w:t>
      </w:r>
    </w:p>
    <w:p w14:paraId="3CA935EF" w14:textId="77777777" w:rsidR="00A52F0E" w:rsidRDefault="00A52F0E" w:rsidP="00A52F0E">
      <w:pPr>
        <w:spacing w:line="276" w:lineRule="auto"/>
        <w:ind w:firstLine="567"/>
        <w:jc w:val="both"/>
        <w:rPr>
          <w:rFonts w:ascii="GHEA Grapalat" w:eastAsia="GHEA Grapalat" w:hAnsi="GHEA Grapalat" w:cs="GHEA Grapalat"/>
        </w:rPr>
      </w:pPr>
    </w:p>
    <w:p w14:paraId="4286E42C"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color w:val="000000"/>
        </w:rPr>
        <w:t xml:space="preserve"> 2-րդ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r>
        <w:rPr>
          <w:rFonts w:ascii="GHEA Grapalat" w:eastAsia="GHEA Grapalat" w:hAnsi="GHEA Grapalat" w:cs="GHEA Grapalat"/>
        </w:rPr>
        <w:t>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Հայաստանի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Հանրապետության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արդարադատության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նախարարի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կողմից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հաստատված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համարժեք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բացահայտման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կարգավորվող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ցանկում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ներառված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շուկայում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Նշված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համապատասխանելու</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դեպքում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հաջորդ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4BEC375D"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պարունակում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սեփականատերերի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4014BA49"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sidRPr="008C104F">
        <w:rPr>
          <w:rFonts w:ascii="GHEA Grapalat" w:eastAsia="GHEA Grapalat" w:hAnsi="GHEA Grapalat" w:cs="GHEA Grapalat"/>
        </w:rPr>
        <w:t>.</w:t>
      </w:r>
    </w:p>
    <w:p w14:paraId="763B51A4"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մակարդակը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w:t>
      </w:r>
      <w:r>
        <w:rPr>
          <w:rFonts w:ascii="Cambria Math" w:eastAsia="Cambria Math" w:hAnsi="Cambria Math" w:cs="Cambria Math"/>
        </w:rPr>
        <w:t>․</w:t>
      </w:r>
      <w:r>
        <w:rPr>
          <w:rFonts w:ascii="GHEA Grapalat" w:eastAsia="GHEA Grapalat" w:hAnsi="GHEA Grapalat" w:cs="GHEA Grapalat"/>
        </w:rPr>
        <w:t xml:space="preserve">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5CB7F996" w14:textId="77777777" w:rsidR="00A52F0E"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p>
    <w:p w14:paraId="18EED6D2"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3-րդ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որևէ</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կարող</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լրացվել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անգամ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1DB3FC46"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իսկ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1CE1D5EF"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1ED8F6C3" w14:textId="77777777"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47F4E84"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4-րդ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առանձին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քանակով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22F3CFDC"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ինքնությունը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հավաստող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դրանք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հայերեն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ապա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դրանց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տառադարձությունը</w:t>
      </w:r>
      <w:proofErr w:type="spellEnd"/>
      <w:r w:rsidRPr="008C104F">
        <w:rPr>
          <w:rFonts w:ascii="GHEA Grapalat" w:eastAsia="GHEA Grapalat" w:hAnsi="GHEA Grapalat" w:cs="GHEA Grapalat"/>
        </w:rPr>
        <w:t>.</w:t>
      </w:r>
    </w:p>
    <w:p w14:paraId="7E79DD58"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փաստաթուղթը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242D828A"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sidRPr="008C104F">
        <w:rPr>
          <w:rFonts w:ascii="GHEA Grapalat" w:eastAsia="GHEA Grapalat" w:hAnsi="GHEA Grapalat" w:cs="GHEA Grapalat"/>
        </w:rPr>
        <w:t>.</w:t>
      </w:r>
    </w:p>
    <w:p w14:paraId="00F5AE7F"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տարբերվում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w:t>
      </w:r>
    </w:p>
    <w:p w14:paraId="6C33E0C0"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Փողերի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լվացման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ահաբեկչության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ֆինանսավորման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պայքարի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նախատեսված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w:t>
      </w:r>
      <w:proofErr w:type="spellEnd"/>
      <w:r>
        <w:rPr>
          <w:rFonts w:ascii="GHEA Grapalat" w:eastAsia="GHEA Grapalat" w:hAnsi="GHEA Grapalat" w:cs="GHEA Grapalat"/>
        </w:rPr>
        <w:t>(</w:t>
      </w:r>
      <w:proofErr w:type="spellStart"/>
      <w:r>
        <w:rPr>
          <w:rFonts w:ascii="GHEA Grapalat" w:eastAsia="GHEA Grapalat" w:hAnsi="GHEA Grapalat" w:cs="GHEA Grapalat"/>
        </w:rPr>
        <w:t>եր</w:t>
      </w:r>
      <w:proofErr w:type="spellEnd"/>
      <w:r>
        <w:rPr>
          <w:rFonts w:ascii="GHEA Grapalat" w:eastAsia="GHEA Grapalat" w:hAnsi="GHEA Grapalat" w:cs="GHEA Grapalat"/>
        </w:rPr>
        <w:t>)</w:t>
      </w:r>
      <w:proofErr w:type="spellStart"/>
      <w:r>
        <w:rPr>
          <w:rFonts w:ascii="GHEA Grapalat" w:eastAsia="GHEA Grapalat" w:hAnsi="GHEA Grapalat" w:cs="GHEA Grapalat"/>
        </w:rPr>
        <w:t>ով</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ներառվում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կետերում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1D4222CF"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լինել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մասնակցություն</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անկախ</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շղթայում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քանակից</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արդյունքում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հանրագումարը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բազմապատկելով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այդպես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շարունակ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մինչև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հասնելը</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լինելու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միաժամանակ</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0D3E245D"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2405AA00"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 և «բ»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08578DE8" w14:textId="77777777" w:rsidR="00A52F0E" w:rsidRPr="008C104F"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763" w:name="_heading=h.gjdgxs" w:colFirst="0" w:colLast="0"/>
      <w:bookmarkEnd w:id="763"/>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համար</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բացահայտումն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կարգի</w:t>
      </w:r>
      <w:proofErr w:type="spellEnd"/>
      <w:r w:rsidRPr="008C104F">
        <w:rPr>
          <w:rFonts w:ascii="GHEA Grapalat" w:eastAsia="GHEA Grapalat" w:hAnsi="GHEA Grapalat" w:cs="GHEA Grapalat"/>
        </w:rPr>
        <w:t xml:space="preserve"> 4</w:t>
      </w:r>
      <w:r w:rsidRPr="008C104F">
        <w:rPr>
          <w:rFonts w:ascii="Cambria Math" w:eastAsia="Cambria Math" w:hAnsi="Cambria Math" w:cs="Cambria Math"/>
        </w:rPr>
        <w:t>․</w:t>
      </w:r>
      <w:r w:rsidRPr="008C104F">
        <w:rPr>
          <w:rFonts w:ascii="GHEA Grapalat" w:eastAsia="GHEA Grapalat" w:hAnsi="GHEA Grapalat" w:cs="GHEA Grapalat"/>
        </w:rPr>
        <w:t xml:space="preserve">5-րդ </w:t>
      </w:r>
      <w:proofErr w:type="spellStart"/>
      <w:r w:rsidRPr="008C104F">
        <w:rPr>
          <w:rFonts w:ascii="GHEA Grapalat" w:eastAsia="GHEA Grapalat" w:hAnsi="GHEA Grapalat" w:cs="GHEA Grapalat"/>
        </w:rPr>
        <w:t>կետում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սահմանված</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հաշվառմամբ</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Այս</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ենթաբաժնում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հիմքերի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վերաբերյալ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տվյալները</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լրացվում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հետևյալ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կանոններով</w:t>
      </w:r>
      <w:proofErr w:type="spellEnd"/>
      <w:r w:rsidRPr="008C104F">
        <w:rPr>
          <w:rFonts w:ascii="Cambria Math" w:eastAsia="GHEA Grapalat" w:hAnsi="Cambria Math" w:cs="GHEA Grapalat"/>
        </w:rPr>
        <w:t>․</w:t>
      </w:r>
    </w:p>
    <w:p w14:paraId="21EBB0D6"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69EBB404"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նշանակելու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հեռացնելու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կառավարման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մեծամասնությանը</w:t>
      </w:r>
      <w:proofErr w:type="spellEnd"/>
      <w:r w:rsidRPr="008C104F">
        <w:rPr>
          <w:rFonts w:ascii="GHEA Grapalat" w:eastAsia="GHEA Grapalat" w:hAnsi="GHEA Grapalat" w:cs="GHEA Grapalat"/>
        </w:rPr>
        <w:t>.</w:t>
      </w:r>
    </w:p>
    <w:p w14:paraId="1265F917"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lastRenderedPageBreak/>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անհատույց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ստացել</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առնվազն</w:t>
      </w:r>
      <w:proofErr w:type="spellEnd"/>
      <w:r>
        <w:rPr>
          <w:rFonts w:ascii="GHEA Grapalat" w:eastAsia="GHEA Grapalat" w:hAnsi="GHEA Grapalat" w:cs="GHEA Grapalat"/>
        </w:rPr>
        <w:t xml:space="preserve"> 15 </w:t>
      </w:r>
      <w:proofErr w:type="spellStart"/>
      <w:r>
        <w:rPr>
          <w:rFonts w:ascii="GHEA Grapalat" w:eastAsia="GHEA Grapalat" w:hAnsi="GHEA Grapalat" w:cs="GHEA Grapalat"/>
        </w:rPr>
        <w:t>տոկոսի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օգուտ</w:t>
      </w:r>
      <w:proofErr w:type="spellEnd"/>
      <w:r w:rsidRPr="008C104F">
        <w:rPr>
          <w:rFonts w:ascii="GHEA Grapalat" w:eastAsia="GHEA Grapalat" w:hAnsi="GHEA Grapalat" w:cs="GHEA Grapalat"/>
        </w:rPr>
        <w:t>.</w:t>
      </w:r>
    </w:p>
    <w:p w14:paraId="6D118F97"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«ա»-«գ»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55BE8273"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ե</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«ա»-«դ»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089F5384"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կարգավիճակի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դառնալու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նկատմամբ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օրենսգրքի</w:t>
      </w:r>
      <w:proofErr w:type="spellEnd"/>
      <w:r>
        <w:rPr>
          <w:rFonts w:ascii="GHEA Grapalat" w:eastAsia="GHEA Grapalat" w:hAnsi="GHEA Grapalat" w:cs="GHEA Grapalat"/>
        </w:rPr>
        <w:t xml:space="preserve"> 3-րդ </w:t>
      </w:r>
      <w:proofErr w:type="spellStart"/>
      <w:r>
        <w:rPr>
          <w:rFonts w:ascii="GHEA Grapalat" w:eastAsia="GHEA Grapalat" w:hAnsi="GHEA Grapalat" w:cs="GHEA Grapalat"/>
        </w:rPr>
        <w:t>հոդվածի</w:t>
      </w:r>
      <w:proofErr w:type="spellEnd"/>
      <w:r>
        <w:rPr>
          <w:rFonts w:ascii="GHEA Grapalat" w:eastAsia="GHEA Grapalat" w:hAnsi="GHEA Grapalat" w:cs="GHEA Grapalat"/>
        </w:rPr>
        <w:t xml:space="preserve"> 1-ին </w:t>
      </w:r>
      <w:proofErr w:type="spellStart"/>
      <w:r>
        <w:rPr>
          <w:rFonts w:ascii="GHEA Grapalat" w:eastAsia="GHEA Grapalat" w:hAnsi="GHEA Grapalat" w:cs="GHEA Grapalat"/>
        </w:rPr>
        <w:t>մասի</w:t>
      </w:r>
      <w:proofErr w:type="spellEnd"/>
      <w:r>
        <w:rPr>
          <w:rFonts w:ascii="GHEA Grapalat" w:eastAsia="GHEA Grapalat" w:hAnsi="GHEA Grapalat" w:cs="GHEA Grapalat"/>
        </w:rPr>
        <w:t xml:space="preserve"> 53-րդ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ընտանիքի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353AB58"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կոնտակտային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էլեկտրոնային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փոստի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հեռախոսահամարը</w:t>
      </w:r>
      <w:proofErr w:type="spellEnd"/>
      <w:r>
        <w:rPr>
          <w:rFonts w:ascii="GHEA Grapalat" w:eastAsia="GHEA Grapalat" w:hAnsi="GHEA Grapalat" w:cs="GHEA Grapalat"/>
        </w:rPr>
        <w:t>:</w:t>
      </w:r>
    </w:p>
    <w:p w14:paraId="1BE1383F" w14:textId="77777777"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A37843B"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ենթակա</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2ED89FE1"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sidRPr="0036154E">
        <w:rPr>
          <w:rFonts w:ascii="GHEA Grapalat" w:eastAsia="GHEA Grapalat" w:hAnsi="GHEA Grapalat" w:cs="GHEA Grapalat"/>
        </w:rPr>
        <w:t>.</w:t>
      </w:r>
    </w:p>
    <w:p w14:paraId="477A496A"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w:t>
      </w:r>
      <w:proofErr w:type="spellStart"/>
      <w:r>
        <w:rPr>
          <w:rFonts w:ascii="GHEA Grapalat" w:eastAsia="GHEA Grapalat" w:hAnsi="GHEA Grapalat" w:cs="GHEA Grapalat"/>
        </w:rPr>
        <w:t>ներ</w:t>
      </w:r>
      <w:proofErr w:type="spellEnd"/>
      <w:r>
        <w:rPr>
          <w:rFonts w:ascii="GHEA Grapalat" w:eastAsia="GHEA Grapalat" w:hAnsi="GHEA Grapalat" w:cs="GHEA Grapalat"/>
        </w:rPr>
        <w:t xml:space="preserve">)ի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w:t>
      </w:r>
    </w:p>
    <w:p w14:paraId="395F36B5" w14:textId="77777777" w:rsidR="00A52F0E" w:rsidRPr="005B15D8"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պարտադիր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կարգավորվող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w:t>
      </w:r>
    </w:p>
    <w:p w14:paraId="14C2975F" w14:textId="77777777"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35D448" w14:textId="77777777" w:rsidR="00A52F0E" w:rsidRPr="0091590A"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6-րդ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sidRPr="0091590A">
        <w:rPr>
          <w:rFonts w:ascii="GHEA Grapalat" w:eastAsia="GHEA Grapalat" w:hAnsi="GHEA Grapalat" w:cs="GHEA Grapalat"/>
        </w:rPr>
        <w:t>պարազաբանումներ</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հայտարարագրի</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առնչությամբ</w:t>
      </w:r>
      <w:proofErr w:type="spellEnd"/>
      <w:r w:rsidRPr="0091590A">
        <w:rPr>
          <w:rFonts w:ascii="GHEA Grapalat" w:eastAsia="GHEA Grapalat" w:hAnsi="GHEA Grapalat" w:cs="GHEA Grapalat"/>
        </w:rPr>
        <w:t>։</w:t>
      </w:r>
    </w:p>
    <w:p w14:paraId="141D8D8C" w14:textId="77777777" w:rsidR="00A52F0E" w:rsidRPr="0091590A"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91590A">
        <w:rPr>
          <w:rFonts w:ascii="GHEA Grapalat" w:eastAsia="GHEA Grapalat" w:hAnsi="GHEA Grapalat" w:cs="GHEA Grapalat"/>
        </w:rPr>
        <w:t>Հայտարարագիրը</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լրացնում</w:t>
      </w:r>
      <w:proofErr w:type="spellEnd"/>
      <w:r w:rsidRPr="0091590A">
        <w:rPr>
          <w:rFonts w:ascii="GHEA Grapalat" w:eastAsia="GHEA Grapalat" w:hAnsi="GHEA Grapalat" w:cs="GHEA Grapalat"/>
        </w:rPr>
        <w:t xml:space="preserve"> և </w:t>
      </w:r>
      <w:proofErr w:type="spellStart"/>
      <w:r w:rsidRPr="0091590A">
        <w:rPr>
          <w:rFonts w:ascii="GHEA Grapalat" w:eastAsia="GHEA Grapalat" w:hAnsi="GHEA Grapalat" w:cs="GHEA Grapalat"/>
        </w:rPr>
        <w:t>ստորագրում</w:t>
      </w:r>
      <w:proofErr w:type="spellEnd"/>
      <w:r w:rsidRPr="0091590A">
        <w:rPr>
          <w:rFonts w:ascii="GHEA Grapalat" w:eastAsia="GHEA Grapalat" w:hAnsi="GHEA Grapalat" w:cs="GHEA Grapalat"/>
        </w:rPr>
        <w:t xml:space="preserve"> է </w:t>
      </w:r>
      <w:proofErr w:type="spellStart"/>
      <w:r w:rsidRPr="0091590A">
        <w:rPr>
          <w:rFonts w:ascii="GHEA Grapalat" w:eastAsia="GHEA Grapalat" w:hAnsi="GHEA Grapalat" w:cs="GHEA Grapalat"/>
        </w:rPr>
        <w:t>հայտը</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ներկայացնող</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անձը</w:t>
      </w:r>
      <w:proofErr w:type="spellEnd"/>
      <w:r w:rsidRPr="0091590A">
        <w:rPr>
          <w:rFonts w:ascii="GHEA Grapalat" w:eastAsia="GHEA Grapalat" w:hAnsi="GHEA Grapalat" w:cs="GHEA Grapalat"/>
        </w:rPr>
        <w:t xml:space="preserve">։ </w:t>
      </w:r>
    </w:p>
    <w:p w14:paraId="4CCC00F6" w14:textId="77777777"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14:paraId="494DB3AF" w14:textId="77777777"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14:paraId="3EB915A0" w14:textId="16EE70AB" w:rsidR="00A52F0E" w:rsidRPr="0091590A" w:rsidRDefault="00A52F0E" w:rsidP="00D70570">
      <w:pPr>
        <w:pStyle w:val="31"/>
        <w:spacing w:line="240" w:lineRule="auto"/>
        <w:ind w:firstLine="0"/>
        <w:rPr>
          <w:rFonts w:ascii="GHEA Grapalat" w:hAnsi="GHEA Grapalat" w:cs="Sylfaen"/>
          <w:i/>
          <w:sz w:val="16"/>
          <w:szCs w:val="16"/>
          <w:lang w:val="hy-AM" w:eastAsia="ru-RU"/>
        </w:rPr>
      </w:pPr>
    </w:p>
    <w:p w14:paraId="5D7F7E1B" w14:textId="77777777"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14:paraId="7F15A99F" w14:textId="77777777"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14:paraId="7D193477" w14:textId="77777777"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14:paraId="4AFEB53D" w14:textId="77777777" w:rsidR="00A52F0E" w:rsidRPr="0091590A" w:rsidRDefault="00A52F0E" w:rsidP="00A52F0E">
      <w:pPr>
        <w:pStyle w:val="31"/>
        <w:spacing w:line="240" w:lineRule="auto"/>
        <w:ind w:left="360" w:firstLine="0"/>
        <w:rPr>
          <w:rFonts w:ascii="GHEA Grapalat" w:hAnsi="GHEA Grapalat"/>
          <w:i/>
          <w:sz w:val="16"/>
          <w:szCs w:val="16"/>
          <w:lang w:val="hy-AM"/>
        </w:rPr>
      </w:pPr>
      <w:r w:rsidRPr="0091590A">
        <w:rPr>
          <w:rFonts w:ascii="GHEA Grapalat" w:hAnsi="GHEA Grapalat" w:cs="Sylfaen"/>
          <w:i/>
          <w:sz w:val="16"/>
          <w:szCs w:val="16"/>
          <w:lang w:val="hy-AM" w:eastAsia="ru-RU"/>
        </w:rPr>
        <w:t>*</w:t>
      </w:r>
      <w:r w:rsidRPr="0091590A">
        <w:rPr>
          <w:rFonts w:ascii="GHEA Grapalat" w:hAnsi="GHEA Grapalat"/>
          <w:i/>
          <w:sz w:val="16"/>
          <w:szCs w:val="16"/>
          <w:lang w:val="af-ZA"/>
        </w:rPr>
        <w:t xml:space="preserve"> </w:t>
      </w:r>
      <w:r w:rsidRPr="0091590A">
        <w:rPr>
          <w:rFonts w:ascii="GHEA Grapalat" w:hAnsi="GHEA Grapalat"/>
          <w:i/>
          <w:sz w:val="16"/>
          <w:szCs w:val="16"/>
          <w:lang w:val="hy-AM"/>
        </w:rPr>
        <w:t>լրացվում</w:t>
      </w:r>
      <w:r w:rsidRPr="0091590A">
        <w:rPr>
          <w:rFonts w:ascii="GHEA Grapalat" w:hAnsi="GHEA Grapalat"/>
          <w:i/>
          <w:sz w:val="16"/>
          <w:szCs w:val="16"/>
          <w:lang w:val="af-ZA"/>
        </w:rPr>
        <w:t xml:space="preserve"> </w:t>
      </w:r>
      <w:r w:rsidRPr="0091590A">
        <w:rPr>
          <w:rFonts w:ascii="GHEA Grapalat" w:hAnsi="GHEA Grapalat"/>
          <w:i/>
          <w:sz w:val="16"/>
          <w:szCs w:val="16"/>
          <w:lang w:val="hy-AM"/>
        </w:rPr>
        <w:t>է</w:t>
      </w:r>
      <w:r w:rsidRPr="0091590A">
        <w:rPr>
          <w:rFonts w:ascii="GHEA Grapalat" w:hAnsi="GHEA Grapalat"/>
          <w:i/>
          <w:sz w:val="16"/>
          <w:szCs w:val="16"/>
          <w:lang w:val="af-ZA"/>
        </w:rPr>
        <w:t xml:space="preserve"> </w:t>
      </w:r>
      <w:r w:rsidRPr="0091590A">
        <w:rPr>
          <w:rFonts w:ascii="GHEA Grapalat" w:hAnsi="GHEA Grapalat"/>
          <w:i/>
          <w:sz w:val="16"/>
          <w:szCs w:val="16"/>
          <w:lang w:val="hy-AM"/>
        </w:rPr>
        <w:t>հանձնաժողովի</w:t>
      </w:r>
      <w:r w:rsidRPr="0091590A">
        <w:rPr>
          <w:rFonts w:ascii="GHEA Grapalat" w:hAnsi="GHEA Grapalat"/>
          <w:i/>
          <w:sz w:val="16"/>
          <w:szCs w:val="16"/>
          <w:lang w:val="af-ZA"/>
        </w:rPr>
        <w:t xml:space="preserve"> </w:t>
      </w:r>
      <w:r w:rsidRPr="0091590A">
        <w:rPr>
          <w:rFonts w:ascii="GHEA Grapalat" w:hAnsi="GHEA Grapalat"/>
          <w:i/>
          <w:sz w:val="16"/>
          <w:szCs w:val="16"/>
          <w:lang w:val="hy-AM"/>
        </w:rPr>
        <w:t>քարտուղարի</w:t>
      </w:r>
      <w:r w:rsidRPr="0091590A">
        <w:rPr>
          <w:rFonts w:ascii="GHEA Grapalat" w:hAnsi="GHEA Grapalat"/>
          <w:i/>
          <w:sz w:val="16"/>
          <w:szCs w:val="16"/>
          <w:lang w:val="af-ZA"/>
        </w:rPr>
        <w:t xml:space="preserve"> </w:t>
      </w:r>
      <w:r w:rsidRPr="0091590A">
        <w:rPr>
          <w:rFonts w:ascii="GHEA Grapalat" w:hAnsi="GHEA Grapalat"/>
          <w:i/>
          <w:sz w:val="16"/>
          <w:szCs w:val="16"/>
          <w:lang w:val="hy-AM"/>
        </w:rPr>
        <w:t>կողմից</w:t>
      </w:r>
      <w:r w:rsidRPr="0091590A">
        <w:rPr>
          <w:rFonts w:ascii="GHEA Grapalat" w:hAnsi="GHEA Grapalat"/>
          <w:i/>
          <w:sz w:val="16"/>
          <w:szCs w:val="16"/>
          <w:lang w:val="af-ZA"/>
        </w:rPr>
        <w:t xml:space="preserve">` </w:t>
      </w:r>
      <w:r w:rsidRPr="0091590A">
        <w:rPr>
          <w:rFonts w:ascii="GHEA Grapalat" w:hAnsi="GHEA Grapalat"/>
          <w:i/>
          <w:sz w:val="16"/>
          <w:szCs w:val="16"/>
          <w:lang w:val="hy-AM"/>
        </w:rPr>
        <w:t>մինչև</w:t>
      </w:r>
      <w:r w:rsidRPr="0091590A">
        <w:rPr>
          <w:rFonts w:ascii="GHEA Grapalat" w:hAnsi="GHEA Grapalat"/>
          <w:i/>
          <w:sz w:val="16"/>
          <w:szCs w:val="16"/>
          <w:lang w:val="af-ZA"/>
        </w:rPr>
        <w:t xml:space="preserve"> </w:t>
      </w:r>
      <w:r w:rsidRPr="0091590A">
        <w:rPr>
          <w:rFonts w:ascii="GHEA Grapalat" w:hAnsi="GHEA Grapalat"/>
          <w:i/>
          <w:sz w:val="16"/>
          <w:szCs w:val="16"/>
          <w:lang w:val="hy-AM"/>
        </w:rPr>
        <w:t>հրավերը</w:t>
      </w:r>
      <w:r w:rsidRPr="0091590A">
        <w:rPr>
          <w:rFonts w:ascii="GHEA Grapalat" w:hAnsi="GHEA Grapalat"/>
          <w:i/>
          <w:sz w:val="16"/>
          <w:szCs w:val="16"/>
          <w:lang w:val="af-ZA"/>
        </w:rPr>
        <w:t xml:space="preserve"> </w:t>
      </w:r>
      <w:r w:rsidRPr="0091590A">
        <w:rPr>
          <w:rFonts w:ascii="GHEA Grapalat" w:hAnsi="GHEA Grapalat"/>
          <w:i/>
          <w:sz w:val="16"/>
          <w:szCs w:val="16"/>
          <w:lang w:val="hy-AM"/>
        </w:rPr>
        <w:t>տեղեկագրում</w:t>
      </w:r>
      <w:r w:rsidRPr="0091590A">
        <w:rPr>
          <w:rFonts w:ascii="GHEA Grapalat" w:hAnsi="GHEA Grapalat"/>
          <w:i/>
          <w:sz w:val="16"/>
          <w:szCs w:val="16"/>
          <w:lang w:val="af-ZA"/>
        </w:rPr>
        <w:t xml:space="preserve"> </w:t>
      </w:r>
      <w:r w:rsidRPr="0091590A">
        <w:rPr>
          <w:rFonts w:ascii="GHEA Grapalat" w:hAnsi="GHEA Grapalat"/>
          <w:i/>
          <w:sz w:val="16"/>
          <w:szCs w:val="16"/>
          <w:lang w:val="hy-AM"/>
        </w:rPr>
        <w:t>հրապարակելը:</w:t>
      </w:r>
    </w:p>
    <w:p w14:paraId="0029B8A5" w14:textId="40E9812B" w:rsidR="003319E2" w:rsidRPr="00D70570" w:rsidRDefault="00A52F0E" w:rsidP="003319E2">
      <w:pPr>
        <w:pStyle w:val="31"/>
        <w:spacing w:line="240" w:lineRule="auto"/>
        <w:ind w:left="360" w:firstLine="0"/>
        <w:rPr>
          <w:rFonts w:ascii="GHEA Grapalat" w:hAnsi="GHEA Grapalat"/>
          <w:i/>
          <w:sz w:val="16"/>
          <w:szCs w:val="16"/>
          <w:lang w:val="hy-AM"/>
        </w:rPr>
      </w:pPr>
      <w:r w:rsidRPr="0091590A">
        <w:rPr>
          <w:rFonts w:ascii="GHEA Grapalat" w:hAnsi="GHEA Grapalat" w:cs="Sylfaen"/>
          <w:i/>
          <w:sz w:val="16"/>
          <w:szCs w:val="16"/>
          <w:lang w:val="hy-AM" w:eastAsia="ru-RU"/>
        </w:rPr>
        <w:t>** 1.2</w:t>
      </w:r>
      <w:r w:rsidRPr="0091590A">
        <w:rPr>
          <w:rFonts w:ascii="GHEA Grapalat" w:hAnsi="GHEA Grapalat"/>
          <w:i/>
          <w:sz w:val="16"/>
          <w:szCs w:val="16"/>
          <w:lang w:val="hy-AM"/>
        </w:rPr>
        <w:t xml:space="preserve"> </w:t>
      </w:r>
      <w:r w:rsidR="003319E2" w:rsidRPr="00C40FDC">
        <w:rPr>
          <w:rFonts w:ascii="GHEA Grapalat" w:hAnsi="GHEA Grapalat"/>
          <w:i/>
          <w:sz w:val="16"/>
          <w:szCs w:val="16"/>
          <w:lang w:val="hy-AM"/>
        </w:rPr>
        <w:t>հավելվածը չի ներկայացվում մասնակցի կողմից եթե</w:t>
      </w:r>
      <w:r w:rsidR="003319E2">
        <w:rPr>
          <w:rFonts w:ascii="GHEA Grapalat" w:hAnsi="GHEA Grapalat"/>
          <w:i/>
          <w:sz w:val="16"/>
          <w:szCs w:val="16"/>
          <w:lang w:val="hy-AM"/>
        </w:rPr>
        <w:t xml:space="preserve"> </w:t>
      </w:r>
      <w:r w:rsidR="003319E2" w:rsidRPr="004E79EC">
        <w:rPr>
          <w:rFonts w:ascii="GHEA Grapalat" w:hAnsi="GHEA Grapalat"/>
          <w:i/>
          <w:sz w:val="16"/>
          <w:szCs w:val="16"/>
          <w:lang w:val="hy-AM"/>
        </w:rPr>
        <w:t xml:space="preserve">վերջինս հանդիսանում է ՀՀ ռեզիդենտ, </w:t>
      </w:r>
      <w:r w:rsidR="003319E2" w:rsidRPr="00C40FDC">
        <w:rPr>
          <w:rFonts w:ascii="GHEA Grapalat" w:hAnsi="GHEA Grapalat"/>
          <w:i/>
          <w:sz w:val="16"/>
          <w:szCs w:val="16"/>
          <w:lang w:val="hy-AM"/>
        </w:rPr>
        <w:t>ինչպես նաև եթե մասնակիցը անհատ ձեռնարկատեր է կամ ֆիզիկական անձ։</w:t>
      </w:r>
    </w:p>
    <w:p w14:paraId="2C27CE05" w14:textId="77777777" w:rsidR="00B2572B" w:rsidRPr="00E6597C" w:rsidRDefault="000B1088" w:rsidP="00D70570">
      <w:pPr>
        <w:pStyle w:val="31"/>
        <w:spacing w:line="240" w:lineRule="auto"/>
        <w:ind w:left="360" w:firstLine="0"/>
        <w:jc w:val="right"/>
        <w:rPr>
          <w:rFonts w:ascii="GHEA Grapalat" w:hAnsi="GHEA Grapalat" w:cs="Arial"/>
          <w:b/>
          <w:lang w:val="hy-AM"/>
        </w:rPr>
      </w:pPr>
      <w:r w:rsidRPr="00E6597C">
        <w:rPr>
          <w:rFonts w:ascii="GHEA Grapalat" w:hAnsi="GHEA Grapalat"/>
          <w:b/>
          <w:lang w:val="hy-AM"/>
        </w:rPr>
        <w:t xml:space="preserve"> </w:t>
      </w:r>
      <w:r w:rsidRPr="00E6597C">
        <w:rPr>
          <w:rFonts w:ascii="GHEA Grapalat" w:hAnsi="GHEA Grapalat"/>
          <w:b/>
          <w:lang w:val="hy-AM"/>
        </w:rPr>
        <w:br w:type="page"/>
      </w:r>
      <w:r w:rsidR="00B2572B" w:rsidRPr="00E6597C">
        <w:rPr>
          <w:rFonts w:ascii="GHEA Grapalat" w:hAnsi="GHEA Grapalat" w:cs="Sylfaen"/>
          <w:b/>
          <w:lang w:val="hy-AM"/>
        </w:rPr>
        <w:lastRenderedPageBreak/>
        <w:t>Հավելված</w:t>
      </w:r>
      <w:r w:rsidR="00B2572B" w:rsidRPr="00E6597C">
        <w:rPr>
          <w:rFonts w:ascii="GHEA Grapalat" w:hAnsi="GHEA Grapalat" w:cs="Arial"/>
          <w:b/>
          <w:lang w:val="hy-AM"/>
        </w:rPr>
        <w:t xml:space="preserve"> </w:t>
      </w:r>
      <w:r w:rsidR="007B5542" w:rsidRPr="004605D7">
        <w:rPr>
          <w:rFonts w:ascii="GHEA Grapalat" w:hAnsi="GHEA Grapalat" w:cs="Arial"/>
          <w:b/>
          <w:lang w:val="hy-AM"/>
        </w:rPr>
        <w:t>2</w:t>
      </w:r>
    </w:p>
    <w:p w14:paraId="0E17714F" w14:textId="0893EA66" w:rsidR="00B2572B" w:rsidRPr="00E6597C" w:rsidRDefault="00B2572B" w:rsidP="00EF3662">
      <w:pPr>
        <w:pStyle w:val="31"/>
        <w:spacing w:line="240" w:lineRule="auto"/>
        <w:jc w:val="right"/>
        <w:rPr>
          <w:rFonts w:ascii="GHEA Grapalat" w:hAnsi="GHEA Grapalat" w:cs="Arial"/>
          <w:b/>
          <w:lang w:val="hy-AM"/>
        </w:rPr>
      </w:pPr>
      <w:del w:id="764" w:author="Հերմինե Գևորգյան" w:date="2026-02-26T23:44:00Z" w16du:dateUtc="2026-02-26T19:44:00Z">
        <w:r w:rsidRPr="00E6597C">
          <w:rPr>
            <w:rFonts w:ascii="GHEA Grapalat" w:hAnsi="GHEA Grapalat"/>
            <w:sz w:val="24"/>
            <w:szCs w:val="24"/>
            <w:lang w:val="hy-AM"/>
          </w:rPr>
          <w:delText>«</w:delText>
        </w:r>
        <w:r w:rsidRPr="00E6597C">
          <w:rPr>
            <w:rFonts w:ascii="GHEA Grapalat" w:hAnsi="GHEA Grapalat"/>
            <w:b/>
            <w:lang w:val="hy-AM"/>
          </w:rPr>
          <w:delText>---</w:delText>
        </w:r>
        <w:r w:rsidRPr="00E6597C">
          <w:rPr>
            <w:rFonts w:ascii="GHEA Grapalat" w:hAnsi="GHEA Grapalat" w:cs="Sylfaen"/>
            <w:b/>
            <w:lang w:val="hy-AM"/>
          </w:rPr>
          <w:delText>ԲՄԱ</w:delText>
        </w:r>
        <w:r w:rsidR="0050401E" w:rsidRPr="004605D7">
          <w:rPr>
            <w:rFonts w:ascii="GHEA Grapalat" w:hAnsi="GHEA Grapalat" w:cs="Sylfaen"/>
            <w:b/>
            <w:lang w:val="hy-AM"/>
          </w:rPr>
          <w:delText>Շ</w:delText>
        </w:r>
        <w:r w:rsidRPr="00E6597C">
          <w:rPr>
            <w:rFonts w:ascii="GHEA Grapalat" w:hAnsi="GHEA Grapalat" w:cs="Sylfaen"/>
            <w:b/>
            <w:lang w:val="hy-AM"/>
          </w:rPr>
          <w:delText>ՁԲ</w:delText>
        </w:r>
        <w:r w:rsidRPr="00E6597C">
          <w:rPr>
            <w:rFonts w:ascii="GHEA Grapalat" w:hAnsi="GHEA Grapalat" w:cs="Arial"/>
            <w:b/>
            <w:lang w:val="hy-AM"/>
          </w:rPr>
          <w:delText>---/---</w:delText>
        </w:r>
        <w:r w:rsidRPr="00E6597C">
          <w:rPr>
            <w:rFonts w:ascii="GHEA Grapalat" w:hAnsi="GHEA Grapalat"/>
            <w:sz w:val="24"/>
            <w:szCs w:val="24"/>
            <w:lang w:val="hy-AM"/>
          </w:rPr>
          <w:delText>»</w:delText>
        </w:r>
        <w:r w:rsidRPr="00E6597C">
          <w:rPr>
            <w:rFonts w:ascii="GHEA Grapalat" w:hAnsi="GHEA Grapalat" w:cs="Sylfaen"/>
            <w:b/>
            <w:lang w:val="hy-AM"/>
          </w:rPr>
          <w:delText>*</w:delText>
        </w:r>
      </w:del>
      <w:ins w:id="765" w:author="Հերմինե Գևորգյան" w:date="2026-02-26T23:44:00Z" w16du:dateUtc="2026-02-26T19:44:00Z">
        <w:r w:rsidR="00013D71" w:rsidRPr="00D672AD">
          <w:rPr>
            <w:rFonts w:ascii="GHEA Grapalat" w:hAnsi="GHEA Grapalat"/>
            <w:sz w:val="22"/>
            <w:szCs w:val="22"/>
            <w:lang w:val="hy-AM"/>
          </w:rPr>
          <w:t>«</w:t>
        </w:r>
        <w:r w:rsidR="00AD14A1">
          <w:rPr>
            <w:rFonts w:ascii="GHEA Grapalat" w:hAnsi="GHEA Grapalat"/>
            <w:lang w:val="hy-AM"/>
          </w:rPr>
          <w:t>ՀՀ ԳՄՍ</w:t>
        </w:r>
        <w:r w:rsidR="00787FCF">
          <w:rPr>
            <w:rFonts w:ascii="GHEA Grapalat" w:hAnsi="GHEA Grapalat"/>
            <w:lang w:val="hy-AM"/>
          </w:rPr>
          <w:t>Հ</w:t>
        </w:r>
        <w:r w:rsidR="00AD14A1">
          <w:rPr>
            <w:rFonts w:ascii="GHEA Grapalat" w:hAnsi="GHEA Grapalat"/>
            <w:lang w:val="hy-AM"/>
          </w:rPr>
          <w:t>Դ-ԳՀ</w:t>
        </w:r>
        <w:r w:rsidR="00AD14A1">
          <w:rPr>
            <w:rFonts w:ascii="GHEA Grapalat" w:hAnsi="GHEA Grapalat"/>
            <w:lang w:val="af-ZA"/>
          </w:rPr>
          <w:t>Ա</w:t>
        </w:r>
        <w:r w:rsidR="00AD14A1">
          <w:rPr>
            <w:rFonts w:ascii="GHEA Grapalat" w:hAnsi="GHEA Grapalat"/>
            <w:lang w:val="hy-AM"/>
          </w:rPr>
          <w:t>Շ</w:t>
        </w:r>
        <w:r w:rsidR="00AD14A1">
          <w:rPr>
            <w:rFonts w:ascii="GHEA Grapalat" w:hAnsi="GHEA Grapalat"/>
            <w:lang w:val="af-ZA"/>
          </w:rPr>
          <w:t>ՁԲ</w:t>
        </w:r>
        <w:r w:rsidR="00AD14A1" w:rsidRPr="00E6597C">
          <w:rPr>
            <w:rFonts w:ascii="GHEA Grapalat" w:hAnsi="GHEA Grapalat"/>
            <w:u w:val="single"/>
            <w:lang w:val="af-ZA"/>
          </w:rPr>
          <w:t xml:space="preserve"> </w:t>
        </w:r>
        <w:r w:rsidR="00AD14A1">
          <w:rPr>
            <w:rFonts w:ascii="GHEA Grapalat" w:hAnsi="GHEA Grapalat"/>
            <w:u w:val="single"/>
            <w:lang w:val="hy-AM"/>
          </w:rPr>
          <w:t xml:space="preserve"> 2</w:t>
        </w:r>
      </w:ins>
      <w:r w:rsidR="006E34AD">
        <w:rPr>
          <w:rFonts w:ascii="GHEA Grapalat" w:hAnsi="GHEA Grapalat"/>
          <w:u w:val="single"/>
          <w:lang w:val="hy-AM"/>
        </w:rPr>
        <w:t>6</w:t>
      </w:r>
      <w:ins w:id="766" w:author="Հերմինե Գևորգյան" w:date="2026-02-26T23:44:00Z" w16du:dateUtc="2026-02-26T19:44:00Z">
        <w:r w:rsidR="00AD14A1">
          <w:rPr>
            <w:rFonts w:ascii="GHEA Grapalat" w:hAnsi="GHEA Grapalat"/>
            <w:u w:val="single"/>
            <w:lang w:val="hy-AM"/>
          </w:rPr>
          <w:t>/0</w:t>
        </w:r>
      </w:ins>
      <w:r w:rsidR="006E34AD">
        <w:rPr>
          <w:rFonts w:ascii="GHEA Grapalat" w:hAnsi="GHEA Grapalat"/>
          <w:i/>
          <w:u w:val="single"/>
          <w:lang w:val="hy-AM"/>
        </w:rPr>
        <w:t>1</w:t>
      </w:r>
      <w:ins w:id="767" w:author="Հերմինե Գևորգյան" w:date="2026-02-26T23:44:00Z" w16du:dateUtc="2026-02-26T19:44:00Z">
        <w:r w:rsidR="00013D71" w:rsidRPr="00D672AD">
          <w:rPr>
            <w:rFonts w:ascii="GHEA Grapalat" w:hAnsi="GHEA Grapalat"/>
            <w:i/>
            <w:lang w:val="hy-AM"/>
          </w:rPr>
          <w:t>»</w:t>
        </w:r>
        <w:r w:rsidRPr="00E6597C">
          <w:rPr>
            <w:rFonts w:ascii="GHEA Grapalat" w:hAnsi="GHEA Grapalat" w:cs="Sylfaen"/>
            <w:b/>
            <w:lang w:val="hy-AM"/>
          </w:rPr>
          <w:t>*</w:t>
        </w:r>
      </w:ins>
      <w:r w:rsidRPr="00E6597C">
        <w:rPr>
          <w:rFonts w:ascii="GHEA Grapalat" w:hAnsi="GHEA Grapalat"/>
          <w:b/>
          <w:lang w:val="hy-AM"/>
        </w:rPr>
        <w:t xml:space="preserve">  </w:t>
      </w:r>
      <w:r w:rsidRPr="00E6597C">
        <w:rPr>
          <w:rFonts w:ascii="GHEA Grapalat" w:hAnsi="GHEA Grapalat" w:cs="Sylfaen"/>
          <w:b/>
          <w:lang w:val="hy-AM"/>
        </w:rPr>
        <w:t>ծածկագրով</w:t>
      </w:r>
    </w:p>
    <w:p w14:paraId="34628EDC" w14:textId="7E176920" w:rsidR="00B2572B" w:rsidRPr="00E6597C" w:rsidRDefault="00B2572B" w:rsidP="00EF3662">
      <w:pPr>
        <w:pStyle w:val="31"/>
        <w:spacing w:line="240" w:lineRule="auto"/>
        <w:jc w:val="right"/>
        <w:rPr>
          <w:rFonts w:ascii="GHEA Grapalat" w:hAnsi="GHEA Grapalat" w:cs="Arial"/>
          <w:b/>
          <w:lang w:val="hy-AM"/>
        </w:rPr>
      </w:pPr>
      <w:del w:id="768" w:author="Հերմինե Գևորգյան" w:date="2026-02-26T23:44:00Z" w16du:dateUtc="2026-02-26T19:44:00Z">
        <w:r w:rsidRPr="00E6597C">
          <w:rPr>
            <w:rFonts w:ascii="GHEA Grapalat" w:hAnsi="GHEA Grapalat" w:cs="Sylfaen"/>
            <w:b/>
            <w:lang w:val="hy-AM"/>
          </w:rPr>
          <w:delText>բաց</w:delText>
        </w:r>
        <w:r w:rsidRPr="00E6597C">
          <w:rPr>
            <w:rFonts w:ascii="GHEA Grapalat" w:hAnsi="GHEA Grapalat" w:cs="Arial"/>
            <w:b/>
            <w:lang w:val="hy-AM"/>
          </w:rPr>
          <w:delText xml:space="preserve"> մրցույթի</w:delText>
        </w:r>
      </w:del>
      <w:ins w:id="769" w:author="Հերմինե Գևորգյան" w:date="2026-02-26T23:44:00Z" w16du:dateUtc="2026-02-26T19:44:00Z">
        <w:r w:rsidR="00013D71">
          <w:rPr>
            <w:rFonts w:ascii="GHEA Grapalat" w:hAnsi="GHEA Grapalat" w:cs="Sylfaen"/>
            <w:b/>
            <w:lang w:val="hy-AM"/>
          </w:rPr>
          <w:t>Գնանշման հարցման</w:t>
        </w:r>
      </w:ins>
      <w:r w:rsidRPr="00E6597C">
        <w:rPr>
          <w:rFonts w:ascii="GHEA Grapalat" w:hAnsi="GHEA Grapalat" w:cs="Arial"/>
          <w:b/>
          <w:lang w:val="hy-AM"/>
        </w:rPr>
        <w:t xml:space="preserve"> </w:t>
      </w:r>
      <w:r w:rsidRPr="00E6597C">
        <w:rPr>
          <w:rFonts w:ascii="GHEA Grapalat" w:hAnsi="GHEA Grapalat" w:cs="Sylfaen"/>
          <w:b/>
          <w:lang w:val="hy-AM"/>
        </w:rPr>
        <w:t>հրավերի</w:t>
      </w:r>
    </w:p>
    <w:p w14:paraId="440F5960" w14:textId="77777777" w:rsidR="00B2572B" w:rsidRPr="00E6597C" w:rsidRDefault="00B2572B" w:rsidP="00EF3662">
      <w:pPr>
        <w:rPr>
          <w:rFonts w:ascii="GHEA Grapalat" w:hAnsi="GHEA Grapalat"/>
          <w:lang w:val="hy-AM"/>
        </w:rPr>
      </w:pPr>
    </w:p>
    <w:p w14:paraId="1BE48E58" w14:textId="4AD87D34" w:rsidR="00B2572B" w:rsidRPr="00E6597C" w:rsidRDefault="00B2572B" w:rsidP="00EF3662">
      <w:pPr>
        <w:ind w:firstLine="567"/>
        <w:jc w:val="center"/>
        <w:rPr>
          <w:rFonts w:ascii="GHEA Grapalat" w:hAnsi="GHEA Grapalat"/>
          <w:sz w:val="20"/>
          <w:lang w:val="hy-AM"/>
        </w:rPr>
      </w:pPr>
    </w:p>
    <w:p w14:paraId="2A3590F9" w14:textId="77777777" w:rsidR="00B2572B" w:rsidRPr="00E6597C" w:rsidRDefault="00B2572B" w:rsidP="00EF3662">
      <w:pPr>
        <w:ind w:left="-66"/>
        <w:jc w:val="center"/>
        <w:rPr>
          <w:rFonts w:ascii="GHEA Grapalat" w:hAnsi="GHEA Grapalat"/>
          <w:b/>
          <w:sz w:val="20"/>
          <w:lang w:val="hy-AM"/>
        </w:rPr>
      </w:pPr>
      <w:r w:rsidRPr="00E6597C">
        <w:rPr>
          <w:rFonts w:ascii="GHEA Grapalat" w:hAnsi="GHEA Grapalat"/>
          <w:b/>
          <w:sz w:val="20"/>
          <w:lang w:val="hy-AM"/>
        </w:rPr>
        <w:t>Գ Ն Ա Յ Ի Ն   Ա Ռ Ա Ջ Ա Ր Կ</w:t>
      </w:r>
    </w:p>
    <w:p w14:paraId="6407737A" w14:textId="77777777" w:rsidR="00B2572B" w:rsidRPr="00E6597C" w:rsidRDefault="00B2572B" w:rsidP="00EF3662">
      <w:pPr>
        <w:ind w:firstLine="567"/>
        <w:rPr>
          <w:rFonts w:ascii="GHEA Grapalat" w:hAnsi="GHEA Grapalat"/>
          <w:lang w:val="hy-AM"/>
        </w:rPr>
      </w:pPr>
    </w:p>
    <w:p w14:paraId="0CE5F30E" w14:textId="589860DD" w:rsidR="00B2572B" w:rsidRPr="00E6597C" w:rsidRDefault="00B2572B" w:rsidP="00EF3662">
      <w:pPr>
        <w:ind w:firstLine="567"/>
        <w:jc w:val="both"/>
        <w:rPr>
          <w:rFonts w:ascii="GHEA Grapalat" w:hAnsi="GHEA Grapalat" w:cs="Arial"/>
          <w:lang w:val="hy-AM"/>
        </w:rPr>
      </w:pPr>
      <w:proofErr w:type="spellStart"/>
      <w:r w:rsidRPr="00E6597C">
        <w:rPr>
          <w:rFonts w:ascii="GHEA Grapalat" w:hAnsi="GHEA Grapalat" w:cs="Arial"/>
          <w:sz w:val="20"/>
          <w:szCs w:val="20"/>
          <w:lang w:val="es-ES"/>
        </w:rPr>
        <w:t>Ուսումնասիրելով</w:t>
      </w:r>
      <w:proofErr w:type="spellEnd"/>
      <w:r w:rsidRPr="00E6597C">
        <w:rPr>
          <w:rFonts w:ascii="GHEA Grapalat" w:hAnsi="GHEA Grapalat" w:cs="Arial"/>
          <w:sz w:val="20"/>
          <w:szCs w:val="20"/>
          <w:lang w:val="es-ES"/>
        </w:rPr>
        <w:t xml:space="preserve"> </w:t>
      </w:r>
      <w:del w:id="770" w:author="Հերմինե Գևորգյան" w:date="2026-02-26T23:44:00Z" w16du:dateUtc="2026-02-26T19:44:00Z">
        <w:r w:rsidRPr="00E6597C">
          <w:rPr>
            <w:rFonts w:ascii="GHEA Grapalat" w:hAnsi="GHEA Grapalat" w:cs="Arial"/>
            <w:sz w:val="20"/>
            <w:szCs w:val="20"/>
            <w:lang w:val="es-ES"/>
          </w:rPr>
          <w:delText>«---ԲՄԱ</w:delText>
        </w:r>
        <w:r w:rsidR="0050401E" w:rsidRPr="00E6597C">
          <w:rPr>
            <w:rFonts w:ascii="GHEA Grapalat" w:hAnsi="GHEA Grapalat" w:cs="Arial"/>
            <w:sz w:val="20"/>
            <w:szCs w:val="20"/>
            <w:lang w:val="es-ES"/>
          </w:rPr>
          <w:delText>Շ</w:delText>
        </w:r>
        <w:r w:rsidRPr="00E6597C">
          <w:rPr>
            <w:rFonts w:ascii="GHEA Grapalat" w:hAnsi="GHEA Grapalat" w:cs="Arial"/>
            <w:sz w:val="20"/>
            <w:szCs w:val="20"/>
            <w:lang w:val="es-ES"/>
          </w:rPr>
          <w:delText>ՁԲ---/---»*</w:delText>
        </w:r>
      </w:del>
      <w:ins w:id="771" w:author="Հերմինե Գևորգյան" w:date="2026-02-26T23:44:00Z" w16du:dateUtc="2026-02-26T19:44:00Z">
        <w:r w:rsidR="00013D71" w:rsidRPr="00D672AD">
          <w:rPr>
            <w:rFonts w:ascii="GHEA Grapalat" w:hAnsi="GHEA Grapalat"/>
            <w:sz w:val="22"/>
            <w:szCs w:val="22"/>
            <w:lang w:val="hy-AM"/>
          </w:rPr>
          <w:t>«</w:t>
        </w:r>
        <w:r w:rsidR="00AD14A1">
          <w:rPr>
            <w:rFonts w:ascii="GHEA Grapalat" w:hAnsi="GHEA Grapalat"/>
            <w:lang w:val="hy-AM"/>
          </w:rPr>
          <w:t>ՀՀ ԳՄՍ</w:t>
        </w:r>
        <w:r w:rsidR="00787FCF">
          <w:rPr>
            <w:rFonts w:ascii="GHEA Grapalat" w:hAnsi="GHEA Grapalat"/>
            <w:lang w:val="hy-AM"/>
          </w:rPr>
          <w:t>Հ</w:t>
        </w:r>
        <w:r w:rsidR="00AD14A1">
          <w:rPr>
            <w:rFonts w:ascii="GHEA Grapalat" w:hAnsi="GHEA Grapalat"/>
            <w:lang w:val="hy-AM"/>
          </w:rPr>
          <w:t>Դ-</w:t>
        </w:r>
        <w:proofErr w:type="gramStart"/>
        <w:r w:rsidR="00AD14A1">
          <w:rPr>
            <w:rFonts w:ascii="GHEA Grapalat" w:hAnsi="GHEA Grapalat"/>
            <w:lang w:val="hy-AM"/>
          </w:rPr>
          <w:t>ԳՀ</w:t>
        </w:r>
        <w:r w:rsidR="00AD14A1">
          <w:rPr>
            <w:rFonts w:ascii="GHEA Grapalat" w:hAnsi="GHEA Grapalat"/>
            <w:lang w:val="af-ZA"/>
          </w:rPr>
          <w:t>Ա</w:t>
        </w:r>
        <w:r w:rsidR="00AD14A1">
          <w:rPr>
            <w:rFonts w:ascii="GHEA Grapalat" w:hAnsi="GHEA Grapalat"/>
            <w:lang w:val="hy-AM"/>
          </w:rPr>
          <w:t>Շ</w:t>
        </w:r>
        <w:r w:rsidR="00AD14A1">
          <w:rPr>
            <w:rFonts w:ascii="GHEA Grapalat" w:hAnsi="GHEA Grapalat"/>
            <w:lang w:val="af-ZA"/>
          </w:rPr>
          <w:t>ՁԲ</w:t>
        </w:r>
        <w:r w:rsidR="00AD14A1" w:rsidRPr="00E6597C">
          <w:rPr>
            <w:rFonts w:ascii="GHEA Grapalat" w:hAnsi="GHEA Grapalat"/>
            <w:u w:val="single"/>
            <w:lang w:val="af-ZA"/>
          </w:rPr>
          <w:t xml:space="preserve"> </w:t>
        </w:r>
        <w:r w:rsidR="00AD14A1">
          <w:rPr>
            <w:rFonts w:ascii="GHEA Grapalat" w:hAnsi="GHEA Grapalat"/>
            <w:u w:val="single"/>
            <w:lang w:val="hy-AM"/>
          </w:rPr>
          <w:t xml:space="preserve"> 2</w:t>
        </w:r>
      </w:ins>
      <w:r w:rsidR="006E34AD">
        <w:rPr>
          <w:rFonts w:ascii="GHEA Grapalat" w:hAnsi="GHEA Grapalat"/>
          <w:u w:val="single"/>
          <w:lang w:val="hy-AM"/>
        </w:rPr>
        <w:t>6</w:t>
      </w:r>
      <w:proofErr w:type="gramEnd"/>
      <w:ins w:id="772" w:author="Հերմինե Գևորգյան" w:date="2026-02-26T23:44:00Z" w16du:dateUtc="2026-02-26T19:44:00Z">
        <w:r w:rsidR="00AD14A1">
          <w:rPr>
            <w:rFonts w:ascii="GHEA Grapalat" w:hAnsi="GHEA Grapalat"/>
            <w:u w:val="single"/>
            <w:lang w:val="hy-AM"/>
          </w:rPr>
          <w:t>/</w:t>
        </w:r>
        <w:proofErr w:type="gramStart"/>
        <w:r w:rsidR="00AD14A1">
          <w:rPr>
            <w:rFonts w:ascii="GHEA Grapalat" w:hAnsi="GHEA Grapalat"/>
            <w:u w:val="single"/>
            <w:lang w:val="hy-AM"/>
          </w:rPr>
          <w:t>0</w:t>
        </w:r>
      </w:ins>
      <w:r w:rsidR="006E34AD">
        <w:rPr>
          <w:rFonts w:ascii="GHEA Grapalat" w:hAnsi="GHEA Grapalat"/>
          <w:i/>
          <w:u w:val="single"/>
          <w:lang w:val="hy-AM"/>
        </w:rPr>
        <w:t>1</w:t>
      </w:r>
      <w:ins w:id="773" w:author="Հերմինե Գևորգյան" w:date="2026-02-26T23:44:00Z" w16du:dateUtc="2026-02-26T19:44:00Z">
        <w:r w:rsidR="00013D71" w:rsidRPr="00D672AD">
          <w:rPr>
            <w:rFonts w:ascii="GHEA Grapalat" w:hAnsi="GHEA Grapalat"/>
            <w:i/>
            <w:lang w:val="hy-AM"/>
          </w:rPr>
          <w:t>»</w:t>
        </w:r>
        <w:r w:rsidRPr="00E6597C">
          <w:rPr>
            <w:rFonts w:ascii="GHEA Grapalat" w:hAnsi="GHEA Grapalat" w:cs="Arial"/>
            <w:sz w:val="20"/>
            <w:szCs w:val="20"/>
            <w:lang w:val="es-ES"/>
          </w:rPr>
          <w:t>*</w:t>
        </w:r>
      </w:ins>
      <w:proofErr w:type="gram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ծածկագրով</w:t>
      </w:r>
      <w:proofErr w:type="spellEnd"/>
      <w:r w:rsidRPr="00E6597C">
        <w:rPr>
          <w:rFonts w:ascii="GHEA Grapalat" w:hAnsi="GHEA Grapalat" w:cs="Arial"/>
          <w:sz w:val="20"/>
          <w:szCs w:val="20"/>
          <w:lang w:val="es-ES"/>
        </w:rPr>
        <w:t xml:space="preserve"> </w:t>
      </w:r>
      <w:del w:id="774" w:author="Հերմինե Գևորգյան" w:date="2026-02-26T23:44:00Z" w16du:dateUtc="2026-02-26T19:44:00Z">
        <w:r w:rsidRPr="00E6597C">
          <w:rPr>
            <w:rFonts w:ascii="GHEA Grapalat" w:hAnsi="GHEA Grapalat" w:cs="Arial"/>
            <w:sz w:val="20"/>
            <w:szCs w:val="20"/>
            <w:lang w:val="es-ES"/>
          </w:rPr>
          <w:delText>բաց մրցույթի</w:delText>
        </w:r>
      </w:del>
      <w:ins w:id="775" w:author="Հերմինե Գևորգյան" w:date="2026-02-26T23:44:00Z" w16du:dateUtc="2026-02-26T19:44:00Z">
        <w:r w:rsidR="00013D71">
          <w:rPr>
            <w:rFonts w:ascii="GHEA Grapalat" w:hAnsi="GHEA Grapalat" w:cs="Arial"/>
            <w:sz w:val="20"/>
            <w:szCs w:val="20"/>
            <w:lang w:val="hy-AM"/>
          </w:rPr>
          <w:t>գնանշման հարցման</w:t>
        </w:r>
      </w:ins>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հրավերը</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այդ</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թվում</w:t>
      </w:r>
      <w:proofErr w:type="spellEnd"/>
      <w:r w:rsidRPr="00E6597C">
        <w:rPr>
          <w:rFonts w:ascii="GHEA Grapalat" w:hAnsi="GHEA Grapalat" w:cs="Arial"/>
          <w:sz w:val="20"/>
          <w:szCs w:val="20"/>
          <w:lang w:val="es-ES"/>
        </w:rPr>
        <w:t xml:space="preserve"> </w:t>
      </w:r>
      <w:proofErr w:type="spellStart"/>
      <w:proofErr w:type="gramStart"/>
      <w:r w:rsidRPr="00E6597C">
        <w:rPr>
          <w:rFonts w:ascii="GHEA Grapalat" w:hAnsi="GHEA Grapalat" w:cs="Arial"/>
          <w:sz w:val="20"/>
          <w:szCs w:val="20"/>
          <w:lang w:val="es-ES"/>
        </w:rPr>
        <w:t>կնքվելիք</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պայմանագրի</w:t>
      </w:r>
      <w:proofErr w:type="spellEnd"/>
      <w:proofErr w:type="gramEnd"/>
      <w:r w:rsidRPr="00E6597C">
        <w:rPr>
          <w:rFonts w:ascii="GHEA Grapalat" w:hAnsi="GHEA Grapalat" w:cs="Arial"/>
          <w:sz w:val="20"/>
          <w:szCs w:val="20"/>
          <w:lang w:val="es-ES"/>
        </w:rPr>
        <w:t xml:space="preserve"> </w:t>
      </w:r>
      <w:proofErr w:type="spellStart"/>
      <w:proofErr w:type="gramStart"/>
      <w:r w:rsidRPr="00E6597C">
        <w:rPr>
          <w:rFonts w:ascii="GHEA Grapalat" w:hAnsi="GHEA Grapalat" w:cs="Arial"/>
          <w:sz w:val="20"/>
          <w:szCs w:val="20"/>
          <w:lang w:val="es-ES"/>
        </w:rPr>
        <w:t>նախագիծը</w:t>
      </w:r>
      <w:proofErr w:type="spellEnd"/>
      <w:r w:rsidRPr="00E6597C">
        <w:rPr>
          <w:rFonts w:ascii="GHEA Grapalat" w:hAnsi="GHEA Grapalat" w:cs="Arial"/>
          <w:lang w:val="hy-AM"/>
        </w:rPr>
        <w:t xml:space="preserve">, </w:t>
      </w:r>
      <w:r w:rsidRPr="00E6597C">
        <w:rPr>
          <w:rFonts w:ascii="GHEA Grapalat" w:hAnsi="GHEA Grapalat"/>
          <w:sz w:val="20"/>
          <w:u w:val="single"/>
          <w:lang w:val="hy-AM"/>
        </w:rPr>
        <w:t xml:space="preserve">  </w:t>
      </w:r>
      <w:proofErr w:type="gramEnd"/>
      <w:r w:rsidRPr="00E6597C">
        <w:rPr>
          <w:rFonts w:ascii="GHEA Grapalat" w:hAnsi="GHEA Grapalat"/>
          <w:sz w:val="20"/>
          <w:u w:val="single"/>
          <w:lang w:val="hy-AM"/>
        </w:rPr>
        <w:t xml:space="preserve">                </w:t>
      </w:r>
      <w:r w:rsidRPr="00E6597C">
        <w:rPr>
          <w:rFonts w:ascii="GHEA Grapalat" w:hAnsi="GHEA Grapalat"/>
          <w:sz w:val="20"/>
          <w:u w:val="single"/>
          <w:lang w:val="hy-AM"/>
        </w:rPr>
        <w:tab/>
      </w:r>
      <w:r w:rsidRPr="00E6597C">
        <w:rPr>
          <w:rFonts w:ascii="GHEA Grapalat" w:hAnsi="GHEA Grapalat"/>
          <w:sz w:val="20"/>
          <w:u w:val="single"/>
          <w:lang w:val="hy-AM"/>
        </w:rPr>
        <w:tab/>
      </w:r>
      <w:r w:rsidRPr="00E6597C">
        <w:rPr>
          <w:rFonts w:ascii="GHEA Grapalat" w:hAnsi="GHEA Grapalat"/>
          <w:sz w:val="20"/>
          <w:u w:val="single"/>
          <w:lang w:val="hy-AM"/>
        </w:rPr>
        <w:tab/>
      </w:r>
      <w:r w:rsidRPr="00E6597C">
        <w:rPr>
          <w:rFonts w:ascii="GHEA Grapalat" w:hAnsi="GHEA Grapalat"/>
          <w:sz w:val="20"/>
          <w:u w:val="single"/>
          <w:lang w:val="hy-AM"/>
        </w:rPr>
        <w:tab/>
        <w:t xml:space="preserve">     </w:t>
      </w:r>
      <w:r w:rsidRPr="00E6597C">
        <w:rPr>
          <w:rFonts w:ascii="GHEA Grapalat" w:hAnsi="GHEA Grapalat"/>
          <w:sz w:val="20"/>
          <w:u w:val="single"/>
          <w:lang w:val="hy-AM"/>
        </w:rPr>
        <w:tab/>
      </w:r>
      <w:r w:rsidRPr="00E6597C">
        <w:rPr>
          <w:rFonts w:ascii="GHEA Grapalat" w:hAnsi="GHEA Grapalat"/>
          <w:sz w:val="20"/>
          <w:u w:val="single"/>
          <w:lang w:val="hy-AM"/>
        </w:rPr>
        <w:tab/>
        <w:t xml:space="preserve">           </w:t>
      </w:r>
      <w:r w:rsidRPr="00E6597C">
        <w:rPr>
          <w:rFonts w:ascii="GHEA Grapalat" w:hAnsi="GHEA Grapalat" w:cs="Arial"/>
          <w:sz w:val="20"/>
          <w:szCs w:val="20"/>
          <w:lang w:val="es-ES"/>
        </w:rPr>
        <w:t xml:space="preserve">-ն </w:t>
      </w:r>
      <w:proofErr w:type="spellStart"/>
      <w:r w:rsidRPr="00E6597C">
        <w:rPr>
          <w:rFonts w:ascii="GHEA Grapalat" w:hAnsi="GHEA Grapalat" w:cs="Arial"/>
          <w:sz w:val="20"/>
          <w:szCs w:val="20"/>
          <w:lang w:val="es-ES"/>
        </w:rPr>
        <w:t>առաջարկում</w:t>
      </w:r>
      <w:proofErr w:type="spellEnd"/>
      <w:r w:rsidRPr="00E6597C">
        <w:rPr>
          <w:rFonts w:ascii="GHEA Grapalat" w:hAnsi="GHEA Grapalat" w:cs="Arial"/>
          <w:sz w:val="20"/>
          <w:szCs w:val="20"/>
          <w:lang w:val="es-ES"/>
        </w:rPr>
        <w:t xml:space="preserve"> է</w:t>
      </w:r>
      <w:r w:rsidRPr="00E6597C">
        <w:rPr>
          <w:rFonts w:ascii="GHEA Grapalat" w:hAnsi="GHEA Grapalat" w:cs="Arial"/>
          <w:lang w:val="hy-AM"/>
        </w:rPr>
        <w:t xml:space="preserve">   </w:t>
      </w:r>
    </w:p>
    <w:p w14:paraId="6CAA0A7E" w14:textId="77777777" w:rsidR="00B2572B" w:rsidRPr="00E6597C" w:rsidRDefault="00B2572B" w:rsidP="00EF3662">
      <w:pPr>
        <w:ind w:firstLine="567"/>
        <w:jc w:val="both"/>
        <w:rPr>
          <w:rFonts w:ascii="GHEA Grapalat" w:hAnsi="GHEA Grapalat" w:cs="Arial"/>
        </w:rPr>
      </w:pPr>
      <w:bookmarkStart w:id="776" w:name="_Hlk23147299"/>
      <w:r w:rsidRPr="00E6597C">
        <w:rPr>
          <w:rFonts w:ascii="GHEA Grapalat" w:hAnsi="GHEA Grapalat" w:cs="Sylfaen"/>
          <w:vertAlign w:val="superscript"/>
          <w:lang w:val="hy-AM"/>
        </w:rPr>
        <w:t xml:space="preserve">                                                                                     մասնակցի անվանումը</w:t>
      </w:r>
    </w:p>
    <w:bookmarkEnd w:id="776"/>
    <w:p w14:paraId="52617CA2" w14:textId="77777777" w:rsidR="00B2572B" w:rsidRPr="00E6597C" w:rsidRDefault="00B2572B" w:rsidP="00EF3662">
      <w:pPr>
        <w:jc w:val="both"/>
        <w:rPr>
          <w:rFonts w:ascii="GHEA Grapalat" w:hAnsi="GHEA Grapalat"/>
          <w:sz w:val="20"/>
          <w:lang w:val="hy-AM"/>
        </w:rPr>
      </w:pPr>
      <w:proofErr w:type="spellStart"/>
      <w:r w:rsidRPr="00E6597C">
        <w:rPr>
          <w:rFonts w:ascii="GHEA Grapalat" w:hAnsi="GHEA Grapalat" w:cs="Arial"/>
          <w:sz w:val="20"/>
          <w:szCs w:val="20"/>
          <w:lang w:val="es-ES"/>
        </w:rPr>
        <w:t>պայմանագիրը</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կատարել</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ներքոհիշյալ</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ընդհանուր</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գներով</w:t>
      </w:r>
      <w:proofErr w:type="spellEnd"/>
      <w:r w:rsidRPr="00E6597C">
        <w:rPr>
          <w:rFonts w:ascii="GHEA Grapalat" w:hAnsi="GHEA Grapalat" w:cs="Arial"/>
          <w:sz w:val="20"/>
          <w:szCs w:val="20"/>
          <w:lang w:val="es-ES"/>
        </w:rPr>
        <w:t>.</w:t>
      </w:r>
    </w:p>
    <w:p w14:paraId="00F72C3F" w14:textId="77777777" w:rsidR="00B2572B" w:rsidRPr="00E6597C" w:rsidRDefault="00B2572B" w:rsidP="00EF3662">
      <w:pPr>
        <w:jc w:val="center"/>
        <w:rPr>
          <w:rFonts w:ascii="GHEA Grapalat" w:hAnsi="GHEA Grapalat"/>
          <w:sz w:val="20"/>
          <w:lang w:val="hy-AM"/>
        </w:rPr>
      </w:pPr>
      <w:r w:rsidRPr="00E6597C">
        <w:rPr>
          <w:rFonts w:ascii="GHEA Grapalat" w:hAnsi="GHEA Grapalat"/>
          <w:sz w:val="20"/>
          <w:szCs w:val="20"/>
          <w:lang w:val="es-ES"/>
        </w:rPr>
        <w:t xml:space="preserve">                                                                                                                                   </w:t>
      </w:r>
      <w:r w:rsidRPr="00E6597C">
        <w:rPr>
          <w:rFonts w:ascii="GHEA Grapalat" w:hAnsi="GHEA Grapalat"/>
          <w:sz w:val="20"/>
          <w:lang w:val="es-ES"/>
        </w:rPr>
        <w:t xml:space="preserve">ՀՀ </w:t>
      </w:r>
      <w:proofErr w:type="spellStart"/>
      <w:r w:rsidRPr="00E6597C">
        <w:rPr>
          <w:rFonts w:ascii="GHEA Grapalat" w:hAnsi="GHEA Grapalat"/>
          <w:sz w:val="20"/>
          <w:lang w:val="es-ES"/>
        </w:rPr>
        <w:t>դրամ</w:t>
      </w:r>
      <w:proofErr w:type="spellEnd"/>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Change w:id="777" w:author="Հերմինե Գևորգյան" w:date="2026-02-26T23:44:00Z" w16du:dateUtc="2026-02-26T19:44:00Z">
          <w:tblPr>
            <w:tblW w:w="944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PrChange>
      </w:tblPr>
      <w:tblGrid>
        <w:gridCol w:w="1136"/>
        <w:gridCol w:w="3259"/>
        <w:gridCol w:w="1643"/>
        <w:gridCol w:w="1701"/>
        <w:gridCol w:w="1701"/>
        <w:tblGridChange w:id="778">
          <w:tblGrid>
            <w:gridCol w:w="1136"/>
            <w:gridCol w:w="3259"/>
            <w:gridCol w:w="1643"/>
            <w:gridCol w:w="1701"/>
            <w:gridCol w:w="1701"/>
          </w:tblGrid>
        </w:tblGridChange>
      </w:tblGrid>
      <w:tr w:rsidR="0053699F" w:rsidRPr="007E2503" w14:paraId="78F6C5E7" w14:textId="77777777" w:rsidTr="0053699F">
        <w:trPr>
          <w:cantSplit/>
          <w:trHeight w:val="916"/>
          <w:jc w:val="center"/>
          <w:trPrChange w:id="779" w:author="Հերմինե Գևորգյան" w:date="2026-02-26T23:44:00Z" w16du:dateUtc="2026-02-26T19:44:00Z">
            <w:trPr>
              <w:cantSplit/>
              <w:trHeight w:val="916"/>
              <w:jc w:val="center"/>
            </w:trPr>
          </w:trPrChange>
        </w:trPr>
        <w:tc>
          <w:tcPr>
            <w:tcW w:w="1136" w:type="dxa"/>
            <w:tcBorders>
              <w:top w:val="single" w:sz="4" w:space="0" w:color="auto"/>
              <w:left w:val="single" w:sz="4" w:space="0" w:color="auto"/>
              <w:right w:val="single" w:sz="4" w:space="0" w:color="auto"/>
            </w:tcBorders>
            <w:vAlign w:val="center"/>
            <w:tcPrChange w:id="780" w:author="Հերմինե Գևորգյան" w:date="2026-02-26T23:44:00Z" w16du:dateUtc="2026-02-26T19:44:00Z">
              <w:tcPr>
                <w:tcW w:w="1136" w:type="dxa"/>
                <w:tcBorders>
                  <w:top w:val="single" w:sz="4" w:space="0" w:color="auto"/>
                  <w:left w:val="single" w:sz="4" w:space="0" w:color="auto"/>
                  <w:right w:val="single" w:sz="4" w:space="0" w:color="auto"/>
                </w:tcBorders>
                <w:vAlign w:val="center"/>
              </w:tcPr>
            </w:tcPrChange>
          </w:tcPr>
          <w:p w14:paraId="256914C0" w14:textId="77777777" w:rsidR="0053699F" w:rsidRPr="00E6597C" w:rsidRDefault="0053699F" w:rsidP="00EF3662">
            <w:pPr>
              <w:jc w:val="center"/>
              <w:rPr>
                <w:rFonts w:ascii="GHEA Grapalat" w:hAnsi="GHEA Grapalat"/>
                <w:b/>
                <w:bCs/>
                <w:sz w:val="16"/>
                <w:szCs w:val="18"/>
                <w:lang w:val="es-ES"/>
              </w:rPr>
            </w:pPr>
            <w:proofErr w:type="spellStart"/>
            <w:r w:rsidRPr="00E6597C">
              <w:rPr>
                <w:rFonts w:ascii="GHEA Grapalat" w:hAnsi="GHEA Grapalat"/>
                <w:b/>
                <w:bCs/>
                <w:sz w:val="16"/>
                <w:szCs w:val="18"/>
                <w:lang w:val="es-ES"/>
              </w:rPr>
              <w:t>Չափա</w:t>
            </w:r>
            <w:proofErr w:type="spellEnd"/>
            <w:r w:rsidRPr="00E6597C">
              <w:rPr>
                <w:rFonts w:ascii="GHEA Grapalat" w:hAnsi="GHEA Grapalat"/>
                <w:b/>
                <w:bCs/>
                <w:sz w:val="16"/>
                <w:szCs w:val="18"/>
                <w:lang w:val="es-ES"/>
              </w:rPr>
              <w:t>-</w:t>
            </w:r>
          </w:p>
          <w:p w14:paraId="4B4DD581" w14:textId="77777777" w:rsidR="0053699F" w:rsidRPr="00E6597C" w:rsidRDefault="0053699F" w:rsidP="00EF3662">
            <w:pPr>
              <w:jc w:val="center"/>
              <w:rPr>
                <w:rFonts w:ascii="GHEA Grapalat" w:hAnsi="GHEA Grapalat"/>
                <w:b/>
                <w:bCs/>
                <w:sz w:val="16"/>
                <w:lang w:val="es-ES"/>
              </w:rPr>
            </w:pPr>
            <w:proofErr w:type="spellStart"/>
            <w:r w:rsidRPr="00E6597C">
              <w:rPr>
                <w:rFonts w:ascii="GHEA Grapalat" w:hAnsi="GHEA Grapalat"/>
                <w:b/>
                <w:bCs/>
                <w:sz w:val="16"/>
                <w:szCs w:val="18"/>
                <w:lang w:val="es-ES"/>
              </w:rPr>
              <w:t>բաժինների</w:t>
            </w:r>
            <w:proofErr w:type="spellEnd"/>
            <w:r w:rsidRPr="00E6597C">
              <w:rPr>
                <w:rFonts w:ascii="GHEA Grapalat" w:hAnsi="GHEA Grapalat"/>
                <w:b/>
                <w:bCs/>
                <w:sz w:val="16"/>
                <w:szCs w:val="18"/>
                <w:lang w:val="es-ES"/>
              </w:rPr>
              <w:t xml:space="preserve"> </w:t>
            </w:r>
            <w:proofErr w:type="spellStart"/>
            <w:r w:rsidRPr="00E6597C">
              <w:rPr>
                <w:rFonts w:ascii="GHEA Grapalat" w:hAnsi="GHEA Grapalat"/>
                <w:b/>
                <w:bCs/>
                <w:sz w:val="16"/>
                <w:szCs w:val="18"/>
                <w:lang w:val="es-ES"/>
              </w:rPr>
              <w:t>համարները</w:t>
            </w:r>
            <w:proofErr w:type="spellEnd"/>
          </w:p>
        </w:tc>
        <w:tc>
          <w:tcPr>
            <w:tcW w:w="3259" w:type="dxa"/>
            <w:tcBorders>
              <w:top w:val="single" w:sz="4" w:space="0" w:color="auto"/>
              <w:left w:val="single" w:sz="4" w:space="0" w:color="auto"/>
              <w:right w:val="single" w:sz="4" w:space="0" w:color="auto"/>
            </w:tcBorders>
            <w:vAlign w:val="center"/>
            <w:tcPrChange w:id="781" w:author="Հերմինե Գևորգյան" w:date="2026-02-26T23:44:00Z" w16du:dateUtc="2026-02-26T19:44:00Z">
              <w:tcPr>
                <w:tcW w:w="3259" w:type="dxa"/>
                <w:tcBorders>
                  <w:top w:val="single" w:sz="4" w:space="0" w:color="auto"/>
                  <w:left w:val="single" w:sz="4" w:space="0" w:color="auto"/>
                  <w:right w:val="single" w:sz="4" w:space="0" w:color="auto"/>
                </w:tcBorders>
                <w:vAlign w:val="center"/>
              </w:tcPr>
            </w:tcPrChange>
          </w:tcPr>
          <w:p w14:paraId="04048D59" w14:textId="77777777" w:rsidR="0053699F" w:rsidRPr="00E6597C" w:rsidRDefault="0053699F" w:rsidP="00EF3662">
            <w:pPr>
              <w:jc w:val="center"/>
              <w:rPr>
                <w:rFonts w:ascii="GHEA Grapalat" w:hAnsi="GHEA Grapalat"/>
                <w:b/>
                <w:bCs/>
                <w:sz w:val="16"/>
                <w:szCs w:val="18"/>
                <w:lang w:val="es-ES"/>
              </w:rPr>
            </w:pPr>
            <w:proofErr w:type="spellStart"/>
            <w:r w:rsidRPr="00E6597C">
              <w:rPr>
                <w:rFonts w:ascii="GHEA Grapalat" w:hAnsi="GHEA Grapalat"/>
                <w:b/>
                <w:bCs/>
                <w:sz w:val="16"/>
                <w:szCs w:val="18"/>
                <w:lang w:val="es-ES"/>
              </w:rPr>
              <w:t>Աշխատանքի</w:t>
            </w:r>
            <w:proofErr w:type="spellEnd"/>
            <w:r w:rsidRPr="00E6597C">
              <w:rPr>
                <w:rFonts w:ascii="GHEA Grapalat" w:hAnsi="GHEA Grapalat"/>
                <w:b/>
                <w:bCs/>
                <w:sz w:val="16"/>
                <w:szCs w:val="18"/>
                <w:lang w:val="es-ES"/>
              </w:rPr>
              <w:t xml:space="preserve"> </w:t>
            </w:r>
            <w:proofErr w:type="spellStart"/>
            <w:r w:rsidRPr="00E6597C">
              <w:rPr>
                <w:rFonts w:ascii="GHEA Grapalat" w:hAnsi="GHEA Grapalat"/>
                <w:b/>
                <w:bCs/>
                <w:sz w:val="16"/>
                <w:szCs w:val="18"/>
                <w:lang w:val="es-ES"/>
              </w:rPr>
              <w:t>անվանումը</w:t>
            </w:r>
            <w:proofErr w:type="spellEnd"/>
          </w:p>
        </w:tc>
        <w:tc>
          <w:tcPr>
            <w:tcW w:w="1643" w:type="dxa"/>
            <w:tcBorders>
              <w:top w:val="single" w:sz="4" w:space="0" w:color="auto"/>
              <w:left w:val="single" w:sz="4" w:space="0" w:color="auto"/>
              <w:right w:val="single" w:sz="4" w:space="0" w:color="auto"/>
            </w:tcBorders>
            <w:vAlign w:val="center"/>
            <w:tcPrChange w:id="782" w:author="Հերմինե Գևորգյան" w:date="2026-02-26T23:44:00Z" w16du:dateUtc="2026-02-26T19:44:00Z">
              <w:tcPr>
                <w:tcW w:w="1643" w:type="dxa"/>
                <w:tcBorders>
                  <w:top w:val="single" w:sz="4" w:space="0" w:color="auto"/>
                  <w:left w:val="single" w:sz="4" w:space="0" w:color="auto"/>
                  <w:right w:val="single" w:sz="4" w:space="0" w:color="auto"/>
                </w:tcBorders>
                <w:vAlign w:val="center"/>
              </w:tcPr>
            </w:tcPrChange>
          </w:tcPr>
          <w:p w14:paraId="3DAF3219" w14:textId="77777777" w:rsidR="0053699F" w:rsidRPr="0053699F" w:rsidRDefault="0053699F" w:rsidP="00EF3662">
            <w:pPr>
              <w:jc w:val="center"/>
              <w:rPr>
                <w:rFonts w:ascii="GHEA Grapalat" w:hAnsi="GHEA Grapalat"/>
                <w:bCs/>
                <w:sz w:val="16"/>
                <w:szCs w:val="18"/>
                <w:lang w:val="es-ES"/>
              </w:rPr>
            </w:pPr>
            <w:proofErr w:type="spellStart"/>
            <w:r w:rsidRPr="0053699F">
              <w:rPr>
                <w:rFonts w:ascii="GHEA Grapalat" w:hAnsi="GHEA Grapalat"/>
                <w:b/>
                <w:bCs/>
                <w:sz w:val="16"/>
                <w:szCs w:val="18"/>
                <w:lang w:val="es-ES"/>
              </w:rPr>
              <w:t>Արժեք</w:t>
            </w:r>
            <w:proofErr w:type="spellEnd"/>
            <w:r w:rsidRPr="0053699F">
              <w:rPr>
                <w:rFonts w:ascii="GHEA Grapalat" w:hAnsi="GHEA Grapalat"/>
                <w:b/>
                <w:bCs/>
                <w:sz w:val="16"/>
                <w:szCs w:val="18"/>
                <w:lang w:val="es-ES"/>
              </w:rPr>
              <w:t xml:space="preserve"> </w:t>
            </w:r>
            <w:r w:rsidRPr="0053699F">
              <w:rPr>
                <w:rFonts w:ascii="GHEA Grapalat" w:hAnsi="GHEA Grapalat"/>
                <w:bCs/>
                <w:sz w:val="16"/>
                <w:szCs w:val="18"/>
                <w:lang w:val="es-ES"/>
              </w:rPr>
              <w:t>(</w:t>
            </w:r>
            <w:proofErr w:type="spellStart"/>
            <w:r w:rsidRPr="0053699F">
              <w:rPr>
                <w:rFonts w:ascii="GHEA Grapalat" w:hAnsi="GHEA Grapalat"/>
                <w:bCs/>
                <w:sz w:val="16"/>
                <w:szCs w:val="18"/>
                <w:lang w:val="es-ES"/>
              </w:rPr>
              <w:t>ինքնարժեքի</w:t>
            </w:r>
            <w:proofErr w:type="spellEnd"/>
            <w:r w:rsidRPr="0053699F">
              <w:rPr>
                <w:rFonts w:ascii="GHEA Grapalat" w:hAnsi="GHEA Grapalat"/>
                <w:bCs/>
                <w:sz w:val="16"/>
                <w:szCs w:val="18"/>
                <w:lang w:val="es-ES"/>
              </w:rPr>
              <w:t xml:space="preserve"> և </w:t>
            </w:r>
            <w:proofErr w:type="spellStart"/>
            <w:r w:rsidRPr="0053699F">
              <w:rPr>
                <w:rFonts w:ascii="GHEA Grapalat" w:hAnsi="GHEA Grapalat"/>
                <w:bCs/>
                <w:sz w:val="16"/>
                <w:szCs w:val="18"/>
                <w:lang w:val="es-ES"/>
              </w:rPr>
              <w:t>կանխատեսվող</w:t>
            </w:r>
            <w:proofErr w:type="spellEnd"/>
            <w:r w:rsidRPr="0053699F">
              <w:rPr>
                <w:rFonts w:ascii="GHEA Grapalat" w:hAnsi="GHEA Grapalat"/>
                <w:bCs/>
                <w:sz w:val="16"/>
                <w:szCs w:val="18"/>
                <w:lang w:val="es-ES"/>
              </w:rPr>
              <w:t xml:space="preserve"> </w:t>
            </w:r>
            <w:proofErr w:type="spellStart"/>
            <w:r w:rsidRPr="0053699F">
              <w:rPr>
                <w:rFonts w:ascii="GHEA Grapalat" w:hAnsi="GHEA Grapalat"/>
                <w:bCs/>
                <w:sz w:val="16"/>
                <w:szCs w:val="18"/>
                <w:lang w:val="es-ES"/>
              </w:rPr>
              <w:t>շահույթի</w:t>
            </w:r>
            <w:proofErr w:type="spellEnd"/>
            <w:r w:rsidRPr="0053699F">
              <w:rPr>
                <w:rFonts w:ascii="GHEA Grapalat" w:hAnsi="GHEA Grapalat"/>
                <w:bCs/>
                <w:sz w:val="16"/>
                <w:szCs w:val="18"/>
                <w:lang w:val="es-ES"/>
              </w:rPr>
              <w:t xml:space="preserve"> </w:t>
            </w:r>
            <w:proofErr w:type="spellStart"/>
            <w:r w:rsidRPr="0053699F">
              <w:rPr>
                <w:rFonts w:ascii="GHEA Grapalat" w:hAnsi="GHEA Grapalat"/>
                <w:bCs/>
                <w:sz w:val="16"/>
                <w:szCs w:val="18"/>
                <w:lang w:val="es-ES"/>
              </w:rPr>
              <w:t>հանրագումարը</w:t>
            </w:r>
            <w:proofErr w:type="spellEnd"/>
            <w:r w:rsidRPr="0053699F">
              <w:rPr>
                <w:rFonts w:ascii="GHEA Grapalat" w:hAnsi="GHEA Grapalat"/>
                <w:bCs/>
                <w:sz w:val="16"/>
                <w:szCs w:val="18"/>
                <w:lang w:val="es-ES"/>
              </w:rPr>
              <w:t>)</w:t>
            </w:r>
          </w:p>
          <w:p w14:paraId="0521CDB7"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w:t>
            </w:r>
            <w:proofErr w:type="spellStart"/>
            <w:r w:rsidRPr="00E6597C">
              <w:rPr>
                <w:rFonts w:ascii="GHEA Grapalat" w:hAnsi="GHEA Grapalat"/>
                <w:b/>
                <w:bCs/>
                <w:sz w:val="16"/>
                <w:szCs w:val="18"/>
                <w:lang w:val="es-ES"/>
              </w:rPr>
              <w:t>տառերով</w:t>
            </w:r>
            <w:proofErr w:type="spellEnd"/>
            <w:r w:rsidRPr="00E6597C">
              <w:rPr>
                <w:rFonts w:ascii="GHEA Grapalat" w:hAnsi="GHEA Grapalat"/>
                <w:b/>
                <w:bCs/>
                <w:sz w:val="16"/>
                <w:szCs w:val="18"/>
                <w:lang w:val="es-ES"/>
              </w:rPr>
              <w:t xml:space="preserve"> և </w:t>
            </w:r>
            <w:proofErr w:type="spellStart"/>
            <w:r w:rsidRPr="00E6597C">
              <w:rPr>
                <w:rFonts w:ascii="GHEA Grapalat" w:hAnsi="GHEA Grapalat"/>
                <w:b/>
                <w:bCs/>
                <w:sz w:val="16"/>
                <w:szCs w:val="18"/>
                <w:lang w:val="es-ES"/>
              </w:rPr>
              <w:t>թվերով</w:t>
            </w:r>
            <w:proofErr w:type="spellEnd"/>
            <w:r w:rsidRPr="00E6597C">
              <w:rPr>
                <w:rFonts w:ascii="GHEA Grapalat" w:hAnsi="GHEA Grapalat"/>
                <w:b/>
                <w:bCs/>
                <w:sz w:val="16"/>
                <w:szCs w:val="18"/>
                <w:lang w:val="es-ES"/>
              </w:rPr>
              <w:t>/</w:t>
            </w:r>
          </w:p>
        </w:tc>
        <w:tc>
          <w:tcPr>
            <w:tcW w:w="1701" w:type="dxa"/>
            <w:tcBorders>
              <w:top w:val="single" w:sz="4" w:space="0" w:color="auto"/>
              <w:left w:val="single" w:sz="4" w:space="0" w:color="auto"/>
              <w:right w:val="single" w:sz="4" w:space="0" w:color="auto"/>
            </w:tcBorders>
            <w:vAlign w:val="center"/>
            <w:tcPrChange w:id="783" w:author="Հերմինե Գևորգյան" w:date="2026-02-26T23:44:00Z" w16du:dateUtc="2026-02-26T19:44:00Z">
              <w:tcPr>
                <w:tcW w:w="1701" w:type="dxa"/>
                <w:tcBorders>
                  <w:top w:val="single" w:sz="4" w:space="0" w:color="auto"/>
                  <w:left w:val="single" w:sz="4" w:space="0" w:color="auto"/>
                  <w:right w:val="single" w:sz="4" w:space="0" w:color="auto"/>
                </w:tcBorders>
                <w:vAlign w:val="center"/>
              </w:tcPr>
            </w:tcPrChange>
          </w:tcPr>
          <w:p w14:paraId="7CDD96C8"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ԱԱՀ**</w:t>
            </w:r>
          </w:p>
          <w:p w14:paraId="5BEE646D"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w:t>
            </w:r>
            <w:proofErr w:type="spellStart"/>
            <w:r w:rsidRPr="00E6597C">
              <w:rPr>
                <w:rFonts w:ascii="GHEA Grapalat" w:hAnsi="GHEA Grapalat"/>
                <w:b/>
                <w:bCs/>
                <w:sz w:val="16"/>
                <w:szCs w:val="18"/>
                <w:lang w:val="es-ES"/>
              </w:rPr>
              <w:t>տառերով</w:t>
            </w:r>
            <w:proofErr w:type="spellEnd"/>
            <w:r w:rsidRPr="00E6597C">
              <w:rPr>
                <w:rFonts w:ascii="GHEA Grapalat" w:hAnsi="GHEA Grapalat"/>
                <w:b/>
                <w:bCs/>
                <w:sz w:val="16"/>
                <w:szCs w:val="18"/>
                <w:lang w:val="es-ES"/>
              </w:rPr>
              <w:t xml:space="preserve"> և </w:t>
            </w:r>
            <w:proofErr w:type="spellStart"/>
            <w:r w:rsidRPr="00E6597C">
              <w:rPr>
                <w:rFonts w:ascii="GHEA Grapalat" w:hAnsi="GHEA Grapalat"/>
                <w:b/>
                <w:bCs/>
                <w:sz w:val="16"/>
                <w:szCs w:val="18"/>
                <w:lang w:val="es-ES"/>
              </w:rPr>
              <w:t>թվերով</w:t>
            </w:r>
            <w:proofErr w:type="spellEnd"/>
            <w:r w:rsidRPr="00E6597C">
              <w:rPr>
                <w:rFonts w:ascii="GHEA Grapalat" w:hAnsi="GHEA Grapalat"/>
                <w:b/>
                <w:bCs/>
                <w:sz w:val="16"/>
                <w:szCs w:val="18"/>
                <w:lang w:val="es-ES"/>
              </w:rPr>
              <w:t>/</w:t>
            </w:r>
          </w:p>
        </w:tc>
        <w:tc>
          <w:tcPr>
            <w:tcW w:w="1701" w:type="dxa"/>
            <w:tcBorders>
              <w:top w:val="single" w:sz="4" w:space="0" w:color="auto"/>
              <w:left w:val="single" w:sz="4" w:space="0" w:color="auto"/>
              <w:right w:val="single" w:sz="4" w:space="0" w:color="auto"/>
            </w:tcBorders>
            <w:vAlign w:val="center"/>
            <w:tcPrChange w:id="784" w:author="Հերմինե Գևորգյան" w:date="2026-02-26T23:44:00Z" w16du:dateUtc="2026-02-26T19:44:00Z">
              <w:tcPr>
                <w:tcW w:w="1701" w:type="dxa"/>
                <w:tcBorders>
                  <w:top w:val="single" w:sz="4" w:space="0" w:color="auto"/>
                  <w:left w:val="single" w:sz="4" w:space="0" w:color="auto"/>
                  <w:right w:val="single" w:sz="4" w:space="0" w:color="auto"/>
                </w:tcBorders>
                <w:vAlign w:val="center"/>
              </w:tcPr>
            </w:tcPrChange>
          </w:tcPr>
          <w:p w14:paraId="638F877B" w14:textId="77777777" w:rsidR="0053699F" w:rsidRPr="00E6597C" w:rsidRDefault="0053699F" w:rsidP="00EF3662">
            <w:pPr>
              <w:jc w:val="center"/>
              <w:rPr>
                <w:rFonts w:ascii="GHEA Grapalat" w:hAnsi="GHEA Grapalat"/>
                <w:b/>
                <w:bCs/>
                <w:sz w:val="16"/>
                <w:szCs w:val="18"/>
                <w:lang w:val="es-ES"/>
              </w:rPr>
            </w:pPr>
            <w:proofErr w:type="spellStart"/>
            <w:r w:rsidRPr="00E6597C">
              <w:rPr>
                <w:rFonts w:ascii="GHEA Grapalat" w:hAnsi="GHEA Grapalat"/>
                <w:b/>
                <w:bCs/>
                <w:sz w:val="16"/>
                <w:szCs w:val="18"/>
                <w:lang w:val="es-ES"/>
              </w:rPr>
              <w:t>Ընդհանուր</w:t>
            </w:r>
            <w:proofErr w:type="spellEnd"/>
            <w:r w:rsidRPr="00E6597C">
              <w:rPr>
                <w:rFonts w:ascii="GHEA Grapalat" w:hAnsi="GHEA Grapalat"/>
                <w:b/>
                <w:bCs/>
                <w:sz w:val="16"/>
                <w:szCs w:val="18"/>
                <w:lang w:val="es-ES"/>
              </w:rPr>
              <w:t xml:space="preserve"> </w:t>
            </w:r>
            <w:proofErr w:type="spellStart"/>
            <w:r w:rsidRPr="00E6597C">
              <w:rPr>
                <w:rFonts w:ascii="GHEA Grapalat" w:hAnsi="GHEA Grapalat"/>
                <w:b/>
                <w:bCs/>
                <w:sz w:val="16"/>
                <w:szCs w:val="18"/>
                <w:lang w:val="es-ES"/>
              </w:rPr>
              <w:t>գինը</w:t>
            </w:r>
            <w:proofErr w:type="spellEnd"/>
          </w:p>
          <w:p w14:paraId="144D6A61"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 xml:space="preserve"> /</w:t>
            </w:r>
            <w:proofErr w:type="spellStart"/>
            <w:r w:rsidRPr="00E6597C">
              <w:rPr>
                <w:rFonts w:ascii="GHEA Grapalat" w:hAnsi="GHEA Grapalat"/>
                <w:b/>
                <w:bCs/>
                <w:sz w:val="16"/>
                <w:szCs w:val="18"/>
                <w:lang w:val="es-ES"/>
              </w:rPr>
              <w:t>տառերով</w:t>
            </w:r>
            <w:proofErr w:type="spellEnd"/>
            <w:r w:rsidRPr="00E6597C">
              <w:rPr>
                <w:rFonts w:ascii="GHEA Grapalat" w:hAnsi="GHEA Grapalat"/>
                <w:b/>
                <w:bCs/>
                <w:sz w:val="16"/>
                <w:szCs w:val="18"/>
                <w:lang w:val="es-ES"/>
              </w:rPr>
              <w:t xml:space="preserve"> և </w:t>
            </w:r>
            <w:proofErr w:type="spellStart"/>
            <w:r w:rsidRPr="00E6597C">
              <w:rPr>
                <w:rFonts w:ascii="GHEA Grapalat" w:hAnsi="GHEA Grapalat"/>
                <w:b/>
                <w:bCs/>
                <w:sz w:val="16"/>
                <w:szCs w:val="18"/>
                <w:lang w:val="es-ES"/>
              </w:rPr>
              <w:t>թվերով</w:t>
            </w:r>
            <w:proofErr w:type="spellEnd"/>
            <w:r w:rsidRPr="00E6597C">
              <w:rPr>
                <w:rFonts w:ascii="GHEA Grapalat" w:hAnsi="GHEA Grapalat"/>
                <w:b/>
                <w:bCs/>
                <w:sz w:val="16"/>
                <w:szCs w:val="18"/>
                <w:lang w:val="es-ES"/>
              </w:rPr>
              <w:t>/</w:t>
            </w:r>
          </w:p>
        </w:tc>
      </w:tr>
      <w:tr w:rsidR="0049471C" w:rsidRPr="00E6597C" w14:paraId="14FFF58E" w14:textId="77777777" w:rsidTr="0053699F">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2E1337BD" w14:textId="77777777"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324E1B36" w14:textId="77777777"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2</w:t>
            </w:r>
          </w:p>
        </w:tc>
        <w:tc>
          <w:tcPr>
            <w:tcW w:w="1643" w:type="dxa"/>
            <w:tcBorders>
              <w:top w:val="single" w:sz="4" w:space="0" w:color="auto"/>
              <w:left w:val="single" w:sz="4" w:space="0" w:color="auto"/>
              <w:bottom w:val="single" w:sz="4" w:space="0" w:color="auto"/>
              <w:right w:val="single" w:sz="4" w:space="0" w:color="auto"/>
            </w:tcBorders>
            <w:shd w:val="clear" w:color="auto" w:fill="99CCFF"/>
          </w:tcPr>
          <w:p w14:paraId="7976C061" w14:textId="77777777" w:rsidR="0053699F" w:rsidRPr="00E6597C" w:rsidRDefault="0053699F" w:rsidP="00EF3662">
            <w:pPr>
              <w:jc w:val="center"/>
              <w:rPr>
                <w:rFonts w:ascii="GHEA Grapalat" w:hAnsi="GHEA Grapalat"/>
                <w:i/>
                <w:sz w:val="16"/>
                <w:lang w:val="es-ES"/>
              </w:rPr>
            </w:pPr>
            <w:r>
              <w:rPr>
                <w:rFonts w:ascii="GHEA Grapalat" w:hAnsi="GHEA Grapalat"/>
                <w:b/>
                <w:i/>
                <w:sz w:val="16"/>
                <w:lang w:val="es-ES"/>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BBF3A4E" w14:textId="77777777" w:rsidR="0053699F" w:rsidRPr="00E6597C" w:rsidRDefault="0053699F" w:rsidP="00EF3662">
            <w:pPr>
              <w:jc w:val="center"/>
              <w:rPr>
                <w:rFonts w:ascii="GHEA Grapalat" w:hAnsi="GHEA Grapalat"/>
                <w:i/>
                <w:sz w:val="16"/>
                <w:lang w:val="es-ES"/>
              </w:rPr>
            </w:pPr>
            <w:r>
              <w:rPr>
                <w:rFonts w:ascii="GHEA Grapalat" w:hAnsi="GHEA Grapalat"/>
                <w:b/>
                <w:i/>
                <w:sz w:val="16"/>
                <w:lang w:val="es-E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22C9FEC" w14:textId="77777777" w:rsidR="0053699F" w:rsidRPr="00E6597C" w:rsidRDefault="0053699F" w:rsidP="0053699F">
            <w:pPr>
              <w:jc w:val="center"/>
              <w:rPr>
                <w:rFonts w:ascii="GHEA Grapalat" w:hAnsi="GHEA Grapalat"/>
                <w:i/>
                <w:sz w:val="16"/>
                <w:lang w:val="es-ES"/>
              </w:rPr>
            </w:pPr>
            <w:r>
              <w:rPr>
                <w:rFonts w:ascii="GHEA Grapalat" w:hAnsi="GHEA Grapalat"/>
                <w:b/>
                <w:i/>
                <w:sz w:val="16"/>
                <w:lang w:val="es-ES"/>
              </w:rPr>
              <w:t>5</w:t>
            </w:r>
            <w:r w:rsidRPr="00E6597C">
              <w:rPr>
                <w:rFonts w:ascii="GHEA Grapalat" w:hAnsi="GHEA Grapalat"/>
                <w:b/>
                <w:i/>
                <w:sz w:val="16"/>
                <w:lang w:val="es-ES"/>
              </w:rPr>
              <w:t>=3+4</w:t>
            </w:r>
          </w:p>
        </w:tc>
      </w:tr>
      <w:tr w:rsidR="0053699F" w:rsidRPr="007E2503" w14:paraId="505AA654" w14:textId="77777777" w:rsidTr="0053699F">
        <w:trPr>
          <w:trHeight w:val="20"/>
          <w:jc w:val="center"/>
          <w:trPrChange w:id="785" w:author="Հերմինե Գևորգյան" w:date="2026-02-26T23:44:00Z" w16du:dateUtc="2026-02-26T19:44:00Z">
            <w:trPr>
              <w:trHeight w:val="20"/>
              <w:jc w:val="center"/>
            </w:trPr>
          </w:trPrChange>
        </w:trPr>
        <w:tc>
          <w:tcPr>
            <w:tcW w:w="1136" w:type="dxa"/>
            <w:tcBorders>
              <w:top w:val="single" w:sz="4" w:space="0" w:color="auto"/>
              <w:left w:val="single" w:sz="4" w:space="0" w:color="auto"/>
              <w:bottom w:val="single" w:sz="4" w:space="0" w:color="auto"/>
              <w:right w:val="single" w:sz="4" w:space="0" w:color="auto"/>
            </w:tcBorders>
            <w:vAlign w:val="center"/>
            <w:tcPrChange w:id="786" w:author="Հերմինե Գևորգյան" w:date="2026-02-26T23:44:00Z" w16du:dateUtc="2026-02-26T19:44:00Z">
              <w:tcPr>
                <w:tcW w:w="1136" w:type="dxa"/>
                <w:tcBorders>
                  <w:top w:val="single" w:sz="4" w:space="0" w:color="auto"/>
                  <w:left w:val="single" w:sz="4" w:space="0" w:color="auto"/>
                  <w:bottom w:val="single" w:sz="4" w:space="0" w:color="auto"/>
                  <w:right w:val="single" w:sz="4" w:space="0" w:color="auto"/>
                </w:tcBorders>
                <w:vAlign w:val="center"/>
              </w:tcPr>
            </w:tcPrChange>
          </w:tcPr>
          <w:p w14:paraId="3A7C13BD"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Change w:id="787" w:author="Հերմինե Գևորգյան" w:date="2026-02-26T23:44:00Z" w16du:dateUtc="2026-02-26T19:44:00Z">
              <w:tcPr>
                <w:tcW w:w="3259" w:type="dxa"/>
                <w:tcBorders>
                  <w:top w:val="single" w:sz="4" w:space="0" w:color="auto"/>
                  <w:left w:val="single" w:sz="4" w:space="0" w:color="auto"/>
                  <w:bottom w:val="single" w:sz="4" w:space="0" w:color="auto"/>
                  <w:right w:val="single" w:sz="4" w:space="0" w:color="auto"/>
                </w:tcBorders>
                <w:vAlign w:val="center"/>
              </w:tcPr>
            </w:tcPrChange>
          </w:tcPr>
          <w:p w14:paraId="450E1A9E" w14:textId="77777777" w:rsidR="0053699F" w:rsidRPr="00E6597C" w:rsidRDefault="0053699F" w:rsidP="00EF3662">
            <w:pPr>
              <w:rPr>
                <w:rFonts w:ascii="GHEA Grapalat" w:hAnsi="GHEA Grapalat"/>
                <w:sz w:val="18"/>
                <w:lang w:val="es-ES"/>
              </w:rPr>
            </w:pPr>
            <w:r w:rsidRPr="00E6597C">
              <w:rPr>
                <w:rFonts w:ascii="GHEA Grapalat" w:hAnsi="GHEA Grapalat"/>
                <w:sz w:val="20"/>
                <w:u w:val="single"/>
                <w:vertAlign w:val="subscript"/>
                <w:lang w:val="es-ES"/>
              </w:rPr>
              <w:t>&lt;&lt;</w:t>
            </w:r>
            <w:proofErr w:type="spellStart"/>
            <w:r w:rsidRPr="00E6597C">
              <w:rPr>
                <w:rFonts w:ascii="GHEA Grapalat" w:hAnsi="GHEA Grapalat"/>
                <w:sz w:val="20"/>
                <w:u w:val="single"/>
                <w:vertAlign w:val="subscript"/>
                <w:lang w:val="es-ES"/>
              </w:rPr>
              <w:t>Գնման</w:t>
            </w:r>
            <w:proofErr w:type="spellEnd"/>
            <w:r w:rsidRPr="00E6597C">
              <w:rPr>
                <w:rFonts w:ascii="GHEA Grapalat" w:hAnsi="GHEA Grapalat"/>
                <w:sz w:val="20"/>
                <w:u w:val="single"/>
                <w:vertAlign w:val="subscript"/>
                <w:lang w:val="es-ES"/>
              </w:rPr>
              <w:t xml:space="preserve"> </w:t>
            </w:r>
            <w:proofErr w:type="spellStart"/>
            <w:r w:rsidRPr="00E6597C">
              <w:rPr>
                <w:rFonts w:ascii="GHEA Grapalat" w:hAnsi="GHEA Grapalat"/>
                <w:sz w:val="20"/>
                <w:u w:val="single"/>
                <w:vertAlign w:val="subscript"/>
                <w:lang w:val="es-ES"/>
              </w:rPr>
              <w:t>առարկայի</w:t>
            </w:r>
            <w:proofErr w:type="spellEnd"/>
            <w:r w:rsidRPr="00E6597C">
              <w:rPr>
                <w:rFonts w:ascii="GHEA Grapalat" w:hAnsi="GHEA Grapalat"/>
                <w:sz w:val="20"/>
                <w:u w:val="single"/>
                <w:vertAlign w:val="subscript"/>
                <w:lang w:val="es-ES"/>
              </w:rPr>
              <w:t xml:space="preserve"> </w:t>
            </w:r>
            <w:proofErr w:type="spellStart"/>
            <w:r w:rsidRPr="00E6597C">
              <w:rPr>
                <w:rFonts w:ascii="GHEA Grapalat" w:hAnsi="GHEA Grapalat"/>
                <w:sz w:val="20"/>
                <w:u w:val="single"/>
                <w:vertAlign w:val="subscript"/>
                <w:lang w:val="es-ES"/>
              </w:rPr>
              <w:t>չափաբաժնի</w:t>
            </w:r>
            <w:proofErr w:type="spellEnd"/>
            <w:r w:rsidRPr="00E6597C">
              <w:rPr>
                <w:rFonts w:ascii="GHEA Grapalat" w:hAnsi="GHEA Grapalat"/>
                <w:sz w:val="20"/>
                <w:u w:val="single"/>
                <w:vertAlign w:val="subscript"/>
                <w:lang w:val="es-ES"/>
              </w:rPr>
              <w:t xml:space="preserve"> </w:t>
            </w:r>
            <w:proofErr w:type="spellStart"/>
            <w:r w:rsidRPr="00E6597C">
              <w:rPr>
                <w:rFonts w:ascii="GHEA Grapalat" w:hAnsi="GHEA Grapalat"/>
                <w:sz w:val="20"/>
                <w:u w:val="single"/>
                <w:vertAlign w:val="subscript"/>
                <w:lang w:val="es-ES"/>
              </w:rPr>
              <w:t>անվանում</w:t>
            </w:r>
            <w:proofErr w:type="spellEnd"/>
            <w:r w:rsidRPr="00E6597C">
              <w:rPr>
                <w:rFonts w:ascii="GHEA Grapalat" w:hAnsi="GHEA Grapalat"/>
                <w:sz w:val="20"/>
                <w:u w:val="single"/>
                <w:vertAlign w:val="subscript"/>
                <w:lang w:val="es-ES"/>
              </w:rPr>
              <w:t xml:space="preserve"> N1&gt;&gt;</w:t>
            </w:r>
          </w:p>
        </w:tc>
        <w:tc>
          <w:tcPr>
            <w:tcW w:w="1643" w:type="dxa"/>
            <w:tcBorders>
              <w:top w:val="single" w:sz="4" w:space="0" w:color="auto"/>
              <w:left w:val="single" w:sz="4" w:space="0" w:color="auto"/>
              <w:bottom w:val="single" w:sz="4" w:space="0" w:color="auto"/>
              <w:right w:val="single" w:sz="4" w:space="0" w:color="auto"/>
            </w:tcBorders>
            <w:tcPrChange w:id="788" w:author="Հերմինե Գևորգյան" w:date="2026-02-26T23:44:00Z" w16du:dateUtc="2026-02-26T19:44:00Z">
              <w:tcPr>
                <w:tcW w:w="1643" w:type="dxa"/>
                <w:tcBorders>
                  <w:top w:val="single" w:sz="4" w:space="0" w:color="auto"/>
                  <w:left w:val="single" w:sz="4" w:space="0" w:color="auto"/>
                  <w:bottom w:val="single" w:sz="4" w:space="0" w:color="auto"/>
                  <w:right w:val="single" w:sz="4" w:space="0" w:color="auto"/>
                </w:tcBorders>
              </w:tcPr>
            </w:tcPrChange>
          </w:tcPr>
          <w:p w14:paraId="491FFAE3"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tcPrChange w:id="789" w:author="Հերմինե Գևորգյան" w:date="2026-02-26T23:44:00Z" w16du:dateUtc="2026-02-26T19:44:00Z">
              <w:tcPr>
                <w:tcW w:w="1701" w:type="dxa"/>
                <w:tcBorders>
                  <w:top w:val="single" w:sz="4" w:space="0" w:color="auto"/>
                  <w:left w:val="single" w:sz="4" w:space="0" w:color="auto"/>
                  <w:bottom w:val="single" w:sz="4" w:space="0" w:color="auto"/>
                  <w:right w:val="single" w:sz="4" w:space="0" w:color="auto"/>
                </w:tcBorders>
              </w:tcPr>
            </w:tcPrChange>
          </w:tcPr>
          <w:p w14:paraId="6AE8A7FC"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tcPrChange w:id="790" w:author="Հերմինե Գևորգյան" w:date="2026-02-26T23:44:00Z" w16du:dateUtc="2026-02-26T19:44:00Z">
              <w:tcPr>
                <w:tcW w:w="1701" w:type="dxa"/>
                <w:tcBorders>
                  <w:top w:val="single" w:sz="4" w:space="0" w:color="auto"/>
                  <w:left w:val="single" w:sz="4" w:space="0" w:color="auto"/>
                  <w:bottom w:val="single" w:sz="4" w:space="0" w:color="auto"/>
                  <w:right w:val="single" w:sz="4" w:space="0" w:color="auto"/>
                </w:tcBorders>
              </w:tcPr>
            </w:tcPrChange>
          </w:tcPr>
          <w:p w14:paraId="7A81605C" w14:textId="77777777" w:rsidR="0053699F" w:rsidRPr="00E6597C" w:rsidRDefault="0053699F" w:rsidP="00EF3662">
            <w:pPr>
              <w:jc w:val="center"/>
              <w:rPr>
                <w:rFonts w:ascii="GHEA Grapalat" w:hAnsi="GHEA Grapalat"/>
                <w:lang w:val="es-ES"/>
              </w:rPr>
            </w:pPr>
          </w:p>
        </w:tc>
      </w:tr>
      <w:tr w:rsidR="0053699F" w:rsidRPr="007E2503" w14:paraId="6F74D4FA" w14:textId="77777777" w:rsidTr="0053699F">
        <w:trPr>
          <w:trHeight w:val="521"/>
          <w:jc w:val="center"/>
          <w:trPrChange w:id="791" w:author="Հերմինե Գևորգյան" w:date="2026-02-26T23:44:00Z" w16du:dateUtc="2026-02-26T19:44:00Z">
            <w:trPr>
              <w:trHeight w:val="521"/>
              <w:jc w:val="center"/>
            </w:trPr>
          </w:trPrChange>
        </w:trPr>
        <w:tc>
          <w:tcPr>
            <w:tcW w:w="1136" w:type="dxa"/>
            <w:tcBorders>
              <w:top w:val="single" w:sz="4" w:space="0" w:color="auto"/>
              <w:left w:val="single" w:sz="4" w:space="0" w:color="auto"/>
              <w:bottom w:val="single" w:sz="4" w:space="0" w:color="auto"/>
              <w:right w:val="single" w:sz="4" w:space="0" w:color="auto"/>
            </w:tcBorders>
            <w:vAlign w:val="center"/>
            <w:tcPrChange w:id="792" w:author="Հերմինե Գևորգյան" w:date="2026-02-26T23:44:00Z" w16du:dateUtc="2026-02-26T19:44:00Z">
              <w:tcPr>
                <w:tcW w:w="1136" w:type="dxa"/>
                <w:tcBorders>
                  <w:top w:val="single" w:sz="4" w:space="0" w:color="auto"/>
                  <w:left w:val="single" w:sz="4" w:space="0" w:color="auto"/>
                  <w:bottom w:val="single" w:sz="4" w:space="0" w:color="auto"/>
                  <w:right w:val="single" w:sz="4" w:space="0" w:color="auto"/>
                </w:tcBorders>
                <w:vAlign w:val="center"/>
              </w:tcPr>
            </w:tcPrChange>
          </w:tcPr>
          <w:p w14:paraId="40ABB690"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Change w:id="793" w:author="Հերմինե Գևորգյան" w:date="2026-02-26T23:44:00Z" w16du:dateUtc="2026-02-26T19:44:00Z">
              <w:tcPr>
                <w:tcW w:w="3259" w:type="dxa"/>
                <w:tcBorders>
                  <w:top w:val="single" w:sz="4" w:space="0" w:color="auto"/>
                  <w:left w:val="single" w:sz="4" w:space="0" w:color="auto"/>
                  <w:bottom w:val="single" w:sz="4" w:space="0" w:color="auto"/>
                  <w:right w:val="single" w:sz="4" w:space="0" w:color="auto"/>
                </w:tcBorders>
                <w:vAlign w:val="center"/>
              </w:tcPr>
            </w:tcPrChange>
          </w:tcPr>
          <w:p w14:paraId="1687882F" w14:textId="77777777" w:rsidR="0053699F" w:rsidRPr="00E6597C" w:rsidRDefault="0053699F" w:rsidP="00EF3662">
            <w:pPr>
              <w:rPr>
                <w:rFonts w:ascii="GHEA Grapalat" w:hAnsi="GHEA Grapalat"/>
                <w:sz w:val="18"/>
                <w:lang w:val="es-ES"/>
              </w:rPr>
            </w:pPr>
            <w:r w:rsidRPr="00E6597C">
              <w:rPr>
                <w:rFonts w:ascii="GHEA Grapalat" w:hAnsi="GHEA Grapalat"/>
                <w:sz w:val="20"/>
                <w:u w:val="single"/>
                <w:vertAlign w:val="subscript"/>
                <w:lang w:val="es-ES"/>
              </w:rPr>
              <w:t>&lt;&lt;</w:t>
            </w:r>
            <w:proofErr w:type="spellStart"/>
            <w:r w:rsidRPr="00E6597C">
              <w:rPr>
                <w:rFonts w:ascii="GHEA Grapalat" w:hAnsi="GHEA Grapalat"/>
                <w:sz w:val="20"/>
                <w:u w:val="single"/>
                <w:vertAlign w:val="subscript"/>
                <w:lang w:val="es-ES"/>
              </w:rPr>
              <w:t>Գնման</w:t>
            </w:r>
            <w:proofErr w:type="spellEnd"/>
            <w:r w:rsidRPr="00E6597C">
              <w:rPr>
                <w:rFonts w:ascii="GHEA Grapalat" w:hAnsi="GHEA Grapalat"/>
                <w:sz w:val="20"/>
                <w:u w:val="single"/>
                <w:vertAlign w:val="subscript"/>
                <w:lang w:val="es-ES"/>
              </w:rPr>
              <w:t xml:space="preserve"> </w:t>
            </w:r>
            <w:proofErr w:type="spellStart"/>
            <w:r w:rsidRPr="00E6597C">
              <w:rPr>
                <w:rFonts w:ascii="GHEA Grapalat" w:hAnsi="GHEA Grapalat"/>
                <w:sz w:val="20"/>
                <w:u w:val="single"/>
                <w:vertAlign w:val="subscript"/>
                <w:lang w:val="es-ES"/>
              </w:rPr>
              <w:t>առարկայի</w:t>
            </w:r>
            <w:proofErr w:type="spellEnd"/>
            <w:r w:rsidRPr="00E6597C">
              <w:rPr>
                <w:rFonts w:ascii="GHEA Grapalat" w:hAnsi="GHEA Grapalat"/>
                <w:sz w:val="20"/>
                <w:u w:val="single"/>
                <w:vertAlign w:val="subscript"/>
                <w:lang w:val="es-ES"/>
              </w:rPr>
              <w:t xml:space="preserve"> </w:t>
            </w:r>
            <w:proofErr w:type="spellStart"/>
            <w:r w:rsidRPr="00E6597C">
              <w:rPr>
                <w:rFonts w:ascii="GHEA Grapalat" w:hAnsi="GHEA Grapalat"/>
                <w:sz w:val="20"/>
                <w:u w:val="single"/>
                <w:vertAlign w:val="subscript"/>
                <w:lang w:val="es-ES"/>
              </w:rPr>
              <w:t>չափաբաժնի</w:t>
            </w:r>
            <w:proofErr w:type="spellEnd"/>
            <w:r w:rsidRPr="00E6597C">
              <w:rPr>
                <w:rFonts w:ascii="GHEA Grapalat" w:hAnsi="GHEA Grapalat"/>
                <w:sz w:val="20"/>
                <w:u w:val="single"/>
                <w:vertAlign w:val="subscript"/>
                <w:lang w:val="es-ES"/>
              </w:rPr>
              <w:t xml:space="preserve"> </w:t>
            </w:r>
            <w:proofErr w:type="spellStart"/>
            <w:r w:rsidRPr="00E6597C">
              <w:rPr>
                <w:rFonts w:ascii="GHEA Grapalat" w:hAnsi="GHEA Grapalat"/>
                <w:sz w:val="20"/>
                <w:u w:val="single"/>
                <w:vertAlign w:val="subscript"/>
                <w:lang w:val="es-ES"/>
              </w:rPr>
              <w:t>անվանում</w:t>
            </w:r>
            <w:proofErr w:type="spellEnd"/>
            <w:r w:rsidRPr="00E6597C">
              <w:rPr>
                <w:rFonts w:ascii="GHEA Grapalat" w:hAnsi="GHEA Grapalat"/>
                <w:sz w:val="20"/>
                <w:u w:val="single"/>
                <w:vertAlign w:val="subscript"/>
                <w:lang w:val="es-ES"/>
              </w:rPr>
              <w:t xml:space="preserve"> N2&gt;&gt;</w:t>
            </w:r>
          </w:p>
        </w:tc>
        <w:tc>
          <w:tcPr>
            <w:tcW w:w="1643" w:type="dxa"/>
            <w:tcBorders>
              <w:top w:val="single" w:sz="4" w:space="0" w:color="auto"/>
              <w:left w:val="single" w:sz="4" w:space="0" w:color="auto"/>
              <w:bottom w:val="single" w:sz="4" w:space="0" w:color="auto"/>
              <w:right w:val="single" w:sz="4" w:space="0" w:color="auto"/>
            </w:tcBorders>
            <w:tcPrChange w:id="794" w:author="Հերմինե Գևորգյան" w:date="2026-02-26T23:44:00Z" w16du:dateUtc="2026-02-26T19:44:00Z">
              <w:tcPr>
                <w:tcW w:w="1643" w:type="dxa"/>
                <w:tcBorders>
                  <w:top w:val="single" w:sz="4" w:space="0" w:color="auto"/>
                  <w:left w:val="single" w:sz="4" w:space="0" w:color="auto"/>
                  <w:bottom w:val="single" w:sz="4" w:space="0" w:color="auto"/>
                  <w:right w:val="single" w:sz="4" w:space="0" w:color="auto"/>
                </w:tcBorders>
              </w:tcPr>
            </w:tcPrChange>
          </w:tcPr>
          <w:p w14:paraId="68802CB1"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tcPrChange w:id="795" w:author="Հերմինե Գևորգյան" w:date="2026-02-26T23:44:00Z" w16du:dateUtc="2026-02-26T19:44:00Z">
              <w:tcPr>
                <w:tcW w:w="1701" w:type="dxa"/>
                <w:tcBorders>
                  <w:top w:val="single" w:sz="4" w:space="0" w:color="auto"/>
                  <w:left w:val="single" w:sz="4" w:space="0" w:color="auto"/>
                  <w:bottom w:val="single" w:sz="4" w:space="0" w:color="auto"/>
                  <w:right w:val="single" w:sz="4" w:space="0" w:color="auto"/>
                </w:tcBorders>
              </w:tcPr>
            </w:tcPrChange>
          </w:tcPr>
          <w:p w14:paraId="183F764B"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tcPrChange w:id="796" w:author="Հերմինե Գևորգյան" w:date="2026-02-26T23:44:00Z" w16du:dateUtc="2026-02-26T19:44:00Z">
              <w:tcPr>
                <w:tcW w:w="1701" w:type="dxa"/>
                <w:tcBorders>
                  <w:top w:val="single" w:sz="4" w:space="0" w:color="auto"/>
                  <w:left w:val="single" w:sz="4" w:space="0" w:color="auto"/>
                  <w:bottom w:val="single" w:sz="4" w:space="0" w:color="auto"/>
                  <w:right w:val="single" w:sz="4" w:space="0" w:color="auto"/>
                </w:tcBorders>
              </w:tcPr>
            </w:tcPrChange>
          </w:tcPr>
          <w:p w14:paraId="55A9D59D" w14:textId="77777777" w:rsidR="0053699F" w:rsidRPr="00E6597C" w:rsidRDefault="0053699F" w:rsidP="00EF3662">
            <w:pPr>
              <w:rPr>
                <w:rFonts w:ascii="GHEA Grapalat" w:hAnsi="GHEA Grapalat"/>
                <w:lang w:val="es-ES"/>
              </w:rPr>
            </w:pPr>
          </w:p>
        </w:tc>
      </w:tr>
      <w:tr w:rsidR="0053699F" w:rsidRPr="007E2503" w14:paraId="48B88614" w14:textId="77777777" w:rsidTr="0053699F">
        <w:trPr>
          <w:cantSplit/>
          <w:trHeight w:val="20"/>
          <w:jc w:val="center"/>
          <w:trPrChange w:id="797" w:author="Հերմինե Գևորգյան" w:date="2026-02-26T23:44:00Z" w16du:dateUtc="2026-02-26T19:44:00Z">
            <w:trPr>
              <w:cantSplit/>
              <w:trHeight w:val="20"/>
              <w:jc w:val="center"/>
            </w:trPr>
          </w:trPrChange>
        </w:trPr>
        <w:tc>
          <w:tcPr>
            <w:tcW w:w="1136" w:type="dxa"/>
            <w:tcBorders>
              <w:top w:val="single" w:sz="4" w:space="0" w:color="auto"/>
              <w:left w:val="single" w:sz="4" w:space="0" w:color="auto"/>
              <w:bottom w:val="single" w:sz="4" w:space="0" w:color="auto"/>
              <w:right w:val="single" w:sz="4" w:space="0" w:color="auto"/>
            </w:tcBorders>
            <w:vAlign w:val="center"/>
            <w:tcPrChange w:id="798" w:author="Հերմինե Գևորգյան" w:date="2026-02-26T23:44:00Z" w16du:dateUtc="2026-02-26T19:44:00Z">
              <w:tcPr>
                <w:tcW w:w="1136" w:type="dxa"/>
                <w:tcBorders>
                  <w:top w:val="single" w:sz="4" w:space="0" w:color="auto"/>
                  <w:left w:val="single" w:sz="4" w:space="0" w:color="auto"/>
                  <w:bottom w:val="single" w:sz="4" w:space="0" w:color="auto"/>
                  <w:right w:val="single" w:sz="4" w:space="0" w:color="auto"/>
                </w:tcBorders>
                <w:vAlign w:val="center"/>
              </w:tcPr>
            </w:tcPrChange>
          </w:tcPr>
          <w:p w14:paraId="701B7F11"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Change w:id="799" w:author="Հերմինե Գևորգյան" w:date="2026-02-26T23:44:00Z" w16du:dateUtc="2026-02-26T19:44:00Z">
              <w:tcPr>
                <w:tcW w:w="3259" w:type="dxa"/>
                <w:tcBorders>
                  <w:top w:val="single" w:sz="4" w:space="0" w:color="auto"/>
                  <w:left w:val="single" w:sz="4" w:space="0" w:color="auto"/>
                  <w:bottom w:val="single" w:sz="4" w:space="0" w:color="auto"/>
                  <w:right w:val="single" w:sz="4" w:space="0" w:color="auto"/>
                </w:tcBorders>
                <w:vAlign w:val="center"/>
              </w:tcPr>
            </w:tcPrChange>
          </w:tcPr>
          <w:p w14:paraId="69E69FF1" w14:textId="77777777" w:rsidR="0053699F" w:rsidRPr="00E6597C" w:rsidRDefault="0053699F" w:rsidP="00EF3662">
            <w:pPr>
              <w:rPr>
                <w:rFonts w:ascii="GHEA Grapalat" w:hAnsi="GHEA Grapalat"/>
                <w:sz w:val="18"/>
                <w:lang w:val="es-ES"/>
              </w:rPr>
            </w:pPr>
            <w:r w:rsidRPr="00E6597C">
              <w:rPr>
                <w:rFonts w:ascii="GHEA Grapalat" w:hAnsi="GHEA Grapalat"/>
                <w:sz w:val="20"/>
                <w:u w:val="single"/>
                <w:vertAlign w:val="subscript"/>
                <w:lang w:val="es-ES"/>
              </w:rPr>
              <w:t>&lt;&lt;</w:t>
            </w:r>
            <w:proofErr w:type="spellStart"/>
            <w:r w:rsidRPr="00E6597C">
              <w:rPr>
                <w:rFonts w:ascii="GHEA Grapalat" w:hAnsi="GHEA Grapalat"/>
                <w:sz w:val="20"/>
                <w:u w:val="single"/>
                <w:vertAlign w:val="subscript"/>
                <w:lang w:val="es-ES"/>
              </w:rPr>
              <w:t>Գնման</w:t>
            </w:r>
            <w:proofErr w:type="spellEnd"/>
            <w:r w:rsidRPr="00E6597C">
              <w:rPr>
                <w:rFonts w:ascii="GHEA Grapalat" w:hAnsi="GHEA Grapalat"/>
                <w:sz w:val="20"/>
                <w:u w:val="single"/>
                <w:vertAlign w:val="subscript"/>
                <w:lang w:val="es-ES"/>
              </w:rPr>
              <w:t xml:space="preserve"> </w:t>
            </w:r>
            <w:proofErr w:type="spellStart"/>
            <w:r w:rsidRPr="00E6597C">
              <w:rPr>
                <w:rFonts w:ascii="GHEA Grapalat" w:hAnsi="GHEA Grapalat"/>
                <w:sz w:val="20"/>
                <w:u w:val="single"/>
                <w:vertAlign w:val="subscript"/>
                <w:lang w:val="es-ES"/>
              </w:rPr>
              <w:t>առարկայի</w:t>
            </w:r>
            <w:proofErr w:type="spellEnd"/>
            <w:r w:rsidRPr="00E6597C">
              <w:rPr>
                <w:rFonts w:ascii="GHEA Grapalat" w:hAnsi="GHEA Grapalat"/>
                <w:sz w:val="20"/>
                <w:u w:val="single"/>
                <w:vertAlign w:val="subscript"/>
                <w:lang w:val="es-ES"/>
              </w:rPr>
              <w:t xml:space="preserve"> </w:t>
            </w:r>
            <w:proofErr w:type="spellStart"/>
            <w:r w:rsidRPr="00E6597C">
              <w:rPr>
                <w:rFonts w:ascii="GHEA Grapalat" w:hAnsi="GHEA Grapalat"/>
                <w:sz w:val="20"/>
                <w:u w:val="single"/>
                <w:vertAlign w:val="subscript"/>
                <w:lang w:val="es-ES"/>
              </w:rPr>
              <w:t>չափաբաժնի</w:t>
            </w:r>
            <w:proofErr w:type="spellEnd"/>
            <w:r w:rsidRPr="00E6597C">
              <w:rPr>
                <w:rFonts w:ascii="GHEA Grapalat" w:hAnsi="GHEA Grapalat"/>
                <w:sz w:val="20"/>
                <w:u w:val="single"/>
                <w:vertAlign w:val="subscript"/>
                <w:lang w:val="es-ES"/>
              </w:rPr>
              <w:t xml:space="preserve"> </w:t>
            </w:r>
            <w:proofErr w:type="spellStart"/>
            <w:r w:rsidRPr="00E6597C">
              <w:rPr>
                <w:rFonts w:ascii="GHEA Grapalat" w:hAnsi="GHEA Grapalat"/>
                <w:sz w:val="20"/>
                <w:u w:val="single"/>
                <w:vertAlign w:val="subscript"/>
                <w:lang w:val="es-ES"/>
              </w:rPr>
              <w:t>անվանում</w:t>
            </w:r>
            <w:proofErr w:type="spellEnd"/>
            <w:r w:rsidRPr="00E6597C">
              <w:rPr>
                <w:rFonts w:ascii="GHEA Grapalat" w:hAnsi="GHEA Grapalat"/>
                <w:sz w:val="20"/>
                <w:u w:val="single"/>
                <w:vertAlign w:val="subscript"/>
                <w:lang w:val="es-ES"/>
              </w:rPr>
              <w:t xml:space="preserve"> N3&gt;&gt;</w:t>
            </w:r>
          </w:p>
        </w:tc>
        <w:tc>
          <w:tcPr>
            <w:tcW w:w="1643" w:type="dxa"/>
            <w:tcBorders>
              <w:top w:val="single" w:sz="4" w:space="0" w:color="auto"/>
              <w:left w:val="single" w:sz="4" w:space="0" w:color="auto"/>
              <w:bottom w:val="single" w:sz="4" w:space="0" w:color="auto"/>
              <w:right w:val="single" w:sz="4" w:space="0" w:color="auto"/>
            </w:tcBorders>
            <w:tcPrChange w:id="800" w:author="Հերմինե Գևորգյան" w:date="2026-02-26T23:44:00Z" w16du:dateUtc="2026-02-26T19:44:00Z">
              <w:tcPr>
                <w:tcW w:w="1643" w:type="dxa"/>
                <w:tcBorders>
                  <w:top w:val="single" w:sz="4" w:space="0" w:color="auto"/>
                  <w:left w:val="single" w:sz="4" w:space="0" w:color="auto"/>
                  <w:bottom w:val="single" w:sz="4" w:space="0" w:color="auto"/>
                  <w:right w:val="single" w:sz="4" w:space="0" w:color="auto"/>
                </w:tcBorders>
              </w:tcPr>
            </w:tcPrChange>
          </w:tcPr>
          <w:p w14:paraId="4F92C8A0"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tcPrChange w:id="801" w:author="Հերմինե Գևորգյան" w:date="2026-02-26T23:44:00Z" w16du:dateUtc="2026-02-26T19:44:00Z">
              <w:tcPr>
                <w:tcW w:w="1701" w:type="dxa"/>
                <w:tcBorders>
                  <w:top w:val="single" w:sz="4" w:space="0" w:color="auto"/>
                  <w:left w:val="single" w:sz="4" w:space="0" w:color="auto"/>
                  <w:bottom w:val="single" w:sz="4" w:space="0" w:color="auto"/>
                  <w:right w:val="single" w:sz="4" w:space="0" w:color="auto"/>
                </w:tcBorders>
              </w:tcPr>
            </w:tcPrChange>
          </w:tcPr>
          <w:p w14:paraId="4D27876D"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tcPrChange w:id="802" w:author="Հերմինե Գևորգյան" w:date="2026-02-26T23:44:00Z" w16du:dateUtc="2026-02-26T19:44:00Z">
              <w:tcPr>
                <w:tcW w:w="1701" w:type="dxa"/>
                <w:tcBorders>
                  <w:top w:val="single" w:sz="4" w:space="0" w:color="auto"/>
                  <w:left w:val="single" w:sz="4" w:space="0" w:color="auto"/>
                  <w:bottom w:val="single" w:sz="4" w:space="0" w:color="auto"/>
                  <w:right w:val="single" w:sz="4" w:space="0" w:color="auto"/>
                </w:tcBorders>
              </w:tcPr>
            </w:tcPrChange>
          </w:tcPr>
          <w:p w14:paraId="0083509F" w14:textId="77777777" w:rsidR="0053699F" w:rsidRPr="00E6597C" w:rsidRDefault="0053699F" w:rsidP="00EF3662">
            <w:pPr>
              <w:jc w:val="center"/>
              <w:rPr>
                <w:rFonts w:ascii="GHEA Grapalat" w:hAnsi="GHEA Grapalat"/>
                <w:lang w:val="es-ES"/>
              </w:rPr>
            </w:pPr>
          </w:p>
        </w:tc>
      </w:tr>
      <w:tr w:rsidR="0053699F" w:rsidRPr="00E6597C" w14:paraId="4BFD3170" w14:textId="77777777" w:rsidTr="0053699F">
        <w:trPr>
          <w:cantSplit/>
          <w:trHeight w:val="20"/>
          <w:jc w:val="center"/>
          <w:trPrChange w:id="803" w:author="Հերմինե Գևորգյան" w:date="2026-02-26T23:44:00Z" w16du:dateUtc="2026-02-26T19:44:00Z">
            <w:trPr>
              <w:cantSplit/>
              <w:trHeight w:val="20"/>
              <w:jc w:val="center"/>
            </w:trPr>
          </w:trPrChange>
        </w:trPr>
        <w:tc>
          <w:tcPr>
            <w:tcW w:w="1136" w:type="dxa"/>
            <w:tcBorders>
              <w:top w:val="single" w:sz="4" w:space="0" w:color="auto"/>
              <w:left w:val="single" w:sz="4" w:space="0" w:color="auto"/>
              <w:bottom w:val="single" w:sz="4" w:space="0" w:color="auto"/>
              <w:right w:val="single" w:sz="4" w:space="0" w:color="auto"/>
            </w:tcBorders>
            <w:vAlign w:val="center"/>
            <w:tcPrChange w:id="804" w:author="Հերմինե Գևորգյան" w:date="2026-02-26T23:44:00Z" w16du:dateUtc="2026-02-26T19:44:00Z">
              <w:tcPr>
                <w:tcW w:w="1136" w:type="dxa"/>
                <w:tcBorders>
                  <w:top w:val="single" w:sz="4" w:space="0" w:color="auto"/>
                  <w:left w:val="single" w:sz="4" w:space="0" w:color="auto"/>
                  <w:bottom w:val="single" w:sz="4" w:space="0" w:color="auto"/>
                  <w:right w:val="single" w:sz="4" w:space="0" w:color="auto"/>
                </w:tcBorders>
                <w:vAlign w:val="center"/>
              </w:tcPr>
            </w:tcPrChange>
          </w:tcPr>
          <w:p w14:paraId="69FC8E72"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Change w:id="805" w:author="Հերմինե Գևորգյան" w:date="2026-02-26T23:44:00Z" w16du:dateUtc="2026-02-26T19:44:00Z">
              <w:tcPr>
                <w:tcW w:w="3259" w:type="dxa"/>
                <w:tcBorders>
                  <w:top w:val="single" w:sz="4" w:space="0" w:color="auto"/>
                  <w:left w:val="single" w:sz="4" w:space="0" w:color="auto"/>
                  <w:bottom w:val="single" w:sz="4" w:space="0" w:color="auto"/>
                  <w:right w:val="single" w:sz="4" w:space="0" w:color="auto"/>
                </w:tcBorders>
                <w:vAlign w:val="center"/>
              </w:tcPr>
            </w:tcPrChange>
          </w:tcPr>
          <w:p w14:paraId="18F1A746" w14:textId="77777777" w:rsidR="0053699F" w:rsidRPr="00E6597C" w:rsidRDefault="0053699F" w:rsidP="00EF3662">
            <w:pPr>
              <w:rPr>
                <w:rFonts w:ascii="GHEA Grapalat" w:hAnsi="GHEA Grapalat"/>
                <w:sz w:val="18"/>
                <w:lang w:val="es-ES"/>
              </w:rPr>
            </w:pPr>
            <w:r w:rsidRPr="00E6597C">
              <w:rPr>
                <w:rFonts w:ascii="GHEA Grapalat" w:hAnsi="GHEA Grapalat"/>
                <w:sz w:val="20"/>
              </w:rPr>
              <w:t>...</w:t>
            </w:r>
          </w:p>
        </w:tc>
        <w:tc>
          <w:tcPr>
            <w:tcW w:w="1643" w:type="dxa"/>
            <w:tcBorders>
              <w:top w:val="single" w:sz="4" w:space="0" w:color="auto"/>
              <w:left w:val="single" w:sz="4" w:space="0" w:color="auto"/>
              <w:bottom w:val="single" w:sz="4" w:space="0" w:color="auto"/>
              <w:right w:val="single" w:sz="4" w:space="0" w:color="auto"/>
            </w:tcBorders>
            <w:tcPrChange w:id="806" w:author="Հերմինե Գևորգյան" w:date="2026-02-26T23:44:00Z" w16du:dateUtc="2026-02-26T19:44:00Z">
              <w:tcPr>
                <w:tcW w:w="1643" w:type="dxa"/>
                <w:tcBorders>
                  <w:top w:val="single" w:sz="4" w:space="0" w:color="auto"/>
                  <w:left w:val="single" w:sz="4" w:space="0" w:color="auto"/>
                  <w:bottom w:val="single" w:sz="4" w:space="0" w:color="auto"/>
                  <w:right w:val="single" w:sz="4" w:space="0" w:color="auto"/>
                </w:tcBorders>
              </w:tcPr>
            </w:tcPrChange>
          </w:tcPr>
          <w:p w14:paraId="09AAE593"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tcPrChange w:id="807" w:author="Հերմինե Գևորգյան" w:date="2026-02-26T23:44:00Z" w16du:dateUtc="2026-02-26T19:44:00Z">
              <w:tcPr>
                <w:tcW w:w="1701" w:type="dxa"/>
                <w:tcBorders>
                  <w:top w:val="single" w:sz="4" w:space="0" w:color="auto"/>
                  <w:left w:val="single" w:sz="4" w:space="0" w:color="auto"/>
                  <w:bottom w:val="single" w:sz="4" w:space="0" w:color="auto"/>
                  <w:right w:val="single" w:sz="4" w:space="0" w:color="auto"/>
                </w:tcBorders>
              </w:tcPr>
            </w:tcPrChange>
          </w:tcPr>
          <w:p w14:paraId="7C35F444"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tcPrChange w:id="808" w:author="Հերմինե Գևորգյան" w:date="2026-02-26T23:44:00Z" w16du:dateUtc="2026-02-26T19:44:00Z">
              <w:tcPr>
                <w:tcW w:w="1701" w:type="dxa"/>
                <w:tcBorders>
                  <w:top w:val="single" w:sz="4" w:space="0" w:color="auto"/>
                  <w:left w:val="single" w:sz="4" w:space="0" w:color="auto"/>
                  <w:bottom w:val="single" w:sz="4" w:space="0" w:color="auto"/>
                  <w:right w:val="single" w:sz="4" w:space="0" w:color="auto"/>
                </w:tcBorders>
              </w:tcPr>
            </w:tcPrChange>
          </w:tcPr>
          <w:p w14:paraId="3CE8D9ED" w14:textId="77777777" w:rsidR="0053699F" w:rsidRPr="00E6597C" w:rsidRDefault="0053699F" w:rsidP="00EF3662">
            <w:pPr>
              <w:jc w:val="center"/>
              <w:rPr>
                <w:rFonts w:ascii="GHEA Grapalat" w:hAnsi="GHEA Grapalat"/>
                <w:lang w:val="es-ES"/>
              </w:rPr>
            </w:pPr>
          </w:p>
        </w:tc>
      </w:tr>
      <w:tr w:rsidR="0053699F" w:rsidRPr="00E6597C" w14:paraId="6D7376E3" w14:textId="77777777" w:rsidTr="0053699F">
        <w:trPr>
          <w:trHeight w:val="270"/>
          <w:jc w:val="center"/>
          <w:trPrChange w:id="809" w:author="Հերմինե Գևորգյան" w:date="2026-02-26T23:44:00Z" w16du:dateUtc="2026-02-26T19:44:00Z">
            <w:trPr>
              <w:trHeight w:val="270"/>
              <w:jc w:val="center"/>
            </w:trPr>
          </w:trPrChange>
        </w:trPr>
        <w:tc>
          <w:tcPr>
            <w:tcW w:w="1136" w:type="dxa"/>
            <w:tcBorders>
              <w:top w:val="single" w:sz="4" w:space="0" w:color="auto"/>
              <w:left w:val="single" w:sz="4" w:space="0" w:color="auto"/>
              <w:bottom w:val="single" w:sz="4" w:space="0" w:color="auto"/>
              <w:right w:val="single" w:sz="4" w:space="0" w:color="auto"/>
            </w:tcBorders>
            <w:vAlign w:val="center"/>
            <w:tcPrChange w:id="810" w:author="Հերմինե Գևորգյան" w:date="2026-02-26T23:44:00Z" w16du:dateUtc="2026-02-26T19:44:00Z">
              <w:tcPr>
                <w:tcW w:w="1136" w:type="dxa"/>
                <w:tcBorders>
                  <w:top w:val="single" w:sz="4" w:space="0" w:color="auto"/>
                  <w:left w:val="single" w:sz="4" w:space="0" w:color="auto"/>
                  <w:bottom w:val="single" w:sz="4" w:space="0" w:color="auto"/>
                  <w:right w:val="single" w:sz="4" w:space="0" w:color="auto"/>
                </w:tcBorders>
                <w:vAlign w:val="center"/>
              </w:tcPr>
            </w:tcPrChange>
          </w:tcPr>
          <w:p w14:paraId="4B5E7572"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Change w:id="811" w:author="Հերմինե Գևորգյան" w:date="2026-02-26T23:44:00Z" w16du:dateUtc="2026-02-26T19:44:00Z">
              <w:tcPr>
                <w:tcW w:w="3259" w:type="dxa"/>
                <w:tcBorders>
                  <w:top w:val="single" w:sz="4" w:space="0" w:color="auto"/>
                  <w:left w:val="single" w:sz="4" w:space="0" w:color="auto"/>
                  <w:bottom w:val="single" w:sz="4" w:space="0" w:color="auto"/>
                  <w:right w:val="single" w:sz="4" w:space="0" w:color="auto"/>
                </w:tcBorders>
                <w:vAlign w:val="center"/>
              </w:tcPr>
            </w:tcPrChange>
          </w:tcPr>
          <w:p w14:paraId="01CC7581" w14:textId="77777777" w:rsidR="0053699F" w:rsidRPr="00E6597C" w:rsidRDefault="0053699F" w:rsidP="00EF3662">
            <w:pPr>
              <w:rPr>
                <w:rFonts w:ascii="GHEA Grapalat" w:hAnsi="GHEA Grapalat"/>
                <w:sz w:val="18"/>
                <w:lang w:val="es-ES"/>
              </w:rPr>
            </w:pPr>
            <w:r w:rsidRPr="00E6597C">
              <w:rPr>
                <w:rFonts w:ascii="GHEA Grapalat" w:hAnsi="GHEA Grapalat"/>
                <w:sz w:val="20"/>
              </w:rPr>
              <w:t>...</w:t>
            </w:r>
          </w:p>
        </w:tc>
        <w:tc>
          <w:tcPr>
            <w:tcW w:w="1643" w:type="dxa"/>
            <w:tcBorders>
              <w:top w:val="single" w:sz="4" w:space="0" w:color="auto"/>
              <w:left w:val="single" w:sz="4" w:space="0" w:color="auto"/>
              <w:bottom w:val="single" w:sz="4" w:space="0" w:color="auto"/>
              <w:right w:val="single" w:sz="4" w:space="0" w:color="auto"/>
            </w:tcBorders>
            <w:vAlign w:val="center"/>
            <w:tcPrChange w:id="812" w:author="Հերմինե Գևորգյան" w:date="2026-02-26T23:44:00Z" w16du:dateUtc="2026-02-26T19:44:00Z">
              <w:tcPr>
                <w:tcW w:w="1643" w:type="dxa"/>
                <w:tcBorders>
                  <w:top w:val="single" w:sz="4" w:space="0" w:color="auto"/>
                  <w:left w:val="single" w:sz="4" w:space="0" w:color="auto"/>
                  <w:bottom w:val="single" w:sz="4" w:space="0" w:color="auto"/>
                  <w:right w:val="single" w:sz="4" w:space="0" w:color="auto"/>
                </w:tcBorders>
                <w:vAlign w:val="center"/>
              </w:tcPr>
            </w:tcPrChange>
          </w:tcPr>
          <w:p w14:paraId="1BC4763C" w14:textId="77777777" w:rsidR="0053699F" w:rsidRPr="00E6597C" w:rsidRDefault="0053699F" w:rsidP="00EF3662">
            <w:pPr>
              <w:jc w:val="center"/>
              <w:rPr>
                <w:rFonts w:ascii="GHEA Grapalat" w:hAnsi="GHEA Grapalat"/>
                <w:sz w:val="20"/>
                <w:lang w:val="es-ES"/>
              </w:rPr>
            </w:pPr>
          </w:p>
        </w:tc>
        <w:tc>
          <w:tcPr>
            <w:tcW w:w="1701" w:type="dxa"/>
            <w:tcBorders>
              <w:top w:val="single" w:sz="4" w:space="0" w:color="auto"/>
              <w:left w:val="single" w:sz="4" w:space="0" w:color="auto"/>
              <w:bottom w:val="single" w:sz="4" w:space="0" w:color="auto"/>
              <w:right w:val="single" w:sz="4" w:space="0" w:color="auto"/>
            </w:tcBorders>
            <w:vAlign w:val="center"/>
            <w:tcPrChange w:id="813" w:author="Հերմինե Գևորգյան" w:date="2026-02-26T23:44:00Z" w16du:dateUtc="2026-02-26T19:44:00Z">
              <w:tcPr>
                <w:tcW w:w="1701" w:type="dxa"/>
                <w:tcBorders>
                  <w:top w:val="single" w:sz="4" w:space="0" w:color="auto"/>
                  <w:left w:val="single" w:sz="4" w:space="0" w:color="auto"/>
                  <w:bottom w:val="single" w:sz="4" w:space="0" w:color="auto"/>
                  <w:right w:val="single" w:sz="4" w:space="0" w:color="auto"/>
                </w:tcBorders>
                <w:vAlign w:val="center"/>
              </w:tcPr>
            </w:tcPrChange>
          </w:tcPr>
          <w:p w14:paraId="5AF8A142" w14:textId="77777777" w:rsidR="0053699F" w:rsidRPr="00E6597C" w:rsidRDefault="0053699F" w:rsidP="00EF3662">
            <w:pPr>
              <w:jc w:val="center"/>
              <w:rPr>
                <w:rFonts w:ascii="GHEA Grapalat" w:hAnsi="GHEA Grapalat"/>
                <w:sz w:val="20"/>
                <w:lang w:val="es-ES"/>
              </w:rPr>
            </w:pPr>
          </w:p>
        </w:tc>
        <w:tc>
          <w:tcPr>
            <w:tcW w:w="1701" w:type="dxa"/>
            <w:tcBorders>
              <w:top w:val="single" w:sz="4" w:space="0" w:color="auto"/>
              <w:left w:val="single" w:sz="4" w:space="0" w:color="auto"/>
              <w:bottom w:val="single" w:sz="4" w:space="0" w:color="auto"/>
              <w:right w:val="single" w:sz="4" w:space="0" w:color="auto"/>
            </w:tcBorders>
            <w:vAlign w:val="center"/>
            <w:tcPrChange w:id="814" w:author="Հերմինե Գևորգյան" w:date="2026-02-26T23:44:00Z" w16du:dateUtc="2026-02-26T19:44:00Z">
              <w:tcPr>
                <w:tcW w:w="1701" w:type="dxa"/>
                <w:tcBorders>
                  <w:top w:val="single" w:sz="4" w:space="0" w:color="auto"/>
                  <w:left w:val="single" w:sz="4" w:space="0" w:color="auto"/>
                  <w:bottom w:val="single" w:sz="4" w:space="0" w:color="auto"/>
                  <w:right w:val="single" w:sz="4" w:space="0" w:color="auto"/>
                </w:tcBorders>
                <w:vAlign w:val="center"/>
              </w:tcPr>
            </w:tcPrChange>
          </w:tcPr>
          <w:p w14:paraId="0F4F3A12" w14:textId="77777777" w:rsidR="0053699F" w:rsidRPr="00E6597C" w:rsidRDefault="0053699F" w:rsidP="00EF3662">
            <w:pPr>
              <w:jc w:val="center"/>
              <w:rPr>
                <w:rFonts w:ascii="GHEA Grapalat" w:hAnsi="GHEA Grapalat"/>
                <w:sz w:val="20"/>
                <w:lang w:val="es-ES"/>
              </w:rPr>
            </w:pPr>
          </w:p>
        </w:tc>
      </w:tr>
    </w:tbl>
    <w:p w14:paraId="01A4E512" w14:textId="77777777" w:rsidR="00B2572B" w:rsidRPr="00E6597C" w:rsidRDefault="00B2572B" w:rsidP="00EF3662">
      <w:pPr>
        <w:rPr>
          <w:rFonts w:ascii="GHEA Grapalat" w:hAnsi="GHEA Grapalat"/>
          <w:sz w:val="18"/>
          <w:szCs w:val="18"/>
          <w:lang w:val="es-ES"/>
        </w:rPr>
      </w:pPr>
    </w:p>
    <w:p w14:paraId="2DF487BB" w14:textId="77777777" w:rsidR="00B2572B" w:rsidRPr="00E6597C" w:rsidRDefault="00B2572B" w:rsidP="00EF3662">
      <w:pPr>
        <w:rPr>
          <w:rFonts w:ascii="GHEA Grapalat" w:hAnsi="GHEA Grapalat"/>
          <w:sz w:val="18"/>
          <w:szCs w:val="18"/>
          <w:lang w:val="es-ES"/>
        </w:rPr>
      </w:pPr>
    </w:p>
    <w:p w14:paraId="1907E083" w14:textId="77777777" w:rsidR="00B2572B" w:rsidRPr="00E6597C" w:rsidRDefault="00B2572B" w:rsidP="00EF3662">
      <w:pPr>
        <w:rPr>
          <w:rFonts w:ascii="GHEA Grapalat" w:hAnsi="GHEA Grapalat"/>
          <w:sz w:val="18"/>
          <w:szCs w:val="18"/>
          <w:lang w:val="hy-AM"/>
        </w:rPr>
      </w:pPr>
    </w:p>
    <w:p w14:paraId="5E3CBCD2" w14:textId="77777777" w:rsidR="00B2572B" w:rsidRPr="00E6597C" w:rsidRDefault="00B2572B" w:rsidP="00EF3662">
      <w:pPr>
        <w:ind w:left="720" w:firstLine="720"/>
        <w:jc w:val="both"/>
        <w:rPr>
          <w:rFonts w:ascii="GHEA Grapalat" w:hAnsi="GHEA Grapalat"/>
          <w:sz w:val="20"/>
          <w:lang w:val="hy-AM"/>
        </w:rPr>
      </w:pPr>
      <w:r w:rsidRPr="00E6597C">
        <w:rPr>
          <w:rFonts w:ascii="GHEA Grapalat" w:hAnsi="GHEA Grapalat"/>
          <w:sz w:val="20"/>
        </w:rPr>
        <w:t xml:space="preserve">     </w:t>
      </w:r>
      <w:r w:rsidRPr="00E6597C">
        <w:rPr>
          <w:rFonts w:ascii="GHEA Grapalat" w:hAnsi="GHEA Grapalat"/>
          <w:sz w:val="20"/>
          <w:lang w:val="hy-AM"/>
        </w:rPr>
        <w:t xml:space="preserve">___________________________________________ </w:t>
      </w:r>
      <w:r w:rsidRPr="00E6597C">
        <w:rPr>
          <w:rFonts w:ascii="GHEA Grapalat" w:hAnsi="GHEA Grapalat"/>
          <w:sz w:val="20"/>
          <w:lang w:val="hy-AM"/>
        </w:rPr>
        <w:tab/>
        <w:t xml:space="preserve">                </w:t>
      </w:r>
      <w:r w:rsidRPr="00E6597C">
        <w:rPr>
          <w:rFonts w:ascii="GHEA Grapalat" w:hAnsi="GHEA Grapalat"/>
          <w:sz w:val="20"/>
        </w:rPr>
        <w:t xml:space="preserve">       </w:t>
      </w:r>
      <w:r w:rsidRPr="00E6597C">
        <w:rPr>
          <w:rFonts w:ascii="GHEA Grapalat" w:hAnsi="GHEA Grapalat"/>
          <w:sz w:val="20"/>
          <w:lang w:val="hy-AM"/>
        </w:rPr>
        <w:t xml:space="preserve">_____________ </w:t>
      </w:r>
    </w:p>
    <w:p w14:paraId="5B24A176" w14:textId="77777777" w:rsidR="00B2572B" w:rsidRPr="005C2A18" w:rsidRDefault="00B2572B" w:rsidP="00EF3662">
      <w:pPr>
        <w:jc w:val="both"/>
        <w:rPr>
          <w:rFonts w:ascii="GHEA Grapalat" w:hAnsi="GHEA Grapalat"/>
          <w:sz w:val="20"/>
          <w:vertAlign w:val="superscript"/>
          <w:lang w:val="hy-AM"/>
        </w:rPr>
      </w:pPr>
      <w:r w:rsidRPr="00E6597C">
        <w:rPr>
          <w:rFonts w:ascii="GHEA Grapalat" w:hAnsi="GHEA Grapalat"/>
          <w:sz w:val="20"/>
          <w:vertAlign w:val="superscript"/>
          <w:lang w:val="hy-AM"/>
        </w:rPr>
        <w:t xml:space="preserve">                                                      մասնակցի անվանումը (ղեկավարի պաշտոնը, անուն ազգանունը)                                                       </w:t>
      </w:r>
      <w:r w:rsidRPr="005C2A18">
        <w:rPr>
          <w:rFonts w:ascii="GHEA Grapalat" w:hAnsi="GHEA Grapalat"/>
          <w:sz w:val="20"/>
          <w:vertAlign w:val="superscript"/>
          <w:lang w:val="hy-AM"/>
        </w:rPr>
        <w:t>ստորագրությունը</w:t>
      </w:r>
      <w:r w:rsidRPr="005C2A18">
        <w:rPr>
          <w:rFonts w:ascii="GHEA Grapalat" w:hAnsi="GHEA Grapalat"/>
          <w:sz w:val="20"/>
          <w:vertAlign w:val="superscript"/>
          <w:lang w:val="hy-AM"/>
        </w:rPr>
        <w:tab/>
      </w:r>
    </w:p>
    <w:p w14:paraId="275313DF" w14:textId="77777777" w:rsidR="00B2572B" w:rsidRPr="005C2A18" w:rsidRDefault="00B2572B" w:rsidP="00EF3662">
      <w:pPr>
        <w:jc w:val="right"/>
        <w:rPr>
          <w:rFonts w:ascii="GHEA Grapalat" w:hAnsi="GHEA Grapalat"/>
          <w:sz w:val="20"/>
          <w:lang w:val="hy-AM"/>
        </w:rPr>
      </w:pPr>
      <w:r w:rsidRPr="005C2A18">
        <w:rPr>
          <w:rFonts w:ascii="GHEA Grapalat" w:hAnsi="GHEA Grapalat"/>
          <w:sz w:val="20"/>
          <w:lang w:val="hy-AM"/>
        </w:rPr>
        <w:t xml:space="preserve">    </w:t>
      </w:r>
    </w:p>
    <w:p w14:paraId="392E09FC" w14:textId="2E84A8CA" w:rsidR="00B2572B" w:rsidRPr="005C2A18" w:rsidRDefault="00B2572B" w:rsidP="00EF3662">
      <w:pPr>
        <w:jc w:val="right"/>
        <w:rPr>
          <w:rFonts w:ascii="GHEA Grapalat" w:hAnsi="GHEA Grapalat"/>
          <w:sz w:val="20"/>
          <w:lang w:val="hy-AM"/>
        </w:rPr>
      </w:pPr>
      <w:r w:rsidRPr="005C2A18">
        <w:rPr>
          <w:rFonts w:ascii="GHEA Grapalat" w:hAnsi="GHEA Grapalat"/>
          <w:sz w:val="20"/>
          <w:lang w:val="hy-AM"/>
        </w:rPr>
        <w:t>Կ. Տ.</w:t>
      </w:r>
      <w:r w:rsidRPr="005C2A18">
        <w:rPr>
          <w:rFonts w:ascii="GHEA Grapalat" w:hAnsi="GHEA Grapalat"/>
          <w:sz w:val="20"/>
          <w:lang w:val="hy-AM"/>
        </w:rPr>
        <w:tab/>
        <w:t xml:space="preserve"> </w:t>
      </w:r>
    </w:p>
    <w:p w14:paraId="3641D653" w14:textId="77777777" w:rsidR="00B2572B" w:rsidRPr="005C2A18" w:rsidRDefault="00B2572B" w:rsidP="00EF3662">
      <w:pPr>
        <w:jc w:val="right"/>
        <w:rPr>
          <w:rFonts w:ascii="GHEA Grapalat" w:hAnsi="GHEA Grapalat"/>
          <w:sz w:val="20"/>
          <w:lang w:val="hy-AM"/>
        </w:rPr>
      </w:pPr>
    </w:p>
    <w:p w14:paraId="16C7F676" w14:textId="77777777" w:rsidR="00B2572B" w:rsidRPr="00E6597C" w:rsidRDefault="00B2572B" w:rsidP="00EF3662">
      <w:pPr>
        <w:rPr>
          <w:rFonts w:ascii="GHEA Grapalat" w:hAnsi="GHEA Grapalat" w:cs="Sylfaen"/>
          <w:i/>
          <w:sz w:val="16"/>
          <w:szCs w:val="16"/>
          <w:lang w:val="hy-AM" w:eastAsia="ru-RU"/>
        </w:rPr>
      </w:pPr>
    </w:p>
    <w:p w14:paraId="1046CB36" w14:textId="77777777" w:rsidR="00B2572B" w:rsidRPr="00E6597C" w:rsidRDefault="00B2572B" w:rsidP="00EF3662">
      <w:pPr>
        <w:rPr>
          <w:rFonts w:ascii="GHEA Grapalat" w:hAnsi="GHEA Grapalat" w:cs="Sylfaen"/>
          <w:i/>
          <w:sz w:val="16"/>
          <w:szCs w:val="16"/>
          <w:lang w:val="hy-AM" w:eastAsia="ru-RU"/>
        </w:rPr>
      </w:pPr>
    </w:p>
    <w:p w14:paraId="06EE8EE4" w14:textId="77777777" w:rsidR="00B2572B" w:rsidRPr="00E6597C" w:rsidRDefault="00B2572B" w:rsidP="00EF3662">
      <w:pPr>
        <w:rPr>
          <w:rFonts w:ascii="GHEA Grapalat" w:hAnsi="GHEA Grapalat" w:cs="Sylfaen"/>
          <w:i/>
          <w:sz w:val="16"/>
          <w:szCs w:val="16"/>
          <w:lang w:val="hy-AM" w:eastAsia="ru-RU"/>
        </w:rPr>
      </w:pPr>
    </w:p>
    <w:p w14:paraId="08EC841E" w14:textId="77777777" w:rsidR="00B2572B" w:rsidRPr="00E6597C" w:rsidRDefault="00B2572B" w:rsidP="00EF3662">
      <w:pPr>
        <w:rPr>
          <w:rFonts w:ascii="GHEA Grapalat" w:hAnsi="GHEA Grapalat" w:cs="Sylfaen"/>
          <w:i/>
          <w:sz w:val="16"/>
          <w:szCs w:val="16"/>
          <w:lang w:val="hy-AM" w:eastAsia="ru-RU"/>
        </w:rPr>
      </w:pPr>
    </w:p>
    <w:p w14:paraId="74952AB8" w14:textId="77777777" w:rsidR="00B2572B" w:rsidRPr="00E6597C" w:rsidRDefault="00B2572B" w:rsidP="00EF3662">
      <w:pPr>
        <w:rPr>
          <w:rFonts w:ascii="GHEA Grapalat" w:hAnsi="GHEA Grapalat" w:cs="Sylfaen"/>
          <w:i/>
          <w:sz w:val="16"/>
          <w:szCs w:val="16"/>
          <w:lang w:val="hy-AM" w:eastAsia="ru-RU"/>
        </w:rPr>
      </w:pPr>
    </w:p>
    <w:p w14:paraId="1994BB0C" w14:textId="77777777" w:rsidR="00B2572B" w:rsidRPr="00E6597C" w:rsidRDefault="00B2572B" w:rsidP="00EF3662">
      <w:pPr>
        <w:rPr>
          <w:rFonts w:ascii="GHEA Grapalat" w:hAnsi="GHEA Grapalat" w:cs="Sylfaen"/>
          <w:i/>
          <w:sz w:val="16"/>
          <w:szCs w:val="16"/>
          <w:lang w:val="hy-AM" w:eastAsia="ru-RU"/>
        </w:rPr>
      </w:pPr>
    </w:p>
    <w:p w14:paraId="79D88BE7" w14:textId="77777777" w:rsidR="00B2572B" w:rsidRPr="00E6597C" w:rsidRDefault="00B2572B" w:rsidP="00EF3662">
      <w:pPr>
        <w:rPr>
          <w:rFonts w:ascii="GHEA Grapalat" w:hAnsi="GHEA Grapalat" w:cs="Sylfaen"/>
          <w:i/>
          <w:sz w:val="16"/>
          <w:szCs w:val="16"/>
          <w:lang w:val="hy-AM" w:eastAsia="ru-RU"/>
        </w:rPr>
      </w:pPr>
    </w:p>
    <w:p w14:paraId="037C273D" w14:textId="77777777" w:rsidR="00B2572B" w:rsidRPr="00E6597C" w:rsidRDefault="00B2572B" w:rsidP="00EF3662">
      <w:pPr>
        <w:rPr>
          <w:rFonts w:ascii="GHEA Grapalat" w:hAnsi="GHEA Grapalat" w:cs="Sylfaen"/>
          <w:i/>
          <w:sz w:val="16"/>
          <w:szCs w:val="16"/>
          <w:lang w:val="hy-AM" w:eastAsia="ru-RU"/>
        </w:rPr>
      </w:pPr>
    </w:p>
    <w:p w14:paraId="4CFA0EA0" w14:textId="77777777" w:rsidR="00B2572B" w:rsidRPr="00E6597C" w:rsidRDefault="00B2572B" w:rsidP="00EF3662">
      <w:pPr>
        <w:rPr>
          <w:rFonts w:ascii="GHEA Grapalat" w:hAnsi="GHEA Grapalat" w:cs="Sylfaen"/>
          <w:i/>
          <w:sz w:val="16"/>
          <w:szCs w:val="16"/>
          <w:lang w:val="hy-AM" w:eastAsia="ru-RU"/>
        </w:rPr>
      </w:pPr>
    </w:p>
    <w:p w14:paraId="300FE432" w14:textId="77777777" w:rsidR="00B2572B" w:rsidRPr="00E6597C" w:rsidRDefault="00B2572B" w:rsidP="00EF3662">
      <w:pPr>
        <w:rPr>
          <w:rFonts w:ascii="GHEA Grapalat" w:hAnsi="GHEA Grapalat" w:cs="Sylfaen"/>
          <w:i/>
          <w:sz w:val="16"/>
          <w:szCs w:val="16"/>
          <w:lang w:val="hy-AM" w:eastAsia="ru-RU"/>
        </w:rPr>
      </w:pPr>
    </w:p>
    <w:p w14:paraId="6CB2245C" w14:textId="77777777" w:rsidR="00B2572B" w:rsidRPr="00E6597C" w:rsidRDefault="00B2572B" w:rsidP="00EF3662">
      <w:pPr>
        <w:rPr>
          <w:rFonts w:ascii="GHEA Grapalat" w:hAnsi="GHEA Grapalat" w:cs="Sylfaen"/>
          <w:i/>
          <w:sz w:val="16"/>
          <w:szCs w:val="16"/>
          <w:lang w:val="hy-AM" w:eastAsia="ru-RU"/>
        </w:rPr>
      </w:pPr>
    </w:p>
    <w:p w14:paraId="0929C13B" w14:textId="77777777" w:rsidR="00B2572B" w:rsidRPr="00E6597C" w:rsidRDefault="00B2572B" w:rsidP="00EF3662">
      <w:pPr>
        <w:rPr>
          <w:rFonts w:ascii="GHEA Grapalat" w:hAnsi="GHEA Grapalat" w:cs="Sylfaen"/>
          <w:i/>
          <w:sz w:val="16"/>
          <w:szCs w:val="16"/>
          <w:lang w:val="hy-AM" w:eastAsia="ru-RU"/>
        </w:rPr>
      </w:pPr>
    </w:p>
    <w:p w14:paraId="21E6A5D0" w14:textId="77777777" w:rsidR="00B2572B" w:rsidRPr="00E6597C" w:rsidRDefault="00B2572B" w:rsidP="00EF3662">
      <w:pPr>
        <w:pStyle w:val="31"/>
        <w:spacing w:line="240" w:lineRule="auto"/>
        <w:jc w:val="right"/>
        <w:rPr>
          <w:rFonts w:ascii="GHEA Grapalat" w:hAnsi="GHEA Grapalat"/>
          <w:i/>
          <w:lang w:val="hy-AM"/>
        </w:rPr>
      </w:pPr>
    </w:p>
    <w:p w14:paraId="2873EAF0" w14:textId="77777777" w:rsidR="00B2572B" w:rsidRPr="00E6597C" w:rsidRDefault="00B2572B" w:rsidP="00EF3662">
      <w:pPr>
        <w:pStyle w:val="31"/>
        <w:spacing w:line="240" w:lineRule="auto"/>
        <w:jc w:val="right"/>
        <w:rPr>
          <w:rFonts w:ascii="GHEA Grapalat" w:hAnsi="GHEA Grapalat"/>
          <w:i/>
          <w:lang w:val="hy-AM"/>
        </w:rPr>
      </w:pPr>
    </w:p>
    <w:p w14:paraId="0208D2E1" w14:textId="77777777" w:rsidR="00B2572B" w:rsidRPr="00E6597C" w:rsidRDefault="00B2572B" w:rsidP="00EF3662">
      <w:pPr>
        <w:pStyle w:val="31"/>
        <w:spacing w:line="240" w:lineRule="auto"/>
        <w:jc w:val="right"/>
        <w:rPr>
          <w:rFonts w:ascii="GHEA Grapalat" w:hAnsi="GHEA Grapalat"/>
          <w:i/>
          <w:lang w:val="hy-AM"/>
        </w:rPr>
      </w:pPr>
    </w:p>
    <w:p w14:paraId="278EC57A" w14:textId="77777777" w:rsidR="00B2572B" w:rsidRPr="00E6597C" w:rsidRDefault="00B2572B" w:rsidP="00EF3662">
      <w:pPr>
        <w:pStyle w:val="31"/>
        <w:spacing w:line="240" w:lineRule="auto"/>
        <w:jc w:val="right"/>
        <w:rPr>
          <w:rFonts w:ascii="GHEA Grapalat" w:hAnsi="GHEA Grapalat"/>
          <w:i/>
          <w:lang w:val="es-ES" w:eastAsia="ru-RU"/>
        </w:rPr>
      </w:pPr>
    </w:p>
    <w:p w14:paraId="324C1949" w14:textId="77777777" w:rsidR="005C2A18" w:rsidRPr="005D7B02" w:rsidRDefault="005C2A18" w:rsidP="005C2A18">
      <w:pPr>
        <w:pStyle w:val="31"/>
        <w:spacing w:line="240" w:lineRule="auto"/>
        <w:ind w:firstLine="0"/>
        <w:rPr>
          <w:rFonts w:ascii="GHEA Grapalat" w:hAnsi="GHEA Grapalat" w:cs="Sylfaen"/>
          <w:i/>
          <w:sz w:val="16"/>
          <w:szCs w:val="16"/>
          <w:lang w:val="af-ZA" w:eastAsia="ru-RU"/>
        </w:rPr>
      </w:pPr>
      <w:r w:rsidRPr="005D7B02">
        <w:rPr>
          <w:rFonts w:ascii="GHEA Grapalat" w:hAnsi="GHEA Grapalat" w:cs="Sylfaen"/>
          <w:i/>
          <w:sz w:val="16"/>
          <w:szCs w:val="16"/>
          <w:lang w:val="hy-AM" w:eastAsia="ru-RU"/>
        </w:rPr>
        <w:t>*</w:t>
      </w:r>
      <w:r w:rsidRPr="005D7B02">
        <w:rPr>
          <w:rFonts w:ascii="GHEA Grapalat" w:hAnsi="GHEA Grapalat"/>
          <w:i/>
          <w:sz w:val="16"/>
          <w:szCs w:val="16"/>
          <w:lang w:val="af-ZA"/>
        </w:rPr>
        <w:t xml:space="preserve"> </w:t>
      </w:r>
      <w:r w:rsidRPr="00FF0D1D">
        <w:rPr>
          <w:rFonts w:ascii="GHEA Grapalat" w:hAnsi="GHEA Grapalat"/>
          <w:i/>
          <w:sz w:val="16"/>
          <w:szCs w:val="16"/>
          <w:lang w:val="hy-AM"/>
        </w:rPr>
        <w:t>լրացվում</w:t>
      </w:r>
      <w:r w:rsidRPr="005D7B02">
        <w:rPr>
          <w:rFonts w:ascii="GHEA Grapalat" w:hAnsi="GHEA Grapalat"/>
          <w:i/>
          <w:sz w:val="16"/>
          <w:szCs w:val="16"/>
          <w:lang w:val="af-ZA"/>
        </w:rPr>
        <w:t xml:space="preserve"> </w:t>
      </w:r>
      <w:r w:rsidRPr="00FF0D1D">
        <w:rPr>
          <w:rFonts w:ascii="GHEA Grapalat" w:hAnsi="GHEA Grapalat"/>
          <w:i/>
          <w:sz w:val="16"/>
          <w:szCs w:val="16"/>
          <w:lang w:val="hy-AM"/>
        </w:rPr>
        <w:t>է</w:t>
      </w:r>
      <w:r w:rsidRPr="005D7B02">
        <w:rPr>
          <w:rFonts w:ascii="GHEA Grapalat" w:hAnsi="GHEA Grapalat"/>
          <w:i/>
          <w:sz w:val="16"/>
          <w:szCs w:val="16"/>
          <w:lang w:val="af-ZA"/>
        </w:rPr>
        <w:t xml:space="preserve"> </w:t>
      </w:r>
      <w:r w:rsidRPr="00FF0D1D">
        <w:rPr>
          <w:rFonts w:ascii="GHEA Grapalat" w:hAnsi="GHEA Grapalat"/>
          <w:i/>
          <w:sz w:val="16"/>
          <w:szCs w:val="16"/>
          <w:lang w:val="hy-AM"/>
        </w:rPr>
        <w:t>հանձնաժողովի</w:t>
      </w:r>
      <w:r w:rsidRPr="005D7B02">
        <w:rPr>
          <w:rFonts w:ascii="GHEA Grapalat" w:hAnsi="GHEA Grapalat"/>
          <w:i/>
          <w:sz w:val="16"/>
          <w:szCs w:val="16"/>
          <w:lang w:val="af-ZA"/>
        </w:rPr>
        <w:t xml:space="preserve"> </w:t>
      </w:r>
      <w:r w:rsidRPr="00FF0D1D">
        <w:rPr>
          <w:rFonts w:ascii="GHEA Grapalat" w:hAnsi="GHEA Grapalat"/>
          <w:i/>
          <w:sz w:val="16"/>
          <w:szCs w:val="16"/>
          <w:lang w:val="hy-AM"/>
        </w:rPr>
        <w:t>քարտուղարի</w:t>
      </w:r>
      <w:r w:rsidRPr="005D7B02">
        <w:rPr>
          <w:rFonts w:ascii="GHEA Grapalat" w:hAnsi="GHEA Grapalat"/>
          <w:i/>
          <w:sz w:val="16"/>
          <w:szCs w:val="16"/>
          <w:lang w:val="af-ZA"/>
        </w:rPr>
        <w:t xml:space="preserve"> </w:t>
      </w:r>
      <w:r w:rsidRPr="00FF0D1D">
        <w:rPr>
          <w:rFonts w:ascii="GHEA Grapalat" w:hAnsi="GHEA Grapalat"/>
          <w:i/>
          <w:sz w:val="16"/>
          <w:szCs w:val="16"/>
          <w:lang w:val="hy-AM"/>
        </w:rPr>
        <w:t>կողմից</w:t>
      </w:r>
      <w:r w:rsidRPr="005D7B02">
        <w:rPr>
          <w:rFonts w:ascii="GHEA Grapalat" w:hAnsi="GHEA Grapalat"/>
          <w:i/>
          <w:sz w:val="16"/>
          <w:szCs w:val="16"/>
          <w:lang w:val="af-ZA"/>
        </w:rPr>
        <w:t xml:space="preserve">` </w:t>
      </w:r>
      <w:r w:rsidRPr="00FF0D1D">
        <w:rPr>
          <w:rFonts w:ascii="GHEA Grapalat" w:hAnsi="GHEA Grapalat"/>
          <w:i/>
          <w:sz w:val="16"/>
          <w:szCs w:val="16"/>
          <w:lang w:val="hy-AM"/>
        </w:rPr>
        <w:t>մինչև</w:t>
      </w:r>
      <w:r w:rsidRPr="005D7B02">
        <w:rPr>
          <w:rFonts w:ascii="GHEA Grapalat" w:hAnsi="GHEA Grapalat"/>
          <w:i/>
          <w:sz w:val="16"/>
          <w:szCs w:val="16"/>
          <w:lang w:val="af-ZA"/>
        </w:rPr>
        <w:t xml:space="preserve"> </w:t>
      </w:r>
      <w:r w:rsidRPr="00FF0D1D">
        <w:rPr>
          <w:rFonts w:ascii="GHEA Grapalat" w:hAnsi="GHEA Grapalat"/>
          <w:i/>
          <w:sz w:val="16"/>
          <w:szCs w:val="16"/>
          <w:lang w:val="hy-AM"/>
        </w:rPr>
        <w:t>հրավերը</w:t>
      </w:r>
      <w:r w:rsidRPr="005D7B02">
        <w:rPr>
          <w:rFonts w:ascii="GHEA Grapalat" w:hAnsi="GHEA Grapalat"/>
          <w:i/>
          <w:sz w:val="16"/>
          <w:szCs w:val="16"/>
          <w:lang w:val="af-ZA"/>
        </w:rPr>
        <w:t xml:space="preserve"> </w:t>
      </w:r>
      <w:r w:rsidRPr="00FF0D1D">
        <w:rPr>
          <w:rFonts w:ascii="GHEA Grapalat" w:hAnsi="GHEA Grapalat"/>
          <w:i/>
          <w:sz w:val="16"/>
          <w:szCs w:val="16"/>
          <w:lang w:val="hy-AM"/>
        </w:rPr>
        <w:t>տեղեկագրում</w:t>
      </w:r>
      <w:r w:rsidRPr="005D7B02">
        <w:rPr>
          <w:rFonts w:ascii="GHEA Grapalat" w:hAnsi="GHEA Grapalat"/>
          <w:i/>
          <w:sz w:val="16"/>
          <w:szCs w:val="16"/>
          <w:lang w:val="af-ZA"/>
        </w:rPr>
        <w:t xml:space="preserve"> </w:t>
      </w:r>
      <w:r w:rsidRPr="00FF0D1D">
        <w:rPr>
          <w:rFonts w:ascii="GHEA Grapalat" w:hAnsi="GHEA Grapalat"/>
          <w:i/>
          <w:sz w:val="16"/>
          <w:szCs w:val="16"/>
          <w:lang w:val="hy-AM"/>
        </w:rPr>
        <w:t>հրապարակելը</w:t>
      </w:r>
      <w:r w:rsidRPr="005D7B02">
        <w:rPr>
          <w:rFonts w:ascii="GHEA Grapalat" w:hAnsi="GHEA Grapalat"/>
          <w:i/>
          <w:sz w:val="16"/>
          <w:szCs w:val="16"/>
          <w:lang w:val="hy-AM"/>
        </w:rPr>
        <w:t>:</w:t>
      </w:r>
    </w:p>
    <w:p w14:paraId="2C72DF6F" w14:textId="77777777" w:rsidR="005C2A18" w:rsidRPr="005D7B02" w:rsidRDefault="005C2A18" w:rsidP="005C2A18">
      <w:pPr>
        <w:ind w:right="309"/>
        <w:jc w:val="both"/>
        <w:rPr>
          <w:rFonts w:ascii="GHEA Grapalat" w:hAnsi="GHEA Grapalat"/>
          <w:bCs/>
          <w:i/>
          <w:iCs/>
          <w:sz w:val="20"/>
          <w:lang w:val="es-ES"/>
        </w:rPr>
      </w:pPr>
      <w:r w:rsidRPr="005D7B02">
        <w:rPr>
          <w:rFonts w:ascii="GHEA Grapalat" w:hAnsi="GHEA Grapalat"/>
          <w:bCs/>
          <w:i/>
          <w:sz w:val="18"/>
          <w:szCs w:val="18"/>
          <w:lang w:val="es-ES"/>
        </w:rPr>
        <w:t>**</w:t>
      </w:r>
      <w:proofErr w:type="spellStart"/>
      <w:r w:rsidRPr="005D7B02">
        <w:rPr>
          <w:rFonts w:ascii="GHEA Grapalat" w:hAnsi="GHEA Grapalat"/>
          <w:i/>
          <w:sz w:val="16"/>
          <w:szCs w:val="16"/>
        </w:rPr>
        <w:t>եթե</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մասնակիցն</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ավելացված</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արժեքի</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հարկ</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վճարող</w:t>
      </w:r>
      <w:proofErr w:type="spellEnd"/>
      <w:r w:rsidRPr="005D7B02">
        <w:rPr>
          <w:rFonts w:ascii="GHEA Grapalat" w:hAnsi="GHEA Grapalat"/>
          <w:i/>
          <w:sz w:val="16"/>
          <w:szCs w:val="16"/>
          <w:lang w:val="af-ZA"/>
        </w:rPr>
        <w:t xml:space="preserve"> </w:t>
      </w:r>
      <w:r w:rsidRPr="005D7B02">
        <w:rPr>
          <w:rFonts w:ascii="GHEA Grapalat" w:hAnsi="GHEA Grapalat"/>
          <w:i/>
          <w:sz w:val="16"/>
          <w:szCs w:val="16"/>
        </w:rPr>
        <w:t>է</w:t>
      </w:r>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ապա</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տվյալ</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պայմանագրի</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գծով</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Հայաստանի</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Հանրապետության</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պետական</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բյուջե</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վճարվելիք</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ավելացված</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արժեքի</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հարկի</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գումարը</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նշվում</w:t>
      </w:r>
      <w:proofErr w:type="spellEnd"/>
      <w:r w:rsidRPr="005D7B02">
        <w:rPr>
          <w:rFonts w:ascii="GHEA Grapalat" w:hAnsi="GHEA Grapalat"/>
          <w:i/>
          <w:sz w:val="16"/>
          <w:szCs w:val="16"/>
          <w:lang w:val="af-ZA"/>
        </w:rPr>
        <w:t xml:space="preserve"> </w:t>
      </w:r>
      <w:r w:rsidRPr="005D7B02">
        <w:rPr>
          <w:rFonts w:ascii="GHEA Grapalat" w:hAnsi="GHEA Grapalat"/>
          <w:i/>
          <w:sz w:val="16"/>
          <w:szCs w:val="16"/>
        </w:rPr>
        <w:t>է</w:t>
      </w:r>
      <w:r w:rsidRPr="005D7B02">
        <w:rPr>
          <w:rFonts w:ascii="GHEA Grapalat" w:hAnsi="GHEA Grapalat"/>
          <w:i/>
          <w:sz w:val="16"/>
          <w:szCs w:val="16"/>
          <w:lang w:val="af-ZA"/>
        </w:rPr>
        <w:t xml:space="preserve"> 4-</w:t>
      </w:r>
      <w:proofErr w:type="spellStart"/>
      <w:r w:rsidRPr="005D7B02">
        <w:rPr>
          <w:rFonts w:ascii="GHEA Grapalat" w:hAnsi="GHEA Grapalat"/>
          <w:i/>
          <w:sz w:val="16"/>
          <w:szCs w:val="16"/>
        </w:rPr>
        <w:t>րդ</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սյունակում</w:t>
      </w:r>
      <w:proofErr w:type="spellEnd"/>
      <w:r w:rsidRPr="005D7B02">
        <w:rPr>
          <w:rFonts w:ascii="GHEA Grapalat" w:hAnsi="GHEA Grapalat"/>
          <w:i/>
          <w:sz w:val="16"/>
          <w:szCs w:val="16"/>
        </w:rPr>
        <w:t>։</w:t>
      </w:r>
    </w:p>
    <w:p w14:paraId="2B3A9498" w14:textId="77777777" w:rsidR="000B1088" w:rsidRPr="00E6597C" w:rsidDel="000B1088" w:rsidRDefault="00B2572B" w:rsidP="000B1088">
      <w:pPr>
        <w:pStyle w:val="31"/>
        <w:spacing w:line="240" w:lineRule="auto"/>
        <w:jc w:val="right"/>
        <w:rPr>
          <w:rFonts w:ascii="GHEA Grapalat" w:hAnsi="GHEA Grapalat"/>
          <w:i/>
          <w:lang w:val="es-ES" w:eastAsia="ru-RU"/>
        </w:rPr>
      </w:pPr>
      <w:r w:rsidRPr="00E6597C">
        <w:rPr>
          <w:rFonts w:ascii="GHEA Grapalat" w:hAnsi="GHEA Grapalat"/>
          <w:i/>
          <w:lang w:val="es-ES" w:eastAsia="ru-RU"/>
        </w:rPr>
        <w:br w:type="page"/>
      </w:r>
    </w:p>
    <w:p w14:paraId="21ABF326" w14:textId="09241AFB" w:rsidR="007862B1" w:rsidRPr="00015CC3" w:rsidRDefault="007862B1" w:rsidP="00F70B7C">
      <w:pPr>
        <w:pStyle w:val="31"/>
        <w:spacing w:line="240" w:lineRule="auto"/>
        <w:jc w:val="right"/>
        <w:rPr>
          <w:rFonts w:ascii="GHEA Grapalat" w:hAnsi="GHEA Grapalat" w:cs="Arial"/>
          <w:b/>
          <w:lang w:val="hy-AM"/>
        </w:rPr>
      </w:pPr>
      <w:r w:rsidRPr="00E6597C">
        <w:rPr>
          <w:rFonts w:ascii="GHEA Grapalat" w:hAnsi="GHEA Grapalat" w:cs="Sylfaen"/>
          <w:b/>
          <w:lang w:val="hy-AM"/>
        </w:rPr>
        <w:lastRenderedPageBreak/>
        <w:t>Հավելված</w:t>
      </w:r>
      <w:r w:rsidRPr="00E6597C">
        <w:rPr>
          <w:rFonts w:ascii="GHEA Grapalat" w:hAnsi="GHEA Grapalat" w:cs="Arial"/>
          <w:b/>
          <w:lang w:val="hy-AM"/>
        </w:rPr>
        <w:t xml:space="preserve"> </w:t>
      </w:r>
      <w:del w:id="815" w:author="Հերմինե Գևորգյան" w:date="2026-02-26T23:44:00Z" w16du:dateUtc="2026-02-26T19:44:00Z">
        <w:r w:rsidR="007942E8" w:rsidRPr="00E6597C">
          <w:rPr>
            <w:rFonts w:ascii="GHEA Grapalat" w:hAnsi="GHEA Grapalat" w:cs="Arial"/>
            <w:b/>
            <w:lang w:val="hy-AM"/>
          </w:rPr>
          <w:delText>3</w:delText>
        </w:r>
      </w:del>
      <w:ins w:id="816" w:author="Հերմինե Գևորգյան" w:date="2026-02-26T23:44:00Z" w16du:dateUtc="2026-02-26T19:44:00Z">
        <w:r w:rsidRPr="004605D7">
          <w:rPr>
            <w:rFonts w:ascii="GHEA Grapalat" w:hAnsi="GHEA Grapalat" w:cs="Arial"/>
            <w:b/>
            <w:lang w:val="hy-AM"/>
          </w:rPr>
          <w:t>4.</w:t>
        </w:r>
        <w:r w:rsidR="00003DF9" w:rsidRPr="00015CC3">
          <w:rPr>
            <w:rFonts w:ascii="GHEA Grapalat" w:hAnsi="GHEA Grapalat" w:cs="Arial"/>
            <w:b/>
            <w:lang w:val="hy-AM"/>
          </w:rPr>
          <w:t>2</w:t>
        </w:r>
      </w:ins>
    </w:p>
    <w:p w14:paraId="5C9BC8E7" w14:textId="5018A1B8" w:rsidR="007862B1" w:rsidRPr="00E6597C" w:rsidRDefault="00B2572B" w:rsidP="007862B1">
      <w:pPr>
        <w:pStyle w:val="31"/>
        <w:spacing w:line="240" w:lineRule="auto"/>
        <w:jc w:val="right"/>
        <w:rPr>
          <w:rFonts w:ascii="GHEA Grapalat" w:hAnsi="GHEA Grapalat" w:cs="Arial"/>
          <w:b/>
          <w:lang w:val="hy-AM"/>
        </w:rPr>
      </w:pPr>
      <w:del w:id="817" w:author="Հերմինե Գևորգյան" w:date="2026-02-26T23:44:00Z" w16du:dateUtc="2026-02-26T19:44:00Z">
        <w:r w:rsidRPr="00E6597C">
          <w:rPr>
            <w:rFonts w:ascii="GHEA Grapalat" w:hAnsi="GHEA Grapalat"/>
            <w:sz w:val="24"/>
            <w:szCs w:val="24"/>
            <w:lang w:val="hy-AM"/>
          </w:rPr>
          <w:delText>«</w:delText>
        </w:r>
        <w:r w:rsidRPr="00E6597C">
          <w:rPr>
            <w:rFonts w:ascii="GHEA Grapalat" w:hAnsi="GHEA Grapalat"/>
            <w:b/>
            <w:lang w:val="hy-AM"/>
          </w:rPr>
          <w:delText>---</w:delText>
        </w:r>
        <w:r w:rsidRPr="00E6597C">
          <w:rPr>
            <w:rFonts w:ascii="GHEA Grapalat" w:hAnsi="GHEA Grapalat" w:cs="Sylfaen"/>
            <w:b/>
            <w:lang w:val="hy-AM"/>
          </w:rPr>
          <w:delText>ԲՄԱ</w:delText>
        </w:r>
        <w:r w:rsidR="0050401E" w:rsidRPr="004605D7">
          <w:rPr>
            <w:rFonts w:ascii="GHEA Grapalat" w:hAnsi="GHEA Grapalat" w:cs="Sylfaen"/>
            <w:b/>
            <w:lang w:val="hy-AM"/>
          </w:rPr>
          <w:delText>Շ</w:delText>
        </w:r>
        <w:r w:rsidRPr="00E6597C">
          <w:rPr>
            <w:rFonts w:ascii="GHEA Grapalat" w:hAnsi="GHEA Grapalat" w:cs="Sylfaen"/>
            <w:b/>
            <w:lang w:val="hy-AM"/>
          </w:rPr>
          <w:delText>ՁԲ</w:delText>
        </w:r>
        <w:r w:rsidRPr="00E6597C">
          <w:rPr>
            <w:rFonts w:ascii="GHEA Grapalat" w:hAnsi="GHEA Grapalat" w:cs="Arial"/>
            <w:b/>
            <w:lang w:val="hy-AM"/>
          </w:rPr>
          <w:delText>---/---</w:delText>
        </w:r>
        <w:r w:rsidRPr="00E6597C">
          <w:rPr>
            <w:rFonts w:ascii="GHEA Grapalat" w:hAnsi="GHEA Grapalat"/>
            <w:sz w:val="24"/>
            <w:szCs w:val="24"/>
            <w:lang w:val="hy-AM"/>
          </w:rPr>
          <w:delText>»</w:delText>
        </w:r>
        <w:r w:rsidRPr="00E6597C">
          <w:rPr>
            <w:rFonts w:ascii="GHEA Grapalat" w:hAnsi="GHEA Grapalat" w:cs="Sylfaen"/>
            <w:b/>
            <w:lang w:val="es-ES"/>
          </w:rPr>
          <w:delText>*</w:delText>
        </w:r>
      </w:del>
      <w:ins w:id="818" w:author="Հերմինե Գևորգյան" w:date="2026-02-26T23:44:00Z" w16du:dateUtc="2026-02-26T19:44:00Z">
        <w:r w:rsidR="00013D71" w:rsidRPr="00D672AD">
          <w:rPr>
            <w:rFonts w:ascii="GHEA Grapalat" w:hAnsi="GHEA Grapalat"/>
            <w:sz w:val="22"/>
            <w:szCs w:val="22"/>
            <w:lang w:val="hy-AM"/>
          </w:rPr>
          <w:t>«</w:t>
        </w:r>
        <w:r w:rsidR="00AD14A1">
          <w:rPr>
            <w:rFonts w:ascii="GHEA Grapalat" w:hAnsi="GHEA Grapalat"/>
            <w:lang w:val="hy-AM"/>
          </w:rPr>
          <w:t>ՀՀ ԳՄՍ</w:t>
        </w:r>
        <w:r w:rsidR="00305463">
          <w:rPr>
            <w:rFonts w:ascii="GHEA Grapalat" w:hAnsi="GHEA Grapalat"/>
            <w:lang w:val="hy-AM"/>
          </w:rPr>
          <w:t>Հ</w:t>
        </w:r>
        <w:r w:rsidR="00AD14A1">
          <w:rPr>
            <w:rFonts w:ascii="GHEA Grapalat" w:hAnsi="GHEA Grapalat"/>
            <w:lang w:val="hy-AM"/>
          </w:rPr>
          <w:t>Դ-ԳՀ</w:t>
        </w:r>
        <w:r w:rsidR="00AD14A1">
          <w:rPr>
            <w:rFonts w:ascii="GHEA Grapalat" w:hAnsi="GHEA Grapalat"/>
            <w:lang w:val="af-ZA"/>
          </w:rPr>
          <w:t>Ա</w:t>
        </w:r>
        <w:r w:rsidR="00AD14A1">
          <w:rPr>
            <w:rFonts w:ascii="GHEA Grapalat" w:hAnsi="GHEA Grapalat"/>
            <w:lang w:val="hy-AM"/>
          </w:rPr>
          <w:t>Շ</w:t>
        </w:r>
        <w:r w:rsidR="00AD14A1">
          <w:rPr>
            <w:rFonts w:ascii="GHEA Grapalat" w:hAnsi="GHEA Grapalat"/>
            <w:lang w:val="af-ZA"/>
          </w:rPr>
          <w:t>ՁԲ</w:t>
        </w:r>
        <w:r w:rsidR="00AD14A1" w:rsidRPr="00E6597C">
          <w:rPr>
            <w:rFonts w:ascii="GHEA Grapalat" w:hAnsi="GHEA Grapalat"/>
            <w:u w:val="single"/>
            <w:lang w:val="af-ZA"/>
          </w:rPr>
          <w:t xml:space="preserve"> </w:t>
        </w:r>
        <w:r w:rsidR="00AD14A1">
          <w:rPr>
            <w:rFonts w:ascii="GHEA Grapalat" w:hAnsi="GHEA Grapalat"/>
            <w:u w:val="single"/>
            <w:lang w:val="hy-AM"/>
          </w:rPr>
          <w:t xml:space="preserve"> 2</w:t>
        </w:r>
      </w:ins>
      <w:r w:rsidR="006E34AD">
        <w:rPr>
          <w:rFonts w:ascii="GHEA Grapalat" w:hAnsi="GHEA Grapalat"/>
          <w:u w:val="single"/>
          <w:lang w:val="hy-AM"/>
        </w:rPr>
        <w:t>6</w:t>
      </w:r>
      <w:ins w:id="819" w:author="Հերմինե Գևորգյան" w:date="2026-02-26T23:44:00Z" w16du:dateUtc="2026-02-26T19:44:00Z">
        <w:r w:rsidR="00AD14A1">
          <w:rPr>
            <w:rFonts w:ascii="GHEA Grapalat" w:hAnsi="GHEA Grapalat"/>
            <w:u w:val="single"/>
            <w:lang w:val="hy-AM"/>
          </w:rPr>
          <w:t>/0</w:t>
        </w:r>
      </w:ins>
      <w:r w:rsidR="006E34AD">
        <w:rPr>
          <w:rFonts w:ascii="GHEA Grapalat" w:hAnsi="GHEA Grapalat"/>
          <w:u w:val="single"/>
          <w:lang w:val="hy-AM"/>
        </w:rPr>
        <w:t>1</w:t>
      </w:r>
      <w:ins w:id="820" w:author="Հերմինե Գևորգյան" w:date="2026-02-26T23:44:00Z" w16du:dateUtc="2026-02-26T19:44:00Z">
        <w:r w:rsidR="00013D71" w:rsidRPr="00D672AD">
          <w:rPr>
            <w:rFonts w:ascii="GHEA Grapalat" w:hAnsi="GHEA Grapalat"/>
            <w:i/>
            <w:lang w:val="hy-AM"/>
          </w:rPr>
          <w:t>»</w:t>
        </w:r>
        <w:r w:rsidR="007862B1" w:rsidRPr="00E6597C">
          <w:rPr>
            <w:rFonts w:ascii="GHEA Grapalat" w:hAnsi="GHEA Grapalat" w:cs="Sylfaen"/>
            <w:b/>
            <w:lang w:val="es-ES"/>
          </w:rPr>
          <w:t>*</w:t>
        </w:r>
      </w:ins>
      <w:r w:rsidR="007862B1" w:rsidRPr="00E6597C">
        <w:rPr>
          <w:rFonts w:ascii="GHEA Grapalat" w:hAnsi="GHEA Grapalat"/>
          <w:b/>
          <w:lang w:val="hy-AM"/>
        </w:rPr>
        <w:t xml:space="preserve">  </w:t>
      </w:r>
      <w:r w:rsidR="007862B1" w:rsidRPr="00E6597C">
        <w:rPr>
          <w:rFonts w:ascii="GHEA Grapalat" w:hAnsi="GHEA Grapalat" w:cs="Sylfaen"/>
          <w:b/>
          <w:lang w:val="hy-AM"/>
        </w:rPr>
        <w:t>ծածկագրով</w:t>
      </w:r>
    </w:p>
    <w:p w14:paraId="1DE6ED1C" w14:textId="77777777" w:rsidR="00B2572B" w:rsidRPr="00E6597C" w:rsidRDefault="00B2572B" w:rsidP="000B1088">
      <w:pPr>
        <w:pStyle w:val="31"/>
        <w:spacing w:line="240" w:lineRule="auto"/>
        <w:jc w:val="right"/>
        <w:rPr>
          <w:del w:id="821" w:author="Հերմինե Գևորգյան" w:date="2026-02-26T23:44:00Z" w16du:dateUtc="2026-02-26T19:44:00Z"/>
          <w:rFonts w:ascii="GHEA Grapalat" w:hAnsi="GHEA Grapalat" w:cs="Sylfaen"/>
          <w:b/>
          <w:lang w:val="hy-AM"/>
        </w:rPr>
      </w:pPr>
      <w:del w:id="822" w:author="Հերմինե Գևորգյան" w:date="2026-02-26T23:44:00Z" w16du:dateUtc="2026-02-26T19:44:00Z">
        <w:r w:rsidRPr="00E6597C">
          <w:rPr>
            <w:rFonts w:ascii="GHEA Grapalat" w:hAnsi="GHEA Grapalat" w:cs="Sylfaen"/>
            <w:b/>
            <w:lang w:val="hy-AM"/>
          </w:rPr>
          <w:delText>բաց</w:delText>
        </w:r>
        <w:r w:rsidRPr="00E6597C">
          <w:rPr>
            <w:rFonts w:ascii="GHEA Grapalat" w:hAnsi="GHEA Grapalat" w:cs="Arial"/>
            <w:b/>
            <w:lang w:val="hy-AM"/>
          </w:rPr>
          <w:delText xml:space="preserve"> մրցույթի </w:delText>
        </w:r>
        <w:r w:rsidRPr="00E6597C">
          <w:rPr>
            <w:rFonts w:ascii="GHEA Grapalat" w:hAnsi="GHEA Grapalat" w:cs="Sylfaen"/>
            <w:b/>
            <w:lang w:val="hy-AM"/>
          </w:rPr>
          <w:delText>հրավերի</w:delText>
        </w:r>
      </w:del>
    </w:p>
    <w:p w14:paraId="3F230D55" w14:textId="77777777" w:rsidR="001557AE" w:rsidRPr="00E6597C" w:rsidRDefault="001557AE" w:rsidP="000B1088">
      <w:pPr>
        <w:pStyle w:val="31"/>
        <w:spacing w:line="240" w:lineRule="auto"/>
        <w:jc w:val="right"/>
        <w:rPr>
          <w:del w:id="823" w:author="Հերմինե Գևորգյան" w:date="2026-02-26T23:44:00Z" w16du:dateUtc="2026-02-26T19:44:00Z"/>
          <w:rFonts w:ascii="GHEA Grapalat" w:hAnsi="GHEA Grapalat" w:cs="Sylfaen"/>
          <w:b/>
          <w:lang w:val="hy-AM"/>
        </w:rPr>
      </w:pPr>
    </w:p>
    <w:p w14:paraId="3EC35EA1" w14:textId="77777777" w:rsidR="001557AE" w:rsidRPr="004605D7" w:rsidRDefault="001557AE" w:rsidP="001557AE">
      <w:pPr>
        <w:pStyle w:val="af4"/>
        <w:shd w:val="clear" w:color="auto" w:fill="FFFFFF"/>
        <w:spacing w:before="0" w:beforeAutospacing="0" w:after="0" w:afterAutospacing="0"/>
        <w:ind w:firstLine="375"/>
        <w:jc w:val="center"/>
        <w:rPr>
          <w:del w:id="824" w:author="Հերմինե Գևորգյան" w:date="2026-02-26T23:44:00Z" w16du:dateUtc="2026-02-26T19:44:00Z"/>
          <w:rStyle w:val="af5"/>
          <w:rFonts w:ascii="GHEA Grapalat" w:hAnsi="GHEA Grapalat"/>
          <w:color w:val="000000"/>
          <w:sz w:val="20"/>
          <w:szCs w:val="20"/>
          <w:lang w:val="hy-AM"/>
        </w:rPr>
      </w:pPr>
      <w:del w:id="825" w:author="Հերմինե Գևորգյան" w:date="2026-02-26T23:44:00Z" w16du:dateUtc="2026-02-26T19:44:00Z">
        <w:r w:rsidRPr="004605D7">
          <w:rPr>
            <w:rStyle w:val="af5"/>
            <w:rFonts w:ascii="GHEA Grapalat" w:hAnsi="GHEA Grapalat"/>
            <w:color w:val="000000"/>
            <w:sz w:val="20"/>
            <w:szCs w:val="20"/>
            <w:lang w:val="hy-AM"/>
          </w:rPr>
          <w:delText>ԵՐԱՇԽԻՔ N __________</w:delText>
        </w:r>
      </w:del>
    </w:p>
    <w:p w14:paraId="68121DC7" w14:textId="77777777" w:rsidR="007154FC" w:rsidRPr="004605D7" w:rsidRDefault="007154FC" w:rsidP="007154FC">
      <w:pPr>
        <w:pStyle w:val="af4"/>
        <w:shd w:val="clear" w:color="auto" w:fill="FFFFFF"/>
        <w:spacing w:before="0" w:beforeAutospacing="0" w:after="0" w:afterAutospacing="0"/>
        <w:ind w:firstLine="375"/>
        <w:rPr>
          <w:del w:id="826" w:author="Հերմինե Գևորգյան" w:date="2026-02-26T23:44:00Z" w16du:dateUtc="2026-02-26T19:44:00Z"/>
          <w:rStyle w:val="af5"/>
          <w:lang w:val="hy-AM"/>
        </w:rPr>
      </w:pPr>
    </w:p>
    <w:p w14:paraId="1A0D4C96" w14:textId="77777777" w:rsidR="007154FC" w:rsidRPr="004605D7" w:rsidRDefault="007154FC" w:rsidP="007154FC">
      <w:pPr>
        <w:pStyle w:val="af4"/>
        <w:shd w:val="clear" w:color="auto" w:fill="FFFFFF"/>
        <w:spacing w:before="0" w:beforeAutospacing="0" w:after="0" w:afterAutospacing="0"/>
        <w:ind w:firstLine="375"/>
        <w:rPr>
          <w:del w:id="827" w:author="Հերմինե Գևորգյան" w:date="2026-02-26T23:44:00Z" w16du:dateUtc="2026-02-26T19:44:00Z"/>
          <w:rStyle w:val="af5"/>
          <w:rFonts w:ascii="GHEA Grapalat" w:hAnsi="GHEA Grapalat"/>
          <w:b w:val="0"/>
          <w:bCs w:val="0"/>
          <w:sz w:val="20"/>
          <w:szCs w:val="20"/>
          <w:u w:val="single"/>
          <w:lang w:val="hy-AM"/>
        </w:rPr>
      </w:pPr>
      <w:del w:id="828" w:author="Հերմինե Գևորգյան" w:date="2026-02-26T23:44:00Z" w16du:dateUtc="2026-02-26T19:44:00Z">
        <w:r w:rsidRPr="004605D7">
          <w:rPr>
            <w:rStyle w:val="af5"/>
            <w:rFonts w:ascii="GHEA Grapalat" w:hAnsi="GHEA Grapalat"/>
            <w:b w:val="0"/>
            <w:bCs w:val="0"/>
            <w:sz w:val="20"/>
            <w:szCs w:val="20"/>
            <w:lang w:val="hy-AM"/>
          </w:rPr>
          <w:tab/>
          <w:delText xml:space="preserve">1.Սույն երաշխիքը (այսուհետ՝ երաշխիք) հանդիսանում է </w:delTex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del>
    </w:p>
    <w:p w14:paraId="0B3FE28C" w14:textId="77777777" w:rsidR="007154FC" w:rsidRPr="004605D7" w:rsidRDefault="007154FC" w:rsidP="007154FC">
      <w:pPr>
        <w:pStyle w:val="af4"/>
        <w:shd w:val="clear" w:color="auto" w:fill="FFFFFF"/>
        <w:spacing w:before="0" w:beforeAutospacing="0" w:after="0" w:afterAutospacing="0"/>
        <w:ind w:left="5664" w:firstLine="708"/>
        <w:rPr>
          <w:del w:id="829" w:author="Հերմինե Գևորգյան" w:date="2026-02-26T23:44:00Z" w16du:dateUtc="2026-02-26T19:44:00Z"/>
          <w:rStyle w:val="af5"/>
          <w:lang w:val="hy-AM"/>
        </w:rPr>
      </w:pPr>
      <w:del w:id="830" w:author="Հերմինե Գևորգյան" w:date="2026-02-26T23:44:00Z" w16du:dateUtc="2026-02-26T19:44:00Z">
        <w:r w:rsidRPr="004605D7">
          <w:rPr>
            <w:rFonts w:ascii="GHEA Grapalat" w:hAnsi="GHEA Grapalat" w:cs="Sylfaen"/>
            <w:vertAlign w:val="superscript"/>
            <w:lang w:val="hy-AM"/>
          </w:rPr>
          <w:delText xml:space="preserve">          </w:delText>
        </w:r>
        <w:r w:rsidR="009E1525" w:rsidRPr="004605D7">
          <w:rPr>
            <w:rFonts w:ascii="GHEA Grapalat" w:hAnsi="GHEA Grapalat" w:cs="Sylfaen"/>
            <w:vertAlign w:val="superscript"/>
            <w:lang w:val="hy-AM"/>
          </w:rPr>
          <w:delText>պատվիրատուի անվանումը</w:delText>
        </w:r>
      </w:del>
    </w:p>
    <w:p w14:paraId="2CE2D659" w14:textId="77777777" w:rsidR="009E1525" w:rsidRPr="00E6597C" w:rsidRDefault="007154FC" w:rsidP="006E4901">
      <w:pPr>
        <w:pStyle w:val="af4"/>
        <w:shd w:val="clear" w:color="auto" w:fill="FFFFFF"/>
        <w:spacing w:before="0" w:beforeAutospacing="0" w:after="0" w:afterAutospacing="0"/>
        <w:rPr>
          <w:del w:id="831" w:author="Հերմինե Գևորգյան" w:date="2026-02-26T23:44:00Z" w16du:dateUtc="2026-02-26T19:44:00Z"/>
          <w:rFonts w:ascii="GHEA Grapalat" w:hAnsi="GHEA Grapalat" w:cs="Sylfaen"/>
          <w:vertAlign w:val="superscript"/>
          <w:lang w:val="hy-AM"/>
        </w:rPr>
      </w:pPr>
      <w:del w:id="832" w:author="Հերմինե Գևորգյան" w:date="2026-02-26T23:44:00Z" w16du:dateUtc="2026-02-26T19:44:00Z">
        <w:r w:rsidRPr="004605D7">
          <w:rPr>
            <w:rStyle w:val="af5"/>
            <w:rFonts w:ascii="GHEA Grapalat" w:hAnsi="GHEA Grapalat"/>
            <w:b w:val="0"/>
            <w:bCs w:val="0"/>
            <w:sz w:val="20"/>
            <w:szCs w:val="20"/>
            <w:lang w:val="hy-AM"/>
          </w:rPr>
          <w:delText xml:space="preserve">(այսուհետ՝ </w:delText>
        </w:r>
        <w:r w:rsidR="009E1525" w:rsidRPr="004605D7">
          <w:rPr>
            <w:rStyle w:val="af5"/>
            <w:rFonts w:ascii="GHEA Grapalat" w:hAnsi="GHEA Grapalat"/>
            <w:b w:val="0"/>
            <w:bCs w:val="0"/>
            <w:sz w:val="20"/>
            <w:szCs w:val="20"/>
            <w:lang w:val="hy-AM"/>
          </w:rPr>
          <w:delText>բենեֆիցիար</w:delText>
        </w:r>
        <w:r w:rsidRPr="004605D7">
          <w:rPr>
            <w:rStyle w:val="af5"/>
            <w:rFonts w:ascii="GHEA Grapalat" w:hAnsi="GHEA Grapalat"/>
            <w:b w:val="0"/>
            <w:bCs w:val="0"/>
            <w:sz w:val="20"/>
            <w:szCs w:val="20"/>
            <w:lang w:val="hy-AM"/>
          </w:rPr>
          <w:delText xml:space="preserve">) </w:delText>
        </w:r>
        <w:r w:rsidR="009E1525" w:rsidRPr="004605D7">
          <w:rPr>
            <w:rStyle w:val="af5"/>
            <w:rFonts w:ascii="GHEA Grapalat" w:hAnsi="GHEA Grapalat"/>
            <w:b w:val="0"/>
            <w:bCs w:val="0"/>
            <w:sz w:val="20"/>
            <w:szCs w:val="20"/>
            <w:lang w:val="hy-AM"/>
          </w:rPr>
          <w:delText xml:space="preserve">կողմից </w:delText>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lang w:val="hy-AM"/>
          </w:rPr>
          <w:delText xml:space="preserve"> ծածկագրով կազմակերպված</w:delText>
        </w:r>
        <w:r w:rsidR="009E1525" w:rsidRPr="004605D7">
          <w:rPr>
            <w:rFonts w:cs="Sylfaen"/>
            <w:vertAlign w:val="superscript"/>
            <w:lang w:val="hy-AM"/>
          </w:rPr>
          <w:delText xml:space="preserve">                       </w:delText>
        </w:r>
        <w:r w:rsidR="009E1525" w:rsidRPr="004605D7">
          <w:rPr>
            <w:rFonts w:cs="Sylfaen"/>
            <w:vertAlign w:val="superscript"/>
            <w:lang w:val="hy-AM"/>
          </w:rPr>
          <w:tab/>
        </w:r>
        <w:r w:rsidR="009E1525" w:rsidRPr="004605D7">
          <w:rPr>
            <w:rFonts w:cs="Sylfaen"/>
            <w:vertAlign w:val="superscript"/>
            <w:lang w:val="hy-AM"/>
          </w:rPr>
          <w:tab/>
        </w:r>
        <w:r w:rsidR="009E1525" w:rsidRPr="004605D7">
          <w:rPr>
            <w:rFonts w:cs="Sylfaen"/>
            <w:vertAlign w:val="superscript"/>
            <w:lang w:val="hy-AM"/>
          </w:rPr>
          <w:tab/>
        </w:r>
        <w:r w:rsidR="009E1525" w:rsidRPr="004605D7">
          <w:rPr>
            <w:rFonts w:cs="Sylfaen"/>
            <w:vertAlign w:val="superscript"/>
            <w:lang w:val="hy-AM"/>
          </w:rPr>
          <w:tab/>
        </w:r>
        <w:r w:rsidR="009E1525" w:rsidRPr="004605D7">
          <w:rPr>
            <w:rFonts w:cs="Sylfaen"/>
            <w:vertAlign w:val="superscript"/>
            <w:lang w:val="hy-AM"/>
          </w:rPr>
          <w:tab/>
        </w:r>
        <w:r w:rsidR="009E1525" w:rsidRPr="004605D7">
          <w:rPr>
            <w:rFonts w:cs="Sylfaen"/>
            <w:vertAlign w:val="superscript"/>
            <w:lang w:val="hy-AM"/>
          </w:rPr>
          <w:tab/>
        </w:r>
        <w:r w:rsidR="009E1525" w:rsidRPr="00E6597C">
          <w:rPr>
            <w:rFonts w:ascii="GHEA Grapalat" w:hAnsi="GHEA Grapalat" w:cs="Sylfaen"/>
            <w:vertAlign w:val="superscript"/>
            <w:lang w:val="hy-AM"/>
          </w:rPr>
          <w:delText xml:space="preserve">ընթացակարգի ծածկագիրը </w:delText>
        </w:r>
      </w:del>
    </w:p>
    <w:p w14:paraId="1545E4BC" w14:textId="5776EA26" w:rsidR="006A0F27" w:rsidRPr="004605D7" w:rsidRDefault="006A0F27" w:rsidP="006E4901">
      <w:pPr>
        <w:pStyle w:val="af4"/>
        <w:shd w:val="clear" w:color="auto" w:fill="FFFFFF"/>
        <w:spacing w:before="0" w:beforeAutospacing="0" w:after="0" w:afterAutospacing="0"/>
        <w:rPr>
          <w:del w:id="833" w:author="Հերմինե Գևորգյան" w:date="2026-02-26T23:44:00Z" w16du:dateUtc="2026-02-26T19:44:00Z"/>
          <w:rStyle w:val="af5"/>
          <w:rFonts w:ascii="GHEA Grapalat" w:hAnsi="GHEA Grapalat"/>
          <w:b w:val="0"/>
          <w:bCs w:val="0"/>
          <w:sz w:val="20"/>
          <w:szCs w:val="20"/>
          <w:lang w:val="hy-AM"/>
        </w:rPr>
      </w:pPr>
      <w:del w:id="834" w:author="Հերմինե Գևորգյան" w:date="2026-02-26T23:44:00Z" w16du:dateUtc="2026-02-26T19:44:00Z">
        <w:r w:rsidRPr="004605D7">
          <w:rPr>
            <w:rStyle w:val="af5"/>
            <w:rFonts w:ascii="GHEA Grapalat" w:hAnsi="GHEA Grapalat"/>
            <w:b w:val="0"/>
            <w:bCs w:val="0"/>
            <w:sz w:val="20"/>
            <w:szCs w:val="20"/>
            <w:lang w:val="hy-AM"/>
          </w:rPr>
          <w:delText xml:space="preserve">գնման </w:delText>
        </w:r>
        <w:r w:rsidR="009E1525" w:rsidRPr="004605D7">
          <w:rPr>
            <w:rStyle w:val="af5"/>
            <w:rFonts w:ascii="GHEA Grapalat" w:hAnsi="GHEA Grapalat"/>
            <w:b w:val="0"/>
            <w:bCs w:val="0"/>
            <w:sz w:val="20"/>
            <w:szCs w:val="20"/>
            <w:lang w:val="hy-AM"/>
          </w:rPr>
          <w:delText xml:space="preserve">ընթացակարգին </w:delText>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lang w:val="hy-AM"/>
          </w:rPr>
          <w:delText xml:space="preserve"> </w:delText>
        </w:r>
        <w:r w:rsidRPr="004605D7">
          <w:rPr>
            <w:rStyle w:val="af5"/>
            <w:rFonts w:ascii="GHEA Grapalat" w:hAnsi="GHEA Grapalat"/>
            <w:b w:val="0"/>
            <w:bCs w:val="0"/>
            <w:sz w:val="20"/>
            <w:szCs w:val="20"/>
            <w:lang w:val="hy-AM"/>
          </w:rPr>
          <w:delText>(այսուհետ՝ պրի</w:delText>
        </w:r>
        <w:r w:rsidR="0034164E">
          <w:rPr>
            <w:rStyle w:val="af5"/>
            <w:rFonts w:ascii="GHEA Grapalat" w:hAnsi="GHEA Grapalat"/>
            <w:b w:val="0"/>
            <w:bCs w:val="0"/>
            <w:sz w:val="20"/>
            <w:szCs w:val="20"/>
            <w:lang w:val="hy-AM"/>
          </w:rPr>
          <w:delText>ն</w:delText>
        </w:r>
        <w:r w:rsidRPr="004605D7">
          <w:rPr>
            <w:rStyle w:val="af5"/>
            <w:rFonts w:ascii="GHEA Grapalat" w:hAnsi="GHEA Grapalat"/>
            <w:b w:val="0"/>
            <w:bCs w:val="0"/>
            <w:sz w:val="20"/>
            <w:szCs w:val="20"/>
            <w:lang w:val="hy-AM"/>
          </w:rPr>
          <w:delText xml:space="preserve">ցիպալ) </w:delText>
        </w:r>
        <w:r w:rsidR="009E1525" w:rsidRPr="004605D7">
          <w:rPr>
            <w:rStyle w:val="af5"/>
            <w:rFonts w:ascii="GHEA Grapalat" w:hAnsi="GHEA Grapalat"/>
            <w:b w:val="0"/>
            <w:bCs w:val="0"/>
            <w:sz w:val="20"/>
            <w:szCs w:val="20"/>
            <w:lang w:val="hy-AM"/>
          </w:rPr>
          <w:delText>մասնակցելու</w:delText>
        </w:r>
        <w:r w:rsidRPr="004605D7">
          <w:rPr>
            <w:rStyle w:val="af5"/>
            <w:rFonts w:ascii="GHEA Grapalat" w:hAnsi="GHEA Grapalat"/>
            <w:b w:val="0"/>
            <w:bCs w:val="0"/>
            <w:sz w:val="20"/>
            <w:szCs w:val="20"/>
            <w:lang w:val="hy-AM"/>
          </w:rPr>
          <w:delText>ց</w:delText>
        </w:r>
        <w:r w:rsidR="009E1525" w:rsidRPr="004605D7">
          <w:rPr>
            <w:rStyle w:val="af5"/>
            <w:rFonts w:ascii="GHEA Grapalat" w:hAnsi="GHEA Grapalat"/>
            <w:b w:val="0"/>
            <w:bCs w:val="0"/>
            <w:sz w:val="20"/>
            <w:szCs w:val="20"/>
            <w:lang w:val="hy-AM"/>
          </w:rPr>
          <w:delText xml:space="preserve"> </w:delText>
        </w:r>
      </w:del>
    </w:p>
    <w:p w14:paraId="3564AFF4" w14:textId="77777777" w:rsidR="006A0F27" w:rsidRPr="004605D7" w:rsidRDefault="006A0F27" w:rsidP="006A0F27">
      <w:pPr>
        <w:pStyle w:val="af4"/>
        <w:shd w:val="clear" w:color="auto" w:fill="FFFFFF"/>
        <w:spacing w:before="0" w:beforeAutospacing="0" w:after="0" w:afterAutospacing="0"/>
        <w:ind w:left="2832" w:firstLine="708"/>
        <w:rPr>
          <w:del w:id="835" w:author="Հերմինե Գևորգյան" w:date="2026-02-26T23:44:00Z" w16du:dateUtc="2026-02-26T19:44:00Z"/>
          <w:rStyle w:val="af5"/>
          <w:rFonts w:ascii="GHEA Grapalat" w:hAnsi="GHEA Grapalat"/>
          <w:b w:val="0"/>
          <w:bCs w:val="0"/>
          <w:sz w:val="20"/>
          <w:szCs w:val="20"/>
          <w:lang w:val="hy-AM"/>
        </w:rPr>
      </w:pPr>
      <w:del w:id="836" w:author="Հերմինե Գևորգյան" w:date="2026-02-26T23:44:00Z" w16du:dateUtc="2026-02-26T19:44:00Z">
        <w:r w:rsidRPr="004605D7">
          <w:rPr>
            <w:rFonts w:ascii="GHEA Grapalat" w:hAnsi="GHEA Grapalat" w:cs="Sylfaen"/>
            <w:vertAlign w:val="superscript"/>
            <w:lang w:val="hy-AM"/>
          </w:rPr>
          <w:delText xml:space="preserve">մասնակցի </w:delText>
        </w:r>
        <w:r w:rsidRPr="00E6597C">
          <w:rPr>
            <w:rFonts w:ascii="GHEA Grapalat" w:hAnsi="GHEA Grapalat" w:cs="Sylfaen"/>
            <w:vertAlign w:val="superscript"/>
            <w:lang w:val="hy-AM"/>
          </w:rPr>
          <w:delText>անվանումը</w:delText>
        </w:r>
      </w:del>
    </w:p>
    <w:p w14:paraId="72BEEB32" w14:textId="77777777" w:rsidR="007154FC" w:rsidRPr="004605D7" w:rsidRDefault="009E1525" w:rsidP="006E4901">
      <w:pPr>
        <w:pStyle w:val="af4"/>
        <w:shd w:val="clear" w:color="auto" w:fill="FFFFFF"/>
        <w:spacing w:before="0" w:beforeAutospacing="0" w:after="0" w:afterAutospacing="0"/>
        <w:rPr>
          <w:del w:id="837" w:author="Հերմինե Գևորգյան" w:date="2026-02-26T23:44:00Z" w16du:dateUtc="2026-02-26T19:44:00Z"/>
          <w:rStyle w:val="af5"/>
          <w:rFonts w:ascii="GHEA Grapalat" w:hAnsi="GHEA Grapalat"/>
          <w:b w:val="0"/>
          <w:bCs w:val="0"/>
          <w:sz w:val="20"/>
          <w:szCs w:val="20"/>
          <w:lang w:val="hy-AM"/>
        </w:rPr>
      </w:pPr>
      <w:del w:id="838" w:author="Հերմինե Գևորգյան" w:date="2026-02-26T23:44:00Z" w16du:dateUtc="2026-02-26T19:44:00Z">
        <w:r w:rsidRPr="004605D7">
          <w:rPr>
            <w:rStyle w:val="af5"/>
            <w:rFonts w:ascii="GHEA Grapalat" w:hAnsi="GHEA Grapalat"/>
            <w:b w:val="0"/>
            <w:bCs w:val="0"/>
            <w:sz w:val="20"/>
            <w:szCs w:val="20"/>
            <w:lang w:val="hy-AM"/>
          </w:rPr>
          <w:delText>բխող՝ նույն ծածկագրով հրավերով սահմանված պարտավորությունների (այսուհետ՝ երաշխավորված պարտավորություններ) կատարման ապահով</w:delText>
        </w:r>
        <w:r w:rsidR="00112726">
          <w:rPr>
            <w:rStyle w:val="af5"/>
            <w:rFonts w:ascii="GHEA Grapalat" w:hAnsi="GHEA Grapalat"/>
            <w:b w:val="0"/>
            <w:bCs w:val="0"/>
            <w:sz w:val="20"/>
            <w:szCs w:val="20"/>
            <w:lang w:val="hy-AM"/>
          </w:rPr>
          <w:delText>ում</w:delText>
        </w:r>
        <w:r w:rsidR="006A0F27" w:rsidRPr="004605D7">
          <w:rPr>
            <w:rStyle w:val="af5"/>
            <w:rFonts w:ascii="GHEA Grapalat" w:hAnsi="GHEA Grapalat"/>
            <w:b w:val="0"/>
            <w:bCs w:val="0"/>
            <w:sz w:val="20"/>
            <w:szCs w:val="20"/>
            <w:lang w:val="hy-AM"/>
          </w:rPr>
          <w:delText>:</w:delText>
        </w:r>
        <w:r w:rsidR="007154FC" w:rsidRPr="004605D7">
          <w:rPr>
            <w:rStyle w:val="af5"/>
            <w:rFonts w:ascii="GHEA Grapalat" w:hAnsi="GHEA Grapalat"/>
            <w:b w:val="0"/>
            <w:bCs w:val="0"/>
            <w:sz w:val="20"/>
            <w:szCs w:val="20"/>
            <w:lang w:val="hy-AM"/>
          </w:rPr>
          <w:delText xml:space="preserve"> </w:delText>
        </w:r>
      </w:del>
    </w:p>
    <w:p w14:paraId="2151C8EA" w14:textId="77777777" w:rsidR="009E1525" w:rsidRPr="004605D7" w:rsidRDefault="005A64FF" w:rsidP="005A64FF">
      <w:pPr>
        <w:pStyle w:val="af4"/>
        <w:shd w:val="clear" w:color="auto" w:fill="FFFFFF"/>
        <w:spacing w:before="0" w:beforeAutospacing="0" w:after="0" w:afterAutospacing="0"/>
        <w:ind w:firstLine="708"/>
        <w:rPr>
          <w:del w:id="839" w:author="Հերմինե Գևորգյան" w:date="2026-02-26T23:44:00Z" w16du:dateUtc="2026-02-26T19:44:00Z"/>
          <w:rStyle w:val="af5"/>
          <w:rFonts w:ascii="GHEA Grapalat" w:hAnsi="GHEA Grapalat"/>
          <w:b w:val="0"/>
          <w:bCs w:val="0"/>
          <w:sz w:val="20"/>
          <w:szCs w:val="20"/>
          <w:lang w:val="hy-AM"/>
        </w:rPr>
      </w:pPr>
      <w:del w:id="840" w:author="Հերմինե Գևորգյան" w:date="2026-02-26T23:44:00Z" w16du:dateUtc="2026-02-26T19:44:00Z">
        <w:r w:rsidRPr="004605D7">
          <w:rPr>
            <w:rStyle w:val="af5"/>
            <w:rFonts w:ascii="GHEA Grapalat" w:hAnsi="GHEA Grapalat"/>
            <w:b w:val="0"/>
            <w:bCs w:val="0"/>
            <w:sz w:val="20"/>
            <w:szCs w:val="20"/>
            <w:lang w:val="hy-AM"/>
          </w:rPr>
          <w:delText xml:space="preserve">2. Երաշխիքով </w:delTex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delText xml:space="preserve"> (այսուհետ՝ երաշխիք տվող </w:delText>
        </w:r>
      </w:del>
    </w:p>
    <w:p w14:paraId="59957446" w14:textId="77777777" w:rsidR="009E1525" w:rsidRPr="004605D7" w:rsidRDefault="009E1525" w:rsidP="009E1525">
      <w:pPr>
        <w:pStyle w:val="af4"/>
        <w:shd w:val="clear" w:color="auto" w:fill="FFFFFF"/>
        <w:spacing w:before="0" w:beforeAutospacing="0" w:after="0" w:afterAutospacing="0"/>
        <w:ind w:firstLine="375"/>
        <w:rPr>
          <w:del w:id="841" w:author="Հերմինե Գևորգյան" w:date="2026-02-26T23:44:00Z" w16du:dateUtc="2026-02-26T19:44:00Z"/>
          <w:rStyle w:val="af5"/>
          <w:rFonts w:ascii="GHEA Grapalat" w:hAnsi="GHEA Grapalat"/>
          <w:b w:val="0"/>
          <w:bCs w:val="0"/>
          <w:sz w:val="20"/>
          <w:szCs w:val="20"/>
          <w:lang w:val="hy-AM"/>
        </w:rPr>
      </w:pPr>
      <w:del w:id="842" w:author="Հերմինե Գևորգյան" w:date="2026-02-26T23:44:00Z" w16du:dateUtc="2026-02-26T19:44:00Z">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delText xml:space="preserve">                         </w:delText>
        </w:r>
        <w:r w:rsidRPr="004605D7">
          <w:rPr>
            <w:rFonts w:ascii="GHEA Grapalat" w:hAnsi="GHEA Grapalat" w:cs="Sylfaen"/>
            <w:vertAlign w:val="superscript"/>
            <w:lang w:val="hy-AM"/>
          </w:rPr>
          <w:delText xml:space="preserve">երաշխիքը տվող բանկի </w:delText>
        </w:r>
        <w:r w:rsidRPr="00E6597C">
          <w:rPr>
            <w:rFonts w:ascii="GHEA Grapalat" w:hAnsi="GHEA Grapalat" w:cs="Sylfaen"/>
            <w:vertAlign w:val="superscript"/>
            <w:lang w:val="hy-AM"/>
          </w:rPr>
          <w:delText>անվանումը</w:delText>
        </w:r>
      </w:del>
    </w:p>
    <w:p w14:paraId="559A9545" w14:textId="77777777" w:rsidR="00961895" w:rsidRPr="004605D7" w:rsidRDefault="005A64FF" w:rsidP="009E1525">
      <w:pPr>
        <w:pStyle w:val="af4"/>
        <w:shd w:val="clear" w:color="auto" w:fill="FFFFFF"/>
        <w:spacing w:before="0" w:beforeAutospacing="0" w:after="0" w:afterAutospacing="0"/>
        <w:rPr>
          <w:del w:id="843" w:author="Հերմինե Գևորգյան" w:date="2026-02-26T23:44:00Z" w16du:dateUtc="2026-02-26T19:44:00Z"/>
          <w:rStyle w:val="af5"/>
          <w:rFonts w:ascii="GHEA Grapalat" w:hAnsi="GHEA Grapalat"/>
          <w:b w:val="0"/>
          <w:bCs w:val="0"/>
          <w:sz w:val="20"/>
          <w:szCs w:val="20"/>
          <w:u w:val="single"/>
          <w:lang w:val="hy-AM"/>
        </w:rPr>
      </w:pPr>
      <w:del w:id="844" w:author="Հերմինե Գևորգյան" w:date="2026-02-26T23:44:00Z" w16du:dateUtc="2026-02-26T19:44:00Z">
        <w:r w:rsidRPr="004605D7">
          <w:rPr>
            <w:rStyle w:val="af5"/>
            <w:rFonts w:ascii="GHEA Grapalat" w:hAnsi="GHEA Grapalat"/>
            <w:b w:val="0"/>
            <w:bCs w:val="0"/>
            <w:sz w:val="20"/>
            <w:szCs w:val="20"/>
            <w:lang w:val="hy-AM"/>
          </w:rPr>
          <w:delText xml:space="preserve">անձ) անվերապահորեն պարտավորվում է բենեֆիցիարի՝ սույն երաշխիքով սահմանված կարգով և ժամկետում </w:delText>
        </w:r>
        <w:r w:rsidR="009E1525" w:rsidRPr="004605D7">
          <w:rPr>
            <w:rStyle w:val="af5"/>
            <w:rFonts w:ascii="GHEA Grapalat" w:hAnsi="GHEA Grapalat"/>
            <w:b w:val="0"/>
            <w:bCs w:val="0"/>
            <w:sz w:val="20"/>
            <w:szCs w:val="20"/>
            <w:lang w:val="hy-AM"/>
          </w:rPr>
          <w:delText xml:space="preserve">ներկայացված պահանջով (այսուհետ՝ պահանջ) </w:delText>
        </w:r>
        <w:r w:rsidR="006A0F27" w:rsidRPr="004605D7">
          <w:rPr>
            <w:rStyle w:val="af5"/>
            <w:rFonts w:ascii="GHEA Grapalat" w:hAnsi="GHEA Grapalat"/>
            <w:b w:val="0"/>
            <w:bCs w:val="0"/>
            <w:sz w:val="20"/>
            <w:szCs w:val="20"/>
            <w:lang w:val="hy-AM"/>
          </w:rPr>
          <w:delText xml:space="preserve">բենեֆիցիարին վճարել </w:delText>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del>
    </w:p>
    <w:p w14:paraId="265D4ADD" w14:textId="77777777" w:rsidR="00961895" w:rsidRPr="004605D7" w:rsidRDefault="00961895" w:rsidP="00961895">
      <w:pPr>
        <w:pStyle w:val="af4"/>
        <w:shd w:val="clear" w:color="auto" w:fill="FFFFFF"/>
        <w:spacing w:before="0" w:beforeAutospacing="0" w:after="0" w:afterAutospacing="0"/>
        <w:ind w:left="7080" w:firstLine="708"/>
        <w:rPr>
          <w:del w:id="845" w:author="Հերմինե Գևորգյան" w:date="2026-02-26T23:44:00Z" w16du:dateUtc="2026-02-26T19:44:00Z"/>
          <w:rStyle w:val="af5"/>
          <w:rFonts w:ascii="GHEA Grapalat" w:hAnsi="GHEA Grapalat"/>
          <w:b w:val="0"/>
          <w:bCs w:val="0"/>
          <w:sz w:val="20"/>
          <w:szCs w:val="20"/>
          <w:u w:val="single"/>
          <w:lang w:val="hy-AM"/>
        </w:rPr>
      </w:pPr>
      <w:del w:id="846" w:author="Հերմինե Գևորգյան" w:date="2026-02-26T23:44:00Z" w16du:dateUtc="2026-02-26T19:44:00Z">
        <w:r w:rsidRPr="004605D7">
          <w:rPr>
            <w:rFonts w:ascii="GHEA Grapalat" w:hAnsi="GHEA Grapalat" w:cs="Sylfaen"/>
            <w:vertAlign w:val="superscript"/>
            <w:lang w:val="hy-AM"/>
          </w:rPr>
          <w:delText xml:space="preserve">  գումարը թվերով և տառերով</w:delText>
        </w:r>
      </w:del>
    </w:p>
    <w:p w14:paraId="640DCF1C" w14:textId="77777777" w:rsidR="00961895" w:rsidRPr="004605D7" w:rsidRDefault="006A0F27" w:rsidP="00961895">
      <w:pPr>
        <w:pStyle w:val="af4"/>
        <w:shd w:val="clear" w:color="auto" w:fill="FFFFFF"/>
        <w:spacing w:before="0" w:beforeAutospacing="0" w:after="0" w:afterAutospacing="0"/>
        <w:rPr>
          <w:del w:id="847" w:author="Հերմինե Գևորգյան" w:date="2026-02-26T23:44:00Z" w16du:dateUtc="2026-02-26T19:44:00Z"/>
          <w:rStyle w:val="af5"/>
          <w:rFonts w:ascii="GHEA Grapalat" w:hAnsi="GHEA Grapalat"/>
          <w:b w:val="0"/>
          <w:bCs w:val="0"/>
          <w:sz w:val="20"/>
          <w:szCs w:val="20"/>
          <w:lang w:val="hy-AM"/>
        </w:rPr>
      </w:pPr>
      <w:del w:id="848" w:author="Հերմինե Գևորգյան" w:date="2026-02-26T23:44:00Z" w16du:dateUtc="2026-02-26T19:44:00Z">
        <w:r w:rsidRPr="004605D7">
          <w:rPr>
            <w:rStyle w:val="af5"/>
            <w:rFonts w:ascii="GHEA Grapalat" w:hAnsi="GHEA Grapalat"/>
            <w:b w:val="0"/>
            <w:bCs w:val="0"/>
            <w:sz w:val="20"/>
            <w:szCs w:val="20"/>
            <w:lang w:val="hy-AM"/>
          </w:rPr>
          <w:delText>(այսուհետ՝ երաշխիքի գումար)՝</w:delText>
        </w:r>
        <w:r w:rsidR="007154FC" w:rsidRPr="004605D7">
          <w:rPr>
            <w:rStyle w:val="af5"/>
            <w:rFonts w:ascii="GHEA Grapalat" w:hAnsi="GHEA Grapalat"/>
            <w:b w:val="0"/>
            <w:bCs w:val="0"/>
            <w:sz w:val="20"/>
            <w:szCs w:val="20"/>
            <w:lang w:val="hy-AM"/>
          </w:rPr>
          <w:delText xml:space="preserve"> </w:delText>
        </w:r>
        <w:r w:rsidRPr="004605D7">
          <w:rPr>
            <w:rStyle w:val="af5"/>
            <w:rFonts w:ascii="GHEA Grapalat" w:hAnsi="GHEA Grapalat"/>
            <w:b w:val="0"/>
            <w:bCs w:val="0"/>
            <w:sz w:val="20"/>
            <w:szCs w:val="20"/>
            <w:lang w:val="hy-AM"/>
          </w:rPr>
          <w:delText xml:space="preserve">պահանջն ստանալուց </w:delText>
        </w:r>
        <w:r w:rsidR="00C8399F">
          <w:rPr>
            <w:rStyle w:val="af5"/>
            <w:rFonts w:ascii="GHEA Grapalat" w:hAnsi="GHEA Grapalat"/>
            <w:b w:val="0"/>
            <w:bCs w:val="0"/>
            <w:sz w:val="20"/>
            <w:szCs w:val="20"/>
            <w:lang w:val="hy-AM"/>
          </w:rPr>
          <w:delText>հինգ</w:delText>
        </w:r>
        <w:r w:rsidR="009D3747" w:rsidRPr="004605D7">
          <w:rPr>
            <w:rStyle w:val="af5"/>
            <w:rFonts w:ascii="GHEA Grapalat" w:hAnsi="GHEA Grapalat"/>
            <w:b w:val="0"/>
            <w:bCs w:val="0"/>
            <w:sz w:val="20"/>
            <w:szCs w:val="20"/>
            <w:lang w:val="hy-AM"/>
          </w:rPr>
          <w:delText xml:space="preserve"> աշխատանքային օրվա ընթացքում:</w:delText>
        </w:r>
        <w:r w:rsidR="004C77DB" w:rsidRPr="004605D7">
          <w:rPr>
            <w:rStyle w:val="af5"/>
            <w:rFonts w:ascii="GHEA Grapalat" w:hAnsi="GHEA Grapalat"/>
            <w:b w:val="0"/>
            <w:bCs w:val="0"/>
            <w:sz w:val="20"/>
            <w:szCs w:val="20"/>
            <w:lang w:val="hy-AM"/>
          </w:rPr>
          <w:delText xml:space="preserve"> </w:delText>
        </w:r>
        <w:r w:rsidR="000C0396" w:rsidRPr="004605D7">
          <w:rPr>
            <w:rStyle w:val="af5"/>
            <w:rFonts w:ascii="GHEA Grapalat" w:hAnsi="GHEA Grapalat"/>
            <w:b w:val="0"/>
            <w:bCs w:val="0"/>
            <w:sz w:val="20"/>
            <w:szCs w:val="20"/>
            <w:lang w:val="hy-AM"/>
          </w:rPr>
          <w:delText xml:space="preserve">  </w:delText>
        </w:r>
        <w:r w:rsidR="004C77DB" w:rsidRPr="004605D7">
          <w:rPr>
            <w:rStyle w:val="af5"/>
            <w:rFonts w:ascii="GHEA Grapalat" w:hAnsi="GHEA Grapalat"/>
            <w:b w:val="0"/>
            <w:bCs w:val="0"/>
            <w:sz w:val="20"/>
            <w:szCs w:val="20"/>
            <w:lang w:val="hy-AM"/>
          </w:rPr>
          <w:delText>Վճարումը</w:delText>
        </w:r>
        <w:r w:rsidR="00244642" w:rsidRPr="004605D7">
          <w:rPr>
            <w:rStyle w:val="af5"/>
            <w:rFonts w:ascii="GHEA Grapalat" w:hAnsi="GHEA Grapalat"/>
            <w:b w:val="0"/>
            <w:bCs w:val="0"/>
            <w:sz w:val="20"/>
            <w:szCs w:val="20"/>
            <w:lang w:val="hy-AM"/>
          </w:rPr>
          <w:delText xml:space="preserve"> </w:delText>
        </w:r>
        <w:r w:rsidR="000C0396" w:rsidRPr="004605D7">
          <w:rPr>
            <w:rStyle w:val="af5"/>
            <w:rFonts w:ascii="GHEA Grapalat" w:hAnsi="GHEA Grapalat"/>
            <w:b w:val="0"/>
            <w:bCs w:val="0"/>
            <w:sz w:val="20"/>
            <w:szCs w:val="20"/>
            <w:lang w:val="hy-AM"/>
          </w:rPr>
          <w:delText xml:space="preserve"> </w:delText>
        </w:r>
        <w:r w:rsidR="00962585" w:rsidRPr="004605D7">
          <w:rPr>
            <w:rStyle w:val="af5"/>
            <w:rFonts w:ascii="GHEA Grapalat" w:hAnsi="GHEA Grapalat"/>
            <w:b w:val="0"/>
            <w:bCs w:val="0"/>
            <w:sz w:val="20"/>
            <w:szCs w:val="20"/>
            <w:lang w:val="hy-AM"/>
          </w:rPr>
          <w:delText>կատարվում է բենեֆիցիարի</w:delText>
        </w:r>
        <w:r w:rsidR="000C0396" w:rsidRPr="004605D7">
          <w:rPr>
            <w:rStyle w:val="af5"/>
            <w:rFonts w:ascii="GHEA Grapalat" w:hAnsi="GHEA Grapalat"/>
            <w:b w:val="0"/>
            <w:bCs w:val="0"/>
            <w:sz w:val="20"/>
            <w:szCs w:val="20"/>
            <w:lang w:val="hy-AM"/>
          </w:rPr>
          <w:delText xml:space="preserve"> </w:delText>
        </w:r>
        <w:r w:rsidR="000C0396" w:rsidRPr="004605D7">
          <w:rPr>
            <w:rStyle w:val="af5"/>
            <w:rFonts w:ascii="GHEA Grapalat" w:hAnsi="GHEA Grapalat"/>
            <w:b w:val="0"/>
            <w:bCs w:val="0"/>
            <w:sz w:val="20"/>
            <w:szCs w:val="20"/>
            <w:u w:val="single"/>
            <w:lang w:val="hy-AM"/>
          </w:rPr>
          <w:tab/>
        </w:r>
        <w:r w:rsidR="000C0396" w:rsidRPr="004605D7">
          <w:rPr>
            <w:rStyle w:val="af5"/>
            <w:rFonts w:ascii="GHEA Grapalat" w:hAnsi="GHEA Grapalat"/>
            <w:b w:val="0"/>
            <w:bCs w:val="0"/>
            <w:sz w:val="20"/>
            <w:szCs w:val="20"/>
            <w:u w:val="single"/>
            <w:lang w:val="hy-AM"/>
          </w:rPr>
          <w:tab/>
        </w:r>
        <w:r w:rsidR="000C0396" w:rsidRPr="004605D7">
          <w:rPr>
            <w:rStyle w:val="af5"/>
            <w:rFonts w:ascii="GHEA Grapalat" w:hAnsi="GHEA Grapalat"/>
            <w:b w:val="0"/>
            <w:bCs w:val="0"/>
            <w:sz w:val="20"/>
            <w:szCs w:val="20"/>
            <w:u w:val="single"/>
            <w:lang w:val="hy-AM"/>
          </w:rPr>
          <w:tab/>
        </w:r>
        <w:r w:rsidR="00961895" w:rsidRPr="004605D7">
          <w:rPr>
            <w:rStyle w:val="af5"/>
            <w:rFonts w:ascii="GHEA Grapalat" w:hAnsi="GHEA Grapalat"/>
            <w:b w:val="0"/>
            <w:bCs w:val="0"/>
            <w:sz w:val="20"/>
            <w:szCs w:val="20"/>
            <w:u w:val="single"/>
            <w:lang w:val="hy-AM"/>
          </w:rPr>
          <w:delText xml:space="preserve"> </w:delText>
        </w:r>
        <w:r w:rsidR="00961895" w:rsidRPr="004605D7">
          <w:rPr>
            <w:rStyle w:val="af5"/>
            <w:rFonts w:ascii="GHEA Grapalat" w:hAnsi="GHEA Grapalat"/>
            <w:b w:val="0"/>
            <w:bCs w:val="0"/>
            <w:sz w:val="20"/>
            <w:szCs w:val="20"/>
            <w:u w:val="single"/>
            <w:lang w:val="hy-AM"/>
          </w:rPr>
          <w:tab/>
        </w:r>
        <w:r w:rsidR="00961895" w:rsidRPr="004605D7">
          <w:rPr>
            <w:rStyle w:val="af5"/>
            <w:rFonts w:ascii="GHEA Grapalat" w:hAnsi="GHEA Grapalat"/>
            <w:b w:val="0"/>
            <w:bCs w:val="0"/>
            <w:sz w:val="20"/>
            <w:szCs w:val="20"/>
            <w:u w:val="single"/>
            <w:lang w:val="hy-AM"/>
          </w:rPr>
          <w:tab/>
        </w:r>
        <w:r w:rsidR="00961895" w:rsidRPr="004605D7">
          <w:rPr>
            <w:rStyle w:val="af5"/>
            <w:rFonts w:ascii="GHEA Grapalat" w:hAnsi="GHEA Grapalat"/>
            <w:b w:val="0"/>
            <w:bCs w:val="0"/>
            <w:sz w:val="20"/>
            <w:szCs w:val="20"/>
            <w:u w:val="single"/>
            <w:lang w:val="hy-AM"/>
          </w:rPr>
          <w:tab/>
        </w:r>
        <w:r w:rsidR="00961895" w:rsidRPr="004605D7">
          <w:rPr>
            <w:rStyle w:val="af5"/>
            <w:rFonts w:ascii="GHEA Grapalat" w:hAnsi="GHEA Grapalat"/>
            <w:b w:val="0"/>
            <w:bCs w:val="0"/>
            <w:sz w:val="20"/>
            <w:szCs w:val="20"/>
            <w:lang w:val="hy-AM"/>
          </w:rPr>
          <w:delText xml:space="preserve"> հ</w:delText>
        </w:r>
        <w:r w:rsidR="000C0396" w:rsidRPr="004605D7">
          <w:rPr>
            <w:rStyle w:val="af5"/>
            <w:rFonts w:ascii="GHEA Grapalat" w:hAnsi="GHEA Grapalat"/>
            <w:b w:val="0"/>
            <w:bCs w:val="0"/>
            <w:sz w:val="20"/>
            <w:szCs w:val="20"/>
            <w:lang w:val="hy-AM"/>
          </w:rPr>
          <w:delText xml:space="preserve">աշվեհամարին </w:delText>
        </w:r>
        <w:r w:rsidR="00961895" w:rsidRPr="004605D7">
          <w:rPr>
            <w:rStyle w:val="af5"/>
            <w:rFonts w:ascii="GHEA Grapalat" w:hAnsi="GHEA Grapalat"/>
            <w:b w:val="0"/>
            <w:bCs w:val="0"/>
            <w:sz w:val="20"/>
            <w:szCs w:val="20"/>
            <w:lang w:val="hy-AM"/>
          </w:rPr>
          <w:delText>փոխանցման միջոցով:</w:delText>
        </w:r>
      </w:del>
    </w:p>
    <w:p w14:paraId="00CF4250" w14:textId="3E8CCA01" w:rsidR="00961895" w:rsidRPr="004605D7" w:rsidRDefault="00961895" w:rsidP="00962585">
      <w:pPr>
        <w:pStyle w:val="af4"/>
        <w:shd w:val="clear" w:color="auto" w:fill="FFFFFF"/>
        <w:spacing w:before="0" w:beforeAutospacing="0" w:after="0" w:afterAutospacing="0"/>
        <w:rPr>
          <w:del w:id="849" w:author="Հերմինե Գևորգյան" w:date="2026-02-26T23:44:00Z" w16du:dateUtc="2026-02-26T19:44:00Z"/>
          <w:rStyle w:val="af5"/>
          <w:rFonts w:ascii="GHEA Grapalat" w:hAnsi="GHEA Grapalat"/>
          <w:b w:val="0"/>
          <w:bCs w:val="0"/>
          <w:sz w:val="20"/>
          <w:szCs w:val="20"/>
          <w:lang w:val="hy-AM"/>
        </w:rPr>
      </w:pPr>
      <w:del w:id="850" w:author="Հերմինե Գևորգյան" w:date="2026-02-26T23:44:00Z" w16du:dateUtc="2026-02-26T19:44:00Z">
        <w:r w:rsidRPr="004605D7">
          <w:rPr>
            <w:rFonts w:ascii="GHEA Grapalat" w:hAnsi="GHEA Grapalat" w:cs="Sylfaen"/>
            <w:vertAlign w:val="superscript"/>
            <w:lang w:val="hy-AM"/>
          </w:rPr>
          <w:delText xml:space="preserve">                                                                                               հաշվեհամարը</w:delText>
        </w:r>
        <w:r w:rsidR="001E1735">
          <w:rPr>
            <w:rFonts w:ascii="GHEA Grapalat" w:hAnsi="GHEA Grapalat" w:cs="Sylfaen"/>
            <w:b/>
            <w:lang w:val="es-ES"/>
          </w:rPr>
          <w:delText>*</w:delText>
        </w:r>
        <w:r w:rsidRPr="004605D7">
          <w:rPr>
            <w:rFonts w:ascii="GHEA Grapalat" w:hAnsi="GHEA Grapalat" w:cs="Sylfaen"/>
            <w:vertAlign w:val="superscript"/>
            <w:lang w:val="hy-AM"/>
          </w:rPr>
          <w:delText xml:space="preserve">  </w:delText>
        </w:r>
      </w:del>
    </w:p>
    <w:p w14:paraId="2A2FA213" w14:textId="77777777" w:rsidR="001557AE" w:rsidRPr="004605D7" w:rsidRDefault="001557AE" w:rsidP="001557AE">
      <w:pPr>
        <w:pStyle w:val="af4"/>
        <w:shd w:val="clear" w:color="auto" w:fill="FFFFFF"/>
        <w:spacing w:before="0" w:beforeAutospacing="0" w:after="0" w:afterAutospacing="0"/>
        <w:ind w:firstLine="375"/>
        <w:rPr>
          <w:del w:id="851" w:author="Հերմինե Գևորգյան" w:date="2026-02-26T23:44:00Z" w16du:dateUtc="2026-02-26T19:44:00Z"/>
          <w:rFonts w:ascii="GHEA Grapalat" w:hAnsi="GHEA Grapalat"/>
          <w:color w:val="000000"/>
          <w:sz w:val="20"/>
          <w:szCs w:val="20"/>
          <w:lang w:val="hy-AM"/>
        </w:rPr>
      </w:pPr>
      <w:del w:id="852" w:author="Հերմինե Գևորգյան" w:date="2026-02-26T23:44:00Z" w16du:dateUtc="2026-02-26T19:44:00Z">
        <w:r w:rsidRPr="004605D7">
          <w:rPr>
            <w:rFonts w:ascii="GHEA Grapalat" w:hAnsi="GHEA Grapalat"/>
            <w:color w:val="000000"/>
            <w:sz w:val="20"/>
            <w:szCs w:val="20"/>
            <w:lang w:val="hy-AM"/>
          </w:rPr>
          <w:delText>3. Սույն երաշխիքն անհետկանչելի է:</w:delText>
        </w:r>
      </w:del>
    </w:p>
    <w:p w14:paraId="0069706D" w14:textId="77777777" w:rsidR="001557AE" w:rsidRPr="004605D7" w:rsidRDefault="001557AE" w:rsidP="001557AE">
      <w:pPr>
        <w:pStyle w:val="af4"/>
        <w:shd w:val="clear" w:color="auto" w:fill="FFFFFF"/>
        <w:spacing w:before="0" w:beforeAutospacing="0" w:after="0" w:afterAutospacing="0"/>
        <w:ind w:firstLine="375"/>
        <w:rPr>
          <w:del w:id="853" w:author="Հերմինե Գևորգյան" w:date="2026-02-26T23:44:00Z" w16du:dateUtc="2026-02-26T19:44:00Z"/>
          <w:rFonts w:ascii="GHEA Grapalat" w:hAnsi="GHEA Grapalat"/>
          <w:color w:val="000000"/>
          <w:sz w:val="20"/>
          <w:szCs w:val="20"/>
          <w:lang w:val="hy-AM"/>
        </w:rPr>
      </w:pPr>
      <w:del w:id="854" w:author="Հերմինե Գևորգյան" w:date="2026-02-26T23:44:00Z" w16du:dateUtc="2026-02-26T19:44:00Z">
        <w:r w:rsidRPr="004605D7">
          <w:rPr>
            <w:rFonts w:ascii="GHEA Grapalat" w:hAnsi="GHEA Grapalat"/>
            <w:color w:val="000000"/>
            <w:sz w:val="20"/>
            <w:szCs w:val="20"/>
            <w:lang w:val="hy-AM"/>
          </w:rPr>
          <w:delTex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delText>
        </w:r>
      </w:del>
    </w:p>
    <w:p w14:paraId="680AA314" w14:textId="5E5EEBA2" w:rsidR="000C0396" w:rsidRPr="004605D7" w:rsidRDefault="001557AE" w:rsidP="000C0396">
      <w:pPr>
        <w:pStyle w:val="af4"/>
        <w:shd w:val="clear" w:color="auto" w:fill="FFFFFF"/>
        <w:spacing w:before="0" w:beforeAutospacing="0" w:after="0" w:afterAutospacing="0"/>
        <w:ind w:firstLine="375"/>
        <w:jc w:val="both"/>
        <w:rPr>
          <w:del w:id="855" w:author="Հերմինե Գևորգյան" w:date="2026-02-26T23:44:00Z" w16du:dateUtc="2026-02-26T19:44:00Z"/>
          <w:rFonts w:ascii="GHEA Grapalat" w:hAnsi="GHEA Grapalat"/>
          <w:color w:val="000000"/>
          <w:sz w:val="20"/>
          <w:szCs w:val="20"/>
          <w:lang w:val="hy-AM"/>
        </w:rPr>
      </w:pPr>
      <w:del w:id="856" w:author="Հերմինե Գևորգյան" w:date="2026-02-26T23:44:00Z" w16du:dateUtc="2026-02-26T19:44:00Z">
        <w:r w:rsidRPr="004605D7">
          <w:rPr>
            <w:rFonts w:ascii="GHEA Grapalat" w:hAnsi="GHEA Grapalat"/>
            <w:color w:val="000000"/>
            <w:sz w:val="20"/>
            <w:szCs w:val="20"/>
            <w:lang w:val="hy-AM"/>
          </w:rPr>
          <w:delText>5. Երաշխիքը գործում է</w:delText>
        </w:r>
        <w:r w:rsidR="0057568F">
          <w:rPr>
            <w:rFonts w:ascii="GHEA Grapalat" w:hAnsi="GHEA Grapalat"/>
            <w:color w:val="000000"/>
            <w:sz w:val="20"/>
            <w:szCs w:val="20"/>
            <w:lang w:val="hy-AM"/>
          </w:rPr>
          <w:delText xml:space="preserve"> թողարկման պահից և ուժի մեջ է </w:delText>
        </w:r>
        <w:r w:rsidRPr="004605D7">
          <w:rPr>
            <w:rFonts w:ascii="GHEA Grapalat" w:hAnsi="GHEA Grapalat"/>
            <w:color w:val="000000"/>
            <w:sz w:val="20"/>
            <w:szCs w:val="20"/>
            <w:lang w:val="hy-AM"/>
          </w:rPr>
          <w:delText xml:space="preserve"> </w:delText>
        </w:r>
        <w:r w:rsidR="000C0396" w:rsidRPr="004605D7">
          <w:rPr>
            <w:rFonts w:ascii="GHEA Grapalat" w:hAnsi="GHEA Grapalat"/>
            <w:color w:val="000000"/>
            <w:sz w:val="20"/>
            <w:szCs w:val="20"/>
            <w:lang w:val="hy-AM"/>
          </w:rPr>
          <w:delText xml:space="preserve">բենեֆիցիարի կողմից </w:delText>
        </w:r>
        <w:r w:rsidR="000C0396" w:rsidRPr="004605D7">
          <w:rPr>
            <w:rFonts w:ascii="GHEA Grapalat" w:hAnsi="GHEA Grapalat"/>
            <w:color w:val="000000"/>
            <w:sz w:val="20"/>
            <w:szCs w:val="20"/>
            <w:u w:val="single"/>
            <w:lang w:val="hy-AM"/>
          </w:rPr>
          <w:tab/>
        </w:r>
        <w:r w:rsidR="000C0396" w:rsidRPr="004605D7">
          <w:rPr>
            <w:rFonts w:ascii="GHEA Grapalat" w:hAnsi="GHEA Grapalat"/>
            <w:color w:val="000000"/>
            <w:sz w:val="20"/>
            <w:szCs w:val="20"/>
            <w:u w:val="single"/>
            <w:lang w:val="hy-AM"/>
          </w:rPr>
          <w:tab/>
        </w:r>
        <w:r w:rsidR="000C0396" w:rsidRPr="004605D7">
          <w:rPr>
            <w:rFonts w:ascii="GHEA Grapalat" w:hAnsi="GHEA Grapalat"/>
            <w:color w:val="000000"/>
            <w:sz w:val="20"/>
            <w:szCs w:val="20"/>
            <w:u w:val="single"/>
            <w:lang w:val="hy-AM"/>
          </w:rPr>
          <w:tab/>
        </w:r>
        <w:r w:rsidR="000C0396" w:rsidRPr="004605D7">
          <w:rPr>
            <w:rFonts w:ascii="GHEA Grapalat" w:hAnsi="GHEA Grapalat"/>
            <w:color w:val="000000"/>
            <w:sz w:val="20"/>
            <w:szCs w:val="20"/>
            <w:u w:val="single"/>
            <w:lang w:val="hy-AM"/>
          </w:rPr>
          <w:tab/>
        </w:r>
        <w:r w:rsidR="000C0396" w:rsidRPr="004605D7">
          <w:rPr>
            <w:rFonts w:ascii="GHEA Grapalat" w:hAnsi="GHEA Grapalat"/>
            <w:color w:val="000000"/>
            <w:sz w:val="20"/>
            <w:szCs w:val="20"/>
            <w:u w:val="single"/>
            <w:lang w:val="hy-AM"/>
          </w:rPr>
          <w:tab/>
        </w:r>
        <w:r w:rsidR="000C0396" w:rsidRPr="004605D7">
          <w:rPr>
            <w:rFonts w:ascii="GHEA Grapalat" w:hAnsi="GHEA Grapalat"/>
            <w:color w:val="000000"/>
            <w:sz w:val="20"/>
            <w:szCs w:val="20"/>
            <w:u w:val="single"/>
            <w:lang w:val="hy-AM"/>
          </w:rPr>
          <w:tab/>
        </w:r>
        <w:r w:rsidR="000C0396" w:rsidRPr="004605D7">
          <w:rPr>
            <w:rFonts w:ascii="GHEA Grapalat" w:hAnsi="GHEA Grapalat"/>
            <w:color w:val="000000"/>
            <w:sz w:val="20"/>
            <w:szCs w:val="20"/>
            <w:lang w:val="hy-AM"/>
          </w:rPr>
          <w:delText xml:space="preserve"> ծածկագրով </w:delText>
        </w:r>
      </w:del>
    </w:p>
    <w:p w14:paraId="7B1F3588" w14:textId="77777777" w:rsidR="000C0396" w:rsidRPr="00E6597C" w:rsidRDefault="000C0396" w:rsidP="000C0396">
      <w:pPr>
        <w:pStyle w:val="af4"/>
        <w:shd w:val="clear" w:color="auto" w:fill="FFFFFF"/>
        <w:spacing w:before="0" w:beforeAutospacing="0" w:after="0" w:afterAutospacing="0"/>
        <w:ind w:left="4956" w:firstLine="708"/>
        <w:rPr>
          <w:del w:id="857" w:author="Հերմինե Գևորգյան" w:date="2026-02-26T23:44:00Z" w16du:dateUtc="2026-02-26T19:44:00Z"/>
          <w:rFonts w:ascii="GHEA Grapalat" w:hAnsi="GHEA Grapalat" w:cs="Sylfaen"/>
          <w:vertAlign w:val="superscript"/>
          <w:lang w:val="hy-AM"/>
        </w:rPr>
      </w:pPr>
      <w:del w:id="858" w:author="Հերմինե Գևորգյան" w:date="2026-02-26T23:44:00Z" w16du:dateUtc="2026-02-26T19:44:00Z">
        <w:r w:rsidRPr="00E6597C">
          <w:rPr>
            <w:rFonts w:ascii="GHEA Grapalat" w:hAnsi="GHEA Grapalat" w:cs="Sylfaen"/>
            <w:vertAlign w:val="superscript"/>
            <w:lang w:val="hy-AM"/>
          </w:rPr>
          <w:delText xml:space="preserve">ընթացակարգի ծածկագիրը </w:delText>
        </w:r>
      </w:del>
    </w:p>
    <w:p w14:paraId="1ED70277" w14:textId="77A8EC21" w:rsidR="006B42B0" w:rsidRPr="003750DF" w:rsidRDefault="000C0396" w:rsidP="006B42B0">
      <w:pPr>
        <w:pStyle w:val="aff3"/>
        <w:tabs>
          <w:tab w:val="left" w:pos="0"/>
        </w:tabs>
        <w:ind w:left="0"/>
        <w:mirrorIndents/>
        <w:jc w:val="both"/>
        <w:rPr>
          <w:del w:id="859" w:author="Հերմինե Գևորգյան" w:date="2026-02-26T23:44:00Z" w16du:dateUtc="2026-02-26T19:44:00Z"/>
          <w:rFonts w:ascii="GHEA Grapalat" w:eastAsia="Calibri" w:hAnsi="GHEA Grapalat"/>
          <w:color w:val="000000"/>
          <w:sz w:val="20"/>
          <w:szCs w:val="20"/>
          <w:lang w:val="hy-AM"/>
        </w:rPr>
      </w:pPr>
      <w:del w:id="860" w:author="Հերմինե Գևորգյան" w:date="2026-02-26T23:44:00Z" w16du:dateUtc="2026-02-26T19:44:00Z">
        <w:r w:rsidRPr="004605D7">
          <w:rPr>
            <w:rFonts w:ascii="GHEA Grapalat" w:hAnsi="GHEA Grapalat"/>
            <w:color w:val="000000"/>
            <w:sz w:val="20"/>
            <w:szCs w:val="20"/>
            <w:lang w:val="hy-AM"/>
          </w:rPr>
          <w:delText xml:space="preserve">կազմակերպված գնման ընթացակագին մասնակցելու նպատակով պրինցիպալի կողմից </w:delText>
        </w:r>
        <w:r w:rsidR="0057568F">
          <w:rPr>
            <w:rFonts w:ascii="GHEA Grapalat" w:hAnsi="GHEA Grapalat"/>
            <w:color w:val="000000"/>
            <w:sz w:val="20"/>
            <w:szCs w:val="20"/>
            <w:lang w:val="hy-AM"/>
          </w:rPr>
          <w:delText>հայտերի ներկայացման վերջնաժամկետը լրանալու</w:delText>
        </w:r>
        <w:r w:rsidRPr="004605D7">
          <w:rPr>
            <w:rFonts w:ascii="GHEA Grapalat" w:hAnsi="GHEA Grapalat"/>
            <w:color w:val="000000"/>
            <w:sz w:val="20"/>
            <w:szCs w:val="20"/>
            <w:lang w:val="hy-AM"/>
          </w:rPr>
          <w:delText xml:space="preserve"> օրվանից հաշված իննսուն աշխատանքային օր:</w:delText>
        </w:r>
        <w:r w:rsidR="00C82CF5" w:rsidRPr="00717204">
          <w:rPr>
            <w:rFonts w:ascii="GHEA Grapalat" w:hAnsi="GHEA Grapalat"/>
            <w:color w:val="000000"/>
            <w:sz w:val="20"/>
            <w:szCs w:val="20"/>
            <w:vertAlign w:val="superscript"/>
            <w:lang w:val="hy-AM"/>
          </w:rPr>
          <w:delText>**</w:delText>
        </w:r>
        <w:r w:rsidR="00624D21">
          <w:rPr>
            <w:rFonts w:ascii="GHEA Grapalat" w:hAnsi="GHEA Grapalat"/>
            <w:color w:val="000000"/>
            <w:sz w:val="20"/>
            <w:szCs w:val="20"/>
            <w:lang w:val="hy-AM"/>
          </w:rPr>
          <w:delText xml:space="preserve"> </w:delText>
        </w:r>
        <w:r w:rsidR="000A5226">
          <w:rPr>
            <w:rFonts w:ascii="GHEA Grapalat" w:hAnsi="GHEA Grapalat"/>
            <w:color w:val="000000"/>
            <w:sz w:val="20"/>
            <w:szCs w:val="20"/>
            <w:lang w:val="hy-AM"/>
          </w:rPr>
          <w:delText xml:space="preserve">Սույն երաշխիքի տրամադրման փաստի վերաբերյալ տեղեկատվությունը՝ </w:delText>
        </w:r>
        <w:r w:rsidR="00FC6796" w:rsidRPr="009D1C6D">
          <w:rPr>
            <w:rFonts w:ascii="GHEA Grapalat" w:hAnsi="GHEA Grapalat"/>
            <w:color w:val="000000"/>
            <w:sz w:val="20"/>
            <w:szCs w:val="20"/>
            <w:lang w:val="hy-AM"/>
          </w:rPr>
          <w:delText>երաշխիքի համարը, տրամադրող բանկի անվանումը և սույն երաշխիքի 1-ին կետում նշված ծածկագիրը</w:delText>
        </w:r>
        <w:r w:rsidR="00FC6796">
          <w:rPr>
            <w:rFonts w:ascii="GHEA Grapalat" w:hAnsi="GHEA Grapalat"/>
            <w:color w:val="000000"/>
            <w:sz w:val="20"/>
            <w:szCs w:val="20"/>
            <w:lang w:val="hy-AM"/>
          </w:rPr>
          <w:delText xml:space="preserve">՝ </w:delText>
        </w:r>
        <w:r w:rsidR="000A5226">
          <w:rPr>
            <w:rFonts w:ascii="GHEA Grapalat" w:hAnsi="GHEA Grapalat"/>
            <w:color w:val="000000"/>
            <w:sz w:val="20"/>
            <w:szCs w:val="20"/>
            <w:lang w:val="hy-AM"/>
          </w:rPr>
          <w:delText xml:space="preserve">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delText>
        </w:r>
        <w:r w:rsidR="000A5226">
          <w:rPr>
            <w:rFonts w:ascii="GHEA Grapalat" w:eastAsia="Calibri" w:hAnsi="GHEA Grapalat"/>
            <w:color w:val="000000"/>
            <w:sz w:val="20"/>
            <w:szCs w:val="20"/>
            <w:lang w:val="hy-AM"/>
          </w:rPr>
          <w:delText xml:space="preserve">գնահատող հանձնաժողովի </w:delText>
        </w:r>
        <w:r w:rsidR="000A5226">
          <w:rPr>
            <w:rFonts w:ascii="GHEA Grapalat" w:hAnsi="GHEA Grapalat"/>
            <w:color w:val="000000"/>
            <w:sz w:val="20"/>
            <w:szCs w:val="20"/>
            <w:lang w:val="hy-AM"/>
          </w:rPr>
          <w:delText>քարտուղարի</w:delText>
        </w:r>
        <w:r w:rsidR="000117CC">
          <w:rPr>
            <w:rFonts w:ascii="GHEA Grapalat" w:hAnsi="GHEA Grapalat"/>
            <w:color w:val="000000"/>
            <w:sz w:val="20"/>
            <w:szCs w:val="20"/>
            <w:lang w:val="hy-AM"/>
          </w:rPr>
          <w:delText xml:space="preserve">՝ </w:delText>
        </w:r>
        <w:r w:rsidR="006B42B0" w:rsidRPr="008242F8">
          <w:rPr>
            <w:rFonts w:ascii="GHEA Grapalat" w:hAnsi="GHEA Grapalat"/>
            <w:color w:val="000000"/>
            <w:sz w:val="20"/>
            <w:szCs w:val="20"/>
            <w:lang w:val="hy-AM"/>
          </w:rPr>
          <w:delText xml:space="preserve">-----------------------------------      </w:delText>
        </w:r>
      </w:del>
    </w:p>
    <w:p w14:paraId="3986433B" w14:textId="660FF007" w:rsidR="006B42B0" w:rsidRPr="003750DF" w:rsidRDefault="006B42B0" w:rsidP="006B42B0">
      <w:pPr>
        <w:pStyle w:val="aff3"/>
        <w:tabs>
          <w:tab w:val="left" w:pos="0"/>
        </w:tabs>
        <w:ind w:left="0"/>
        <w:mirrorIndents/>
        <w:jc w:val="both"/>
        <w:rPr>
          <w:del w:id="861" w:author="Հերմինե Գևորգյան" w:date="2026-02-26T23:44:00Z" w16du:dateUtc="2026-02-26T19:44:00Z"/>
          <w:rFonts w:ascii="GHEA Grapalat" w:hAnsi="GHEA Grapalat"/>
          <w:color w:val="000000"/>
          <w:sz w:val="20"/>
          <w:szCs w:val="20"/>
          <w:lang w:val="hy-AM"/>
        </w:rPr>
      </w:pPr>
      <w:del w:id="862" w:author="Հերմինե Գևորգյան" w:date="2026-02-26T23:44:00Z" w16du:dateUtc="2026-02-26T19:44:00Z">
        <w:r w:rsidRPr="003750DF">
          <w:rPr>
            <w:rFonts w:ascii="GHEA Grapalat" w:hAnsi="GHEA Grapalat" w:cs="Sylfaen"/>
            <w:vertAlign w:val="superscript"/>
            <w:lang w:val="hy-AM"/>
          </w:rPr>
          <w:delText xml:space="preserve">    </w:delText>
        </w:r>
        <w:r>
          <w:rPr>
            <w:rFonts w:ascii="GHEA Grapalat" w:hAnsi="GHEA Grapalat" w:cs="Sylfaen"/>
            <w:vertAlign w:val="superscript"/>
            <w:lang w:val="hy-AM"/>
          </w:rPr>
          <w:delText xml:space="preserve">                                                                                                                                   </w:delText>
        </w:r>
        <w:r w:rsidR="000117CC">
          <w:rPr>
            <w:rFonts w:ascii="GHEA Grapalat" w:hAnsi="GHEA Grapalat" w:cs="Sylfaen"/>
            <w:vertAlign w:val="superscript"/>
            <w:lang w:val="hy-AM"/>
          </w:rPr>
          <w:delText xml:space="preserve">                                    </w:delText>
        </w:r>
        <w:r>
          <w:rPr>
            <w:rFonts w:ascii="GHEA Grapalat" w:hAnsi="GHEA Grapalat" w:cs="Sylfaen"/>
            <w:vertAlign w:val="superscript"/>
            <w:lang w:val="hy-AM"/>
          </w:rPr>
          <w:delText xml:space="preserve">  </w:delText>
        </w:r>
        <w:r w:rsidRPr="003750DF">
          <w:rPr>
            <w:rFonts w:ascii="GHEA Grapalat" w:hAnsi="GHEA Grapalat" w:cs="Sylfaen"/>
            <w:vertAlign w:val="superscript"/>
            <w:lang w:val="hy-AM"/>
          </w:rPr>
          <w:delText xml:space="preserve"> քարտուղարի էլ. փոստի հասցեն</w:delText>
        </w:r>
      </w:del>
    </w:p>
    <w:p w14:paraId="77558B3A" w14:textId="554A4F74" w:rsidR="000C0396" w:rsidRPr="000A5226" w:rsidRDefault="000A5226" w:rsidP="000A5226">
      <w:pPr>
        <w:pStyle w:val="aff3"/>
        <w:tabs>
          <w:tab w:val="left" w:pos="0"/>
        </w:tabs>
        <w:ind w:left="0"/>
        <w:mirrorIndents/>
        <w:jc w:val="both"/>
        <w:rPr>
          <w:del w:id="863" w:author="Հերմինե Գևորգյան" w:date="2026-02-26T23:44:00Z" w16du:dateUtc="2026-02-26T19:44:00Z"/>
          <w:rFonts w:ascii="GHEA Grapalat" w:eastAsia="Calibri" w:hAnsi="GHEA Grapalat"/>
          <w:color w:val="000000"/>
          <w:sz w:val="20"/>
          <w:szCs w:val="20"/>
          <w:lang w:val="hy-AM"/>
        </w:rPr>
      </w:pPr>
      <w:del w:id="864" w:author="Հերմինե Գևորգյան" w:date="2026-02-26T23:44:00Z" w16du:dateUtc="2026-02-26T19:44:00Z">
        <w:r>
          <w:rPr>
            <w:rFonts w:ascii="GHEA Grapalat" w:hAnsi="GHEA Grapalat"/>
            <w:color w:val="000000"/>
            <w:sz w:val="20"/>
            <w:szCs w:val="20"/>
            <w:lang w:val="hy-AM"/>
          </w:rPr>
          <w:delText xml:space="preserve"> էլեկտրոնային փոստի հասցեին։     </w:delText>
        </w:r>
        <w:r w:rsidR="00624D21" w:rsidRPr="00842CF6">
          <w:rPr>
            <w:rFonts w:ascii="GHEA Grapalat" w:hAnsi="GHEA Grapalat"/>
            <w:color w:val="000000"/>
            <w:sz w:val="20"/>
            <w:szCs w:val="20"/>
            <w:lang w:val="hy-AM"/>
          </w:rPr>
          <w:delText xml:space="preserve">   </w:delText>
        </w:r>
      </w:del>
    </w:p>
    <w:p w14:paraId="27CB34C5" w14:textId="7F9DB850" w:rsidR="000C0396" w:rsidRPr="00A91342" w:rsidRDefault="001557AE" w:rsidP="001557AE">
      <w:pPr>
        <w:pStyle w:val="af4"/>
        <w:shd w:val="clear" w:color="auto" w:fill="FFFFFF"/>
        <w:spacing w:before="0" w:beforeAutospacing="0" w:after="0" w:afterAutospacing="0"/>
        <w:ind w:firstLine="375"/>
        <w:rPr>
          <w:del w:id="865" w:author="Հերմինե Գևորգյան" w:date="2026-02-26T23:44:00Z" w16du:dateUtc="2026-02-26T19:44:00Z"/>
          <w:rFonts w:ascii="GHEA Grapalat" w:hAnsi="GHEA Grapalat"/>
          <w:color w:val="000000"/>
          <w:sz w:val="20"/>
          <w:szCs w:val="20"/>
          <w:lang w:val="hy-AM"/>
        </w:rPr>
      </w:pPr>
      <w:del w:id="866" w:author="Հերմինե Գևորգյան" w:date="2026-02-26T23:44:00Z" w16du:dateUtc="2026-02-26T19:44:00Z">
        <w:r w:rsidRPr="004605D7">
          <w:rPr>
            <w:rFonts w:ascii="GHEA Grapalat" w:hAnsi="GHEA Grapalat"/>
            <w:color w:val="000000"/>
            <w:sz w:val="20"/>
            <w:szCs w:val="20"/>
            <w:lang w:val="hy-AM"/>
          </w:rPr>
          <w:delText xml:space="preserve">6. Բենեֆիցիարը պահանջը ներկայացնում է երաշխիք տվող անձին գրավոր ձևով: Պահանջին կից ներկայացվում </w:delText>
        </w:r>
        <w:r w:rsidR="00A91342" w:rsidRPr="00A91342">
          <w:rPr>
            <w:rFonts w:ascii="GHEA Grapalat" w:hAnsi="GHEA Grapalat"/>
            <w:color w:val="000000"/>
            <w:sz w:val="20"/>
            <w:szCs w:val="20"/>
            <w:lang w:val="hy-AM"/>
          </w:rPr>
          <w:delText xml:space="preserve">է </w:delText>
        </w:r>
        <w:r w:rsidR="000C0396" w:rsidRPr="004605D7">
          <w:rPr>
            <w:rFonts w:ascii="GHEA Grapalat" w:hAnsi="GHEA Grapalat"/>
            <w:color w:val="000000"/>
            <w:sz w:val="20"/>
            <w:szCs w:val="20"/>
            <w:lang w:val="hy-AM"/>
          </w:rPr>
          <w:delText>հայտը մերժելու մասին գնահատող հանձնաժողովի նիստի արձանագրության պատճենը</w:delText>
        </w:r>
        <w:r w:rsidR="00A91342" w:rsidRPr="00A91342">
          <w:rPr>
            <w:rFonts w:ascii="GHEA Grapalat" w:hAnsi="GHEA Grapalat"/>
            <w:color w:val="000000"/>
            <w:sz w:val="20"/>
            <w:szCs w:val="20"/>
            <w:lang w:val="hy-AM"/>
          </w:rPr>
          <w:delText>:</w:delText>
        </w:r>
      </w:del>
    </w:p>
    <w:p w14:paraId="39B4376B" w14:textId="77777777" w:rsidR="009C370D" w:rsidRPr="004605D7" w:rsidRDefault="000C0396" w:rsidP="009C370D">
      <w:pPr>
        <w:pStyle w:val="af4"/>
        <w:shd w:val="clear" w:color="auto" w:fill="FFFFFF"/>
        <w:spacing w:before="0" w:beforeAutospacing="0" w:after="0" w:afterAutospacing="0"/>
        <w:ind w:firstLine="375"/>
        <w:jc w:val="both"/>
        <w:rPr>
          <w:del w:id="867" w:author="Հերմինե Գևորգյան" w:date="2026-02-26T23:44:00Z" w16du:dateUtc="2026-02-26T19:44:00Z"/>
          <w:rFonts w:ascii="GHEA Grapalat" w:hAnsi="GHEA Grapalat"/>
          <w:color w:val="000000"/>
          <w:sz w:val="20"/>
          <w:szCs w:val="20"/>
          <w:lang w:val="hy-AM"/>
        </w:rPr>
      </w:pPr>
      <w:del w:id="868" w:author="Հերմինե Գևորգյան" w:date="2026-02-26T23:44:00Z" w16du:dateUtc="2026-02-26T19:44:00Z">
        <w:r w:rsidRPr="004605D7">
          <w:rPr>
            <w:rFonts w:ascii="GHEA Grapalat" w:hAnsi="GHEA Grapalat"/>
            <w:color w:val="000000"/>
            <w:sz w:val="20"/>
            <w:szCs w:val="20"/>
            <w:lang w:val="hy-AM"/>
          </w:rPr>
          <w:delText>7. Երաշխիք տվող անձը բենեֆիցիարի կողմից ներկայացված պահանջը և կից փաստաթղթերը ստանալու</w:delText>
        </w:r>
        <w:r w:rsidR="00FC6796">
          <w:rPr>
            <w:rFonts w:ascii="GHEA Grapalat" w:hAnsi="GHEA Grapalat"/>
            <w:color w:val="000000"/>
            <w:sz w:val="20"/>
            <w:szCs w:val="20"/>
            <w:lang w:val="hy-AM"/>
          </w:rPr>
          <w:delText>ց</w:delText>
        </w:r>
        <w:r w:rsidRPr="004605D7">
          <w:rPr>
            <w:rFonts w:ascii="GHEA Grapalat" w:hAnsi="GHEA Grapalat"/>
            <w:color w:val="000000"/>
            <w:sz w:val="20"/>
            <w:szCs w:val="20"/>
            <w:lang w:val="hy-AM"/>
          </w:rPr>
          <w:delText xml:space="preserve"> հետո առավելագույնը հինգ աշխատանքային օրվա ընթացքում քննարկում է ներկայացված պահանջը և</w:delText>
        </w:r>
        <w:r w:rsidR="009C370D" w:rsidRPr="004605D7">
          <w:rPr>
            <w:rFonts w:ascii="GHEA Grapalat" w:hAnsi="GHEA Grapalat"/>
            <w:color w:val="000000"/>
            <w:sz w:val="20"/>
            <w:szCs w:val="20"/>
            <w:lang w:val="hy-AM"/>
          </w:rPr>
          <w:delText xml:space="preserve"> կից փաստաթղթերը՝ սույն երաշխիքի պայմաններին դրանց համապատասխանությունը պարզելու համար:</w:delText>
        </w:r>
      </w:del>
    </w:p>
    <w:p w14:paraId="51BED325" w14:textId="77777777" w:rsidR="001557AE" w:rsidRPr="004605D7" w:rsidRDefault="0061458A" w:rsidP="001557AE">
      <w:pPr>
        <w:pStyle w:val="af4"/>
        <w:shd w:val="clear" w:color="auto" w:fill="FFFFFF"/>
        <w:spacing w:before="0" w:beforeAutospacing="0" w:after="0" w:afterAutospacing="0"/>
        <w:ind w:firstLine="375"/>
        <w:rPr>
          <w:del w:id="869" w:author="Հերմինե Գևորգյան" w:date="2026-02-26T23:44:00Z" w16du:dateUtc="2026-02-26T19:44:00Z"/>
          <w:rFonts w:ascii="GHEA Grapalat" w:hAnsi="GHEA Grapalat"/>
          <w:color w:val="000000"/>
          <w:sz w:val="20"/>
          <w:szCs w:val="20"/>
          <w:lang w:val="hy-AM"/>
        </w:rPr>
      </w:pPr>
      <w:del w:id="870" w:author="Հերմինե Գևորգյան" w:date="2026-02-26T23:44:00Z" w16du:dateUtc="2026-02-26T19:44:00Z">
        <w:r w:rsidRPr="004605D7">
          <w:rPr>
            <w:rFonts w:ascii="GHEA Grapalat" w:hAnsi="GHEA Grapalat"/>
            <w:color w:val="000000"/>
            <w:sz w:val="20"/>
            <w:szCs w:val="20"/>
            <w:lang w:val="hy-AM"/>
          </w:rPr>
          <w:delText>8</w:delText>
        </w:r>
        <w:r w:rsidR="001557AE" w:rsidRPr="004605D7">
          <w:rPr>
            <w:rFonts w:ascii="GHEA Grapalat" w:hAnsi="GHEA Grapalat"/>
            <w:color w:val="000000"/>
            <w:sz w:val="20"/>
            <w:szCs w:val="20"/>
            <w:lang w:val="hy-AM"/>
          </w:rPr>
          <w:delText>. Երաշխիք տվող անձը մերժում է բենեֆիցիարի պահանջը, եթե`</w:delText>
        </w:r>
      </w:del>
    </w:p>
    <w:p w14:paraId="20B71307" w14:textId="77777777" w:rsidR="001557AE" w:rsidRPr="004605D7" w:rsidRDefault="001557AE" w:rsidP="009C370D">
      <w:pPr>
        <w:pStyle w:val="af4"/>
        <w:shd w:val="clear" w:color="auto" w:fill="FFFFFF"/>
        <w:spacing w:before="0" w:beforeAutospacing="0" w:after="0" w:afterAutospacing="0"/>
        <w:ind w:firstLine="375"/>
        <w:jc w:val="both"/>
        <w:rPr>
          <w:del w:id="871" w:author="Հերմինե Գևորգյան" w:date="2026-02-26T23:44:00Z" w16du:dateUtc="2026-02-26T19:44:00Z"/>
          <w:rFonts w:ascii="GHEA Grapalat" w:hAnsi="GHEA Grapalat"/>
          <w:color w:val="000000"/>
          <w:sz w:val="20"/>
          <w:szCs w:val="20"/>
          <w:lang w:val="hy-AM"/>
        </w:rPr>
      </w:pPr>
      <w:del w:id="872" w:author="Հերմինե Գևորգյան" w:date="2026-02-26T23:44:00Z" w16du:dateUtc="2026-02-26T19:44:00Z">
        <w:r w:rsidRPr="004605D7">
          <w:rPr>
            <w:rFonts w:ascii="GHEA Grapalat" w:hAnsi="GHEA Grapalat"/>
            <w:color w:val="000000"/>
            <w:sz w:val="20"/>
            <w:szCs w:val="20"/>
            <w:lang w:val="hy-AM"/>
          </w:rPr>
          <w:delText>1) պահանջը կամ կից փաստաթղթերը չեն համապատասխանում սույն երաշխիքի պայմաններին.</w:delText>
        </w:r>
      </w:del>
    </w:p>
    <w:p w14:paraId="2A61AC31" w14:textId="77777777" w:rsidR="001557AE" w:rsidRPr="004605D7" w:rsidRDefault="001557AE" w:rsidP="001557AE">
      <w:pPr>
        <w:pStyle w:val="af4"/>
        <w:shd w:val="clear" w:color="auto" w:fill="FFFFFF"/>
        <w:spacing w:before="0" w:beforeAutospacing="0" w:after="0" w:afterAutospacing="0"/>
        <w:ind w:firstLine="375"/>
        <w:rPr>
          <w:del w:id="873" w:author="Հերմինե Գևորգյան" w:date="2026-02-26T23:44:00Z" w16du:dateUtc="2026-02-26T19:44:00Z"/>
          <w:rFonts w:ascii="GHEA Grapalat" w:hAnsi="GHEA Grapalat"/>
          <w:color w:val="000000"/>
          <w:sz w:val="20"/>
          <w:szCs w:val="20"/>
          <w:lang w:val="hy-AM"/>
        </w:rPr>
      </w:pPr>
      <w:del w:id="874" w:author="Հերմինե Գևորգյան" w:date="2026-02-26T23:44:00Z" w16du:dateUtc="2026-02-26T19:44:00Z">
        <w:r w:rsidRPr="004605D7">
          <w:rPr>
            <w:rFonts w:ascii="GHEA Grapalat" w:hAnsi="GHEA Grapalat"/>
            <w:color w:val="000000"/>
            <w:sz w:val="20"/>
            <w:szCs w:val="20"/>
            <w:lang w:val="hy-AM"/>
          </w:rPr>
          <w:delText>2) պահանջը ներկայացվել է երաշխիքով սահմանված ժամկետի ավարտից հետո:</w:delText>
        </w:r>
      </w:del>
    </w:p>
    <w:p w14:paraId="00179392" w14:textId="77777777" w:rsidR="001557AE" w:rsidRPr="004605D7" w:rsidRDefault="0061458A" w:rsidP="009C370D">
      <w:pPr>
        <w:pStyle w:val="af4"/>
        <w:shd w:val="clear" w:color="auto" w:fill="FFFFFF"/>
        <w:spacing w:before="0" w:beforeAutospacing="0" w:after="0" w:afterAutospacing="0"/>
        <w:ind w:firstLine="375"/>
        <w:jc w:val="both"/>
        <w:rPr>
          <w:del w:id="875" w:author="Հերմինե Գևորգյան" w:date="2026-02-26T23:44:00Z" w16du:dateUtc="2026-02-26T19:44:00Z"/>
          <w:rFonts w:ascii="GHEA Grapalat" w:hAnsi="GHEA Grapalat"/>
          <w:color w:val="000000"/>
          <w:sz w:val="20"/>
          <w:szCs w:val="20"/>
          <w:lang w:val="hy-AM"/>
        </w:rPr>
      </w:pPr>
      <w:del w:id="876" w:author="Հերմինե Գևորգյան" w:date="2026-02-26T23:44:00Z" w16du:dateUtc="2026-02-26T19:44:00Z">
        <w:r w:rsidRPr="004605D7">
          <w:rPr>
            <w:rFonts w:ascii="GHEA Grapalat" w:hAnsi="GHEA Grapalat"/>
            <w:color w:val="000000"/>
            <w:sz w:val="20"/>
            <w:szCs w:val="20"/>
            <w:lang w:val="hy-AM"/>
          </w:rPr>
          <w:delText>9</w:delText>
        </w:r>
        <w:r w:rsidR="001557AE" w:rsidRPr="004605D7">
          <w:rPr>
            <w:rFonts w:ascii="GHEA Grapalat" w:hAnsi="GHEA Grapalat"/>
            <w:color w:val="000000"/>
            <w:sz w:val="20"/>
            <w:szCs w:val="20"/>
            <w:lang w:val="hy-AM"/>
          </w:rPr>
          <w:delTex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delText>
        </w:r>
      </w:del>
    </w:p>
    <w:p w14:paraId="2384EB42" w14:textId="77777777" w:rsidR="001557AE" w:rsidRPr="004605D7" w:rsidRDefault="001557AE" w:rsidP="009C370D">
      <w:pPr>
        <w:pStyle w:val="af4"/>
        <w:shd w:val="clear" w:color="auto" w:fill="FFFFFF"/>
        <w:spacing w:before="0" w:beforeAutospacing="0" w:after="0" w:afterAutospacing="0"/>
        <w:ind w:firstLine="375"/>
        <w:jc w:val="both"/>
        <w:rPr>
          <w:del w:id="877" w:author="Հերմինե Գևորգյան" w:date="2026-02-26T23:44:00Z" w16du:dateUtc="2026-02-26T19:44:00Z"/>
          <w:rFonts w:ascii="GHEA Grapalat" w:hAnsi="GHEA Grapalat"/>
          <w:color w:val="000000"/>
          <w:sz w:val="20"/>
          <w:szCs w:val="20"/>
          <w:lang w:val="hy-AM"/>
        </w:rPr>
      </w:pPr>
      <w:del w:id="878" w:author="Հերմինե Գևորգյան" w:date="2026-02-26T23:44:00Z" w16du:dateUtc="2026-02-26T19:44:00Z">
        <w:r w:rsidRPr="004605D7">
          <w:rPr>
            <w:rFonts w:ascii="GHEA Grapalat" w:hAnsi="GHEA Grapalat"/>
            <w:color w:val="000000"/>
            <w:sz w:val="20"/>
            <w:szCs w:val="20"/>
            <w:lang w:val="hy-AM"/>
          </w:rPr>
          <w:delText>1</w:delText>
        </w:r>
        <w:r w:rsidR="0061458A" w:rsidRPr="004605D7">
          <w:rPr>
            <w:rFonts w:ascii="GHEA Grapalat" w:hAnsi="GHEA Grapalat"/>
            <w:color w:val="000000"/>
            <w:sz w:val="20"/>
            <w:szCs w:val="20"/>
            <w:lang w:val="hy-AM"/>
          </w:rPr>
          <w:delText>0</w:delText>
        </w:r>
        <w:r w:rsidRPr="004605D7">
          <w:rPr>
            <w:rFonts w:ascii="GHEA Grapalat" w:hAnsi="GHEA Grapalat"/>
            <w:color w:val="000000"/>
            <w:sz w:val="20"/>
            <w:szCs w:val="20"/>
            <w:lang w:val="hy-AM"/>
          </w:rPr>
          <w:delText>. Սույն երաշխիքի նկատմամբ կիրառվում են Հայաստանի Հանրապետության քաղաքացիական օրենսգրքի համապատասխան դրույթները:</w:delText>
        </w:r>
      </w:del>
    </w:p>
    <w:p w14:paraId="3D4204B1" w14:textId="77777777" w:rsidR="001557AE" w:rsidRPr="004605D7" w:rsidRDefault="001557AE" w:rsidP="009C370D">
      <w:pPr>
        <w:pStyle w:val="af4"/>
        <w:shd w:val="clear" w:color="auto" w:fill="FFFFFF"/>
        <w:spacing w:before="0" w:beforeAutospacing="0" w:after="0" w:afterAutospacing="0"/>
        <w:ind w:firstLine="375"/>
        <w:jc w:val="both"/>
        <w:rPr>
          <w:del w:id="879" w:author="Հերմինե Գևորգյան" w:date="2026-02-26T23:44:00Z" w16du:dateUtc="2026-02-26T19:44:00Z"/>
          <w:rFonts w:ascii="GHEA Grapalat" w:hAnsi="GHEA Grapalat"/>
          <w:color w:val="000000"/>
          <w:sz w:val="20"/>
          <w:szCs w:val="20"/>
          <w:lang w:val="hy-AM"/>
        </w:rPr>
      </w:pPr>
      <w:del w:id="880" w:author="Հերմինե Գևորգյան" w:date="2026-02-26T23:44:00Z" w16du:dateUtc="2026-02-26T19:44:00Z">
        <w:r w:rsidRPr="004605D7">
          <w:rPr>
            <w:rFonts w:ascii="GHEA Grapalat" w:hAnsi="GHEA Grapalat"/>
            <w:color w:val="000000"/>
            <w:sz w:val="20"/>
            <w:szCs w:val="20"/>
            <w:lang w:val="hy-AM"/>
          </w:rPr>
          <w:delText>1</w:delText>
        </w:r>
        <w:r w:rsidR="0061458A" w:rsidRPr="004605D7">
          <w:rPr>
            <w:rFonts w:ascii="GHEA Grapalat" w:hAnsi="GHEA Grapalat"/>
            <w:color w:val="000000"/>
            <w:sz w:val="20"/>
            <w:szCs w:val="20"/>
            <w:lang w:val="hy-AM"/>
          </w:rPr>
          <w:delText>1</w:delText>
        </w:r>
        <w:r w:rsidRPr="004605D7">
          <w:rPr>
            <w:rFonts w:ascii="GHEA Grapalat" w:hAnsi="GHEA Grapalat"/>
            <w:color w:val="000000"/>
            <w:sz w:val="20"/>
            <w:szCs w:val="20"/>
            <w:lang w:val="hy-AM"/>
          </w:rPr>
          <w:delText>. Սույն երաշխիքի կապակցությամբ ծագող վեճերը ենթակա են լուծման Հայաստանի Հանրապետության օրենսդրությամբ սահմանված կարգով:</w:delText>
        </w:r>
      </w:del>
    </w:p>
    <w:p w14:paraId="28BAC6E1" w14:textId="77777777" w:rsidR="009C370D" w:rsidRPr="004605D7" w:rsidRDefault="009C370D" w:rsidP="009C370D">
      <w:pPr>
        <w:pStyle w:val="af4"/>
        <w:shd w:val="clear" w:color="auto" w:fill="FFFFFF"/>
        <w:spacing w:before="0" w:beforeAutospacing="0" w:after="0" w:afterAutospacing="0"/>
        <w:ind w:firstLine="375"/>
        <w:jc w:val="both"/>
        <w:rPr>
          <w:del w:id="881" w:author="Հերմինե Գևորգյան" w:date="2026-02-26T23:44:00Z" w16du:dateUtc="2026-02-26T19:44:00Z"/>
          <w:rFonts w:ascii="GHEA Grapalat" w:hAnsi="GHEA Grapalat"/>
          <w:color w:val="000000"/>
          <w:sz w:val="20"/>
          <w:szCs w:val="20"/>
          <w:lang w:val="hy-AM"/>
        </w:rPr>
      </w:pPr>
    </w:p>
    <w:p w14:paraId="206C71A5" w14:textId="77777777" w:rsidR="009C370D" w:rsidRPr="004605D7" w:rsidRDefault="009C370D" w:rsidP="009C370D">
      <w:pPr>
        <w:pStyle w:val="af4"/>
        <w:shd w:val="clear" w:color="auto" w:fill="FFFFFF"/>
        <w:spacing w:before="0" w:beforeAutospacing="0" w:after="0" w:afterAutospacing="0"/>
        <w:ind w:firstLine="375"/>
        <w:jc w:val="both"/>
        <w:rPr>
          <w:del w:id="882" w:author="Հերմինե Գևորգյան" w:date="2026-02-26T23:44:00Z" w16du:dateUtc="2026-02-26T19:44:00Z"/>
          <w:rFonts w:ascii="GHEA Grapalat" w:hAnsi="GHEA Grapalat"/>
          <w:color w:val="000000"/>
          <w:sz w:val="20"/>
          <w:szCs w:val="20"/>
          <w:u w:val="single"/>
          <w:lang w:val="hy-AM"/>
        </w:rPr>
      </w:pPr>
      <w:del w:id="883" w:author="Հերմինե Գևորգյան" w:date="2026-02-26T23:44:00Z" w16du:dateUtc="2026-02-26T19:44:00Z">
        <w:r w:rsidRPr="004605D7">
          <w:rPr>
            <w:rFonts w:ascii="GHEA Grapalat" w:hAnsi="GHEA Grapalat"/>
            <w:color w:val="000000"/>
            <w:sz w:val="20"/>
            <w:szCs w:val="20"/>
            <w:lang w:val="hy-AM"/>
          </w:rPr>
          <w:delText xml:space="preserve">Գործադիր </w:delText>
        </w:r>
        <w:r w:rsidR="0070371B" w:rsidRPr="004605D7">
          <w:rPr>
            <w:rFonts w:ascii="GHEA Grapalat" w:hAnsi="GHEA Grapalat"/>
            <w:color w:val="000000"/>
            <w:sz w:val="20"/>
            <w:szCs w:val="20"/>
            <w:lang w:val="hy-AM"/>
          </w:rPr>
          <w:delText xml:space="preserve">մարմնի ղեկավար </w:delText>
        </w:r>
        <w:r w:rsidRPr="004605D7">
          <w:rPr>
            <w:rFonts w:ascii="GHEA Grapalat" w:hAnsi="GHEA Grapalat"/>
            <w:color w:val="000000"/>
            <w:sz w:val="20"/>
            <w:szCs w:val="20"/>
            <w:lang w:val="hy-AM"/>
          </w:rPr>
          <w:delText xml:space="preserve"> </w:delTex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del>
    </w:p>
    <w:p w14:paraId="7B507A7D" w14:textId="77777777" w:rsidR="009C370D" w:rsidRPr="004605D7" w:rsidRDefault="009C370D" w:rsidP="009C370D">
      <w:pPr>
        <w:pStyle w:val="af4"/>
        <w:shd w:val="clear" w:color="auto" w:fill="FFFFFF"/>
        <w:spacing w:before="0" w:beforeAutospacing="0" w:after="0" w:afterAutospacing="0"/>
        <w:ind w:firstLine="375"/>
        <w:jc w:val="both"/>
        <w:rPr>
          <w:del w:id="884" w:author="Հերմինե Գևորգյան" w:date="2026-02-26T23:44:00Z" w16du:dateUtc="2026-02-26T19:44:00Z"/>
          <w:rFonts w:ascii="GHEA Grapalat" w:hAnsi="GHEA Grapalat"/>
          <w:color w:val="000000"/>
          <w:sz w:val="20"/>
          <w:szCs w:val="20"/>
          <w:lang w:val="hy-AM"/>
        </w:rPr>
      </w:pPr>
    </w:p>
    <w:p w14:paraId="59780C6A" w14:textId="77777777" w:rsidR="009C370D" w:rsidRPr="004605D7" w:rsidRDefault="009C370D" w:rsidP="009C370D">
      <w:pPr>
        <w:pStyle w:val="af4"/>
        <w:shd w:val="clear" w:color="auto" w:fill="FFFFFF"/>
        <w:spacing w:before="0" w:beforeAutospacing="0" w:after="0" w:afterAutospacing="0"/>
        <w:ind w:firstLine="375"/>
        <w:jc w:val="both"/>
        <w:rPr>
          <w:del w:id="885" w:author="Հերմինե Գևորգյան" w:date="2026-02-26T23:44:00Z" w16du:dateUtc="2026-02-26T19:44:00Z"/>
          <w:rFonts w:ascii="GHEA Grapalat" w:hAnsi="GHEA Grapalat"/>
          <w:color w:val="000000"/>
          <w:sz w:val="20"/>
          <w:szCs w:val="20"/>
          <w:lang w:val="hy-AM"/>
        </w:rPr>
      </w:pPr>
    </w:p>
    <w:p w14:paraId="6D8113D9" w14:textId="77777777" w:rsidR="009C370D" w:rsidRPr="004605D7" w:rsidRDefault="009C370D" w:rsidP="009C370D">
      <w:pPr>
        <w:pStyle w:val="af4"/>
        <w:shd w:val="clear" w:color="auto" w:fill="FFFFFF"/>
        <w:spacing w:before="0" w:beforeAutospacing="0" w:after="0" w:afterAutospacing="0"/>
        <w:ind w:firstLine="375"/>
        <w:jc w:val="both"/>
        <w:rPr>
          <w:del w:id="886" w:author="Հերմինե Գևորգյան" w:date="2026-02-26T23:44:00Z" w16du:dateUtc="2026-02-26T19:44:00Z"/>
          <w:rFonts w:ascii="GHEA Grapalat" w:hAnsi="GHEA Grapalat"/>
          <w:color w:val="000000"/>
          <w:sz w:val="20"/>
          <w:szCs w:val="20"/>
          <w:lang w:val="hy-AM"/>
        </w:rPr>
      </w:pPr>
      <w:del w:id="887" w:author="Հերմինե Գևորգյան" w:date="2026-02-26T23:44:00Z" w16du:dateUtc="2026-02-26T19:44:00Z">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del>
    </w:p>
    <w:p w14:paraId="0BE367C4" w14:textId="5C97550C" w:rsidR="009C370D" w:rsidRDefault="009C370D" w:rsidP="009C370D">
      <w:pPr>
        <w:pStyle w:val="af4"/>
        <w:shd w:val="clear" w:color="auto" w:fill="FFFFFF"/>
        <w:spacing w:before="0" w:beforeAutospacing="0" w:after="0" w:afterAutospacing="0"/>
        <w:rPr>
          <w:del w:id="888" w:author="Հերմինե Գևորգյան" w:date="2026-02-26T23:44:00Z" w16du:dateUtc="2026-02-26T19:44:00Z"/>
          <w:rFonts w:ascii="GHEA Grapalat" w:hAnsi="GHEA Grapalat" w:cs="Sylfaen"/>
          <w:vertAlign w:val="superscript"/>
          <w:lang w:val="hy-AM"/>
        </w:rPr>
      </w:pPr>
      <w:del w:id="889" w:author="Հերմինե Գևորգյան" w:date="2026-02-26T23:44:00Z" w16du:dateUtc="2026-02-26T19:44:00Z">
        <w:r w:rsidRPr="004605D7">
          <w:rPr>
            <w:rFonts w:ascii="GHEA Grapalat" w:hAnsi="GHEA Grapalat" w:cs="Sylfaen"/>
            <w:vertAlign w:val="superscript"/>
            <w:lang w:val="hy-AM"/>
          </w:rPr>
          <w:delText xml:space="preserve">                                                        </w:delText>
        </w:r>
        <w:r w:rsidRPr="00E6597C">
          <w:rPr>
            <w:rFonts w:ascii="GHEA Grapalat" w:hAnsi="GHEA Grapalat" w:cs="Sylfaen"/>
            <w:vertAlign w:val="superscript"/>
            <w:lang w:val="hy-AM"/>
          </w:rPr>
          <w:delText>ամիսը, ամսաթիվը, տարեթիվը</w:delText>
        </w:r>
      </w:del>
    </w:p>
    <w:p w14:paraId="5E9E3364" w14:textId="77777777" w:rsidR="00AB2DA5" w:rsidRDefault="00AB2DA5" w:rsidP="00AB2DA5">
      <w:pPr>
        <w:pStyle w:val="af2"/>
        <w:jc w:val="both"/>
        <w:rPr>
          <w:del w:id="890" w:author="Հերմինե Գևորգյան" w:date="2026-02-26T23:44:00Z" w16du:dateUtc="2026-02-26T19:44:00Z"/>
          <w:rFonts w:ascii="GHEA Grapalat" w:hAnsi="GHEA Grapalat"/>
          <w:i/>
          <w:sz w:val="16"/>
          <w:szCs w:val="16"/>
          <w:lang w:val="hy-AM"/>
        </w:rPr>
      </w:pPr>
    </w:p>
    <w:p w14:paraId="39ED9F7E" w14:textId="77777777" w:rsidR="00AB2DA5" w:rsidRDefault="00AB2DA5" w:rsidP="00AB2DA5">
      <w:pPr>
        <w:pStyle w:val="af2"/>
        <w:jc w:val="both"/>
        <w:rPr>
          <w:del w:id="891" w:author="Հերմինե Գևորգյան" w:date="2026-02-26T23:44:00Z" w16du:dateUtc="2026-02-26T19:44:00Z"/>
          <w:rFonts w:ascii="GHEA Grapalat" w:hAnsi="GHEA Grapalat"/>
          <w:i/>
          <w:sz w:val="16"/>
          <w:szCs w:val="16"/>
          <w:lang w:val="hy-AM"/>
        </w:rPr>
      </w:pPr>
    </w:p>
    <w:p w14:paraId="7EABDDD5" w14:textId="76266495" w:rsidR="00AB2DA5" w:rsidRPr="00F6523E" w:rsidRDefault="00AB2DA5" w:rsidP="00AB2DA5">
      <w:pPr>
        <w:pStyle w:val="af2"/>
        <w:jc w:val="both"/>
        <w:rPr>
          <w:del w:id="892" w:author="Հերմինե Գևորգյան" w:date="2026-02-26T23:44:00Z" w16du:dateUtc="2026-02-26T19:44:00Z"/>
          <w:rFonts w:ascii="GHEA Grapalat" w:hAnsi="GHEA Grapalat"/>
          <w:i/>
          <w:sz w:val="16"/>
          <w:szCs w:val="16"/>
          <w:lang w:val="hy-AM"/>
        </w:rPr>
      </w:pPr>
      <w:del w:id="893" w:author="Հերմինե Գևորգյան" w:date="2026-02-26T23:44:00Z" w16du:dateUtc="2026-02-26T19:44:00Z">
        <w:r w:rsidRPr="00F6523E">
          <w:rPr>
            <w:rFonts w:ascii="GHEA Grapalat" w:hAnsi="GHEA Grapalat"/>
            <w:i/>
            <w:sz w:val="16"/>
            <w:szCs w:val="16"/>
            <w:lang w:val="hy-AM"/>
          </w:rPr>
          <w:delText>*լրացվում</w:delText>
        </w:r>
        <w:r w:rsidRPr="00F6523E">
          <w:rPr>
            <w:rFonts w:ascii="GHEA Grapalat" w:hAnsi="GHEA Grapalat"/>
            <w:i/>
            <w:sz w:val="16"/>
            <w:szCs w:val="16"/>
            <w:lang w:val="af-ZA"/>
          </w:rPr>
          <w:delText xml:space="preserve"> </w:delText>
        </w:r>
        <w:r w:rsidRPr="00F6523E">
          <w:rPr>
            <w:rFonts w:ascii="GHEA Grapalat" w:hAnsi="GHEA Grapalat"/>
            <w:i/>
            <w:sz w:val="16"/>
            <w:szCs w:val="16"/>
            <w:lang w:val="hy-AM"/>
          </w:rPr>
          <w:delText>է</w:delText>
        </w:r>
        <w:r w:rsidRPr="00F6523E">
          <w:rPr>
            <w:rFonts w:ascii="GHEA Grapalat" w:hAnsi="GHEA Grapalat"/>
            <w:i/>
            <w:sz w:val="16"/>
            <w:szCs w:val="16"/>
            <w:lang w:val="af-ZA"/>
          </w:rPr>
          <w:delText xml:space="preserve"> </w:delText>
        </w:r>
        <w:r w:rsidRPr="00F6523E">
          <w:rPr>
            <w:rFonts w:ascii="GHEA Grapalat" w:hAnsi="GHEA Grapalat"/>
            <w:i/>
            <w:sz w:val="16"/>
            <w:szCs w:val="16"/>
            <w:lang w:val="hy-AM"/>
          </w:rPr>
          <w:delText>հանձնաժողովի</w:delText>
        </w:r>
        <w:r w:rsidRPr="00F6523E">
          <w:rPr>
            <w:rFonts w:ascii="GHEA Grapalat" w:hAnsi="GHEA Grapalat"/>
            <w:i/>
            <w:sz w:val="16"/>
            <w:szCs w:val="16"/>
            <w:lang w:val="af-ZA"/>
          </w:rPr>
          <w:delText xml:space="preserve"> </w:delText>
        </w:r>
        <w:r w:rsidRPr="00F6523E">
          <w:rPr>
            <w:rFonts w:ascii="GHEA Grapalat" w:hAnsi="GHEA Grapalat"/>
            <w:i/>
            <w:sz w:val="16"/>
            <w:szCs w:val="16"/>
            <w:lang w:val="hy-AM"/>
          </w:rPr>
          <w:delText>քարտուղարի</w:delText>
        </w:r>
        <w:r w:rsidRPr="00F6523E">
          <w:rPr>
            <w:rFonts w:ascii="GHEA Grapalat" w:hAnsi="GHEA Grapalat"/>
            <w:i/>
            <w:sz w:val="16"/>
            <w:szCs w:val="16"/>
            <w:lang w:val="af-ZA"/>
          </w:rPr>
          <w:delText xml:space="preserve"> </w:delText>
        </w:r>
        <w:r w:rsidRPr="00F6523E">
          <w:rPr>
            <w:rFonts w:ascii="GHEA Grapalat" w:hAnsi="GHEA Grapalat"/>
            <w:i/>
            <w:sz w:val="16"/>
            <w:szCs w:val="16"/>
            <w:lang w:val="hy-AM"/>
          </w:rPr>
          <w:delText>կողմից</w:delText>
        </w:r>
        <w:r w:rsidRPr="00F6523E">
          <w:rPr>
            <w:rFonts w:ascii="GHEA Grapalat" w:hAnsi="GHEA Grapalat"/>
            <w:i/>
            <w:sz w:val="16"/>
            <w:szCs w:val="16"/>
            <w:lang w:val="af-ZA"/>
          </w:rPr>
          <w:delText xml:space="preserve">` </w:delText>
        </w:r>
        <w:r w:rsidRPr="00F6523E">
          <w:rPr>
            <w:rFonts w:ascii="GHEA Grapalat" w:hAnsi="GHEA Grapalat"/>
            <w:i/>
            <w:sz w:val="16"/>
            <w:szCs w:val="16"/>
            <w:lang w:val="hy-AM"/>
          </w:rPr>
          <w:delText>մինչև</w:delText>
        </w:r>
        <w:r w:rsidRPr="00F6523E">
          <w:rPr>
            <w:rFonts w:ascii="GHEA Grapalat" w:hAnsi="GHEA Grapalat"/>
            <w:i/>
            <w:sz w:val="16"/>
            <w:szCs w:val="16"/>
            <w:lang w:val="af-ZA"/>
          </w:rPr>
          <w:delText xml:space="preserve"> </w:delText>
        </w:r>
        <w:r w:rsidRPr="00F6523E">
          <w:rPr>
            <w:rFonts w:ascii="GHEA Grapalat" w:hAnsi="GHEA Grapalat"/>
            <w:i/>
            <w:sz w:val="16"/>
            <w:szCs w:val="16"/>
            <w:lang w:val="hy-AM"/>
          </w:rPr>
          <w:delText>հրավերը</w:delText>
        </w:r>
        <w:r w:rsidRPr="00F6523E">
          <w:rPr>
            <w:rFonts w:ascii="GHEA Grapalat" w:hAnsi="GHEA Grapalat"/>
            <w:i/>
            <w:sz w:val="16"/>
            <w:szCs w:val="16"/>
            <w:lang w:val="af-ZA"/>
          </w:rPr>
          <w:delText xml:space="preserve"> </w:delText>
        </w:r>
        <w:r w:rsidRPr="00F6523E">
          <w:rPr>
            <w:rFonts w:ascii="GHEA Grapalat" w:hAnsi="GHEA Grapalat"/>
            <w:i/>
            <w:sz w:val="16"/>
            <w:szCs w:val="16"/>
            <w:lang w:val="hy-AM"/>
          </w:rPr>
          <w:delText>տեղեկագրում</w:delText>
        </w:r>
        <w:r w:rsidRPr="00F6523E">
          <w:rPr>
            <w:rFonts w:ascii="GHEA Grapalat" w:hAnsi="GHEA Grapalat"/>
            <w:i/>
            <w:sz w:val="16"/>
            <w:szCs w:val="16"/>
            <w:lang w:val="af-ZA"/>
          </w:rPr>
          <w:delText xml:space="preserve"> </w:delText>
        </w:r>
        <w:r w:rsidRPr="00F6523E">
          <w:rPr>
            <w:rFonts w:ascii="GHEA Grapalat" w:hAnsi="GHEA Grapalat"/>
            <w:i/>
            <w:sz w:val="16"/>
            <w:szCs w:val="16"/>
            <w:lang w:val="hy-AM"/>
          </w:rPr>
          <w:delText>հրապարակելը:</w:delText>
        </w:r>
      </w:del>
    </w:p>
    <w:p w14:paraId="34A69968" w14:textId="0A44CA0A" w:rsidR="00C82CF5" w:rsidRPr="00E6597C" w:rsidRDefault="00C82CF5" w:rsidP="00C82CF5">
      <w:pPr>
        <w:pStyle w:val="af4"/>
        <w:shd w:val="clear" w:color="auto" w:fill="FFFFFF"/>
        <w:spacing w:before="0" w:beforeAutospacing="0" w:after="0" w:afterAutospacing="0"/>
        <w:rPr>
          <w:del w:id="894" w:author="Հերմինե Գևորգյան" w:date="2026-02-26T23:44:00Z" w16du:dateUtc="2026-02-26T19:44:00Z"/>
          <w:rFonts w:ascii="GHEA Grapalat" w:hAnsi="GHEA Grapalat" w:cs="Sylfaen"/>
          <w:vertAlign w:val="superscript"/>
          <w:lang w:val="hy-AM"/>
        </w:rPr>
      </w:pPr>
      <w:del w:id="895" w:author="Հերմինե Գևորգյան" w:date="2026-02-26T23:44:00Z" w16du:dateUtc="2026-02-26T19:44:00Z">
        <w:r>
          <w:rPr>
            <w:rFonts w:ascii="GHEA Grapalat" w:hAnsi="GHEA Grapalat"/>
            <w:i/>
            <w:sz w:val="16"/>
            <w:szCs w:val="16"/>
            <w:lang w:val="hy-AM"/>
          </w:rPr>
          <w:delText xml:space="preserve">**Եթե </w:delText>
        </w:r>
        <w:r>
          <w:rPr>
            <w:rFonts w:ascii="GHEA Grapalat" w:hAnsi="GHEA Grapalat" w:cs="Sylfaen"/>
            <w:i/>
            <w:sz w:val="16"/>
            <w:szCs w:val="16"/>
            <w:lang w:val="hy-AM"/>
          </w:rPr>
          <w:delText>ընթացակարգը կազմակերպվում է “Գնումների մասին” ՀՀ օրենքի 15-րդ հոդվածի 6-րդ մասի  2-րդ կետի հիման վրա և գնման հայտով տվյալ ընթացակարգի շրջանակում գնվելիք աշխատանքների պլանավորված (կանխատեսվող) գնման ընդհանուր  գինը  գերազանցում է 25 մլն. ՀՀ դրամը, ապա  « իննսուն աշխատանքային օր» բառերը փոխարինվում են «մեկ հարյուր քսան աշխատանքային  օր» բառերով:</w:delText>
        </w:r>
      </w:del>
    </w:p>
    <w:p w14:paraId="2E108E77" w14:textId="77777777" w:rsidR="001557AE" w:rsidRPr="00E6597C" w:rsidRDefault="001557AE" w:rsidP="009C370D">
      <w:pPr>
        <w:pStyle w:val="31"/>
        <w:spacing w:line="240" w:lineRule="auto"/>
        <w:jc w:val="center"/>
        <w:rPr>
          <w:del w:id="896" w:author="Հերմինե Գևորգյան" w:date="2026-02-26T23:44:00Z" w16du:dateUtc="2026-02-26T19:44:00Z"/>
          <w:rFonts w:ascii="GHEA Grapalat" w:hAnsi="GHEA Grapalat" w:cs="Arial"/>
          <w:b/>
          <w:lang w:val="hy-AM"/>
        </w:rPr>
      </w:pPr>
    </w:p>
    <w:p w14:paraId="4C3630EA" w14:textId="77777777" w:rsidR="00B2572B" w:rsidRPr="00E6597C" w:rsidRDefault="00B2572B" w:rsidP="00ED36CA">
      <w:pPr>
        <w:pStyle w:val="31"/>
        <w:spacing w:line="240" w:lineRule="auto"/>
        <w:jc w:val="right"/>
        <w:rPr>
          <w:del w:id="897" w:author="Հերմինե Գևորգյան" w:date="2026-02-26T23:44:00Z" w16du:dateUtc="2026-02-26T19:44:00Z"/>
          <w:rFonts w:ascii="GHEA Grapalat" w:hAnsi="GHEA Grapalat"/>
          <w:szCs w:val="24"/>
          <w:lang w:val="hy-AM"/>
        </w:rPr>
      </w:pPr>
    </w:p>
    <w:p w14:paraId="55FF5800" w14:textId="77777777" w:rsidR="009C370D" w:rsidRPr="004605D7" w:rsidRDefault="009C370D" w:rsidP="009C370D">
      <w:pPr>
        <w:pStyle w:val="31"/>
        <w:spacing w:line="240" w:lineRule="auto"/>
        <w:jc w:val="right"/>
        <w:rPr>
          <w:del w:id="898" w:author="Հերմինե Գևորգյան" w:date="2026-02-26T23:44:00Z" w16du:dateUtc="2026-02-26T19:44:00Z"/>
          <w:rFonts w:ascii="GHEA Grapalat" w:hAnsi="GHEA Grapalat" w:cs="Arial"/>
          <w:b/>
          <w:lang w:val="hy-AM"/>
        </w:rPr>
      </w:pPr>
      <w:del w:id="899" w:author="Հերմինե Գևորգյան" w:date="2026-02-26T23:44:00Z" w16du:dateUtc="2026-02-26T19:44:00Z">
        <w:r w:rsidRPr="00E6597C">
          <w:rPr>
            <w:rFonts w:ascii="GHEA Grapalat" w:hAnsi="GHEA Grapalat"/>
            <w:b/>
            <w:lang w:val="hy-AM"/>
          </w:rPr>
          <w:br w:type="page"/>
        </w:r>
        <w:r w:rsidRPr="00E6597C">
          <w:rPr>
            <w:rFonts w:ascii="GHEA Grapalat" w:hAnsi="GHEA Grapalat" w:cs="Sylfaen"/>
            <w:b/>
            <w:lang w:val="hy-AM"/>
          </w:rPr>
          <w:delText>Հավելված</w:delText>
        </w:r>
        <w:r w:rsidRPr="00E6597C">
          <w:rPr>
            <w:rFonts w:ascii="GHEA Grapalat" w:hAnsi="GHEA Grapalat" w:cs="Arial"/>
            <w:b/>
            <w:lang w:val="hy-AM"/>
          </w:rPr>
          <w:delText xml:space="preserve"> </w:delText>
        </w:r>
        <w:r w:rsidRPr="004605D7">
          <w:rPr>
            <w:rFonts w:ascii="GHEA Grapalat" w:hAnsi="GHEA Grapalat" w:cs="Arial"/>
            <w:b/>
            <w:lang w:val="hy-AM"/>
          </w:rPr>
          <w:delText>4</w:delText>
        </w:r>
      </w:del>
    </w:p>
    <w:p w14:paraId="3FDFCD6B" w14:textId="77777777" w:rsidR="009C370D" w:rsidRPr="00E6597C" w:rsidRDefault="009C370D" w:rsidP="009C370D">
      <w:pPr>
        <w:pStyle w:val="31"/>
        <w:spacing w:line="240" w:lineRule="auto"/>
        <w:jc w:val="right"/>
        <w:rPr>
          <w:del w:id="900" w:author="Հերմինե Գևորգյան" w:date="2026-02-26T23:44:00Z" w16du:dateUtc="2026-02-26T19:44:00Z"/>
          <w:rFonts w:ascii="GHEA Grapalat" w:hAnsi="GHEA Grapalat" w:cs="Arial"/>
          <w:b/>
          <w:lang w:val="hy-AM"/>
        </w:rPr>
      </w:pPr>
      <w:del w:id="901" w:author="Հերմինե Գևորգյան" w:date="2026-02-26T23:44:00Z" w16du:dateUtc="2026-02-26T19:44:00Z">
        <w:r w:rsidRPr="00E6597C">
          <w:rPr>
            <w:rFonts w:ascii="GHEA Grapalat" w:hAnsi="GHEA Grapalat"/>
            <w:sz w:val="24"/>
            <w:szCs w:val="24"/>
            <w:lang w:val="hy-AM"/>
          </w:rPr>
          <w:delText>«</w:delText>
        </w:r>
        <w:r w:rsidRPr="00E6597C">
          <w:rPr>
            <w:rFonts w:ascii="GHEA Grapalat" w:hAnsi="GHEA Grapalat"/>
            <w:b/>
            <w:lang w:val="hy-AM"/>
          </w:rPr>
          <w:delText>---</w:delText>
        </w:r>
        <w:r w:rsidRPr="00E6597C">
          <w:rPr>
            <w:rFonts w:ascii="GHEA Grapalat" w:hAnsi="GHEA Grapalat" w:cs="Sylfaen"/>
            <w:b/>
            <w:lang w:val="hy-AM"/>
          </w:rPr>
          <w:delText>ԲՄԱ</w:delText>
        </w:r>
        <w:r w:rsidR="0050401E" w:rsidRPr="004605D7">
          <w:rPr>
            <w:rFonts w:ascii="GHEA Grapalat" w:hAnsi="GHEA Grapalat" w:cs="Sylfaen"/>
            <w:b/>
            <w:lang w:val="hy-AM"/>
          </w:rPr>
          <w:delText>Շ</w:delText>
        </w:r>
        <w:r w:rsidRPr="00E6597C">
          <w:rPr>
            <w:rFonts w:ascii="GHEA Grapalat" w:hAnsi="GHEA Grapalat" w:cs="Sylfaen"/>
            <w:b/>
            <w:lang w:val="hy-AM"/>
          </w:rPr>
          <w:delText>ՁԲ</w:delText>
        </w:r>
        <w:r w:rsidRPr="00E6597C">
          <w:rPr>
            <w:rFonts w:ascii="GHEA Grapalat" w:hAnsi="GHEA Grapalat" w:cs="Arial"/>
            <w:b/>
            <w:lang w:val="hy-AM"/>
          </w:rPr>
          <w:delText>---/---</w:delText>
        </w:r>
        <w:r w:rsidRPr="00E6597C">
          <w:rPr>
            <w:rFonts w:ascii="GHEA Grapalat" w:hAnsi="GHEA Grapalat"/>
            <w:sz w:val="24"/>
            <w:szCs w:val="24"/>
            <w:lang w:val="hy-AM"/>
          </w:rPr>
          <w:delText>»</w:delText>
        </w:r>
        <w:r w:rsidRPr="00E6597C">
          <w:rPr>
            <w:rFonts w:ascii="GHEA Grapalat" w:hAnsi="GHEA Grapalat" w:cs="Sylfaen"/>
            <w:b/>
            <w:lang w:val="es-ES"/>
          </w:rPr>
          <w:delText>*</w:delText>
        </w:r>
        <w:r w:rsidRPr="00E6597C">
          <w:rPr>
            <w:rFonts w:ascii="GHEA Grapalat" w:hAnsi="GHEA Grapalat"/>
            <w:b/>
            <w:lang w:val="hy-AM"/>
          </w:rPr>
          <w:delText xml:space="preserve">  </w:delText>
        </w:r>
        <w:r w:rsidRPr="00E6597C">
          <w:rPr>
            <w:rFonts w:ascii="GHEA Grapalat" w:hAnsi="GHEA Grapalat" w:cs="Sylfaen"/>
            <w:b/>
            <w:lang w:val="hy-AM"/>
          </w:rPr>
          <w:delText>ծածկագրով</w:delText>
        </w:r>
      </w:del>
    </w:p>
    <w:p w14:paraId="07D85E69" w14:textId="77777777" w:rsidR="009C370D" w:rsidRPr="00E6597C" w:rsidRDefault="009C370D" w:rsidP="009C370D">
      <w:pPr>
        <w:pStyle w:val="31"/>
        <w:spacing w:line="240" w:lineRule="auto"/>
        <w:jc w:val="right"/>
        <w:rPr>
          <w:del w:id="902" w:author="Հերմինե Գևորգյան" w:date="2026-02-26T23:44:00Z" w16du:dateUtc="2026-02-26T19:44:00Z"/>
          <w:rFonts w:ascii="GHEA Grapalat" w:hAnsi="GHEA Grapalat"/>
          <w:szCs w:val="24"/>
          <w:lang w:val="hy-AM"/>
        </w:rPr>
      </w:pPr>
      <w:del w:id="903" w:author="Հերմինե Գևորգյան" w:date="2026-02-26T23:44:00Z" w16du:dateUtc="2026-02-26T19:44:00Z">
        <w:r w:rsidRPr="00E6597C">
          <w:rPr>
            <w:rFonts w:ascii="GHEA Grapalat" w:hAnsi="GHEA Grapalat" w:cs="Sylfaen"/>
            <w:b/>
            <w:lang w:val="hy-AM"/>
          </w:rPr>
          <w:delText>բաց</w:delText>
        </w:r>
        <w:r w:rsidRPr="00E6597C">
          <w:rPr>
            <w:rFonts w:ascii="GHEA Grapalat" w:hAnsi="GHEA Grapalat" w:cs="Arial"/>
            <w:b/>
            <w:lang w:val="hy-AM"/>
          </w:rPr>
          <w:delText xml:space="preserve"> մրցույթի </w:delText>
        </w:r>
        <w:r w:rsidRPr="00E6597C">
          <w:rPr>
            <w:rFonts w:ascii="GHEA Grapalat" w:hAnsi="GHEA Grapalat" w:cs="Sylfaen"/>
            <w:b/>
            <w:lang w:val="hy-AM"/>
          </w:rPr>
          <w:delText>հրավերի</w:delText>
        </w:r>
      </w:del>
    </w:p>
    <w:p w14:paraId="12AAA223" w14:textId="77777777" w:rsidR="00091EBC" w:rsidRPr="004605D7" w:rsidRDefault="00091EBC" w:rsidP="00091EBC">
      <w:pPr>
        <w:pStyle w:val="af4"/>
        <w:shd w:val="clear" w:color="auto" w:fill="FFFFFF"/>
        <w:spacing w:before="0" w:beforeAutospacing="0" w:after="0" w:afterAutospacing="0"/>
        <w:ind w:firstLine="375"/>
        <w:jc w:val="center"/>
        <w:rPr>
          <w:del w:id="904" w:author="Հերմինե Գևորգյան" w:date="2026-02-26T23:44:00Z" w16du:dateUtc="2026-02-26T19:44:00Z"/>
          <w:rStyle w:val="af5"/>
          <w:rFonts w:ascii="GHEA Grapalat" w:hAnsi="GHEA Grapalat"/>
          <w:color w:val="000000"/>
          <w:sz w:val="20"/>
          <w:szCs w:val="20"/>
          <w:lang w:val="hy-AM"/>
        </w:rPr>
      </w:pPr>
      <w:del w:id="905" w:author="Հերմինե Գևորգյան" w:date="2026-02-26T23:44:00Z" w16du:dateUtc="2026-02-26T19:44:00Z">
        <w:r w:rsidRPr="004605D7">
          <w:rPr>
            <w:rStyle w:val="af5"/>
            <w:rFonts w:ascii="GHEA Grapalat" w:hAnsi="GHEA Grapalat"/>
            <w:color w:val="000000"/>
            <w:sz w:val="20"/>
            <w:szCs w:val="20"/>
            <w:lang w:val="hy-AM"/>
          </w:rPr>
          <w:delText>ԵՐԱՇԽԻՔ N __________</w:delText>
        </w:r>
      </w:del>
    </w:p>
    <w:p w14:paraId="371AD0D6" w14:textId="77777777" w:rsidR="007A5E2D" w:rsidRPr="004605D7" w:rsidRDefault="007A5E2D" w:rsidP="00091EBC">
      <w:pPr>
        <w:pStyle w:val="af4"/>
        <w:shd w:val="clear" w:color="auto" w:fill="FFFFFF"/>
        <w:spacing w:before="0" w:beforeAutospacing="0" w:after="0" w:afterAutospacing="0"/>
        <w:ind w:firstLine="375"/>
        <w:jc w:val="center"/>
        <w:rPr>
          <w:del w:id="906" w:author="Հերմինե Գևորգյան" w:date="2026-02-26T23:44:00Z" w16du:dateUtc="2026-02-26T19:44:00Z"/>
          <w:rStyle w:val="af5"/>
          <w:rFonts w:ascii="GHEA Grapalat" w:hAnsi="GHEA Grapalat"/>
          <w:color w:val="000000"/>
          <w:sz w:val="20"/>
          <w:szCs w:val="20"/>
          <w:lang w:val="hy-AM"/>
        </w:rPr>
      </w:pPr>
      <w:del w:id="907" w:author="Հերմինե Գևորգյան" w:date="2026-02-26T23:44:00Z" w16du:dateUtc="2026-02-26T19:44:00Z">
        <w:r w:rsidRPr="004605D7">
          <w:rPr>
            <w:rStyle w:val="af5"/>
            <w:rFonts w:ascii="GHEA Grapalat" w:hAnsi="GHEA Grapalat"/>
            <w:color w:val="000000"/>
            <w:sz w:val="20"/>
            <w:szCs w:val="20"/>
            <w:lang w:val="hy-AM"/>
          </w:rPr>
          <w:delText>(որակավորման ապահովում)</w:delText>
        </w:r>
      </w:del>
    </w:p>
    <w:p w14:paraId="1ACA7D75" w14:textId="77777777" w:rsidR="00091EBC" w:rsidRPr="004605D7" w:rsidRDefault="00091EBC" w:rsidP="00091EBC">
      <w:pPr>
        <w:pStyle w:val="af4"/>
        <w:shd w:val="clear" w:color="auto" w:fill="FFFFFF"/>
        <w:spacing w:before="0" w:beforeAutospacing="0" w:after="0" w:afterAutospacing="0"/>
        <w:ind w:firstLine="375"/>
        <w:rPr>
          <w:del w:id="908" w:author="Հերմինե Գևորգյան" w:date="2026-02-26T23:44:00Z" w16du:dateUtc="2026-02-26T19:44:00Z"/>
          <w:rStyle w:val="af5"/>
          <w:lang w:val="hy-AM"/>
        </w:rPr>
      </w:pPr>
    </w:p>
    <w:p w14:paraId="653BB191" w14:textId="77777777" w:rsidR="00091EBC" w:rsidRPr="004605D7" w:rsidRDefault="00091EBC" w:rsidP="00091EBC">
      <w:pPr>
        <w:pStyle w:val="af4"/>
        <w:shd w:val="clear" w:color="auto" w:fill="FFFFFF"/>
        <w:spacing w:before="0" w:beforeAutospacing="0" w:after="0" w:afterAutospacing="0"/>
        <w:ind w:firstLine="375"/>
        <w:rPr>
          <w:del w:id="909" w:author="Հերմինե Գևորգյան" w:date="2026-02-26T23:44:00Z" w16du:dateUtc="2026-02-26T19:44:00Z"/>
          <w:rStyle w:val="af5"/>
          <w:rFonts w:ascii="GHEA Grapalat" w:hAnsi="GHEA Grapalat"/>
          <w:b w:val="0"/>
          <w:bCs w:val="0"/>
          <w:sz w:val="20"/>
          <w:szCs w:val="20"/>
          <w:u w:val="single"/>
          <w:lang w:val="hy-AM"/>
        </w:rPr>
      </w:pPr>
      <w:del w:id="910" w:author="Հերմինե Գևորգյան" w:date="2026-02-26T23:44:00Z" w16du:dateUtc="2026-02-26T19:44:00Z">
        <w:r w:rsidRPr="004605D7">
          <w:rPr>
            <w:rStyle w:val="af5"/>
            <w:rFonts w:ascii="GHEA Grapalat" w:hAnsi="GHEA Grapalat"/>
            <w:b w:val="0"/>
            <w:bCs w:val="0"/>
            <w:sz w:val="20"/>
            <w:szCs w:val="20"/>
            <w:lang w:val="hy-AM"/>
          </w:rPr>
          <w:tab/>
          <w:delText xml:space="preserve">1.Սույն երաշխիքը (այսուհետ՝ երաշխիք) հանդիսանում է </w:delTex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del>
    </w:p>
    <w:p w14:paraId="3E17ED21" w14:textId="77777777" w:rsidR="00091EBC" w:rsidRPr="004605D7" w:rsidRDefault="00091EBC" w:rsidP="00091EBC">
      <w:pPr>
        <w:pStyle w:val="af4"/>
        <w:shd w:val="clear" w:color="auto" w:fill="FFFFFF"/>
        <w:spacing w:before="0" w:beforeAutospacing="0" w:after="0" w:afterAutospacing="0"/>
        <w:ind w:left="5664" w:firstLine="708"/>
        <w:rPr>
          <w:del w:id="911" w:author="Հերմինե Գևորգյան" w:date="2026-02-26T23:44:00Z" w16du:dateUtc="2026-02-26T19:44:00Z"/>
          <w:rStyle w:val="af5"/>
          <w:lang w:val="hy-AM"/>
        </w:rPr>
      </w:pPr>
      <w:del w:id="912" w:author="Հերմինե Գևորգյան" w:date="2026-02-26T23:44:00Z" w16du:dateUtc="2026-02-26T19:44:00Z">
        <w:r w:rsidRPr="004605D7">
          <w:rPr>
            <w:rFonts w:ascii="GHEA Grapalat" w:hAnsi="GHEA Grapalat" w:cs="Sylfaen"/>
            <w:vertAlign w:val="superscript"/>
            <w:lang w:val="hy-AM"/>
          </w:rPr>
          <w:delText xml:space="preserve">          պատվիրատուի անվանումը</w:delText>
        </w:r>
      </w:del>
    </w:p>
    <w:p w14:paraId="36F0E295" w14:textId="77777777" w:rsidR="00091EBC" w:rsidRPr="00E6597C" w:rsidRDefault="00091EBC" w:rsidP="006E4901">
      <w:pPr>
        <w:pStyle w:val="af4"/>
        <w:shd w:val="clear" w:color="auto" w:fill="FFFFFF"/>
        <w:spacing w:before="0" w:beforeAutospacing="0" w:after="0" w:afterAutospacing="0"/>
        <w:rPr>
          <w:del w:id="913" w:author="Հերմինե Գևորգյան" w:date="2026-02-26T23:44:00Z" w16du:dateUtc="2026-02-26T19:44:00Z"/>
          <w:rFonts w:ascii="GHEA Grapalat" w:hAnsi="GHEA Grapalat" w:cs="Sylfaen"/>
          <w:vertAlign w:val="superscript"/>
          <w:lang w:val="hy-AM"/>
        </w:rPr>
      </w:pPr>
      <w:del w:id="914" w:author="Հերմինե Գևորգյան" w:date="2026-02-26T23:44:00Z" w16du:dateUtc="2026-02-26T19:44:00Z">
        <w:r w:rsidRPr="004605D7">
          <w:rPr>
            <w:rStyle w:val="af5"/>
            <w:rFonts w:ascii="GHEA Grapalat" w:hAnsi="GHEA Grapalat"/>
            <w:b w:val="0"/>
            <w:bCs w:val="0"/>
            <w:sz w:val="20"/>
            <w:szCs w:val="20"/>
            <w:lang w:val="hy-AM"/>
          </w:rPr>
          <w:delText xml:space="preserve">(այսուհետ՝ բենեֆիցիար) կողմից </w:delTex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delText xml:space="preserve"> ծածկագրով կազմակերպված</w:delText>
        </w:r>
        <w:r w:rsidRPr="004605D7">
          <w:rPr>
            <w:rFonts w:cs="Sylfaen"/>
            <w:vertAlign w:val="superscript"/>
            <w:lang w:val="hy-AM"/>
          </w:rPr>
          <w:delText xml:space="preserve">                       </w:delText>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E6597C">
          <w:rPr>
            <w:rFonts w:ascii="GHEA Grapalat" w:hAnsi="GHEA Grapalat" w:cs="Sylfaen"/>
            <w:vertAlign w:val="superscript"/>
            <w:lang w:val="hy-AM"/>
          </w:rPr>
          <w:delText xml:space="preserve">ընթացակարգի ծածկագիրը </w:delText>
        </w:r>
      </w:del>
    </w:p>
    <w:p w14:paraId="52312E91" w14:textId="77777777" w:rsidR="00F27778" w:rsidRPr="004605D7" w:rsidRDefault="00091EBC" w:rsidP="006E4901">
      <w:pPr>
        <w:pStyle w:val="af4"/>
        <w:shd w:val="clear" w:color="auto" w:fill="FFFFFF"/>
        <w:spacing w:before="0" w:beforeAutospacing="0" w:after="0" w:afterAutospacing="0"/>
        <w:rPr>
          <w:del w:id="915" w:author="Հերմինե Գևորգյան" w:date="2026-02-26T23:44:00Z" w16du:dateUtc="2026-02-26T19:44:00Z"/>
          <w:rStyle w:val="af5"/>
          <w:rFonts w:ascii="GHEA Grapalat" w:hAnsi="GHEA Grapalat"/>
          <w:b w:val="0"/>
          <w:bCs w:val="0"/>
          <w:sz w:val="20"/>
          <w:szCs w:val="20"/>
          <w:lang w:val="hy-AM"/>
        </w:rPr>
      </w:pPr>
      <w:del w:id="916" w:author="Հերմինե Գևորգյան" w:date="2026-02-26T23:44:00Z" w16du:dateUtc="2026-02-26T19:44:00Z">
        <w:r w:rsidRPr="004605D7">
          <w:rPr>
            <w:rStyle w:val="af5"/>
            <w:rFonts w:ascii="GHEA Grapalat" w:hAnsi="GHEA Grapalat"/>
            <w:b w:val="0"/>
            <w:bCs w:val="0"/>
            <w:sz w:val="20"/>
            <w:szCs w:val="20"/>
            <w:lang w:val="hy-AM"/>
          </w:rPr>
          <w:delText>գնման ընթացակարգի</w:delText>
        </w:r>
        <w:r w:rsidR="00F27778" w:rsidRPr="004605D7">
          <w:rPr>
            <w:rStyle w:val="af5"/>
            <w:rFonts w:ascii="GHEA Grapalat" w:hAnsi="GHEA Grapalat"/>
            <w:b w:val="0"/>
            <w:bCs w:val="0"/>
            <w:sz w:val="20"/>
            <w:szCs w:val="20"/>
            <w:lang w:val="hy-AM"/>
          </w:rPr>
          <w:delText xml:space="preserve"> արդյունքում</w:delText>
        </w:r>
        <w:r w:rsidRPr="004605D7">
          <w:rPr>
            <w:rStyle w:val="af5"/>
            <w:rFonts w:ascii="GHEA Grapalat" w:hAnsi="GHEA Grapalat"/>
            <w:b w:val="0"/>
            <w:bCs w:val="0"/>
            <w:sz w:val="20"/>
            <w:szCs w:val="20"/>
            <w:lang w:val="hy-AM"/>
          </w:rPr>
          <w:delText xml:space="preserve"> </w:delTex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00F27778"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delText xml:space="preserve"> </w:delText>
        </w:r>
      </w:del>
    </w:p>
    <w:p w14:paraId="43D4529B" w14:textId="77777777" w:rsidR="00F27778" w:rsidRPr="00E6597C" w:rsidRDefault="00F27778" w:rsidP="00091EBC">
      <w:pPr>
        <w:pStyle w:val="af4"/>
        <w:shd w:val="clear" w:color="auto" w:fill="FFFFFF"/>
        <w:spacing w:before="0" w:beforeAutospacing="0" w:after="0" w:afterAutospacing="0"/>
        <w:ind w:firstLine="375"/>
        <w:rPr>
          <w:del w:id="917" w:author="Հերմինե Գևորգյան" w:date="2026-02-26T23:44:00Z" w16du:dateUtc="2026-02-26T19:44:00Z"/>
          <w:rFonts w:cs="Sylfaen"/>
          <w:vertAlign w:val="superscript"/>
          <w:lang w:val="hy-AM"/>
        </w:rPr>
      </w:pPr>
      <w:del w:id="918" w:author="Հերմինե Գևորգյան" w:date="2026-02-26T23:44:00Z" w16du:dateUtc="2026-02-26T19:44:00Z">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E6597C">
          <w:rPr>
            <w:rFonts w:ascii="GHEA Grapalat" w:hAnsi="GHEA Grapalat" w:cs="Sylfaen"/>
            <w:vertAlign w:val="superscript"/>
            <w:lang w:val="hy-AM"/>
          </w:rPr>
          <w:delText>ընտրված մասնակցի անվանումը</w:delText>
        </w:r>
      </w:del>
    </w:p>
    <w:p w14:paraId="4371EDA8" w14:textId="0801A493" w:rsidR="00F27778" w:rsidRPr="004605D7" w:rsidRDefault="00091EBC" w:rsidP="006E4901">
      <w:pPr>
        <w:pStyle w:val="af4"/>
        <w:shd w:val="clear" w:color="auto" w:fill="FFFFFF"/>
        <w:spacing w:before="0" w:beforeAutospacing="0" w:after="0" w:afterAutospacing="0"/>
        <w:rPr>
          <w:del w:id="919" w:author="Հերմինե Գևորգյան" w:date="2026-02-26T23:44:00Z" w16du:dateUtc="2026-02-26T19:44:00Z"/>
          <w:rStyle w:val="af5"/>
          <w:rFonts w:ascii="GHEA Grapalat" w:hAnsi="GHEA Grapalat"/>
          <w:b w:val="0"/>
          <w:bCs w:val="0"/>
          <w:sz w:val="20"/>
          <w:szCs w:val="20"/>
          <w:lang w:val="hy-AM"/>
        </w:rPr>
      </w:pPr>
      <w:del w:id="920" w:author="Հերմինե Գևորգյան" w:date="2026-02-26T23:44:00Z" w16du:dateUtc="2026-02-26T19:44:00Z">
        <w:r w:rsidRPr="004605D7">
          <w:rPr>
            <w:rStyle w:val="af5"/>
            <w:rFonts w:ascii="GHEA Grapalat" w:hAnsi="GHEA Grapalat"/>
            <w:b w:val="0"/>
            <w:bCs w:val="0"/>
            <w:sz w:val="20"/>
            <w:szCs w:val="20"/>
            <w:lang w:val="hy-AM"/>
          </w:rPr>
          <w:delText>(այսուհետ՝ պրի</w:delText>
        </w:r>
        <w:r w:rsidR="0034164E">
          <w:rPr>
            <w:rStyle w:val="af5"/>
            <w:rFonts w:ascii="GHEA Grapalat" w:hAnsi="GHEA Grapalat"/>
            <w:b w:val="0"/>
            <w:bCs w:val="0"/>
            <w:sz w:val="20"/>
            <w:szCs w:val="20"/>
            <w:lang w:val="hy-AM"/>
          </w:rPr>
          <w:delText>ն</w:delText>
        </w:r>
        <w:r w:rsidRPr="004605D7">
          <w:rPr>
            <w:rStyle w:val="af5"/>
            <w:rFonts w:ascii="GHEA Grapalat" w:hAnsi="GHEA Grapalat"/>
            <w:b w:val="0"/>
            <w:bCs w:val="0"/>
            <w:sz w:val="20"/>
            <w:szCs w:val="20"/>
            <w:lang w:val="hy-AM"/>
          </w:rPr>
          <w:delText xml:space="preserve">ցիպալ) </w:delText>
        </w:r>
        <w:r w:rsidR="00F27778" w:rsidRPr="004605D7">
          <w:rPr>
            <w:rStyle w:val="af5"/>
            <w:rFonts w:ascii="GHEA Grapalat" w:hAnsi="GHEA Grapalat"/>
            <w:b w:val="0"/>
            <w:bCs w:val="0"/>
            <w:sz w:val="20"/>
            <w:szCs w:val="20"/>
            <w:lang w:val="hy-AM"/>
          </w:rPr>
          <w:delText xml:space="preserve">կողմից կնքվելիք </w:delText>
        </w:r>
        <w:r w:rsidR="007A5E2D" w:rsidRPr="004605D7">
          <w:rPr>
            <w:rStyle w:val="af5"/>
            <w:rFonts w:ascii="GHEA Grapalat" w:hAnsi="GHEA Grapalat"/>
            <w:b w:val="0"/>
            <w:bCs w:val="0"/>
            <w:sz w:val="20"/>
            <w:szCs w:val="20"/>
            <w:lang w:val="hy-AM"/>
          </w:rPr>
          <w:delText>N</w:delTex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00F27778" w:rsidRPr="004605D7">
          <w:rPr>
            <w:rStyle w:val="af5"/>
            <w:rFonts w:ascii="GHEA Grapalat" w:hAnsi="GHEA Grapalat"/>
            <w:b w:val="0"/>
            <w:bCs w:val="0"/>
            <w:sz w:val="20"/>
            <w:szCs w:val="20"/>
            <w:u w:val="single"/>
            <w:lang w:val="hy-AM"/>
          </w:rPr>
          <w:tab/>
          <w:delText xml:space="preserve">           </w:delText>
        </w:r>
        <w:r w:rsidR="00F27778" w:rsidRPr="004605D7">
          <w:rPr>
            <w:rStyle w:val="af5"/>
            <w:rFonts w:ascii="GHEA Grapalat" w:hAnsi="GHEA Grapalat"/>
            <w:b w:val="0"/>
            <w:bCs w:val="0"/>
            <w:sz w:val="20"/>
            <w:szCs w:val="20"/>
            <w:u w:val="single"/>
            <w:lang w:val="hy-AM"/>
          </w:rPr>
          <w:tab/>
        </w:r>
        <w:r w:rsidR="00F27778" w:rsidRPr="004605D7">
          <w:rPr>
            <w:rStyle w:val="af5"/>
            <w:rFonts w:ascii="GHEA Grapalat" w:hAnsi="GHEA Grapalat"/>
            <w:b w:val="0"/>
            <w:bCs w:val="0"/>
            <w:sz w:val="20"/>
            <w:szCs w:val="20"/>
            <w:u w:val="single"/>
            <w:lang w:val="hy-AM"/>
          </w:rPr>
          <w:tab/>
        </w:r>
        <w:r w:rsidR="00F27778" w:rsidRPr="004605D7">
          <w:rPr>
            <w:rStyle w:val="af5"/>
            <w:rFonts w:ascii="GHEA Grapalat" w:hAnsi="GHEA Grapalat"/>
            <w:b w:val="0"/>
            <w:bCs w:val="0"/>
            <w:sz w:val="20"/>
            <w:szCs w:val="20"/>
            <w:u w:val="single"/>
            <w:lang w:val="hy-AM"/>
          </w:rPr>
          <w:tab/>
        </w:r>
        <w:r w:rsidR="00F27778" w:rsidRPr="004605D7">
          <w:rPr>
            <w:rStyle w:val="af5"/>
            <w:rFonts w:ascii="GHEA Grapalat" w:hAnsi="GHEA Grapalat"/>
            <w:b w:val="0"/>
            <w:bCs w:val="0"/>
            <w:sz w:val="20"/>
            <w:szCs w:val="20"/>
            <w:u w:val="single"/>
            <w:lang w:val="hy-AM"/>
          </w:rPr>
          <w:tab/>
        </w:r>
        <w:r w:rsidR="00F27778" w:rsidRPr="004605D7">
          <w:rPr>
            <w:rStyle w:val="af5"/>
            <w:rFonts w:ascii="GHEA Grapalat" w:hAnsi="GHEA Grapalat"/>
            <w:b w:val="0"/>
            <w:bCs w:val="0"/>
            <w:sz w:val="20"/>
            <w:szCs w:val="20"/>
            <w:u w:val="single"/>
            <w:lang w:val="hy-AM"/>
          </w:rPr>
          <w:tab/>
        </w:r>
        <w:r w:rsidR="00F27778" w:rsidRPr="004605D7">
          <w:rPr>
            <w:rStyle w:val="af5"/>
            <w:rFonts w:ascii="GHEA Grapalat" w:hAnsi="GHEA Grapalat"/>
            <w:b w:val="0"/>
            <w:bCs w:val="0"/>
            <w:sz w:val="20"/>
            <w:szCs w:val="20"/>
            <w:lang w:val="hy-AM"/>
          </w:rPr>
          <w:tab/>
        </w:r>
        <w:r w:rsidR="00F27778" w:rsidRPr="004605D7">
          <w:rPr>
            <w:rStyle w:val="af5"/>
            <w:rFonts w:ascii="GHEA Grapalat" w:hAnsi="GHEA Grapalat"/>
            <w:b w:val="0"/>
            <w:bCs w:val="0"/>
            <w:sz w:val="20"/>
            <w:szCs w:val="20"/>
            <w:lang w:val="hy-AM"/>
          </w:rPr>
          <w:tab/>
        </w:r>
        <w:r w:rsidR="00F27778" w:rsidRPr="004605D7">
          <w:rPr>
            <w:rStyle w:val="af5"/>
            <w:rFonts w:ascii="GHEA Grapalat" w:hAnsi="GHEA Grapalat"/>
            <w:b w:val="0"/>
            <w:bCs w:val="0"/>
            <w:sz w:val="20"/>
            <w:szCs w:val="20"/>
            <w:lang w:val="hy-AM"/>
          </w:rPr>
          <w:tab/>
        </w:r>
        <w:r w:rsidR="00F27778" w:rsidRPr="004605D7">
          <w:rPr>
            <w:rStyle w:val="af5"/>
            <w:rFonts w:ascii="GHEA Grapalat" w:hAnsi="GHEA Grapalat"/>
            <w:b w:val="0"/>
            <w:bCs w:val="0"/>
            <w:sz w:val="20"/>
            <w:szCs w:val="20"/>
            <w:lang w:val="hy-AM"/>
          </w:rPr>
          <w:tab/>
        </w:r>
        <w:r w:rsidR="00F27778" w:rsidRPr="004605D7">
          <w:rPr>
            <w:rStyle w:val="af5"/>
            <w:rFonts w:ascii="GHEA Grapalat" w:hAnsi="GHEA Grapalat"/>
            <w:b w:val="0"/>
            <w:bCs w:val="0"/>
            <w:sz w:val="20"/>
            <w:szCs w:val="20"/>
            <w:lang w:val="hy-AM"/>
          </w:rPr>
          <w:tab/>
          <w:delText xml:space="preserve">  </w:delText>
        </w:r>
        <w:r w:rsidR="00F27778"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delText xml:space="preserve"> </w:delText>
        </w:r>
        <w:r w:rsidR="00F27778" w:rsidRPr="004605D7">
          <w:rPr>
            <w:rStyle w:val="af5"/>
            <w:rFonts w:ascii="GHEA Grapalat" w:hAnsi="GHEA Grapalat"/>
            <w:b w:val="0"/>
            <w:bCs w:val="0"/>
            <w:sz w:val="20"/>
            <w:szCs w:val="20"/>
            <w:lang w:val="hy-AM"/>
          </w:rPr>
          <w:tab/>
          <w:delText xml:space="preserve">            </w:delText>
        </w:r>
        <w:r w:rsidR="00E23921" w:rsidRPr="00E6597C">
          <w:rPr>
            <w:rFonts w:ascii="GHEA Grapalat" w:hAnsi="GHEA Grapalat" w:cs="Sylfaen"/>
            <w:vertAlign w:val="superscript"/>
            <w:lang w:val="hy-AM"/>
          </w:rPr>
          <w:delText xml:space="preserve">կնքվելիք պայմանագրի </w:delText>
        </w:r>
        <w:r w:rsidR="007A5E2D" w:rsidRPr="004605D7">
          <w:rPr>
            <w:rFonts w:ascii="GHEA Grapalat" w:hAnsi="GHEA Grapalat" w:cs="Sylfaen"/>
            <w:vertAlign w:val="superscript"/>
            <w:lang w:val="hy-AM"/>
          </w:rPr>
          <w:delText>համարը</w:delText>
        </w:r>
      </w:del>
    </w:p>
    <w:p w14:paraId="04B72EB6" w14:textId="77777777" w:rsidR="00091EBC" w:rsidRPr="004605D7" w:rsidRDefault="00F27778" w:rsidP="006E4901">
      <w:pPr>
        <w:pStyle w:val="af4"/>
        <w:shd w:val="clear" w:color="auto" w:fill="FFFFFF"/>
        <w:spacing w:before="0" w:beforeAutospacing="0" w:after="0" w:afterAutospacing="0"/>
        <w:jc w:val="both"/>
        <w:rPr>
          <w:del w:id="921" w:author="Հերմինե Գևորգյան" w:date="2026-02-26T23:44:00Z" w16du:dateUtc="2026-02-26T19:44:00Z"/>
          <w:rStyle w:val="af5"/>
          <w:rFonts w:ascii="GHEA Grapalat" w:hAnsi="GHEA Grapalat"/>
          <w:b w:val="0"/>
          <w:bCs w:val="0"/>
          <w:sz w:val="20"/>
          <w:szCs w:val="20"/>
          <w:lang w:val="hy-AM"/>
        </w:rPr>
      </w:pPr>
      <w:del w:id="922" w:author="Հերմինե Գևորգյան" w:date="2026-02-26T23:44:00Z" w16du:dateUtc="2026-02-26T19:44:00Z">
        <w:r w:rsidRPr="004605D7">
          <w:rPr>
            <w:rStyle w:val="af5"/>
            <w:rFonts w:ascii="GHEA Grapalat" w:hAnsi="GHEA Grapalat"/>
            <w:b w:val="0"/>
            <w:bCs w:val="0"/>
            <w:sz w:val="20"/>
            <w:szCs w:val="20"/>
            <w:lang w:val="hy-AM"/>
          </w:rPr>
          <w:delText xml:space="preserve">պայմանագրով </w:delText>
        </w:r>
        <w:r w:rsidR="00091EBC" w:rsidRPr="004605D7">
          <w:rPr>
            <w:rStyle w:val="af5"/>
            <w:rFonts w:ascii="GHEA Grapalat" w:hAnsi="GHEA Grapalat"/>
            <w:b w:val="0"/>
            <w:bCs w:val="0"/>
            <w:sz w:val="20"/>
            <w:szCs w:val="20"/>
            <w:lang w:val="hy-AM"/>
          </w:rPr>
          <w:delText xml:space="preserve"> </w:delText>
        </w:r>
        <w:r w:rsidRPr="004605D7">
          <w:rPr>
            <w:rStyle w:val="af5"/>
            <w:rFonts w:ascii="GHEA Grapalat" w:hAnsi="GHEA Grapalat"/>
            <w:b w:val="0"/>
            <w:bCs w:val="0"/>
            <w:sz w:val="20"/>
            <w:szCs w:val="20"/>
            <w:lang w:val="hy-AM"/>
          </w:rPr>
          <w:delText>նախատեսված պարտավորությունների կատարման համար անհրաժեշտ որակավոր</w:delText>
        </w:r>
        <w:r w:rsidR="006E4901" w:rsidRPr="004605D7">
          <w:rPr>
            <w:rStyle w:val="af5"/>
            <w:rFonts w:ascii="GHEA Grapalat" w:hAnsi="GHEA Grapalat"/>
            <w:b w:val="0"/>
            <w:bCs w:val="0"/>
            <w:sz w:val="20"/>
            <w:szCs w:val="20"/>
            <w:lang w:val="hy-AM"/>
          </w:rPr>
          <w:delText xml:space="preserve">ման ապահովում </w:delText>
        </w:r>
        <w:r w:rsidR="00091EBC" w:rsidRPr="004605D7">
          <w:rPr>
            <w:rStyle w:val="af5"/>
            <w:rFonts w:ascii="GHEA Grapalat" w:hAnsi="GHEA Grapalat"/>
            <w:b w:val="0"/>
            <w:bCs w:val="0"/>
            <w:sz w:val="20"/>
            <w:szCs w:val="20"/>
            <w:lang w:val="hy-AM"/>
          </w:rPr>
          <w:delText>(այսուհետ՝ երաշխավորված պարտավորություններ</w:delText>
        </w:r>
        <w:r w:rsidR="007A5E2D" w:rsidRPr="004605D7">
          <w:rPr>
            <w:rStyle w:val="af5"/>
            <w:rFonts w:ascii="GHEA Grapalat" w:hAnsi="GHEA Grapalat"/>
            <w:b w:val="0"/>
            <w:bCs w:val="0"/>
            <w:sz w:val="20"/>
            <w:szCs w:val="20"/>
            <w:lang w:val="hy-AM"/>
          </w:rPr>
          <w:delText>)</w:delText>
        </w:r>
        <w:r w:rsidR="00091EBC" w:rsidRPr="004605D7">
          <w:rPr>
            <w:rStyle w:val="af5"/>
            <w:rFonts w:ascii="GHEA Grapalat" w:hAnsi="GHEA Grapalat"/>
            <w:b w:val="0"/>
            <w:bCs w:val="0"/>
            <w:sz w:val="20"/>
            <w:szCs w:val="20"/>
            <w:lang w:val="hy-AM"/>
          </w:rPr>
          <w:delText xml:space="preserve">: </w:delText>
        </w:r>
      </w:del>
    </w:p>
    <w:p w14:paraId="0287A615" w14:textId="77777777" w:rsidR="00091EBC" w:rsidRPr="004605D7" w:rsidRDefault="00091EBC" w:rsidP="00091EBC">
      <w:pPr>
        <w:pStyle w:val="af4"/>
        <w:shd w:val="clear" w:color="auto" w:fill="FFFFFF"/>
        <w:spacing w:before="0" w:beforeAutospacing="0" w:after="0" w:afterAutospacing="0"/>
        <w:ind w:firstLine="708"/>
        <w:rPr>
          <w:del w:id="923" w:author="Հերմինե Գևորգյան" w:date="2026-02-26T23:44:00Z" w16du:dateUtc="2026-02-26T19:44:00Z"/>
          <w:rStyle w:val="af5"/>
          <w:rFonts w:ascii="GHEA Grapalat" w:hAnsi="GHEA Grapalat"/>
          <w:b w:val="0"/>
          <w:bCs w:val="0"/>
          <w:sz w:val="20"/>
          <w:szCs w:val="20"/>
          <w:lang w:val="hy-AM"/>
        </w:rPr>
      </w:pPr>
      <w:del w:id="924" w:author="Հերմինե Գևորգյան" w:date="2026-02-26T23:44:00Z" w16du:dateUtc="2026-02-26T19:44:00Z">
        <w:r w:rsidRPr="004605D7">
          <w:rPr>
            <w:rStyle w:val="af5"/>
            <w:rFonts w:ascii="GHEA Grapalat" w:hAnsi="GHEA Grapalat"/>
            <w:b w:val="0"/>
            <w:bCs w:val="0"/>
            <w:sz w:val="20"/>
            <w:szCs w:val="20"/>
            <w:lang w:val="hy-AM"/>
          </w:rPr>
          <w:delText xml:space="preserve">2. Երաշխիքով </w:delTex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delText xml:space="preserve"> (այսուհետ՝ երաշխիք տվող </w:delText>
        </w:r>
      </w:del>
    </w:p>
    <w:p w14:paraId="28FB1C51" w14:textId="77777777" w:rsidR="00091EBC" w:rsidRPr="004605D7" w:rsidRDefault="006D3406" w:rsidP="00091EBC">
      <w:pPr>
        <w:pStyle w:val="af4"/>
        <w:shd w:val="clear" w:color="auto" w:fill="FFFFFF"/>
        <w:spacing w:before="0" w:beforeAutospacing="0" w:after="0" w:afterAutospacing="0"/>
        <w:ind w:firstLine="375"/>
        <w:rPr>
          <w:del w:id="925" w:author="Հերմինե Գևորգյան" w:date="2026-02-26T23:44:00Z" w16du:dateUtc="2026-02-26T19:44:00Z"/>
          <w:rStyle w:val="af5"/>
          <w:rFonts w:ascii="GHEA Grapalat" w:hAnsi="GHEA Grapalat"/>
          <w:b w:val="0"/>
          <w:bCs w:val="0"/>
          <w:sz w:val="20"/>
          <w:szCs w:val="20"/>
          <w:lang w:val="hy-AM"/>
        </w:rPr>
      </w:pPr>
      <w:del w:id="926" w:author="Հերմինե Գևորգյան" w:date="2026-02-26T23:44:00Z" w16du:dateUtc="2026-02-26T19:44:00Z">
        <w:r>
          <w:rPr>
            <w:rStyle w:val="af5"/>
            <w:rFonts w:ascii="GHEA Grapalat" w:hAnsi="GHEA Grapalat"/>
            <w:b w:val="0"/>
            <w:bCs w:val="0"/>
            <w:sz w:val="20"/>
            <w:szCs w:val="20"/>
            <w:lang w:val="hy-AM"/>
          </w:rPr>
          <w:tab/>
        </w:r>
        <w:r>
          <w:rPr>
            <w:rStyle w:val="af5"/>
            <w:rFonts w:ascii="GHEA Grapalat" w:hAnsi="GHEA Grapalat"/>
            <w:b w:val="0"/>
            <w:bCs w:val="0"/>
            <w:sz w:val="20"/>
            <w:szCs w:val="20"/>
            <w:lang w:val="hy-AM"/>
          </w:rPr>
          <w:tab/>
        </w:r>
        <w:r w:rsidR="00091EBC" w:rsidRPr="004605D7">
          <w:rPr>
            <w:rStyle w:val="af5"/>
            <w:rFonts w:ascii="GHEA Grapalat" w:hAnsi="GHEA Grapalat"/>
            <w:b w:val="0"/>
            <w:bCs w:val="0"/>
            <w:sz w:val="20"/>
            <w:szCs w:val="20"/>
            <w:lang w:val="hy-AM"/>
          </w:rPr>
          <w:delText xml:space="preserve">   </w:delText>
        </w:r>
        <w:r w:rsidR="00091EBC" w:rsidRPr="004605D7">
          <w:rPr>
            <w:rFonts w:ascii="GHEA Grapalat" w:hAnsi="GHEA Grapalat" w:cs="Sylfaen"/>
            <w:vertAlign w:val="superscript"/>
            <w:lang w:val="hy-AM"/>
          </w:rPr>
          <w:delText>երաշխիքը տվող բանկի</w:delText>
        </w:r>
        <w:r w:rsidR="00FC6796">
          <w:rPr>
            <w:rFonts w:ascii="GHEA Grapalat" w:hAnsi="GHEA Grapalat" w:cs="Sylfaen"/>
            <w:vertAlign w:val="superscript"/>
            <w:lang w:val="hy-AM"/>
          </w:rPr>
          <w:delText xml:space="preserve"> </w:delText>
        </w:r>
        <w:r w:rsidR="00091EBC" w:rsidRPr="00E6597C">
          <w:rPr>
            <w:rFonts w:ascii="GHEA Grapalat" w:hAnsi="GHEA Grapalat" w:cs="Sylfaen"/>
            <w:vertAlign w:val="superscript"/>
            <w:lang w:val="hy-AM"/>
          </w:rPr>
          <w:delText>անվանումը</w:delText>
        </w:r>
      </w:del>
    </w:p>
    <w:p w14:paraId="447A1B1B" w14:textId="77777777" w:rsidR="00091EBC" w:rsidRPr="004605D7" w:rsidRDefault="00091EBC" w:rsidP="006E4901">
      <w:pPr>
        <w:pStyle w:val="af4"/>
        <w:shd w:val="clear" w:color="auto" w:fill="FFFFFF"/>
        <w:spacing w:before="0" w:beforeAutospacing="0" w:after="0" w:afterAutospacing="0"/>
        <w:rPr>
          <w:del w:id="927" w:author="Հերմինե Գևորգյան" w:date="2026-02-26T23:44:00Z" w16du:dateUtc="2026-02-26T19:44:00Z"/>
          <w:rStyle w:val="af5"/>
          <w:rFonts w:ascii="GHEA Grapalat" w:hAnsi="GHEA Grapalat"/>
          <w:b w:val="0"/>
          <w:bCs w:val="0"/>
          <w:sz w:val="20"/>
          <w:szCs w:val="20"/>
          <w:u w:val="single"/>
          <w:lang w:val="hy-AM"/>
        </w:rPr>
      </w:pPr>
      <w:del w:id="928" w:author="Հերմինե Գևորգյան" w:date="2026-02-26T23:44:00Z" w16du:dateUtc="2026-02-26T19:44:00Z">
        <w:r w:rsidRPr="004605D7">
          <w:rPr>
            <w:rStyle w:val="af5"/>
            <w:rFonts w:ascii="GHEA Grapalat" w:hAnsi="GHEA Grapalat"/>
            <w:b w:val="0"/>
            <w:bCs w:val="0"/>
            <w:sz w:val="20"/>
            <w:szCs w:val="20"/>
            <w:lang w:val="hy-AM"/>
          </w:rPr>
          <w:delTex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delTex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006E4901" w:rsidRPr="004605D7">
          <w:rPr>
            <w:rStyle w:val="af5"/>
            <w:rFonts w:ascii="GHEA Grapalat" w:hAnsi="GHEA Grapalat"/>
            <w:b w:val="0"/>
            <w:bCs w:val="0"/>
            <w:sz w:val="20"/>
            <w:szCs w:val="20"/>
            <w:u w:val="single"/>
            <w:lang w:val="hy-AM"/>
          </w:rPr>
          <w:tab/>
          <w:delText xml:space="preserve">  </w:delText>
        </w:r>
      </w:del>
    </w:p>
    <w:p w14:paraId="1B6EB6D3" w14:textId="77777777" w:rsidR="00091EBC" w:rsidRPr="004605D7" w:rsidRDefault="00091EBC" w:rsidP="00091EBC">
      <w:pPr>
        <w:pStyle w:val="af4"/>
        <w:shd w:val="clear" w:color="auto" w:fill="FFFFFF"/>
        <w:spacing w:before="0" w:beforeAutospacing="0" w:after="0" w:afterAutospacing="0"/>
        <w:ind w:left="7080" w:firstLine="708"/>
        <w:rPr>
          <w:del w:id="929" w:author="Հերմինե Գևորգյան" w:date="2026-02-26T23:44:00Z" w16du:dateUtc="2026-02-26T19:44:00Z"/>
          <w:rStyle w:val="af5"/>
          <w:rFonts w:ascii="GHEA Grapalat" w:hAnsi="GHEA Grapalat"/>
          <w:b w:val="0"/>
          <w:bCs w:val="0"/>
          <w:sz w:val="20"/>
          <w:szCs w:val="20"/>
          <w:u w:val="single"/>
          <w:lang w:val="hy-AM"/>
        </w:rPr>
      </w:pPr>
      <w:del w:id="930" w:author="Հերմինե Գևորգյան" w:date="2026-02-26T23:44:00Z" w16du:dateUtc="2026-02-26T19:44:00Z">
        <w:r w:rsidRPr="004605D7">
          <w:rPr>
            <w:rFonts w:ascii="GHEA Grapalat" w:hAnsi="GHEA Grapalat" w:cs="Sylfaen"/>
            <w:vertAlign w:val="superscript"/>
            <w:lang w:val="hy-AM"/>
          </w:rPr>
          <w:delText xml:space="preserve">  </w:delText>
        </w:r>
        <w:r w:rsidR="006E4901" w:rsidRPr="004605D7">
          <w:rPr>
            <w:rFonts w:ascii="GHEA Grapalat" w:hAnsi="GHEA Grapalat" w:cs="Sylfaen"/>
            <w:vertAlign w:val="superscript"/>
            <w:lang w:val="hy-AM"/>
          </w:rPr>
          <w:delText xml:space="preserve">   </w:delText>
        </w:r>
        <w:r w:rsidRPr="004605D7">
          <w:rPr>
            <w:rFonts w:ascii="GHEA Grapalat" w:hAnsi="GHEA Grapalat" w:cs="Sylfaen"/>
            <w:vertAlign w:val="superscript"/>
            <w:lang w:val="hy-AM"/>
          </w:rPr>
          <w:delText>գումարը թվերով և տառերով</w:delText>
        </w:r>
      </w:del>
    </w:p>
    <w:p w14:paraId="0168723B" w14:textId="77777777" w:rsidR="006E4901" w:rsidRPr="004605D7" w:rsidRDefault="00091EBC" w:rsidP="006E4901">
      <w:pPr>
        <w:pStyle w:val="af4"/>
        <w:shd w:val="clear" w:color="auto" w:fill="FFFFFF"/>
        <w:spacing w:before="0" w:beforeAutospacing="0" w:after="0" w:afterAutospacing="0"/>
        <w:rPr>
          <w:del w:id="931" w:author="Հերմինե Գևորգյան" w:date="2026-02-26T23:44:00Z" w16du:dateUtc="2026-02-26T19:44:00Z"/>
          <w:rStyle w:val="af5"/>
          <w:rFonts w:ascii="GHEA Grapalat" w:hAnsi="GHEA Grapalat"/>
          <w:b w:val="0"/>
          <w:bCs w:val="0"/>
          <w:sz w:val="20"/>
          <w:szCs w:val="20"/>
          <w:lang w:val="hy-AM"/>
        </w:rPr>
      </w:pPr>
      <w:del w:id="932" w:author="Հերմինե Գևորգյան" w:date="2026-02-26T23:44:00Z" w16du:dateUtc="2026-02-26T19:44:00Z">
        <w:r w:rsidRPr="004605D7">
          <w:rPr>
            <w:rStyle w:val="af5"/>
            <w:rFonts w:ascii="GHEA Grapalat" w:hAnsi="GHEA Grapalat"/>
            <w:b w:val="0"/>
            <w:bCs w:val="0"/>
            <w:sz w:val="20"/>
            <w:szCs w:val="20"/>
            <w:lang w:val="hy-AM"/>
          </w:rPr>
          <w:delText xml:space="preserve">(այսուհետ՝ երաշխիքի գումար)՝ պահանջն ստանալուց </w:delText>
        </w:r>
        <w:r w:rsidR="00C8399F">
          <w:rPr>
            <w:rStyle w:val="af5"/>
            <w:rFonts w:ascii="GHEA Grapalat" w:hAnsi="GHEA Grapalat"/>
            <w:b w:val="0"/>
            <w:bCs w:val="0"/>
            <w:sz w:val="20"/>
            <w:szCs w:val="20"/>
            <w:lang w:val="hy-AM"/>
          </w:rPr>
          <w:delText>հինգ</w:delText>
        </w:r>
        <w:r w:rsidRPr="004605D7">
          <w:rPr>
            <w:rStyle w:val="af5"/>
            <w:rFonts w:ascii="GHEA Grapalat" w:hAnsi="GHEA Grapalat"/>
            <w:b w:val="0"/>
            <w:bCs w:val="0"/>
            <w:sz w:val="20"/>
            <w:szCs w:val="20"/>
            <w:lang w:val="hy-AM"/>
          </w:rPr>
          <w:delText xml:space="preserve"> աշխատանքային օրվա ընթացքում:   Վճարումը  կատարվում է բենեֆիցիարի </w:delTex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delText xml:space="preserve"> </w:delTex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delText xml:space="preserve"> հաշվեհամարին </w:delText>
        </w:r>
        <w:r w:rsidR="006E4901" w:rsidRPr="004605D7">
          <w:rPr>
            <w:rStyle w:val="af5"/>
            <w:rFonts w:ascii="GHEA Grapalat" w:hAnsi="GHEA Grapalat"/>
            <w:b w:val="0"/>
            <w:bCs w:val="0"/>
            <w:sz w:val="20"/>
            <w:szCs w:val="20"/>
            <w:lang w:val="hy-AM"/>
          </w:rPr>
          <w:delText>փոխանցման միջոցով:</w:delText>
        </w:r>
      </w:del>
    </w:p>
    <w:p w14:paraId="1EF2F00B" w14:textId="2068F225" w:rsidR="006E4901" w:rsidRPr="004605D7" w:rsidRDefault="006E4901" w:rsidP="006E4901">
      <w:pPr>
        <w:pStyle w:val="af4"/>
        <w:shd w:val="clear" w:color="auto" w:fill="FFFFFF"/>
        <w:spacing w:before="0" w:beforeAutospacing="0" w:after="0" w:afterAutospacing="0"/>
        <w:ind w:left="708"/>
        <w:rPr>
          <w:del w:id="933" w:author="Հերմինե Գևորգյան" w:date="2026-02-26T23:44:00Z" w16du:dateUtc="2026-02-26T19:44:00Z"/>
          <w:rStyle w:val="af5"/>
          <w:rFonts w:ascii="GHEA Grapalat" w:hAnsi="GHEA Grapalat"/>
          <w:b w:val="0"/>
          <w:bCs w:val="0"/>
          <w:sz w:val="20"/>
          <w:szCs w:val="20"/>
          <w:lang w:val="hy-AM"/>
        </w:rPr>
      </w:pPr>
      <w:del w:id="934" w:author="Հերմինե Գևորգյան" w:date="2026-02-26T23:44:00Z" w16du:dateUtc="2026-02-26T19:44:00Z">
        <w:r w:rsidRPr="004605D7">
          <w:rPr>
            <w:rFonts w:ascii="GHEA Grapalat" w:hAnsi="GHEA Grapalat" w:cs="Sylfaen"/>
            <w:vertAlign w:val="superscript"/>
            <w:lang w:val="hy-AM"/>
          </w:rPr>
          <w:delText xml:space="preserve">                                                                                     հաշվեհամարը</w:delText>
        </w:r>
        <w:r w:rsidR="001E1735">
          <w:rPr>
            <w:rFonts w:ascii="GHEA Grapalat" w:hAnsi="GHEA Grapalat" w:cs="Sylfaen"/>
            <w:b/>
            <w:lang w:val="es-ES"/>
          </w:rPr>
          <w:delText>*</w:delText>
        </w:r>
        <w:r w:rsidRPr="004605D7">
          <w:rPr>
            <w:rFonts w:ascii="GHEA Grapalat" w:hAnsi="GHEA Grapalat" w:cs="Sylfaen"/>
            <w:vertAlign w:val="superscript"/>
            <w:lang w:val="hy-AM"/>
          </w:rPr>
          <w:delText xml:space="preserve">  </w:delText>
        </w:r>
      </w:del>
    </w:p>
    <w:p w14:paraId="68EF88B9" w14:textId="77777777" w:rsidR="00091EBC" w:rsidRPr="004605D7" w:rsidRDefault="00091EBC" w:rsidP="00A558B9">
      <w:pPr>
        <w:pStyle w:val="af4"/>
        <w:shd w:val="clear" w:color="auto" w:fill="FFFFFF"/>
        <w:spacing w:before="0" w:beforeAutospacing="0" w:after="0" w:afterAutospacing="0"/>
        <w:ind w:firstLine="708"/>
        <w:rPr>
          <w:del w:id="935" w:author="Հերմինե Գևորգյան" w:date="2026-02-26T23:44:00Z" w16du:dateUtc="2026-02-26T19:44:00Z"/>
          <w:rFonts w:ascii="GHEA Grapalat" w:hAnsi="GHEA Grapalat"/>
          <w:color w:val="000000"/>
          <w:sz w:val="20"/>
          <w:szCs w:val="20"/>
          <w:lang w:val="hy-AM"/>
        </w:rPr>
      </w:pPr>
      <w:del w:id="936" w:author="Հերմինե Գևորգյան" w:date="2026-02-26T23:44:00Z" w16du:dateUtc="2026-02-26T19:44:00Z">
        <w:r w:rsidRPr="004605D7">
          <w:rPr>
            <w:rFonts w:ascii="GHEA Grapalat" w:hAnsi="GHEA Grapalat"/>
            <w:color w:val="000000"/>
            <w:sz w:val="20"/>
            <w:szCs w:val="20"/>
            <w:lang w:val="hy-AM"/>
          </w:rPr>
          <w:delText>3. Սույն երաշխիքն անհետկանչելի է:</w:delText>
        </w:r>
      </w:del>
    </w:p>
    <w:p w14:paraId="485D056C" w14:textId="77777777" w:rsidR="00091EBC" w:rsidRPr="004605D7" w:rsidRDefault="00091EBC" w:rsidP="00A558B9">
      <w:pPr>
        <w:pStyle w:val="af4"/>
        <w:shd w:val="clear" w:color="auto" w:fill="FFFFFF"/>
        <w:spacing w:before="0" w:beforeAutospacing="0" w:after="0" w:afterAutospacing="0"/>
        <w:ind w:firstLine="708"/>
        <w:rPr>
          <w:del w:id="937" w:author="Հերմինե Գևորգյան" w:date="2026-02-26T23:44:00Z" w16du:dateUtc="2026-02-26T19:44:00Z"/>
          <w:rFonts w:ascii="GHEA Grapalat" w:hAnsi="GHEA Grapalat"/>
          <w:color w:val="000000"/>
          <w:sz w:val="20"/>
          <w:szCs w:val="20"/>
          <w:lang w:val="hy-AM"/>
        </w:rPr>
      </w:pPr>
      <w:del w:id="938" w:author="Հերմինե Գևորգյան" w:date="2026-02-26T23:44:00Z" w16du:dateUtc="2026-02-26T19:44:00Z">
        <w:r w:rsidRPr="004605D7">
          <w:rPr>
            <w:rFonts w:ascii="GHEA Grapalat" w:hAnsi="GHEA Grapalat"/>
            <w:color w:val="000000"/>
            <w:sz w:val="20"/>
            <w:szCs w:val="20"/>
            <w:lang w:val="hy-AM"/>
          </w:rPr>
          <w:delTex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delText>
        </w:r>
      </w:del>
    </w:p>
    <w:p w14:paraId="33A5EB15" w14:textId="68E9C13D" w:rsidR="00BA096A" w:rsidRPr="00842CF6" w:rsidRDefault="00091EBC" w:rsidP="00BA096A">
      <w:pPr>
        <w:pStyle w:val="af4"/>
        <w:shd w:val="clear" w:color="auto" w:fill="FFFFFF"/>
        <w:spacing w:before="0" w:beforeAutospacing="0" w:after="0" w:afterAutospacing="0"/>
        <w:ind w:firstLine="708"/>
        <w:jc w:val="both"/>
        <w:rPr>
          <w:del w:id="939" w:author="Հերմինե Գևորգյան" w:date="2026-02-26T23:44:00Z" w16du:dateUtc="2026-02-26T19:44:00Z"/>
          <w:rFonts w:ascii="GHEA Grapalat" w:hAnsi="GHEA Grapalat"/>
          <w:color w:val="000000"/>
          <w:sz w:val="20"/>
          <w:szCs w:val="20"/>
          <w:lang w:val="hy-AM"/>
        </w:rPr>
      </w:pPr>
      <w:del w:id="940" w:author="Հերմինե Գևորգյան" w:date="2026-02-26T23:44:00Z" w16du:dateUtc="2026-02-26T19:44:00Z">
        <w:r w:rsidRPr="004605D7">
          <w:rPr>
            <w:rFonts w:ascii="GHEA Grapalat" w:hAnsi="GHEA Grapalat"/>
            <w:color w:val="000000"/>
            <w:sz w:val="20"/>
            <w:szCs w:val="20"/>
            <w:lang w:val="hy-AM"/>
          </w:rPr>
          <w:delText xml:space="preserve">5. </w:delText>
        </w:r>
        <w:r w:rsidR="00BA096A" w:rsidRPr="00842CF6">
          <w:rPr>
            <w:rFonts w:ascii="GHEA Grapalat" w:hAnsi="GHEA Grapalat"/>
            <w:color w:val="000000"/>
            <w:sz w:val="20"/>
            <w:szCs w:val="20"/>
            <w:lang w:val="hy-AM"/>
          </w:rPr>
          <w:delText xml:space="preserve">Երաշխիքը գործում է </w:delText>
        </w:r>
        <w:r w:rsidR="0057568F">
          <w:rPr>
            <w:rFonts w:ascii="GHEA Grapalat" w:hAnsi="GHEA Grapalat"/>
            <w:color w:val="000000"/>
            <w:sz w:val="20"/>
            <w:szCs w:val="20"/>
            <w:lang w:val="hy-AM"/>
          </w:rPr>
          <w:delText xml:space="preserve">թողարկման պահից և ուժի մեջ է </w:delText>
        </w:r>
        <w:r w:rsidR="00BA096A" w:rsidRPr="00842CF6">
          <w:rPr>
            <w:rFonts w:ascii="GHEA Grapalat" w:hAnsi="GHEA Grapalat"/>
            <w:color w:val="000000"/>
            <w:sz w:val="20"/>
            <w:szCs w:val="20"/>
            <w:lang w:val="hy-AM"/>
          </w:rPr>
          <w:delText xml:space="preserve">բենեֆիցիարի և պրինցիպալի միջև N </w:delText>
        </w:r>
        <w:r w:rsidR="00BA096A" w:rsidRPr="00842CF6">
          <w:rPr>
            <w:rFonts w:ascii="GHEA Grapalat" w:hAnsi="GHEA Grapalat"/>
            <w:color w:val="000000"/>
            <w:sz w:val="20"/>
            <w:szCs w:val="20"/>
            <w:u w:val="single"/>
            <w:lang w:val="hy-AM"/>
          </w:rPr>
          <w:tab/>
        </w:r>
        <w:r w:rsidR="00BA096A" w:rsidRPr="00842CF6">
          <w:rPr>
            <w:rFonts w:ascii="GHEA Grapalat" w:hAnsi="GHEA Grapalat"/>
            <w:color w:val="000000"/>
            <w:sz w:val="20"/>
            <w:szCs w:val="20"/>
            <w:u w:val="single"/>
            <w:lang w:val="hy-AM"/>
          </w:rPr>
          <w:tab/>
        </w:r>
        <w:r w:rsidR="00BA096A" w:rsidRPr="00842CF6">
          <w:rPr>
            <w:rFonts w:ascii="GHEA Grapalat" w:hAnsi="GHEA Grapalat"/>
            <w:color w:val="000000"/>
            <w:sz w:val="20"/>
            <w:szCs w:val="20"/>
            <w:u w:val="single"/>
            <w:lang w:val="hy-AM"/>
          </w:rPr>
          <w:tab/>
        </w:r>
        <w:r w:rsidR="00BA096A" w:rsidRPr="00842CF6">
          <w:rPr>
            <w:rFonts w:ascii="GHEA Grapalat" w:hAnsi="GHEA Grapalat"/>
            <w:color w:val="000000"/>
            <w:sz w:val="20"/>
            <w:szCs w:val="20"/>
            <w:u w:val="single"/>
            <w:lang w:val="hy-AM"/>
          </w:rPr>
          <w:tab/>
        </w:r>
        <w:r w:rsidR="00BA096A" w:rsidRPr="00842CF6">
          <w:rPr>
            <w:rFonts w:ascii="GHEA Grapalat" w:hAnsi="GHEA Grapalat"/>
            <w:color w:val="000000"/>
            <w:sz w:val="20"/>
            <w:szCs w:val="20"/>
            <w:u w:val="single"/>
            <w:lang w:val="hy-AM"/>
          </w:rPr>
          <w:tab/>
        </w:r>
      </w:del>
    </w:p>
    <w:p w14:paraId="7F385F37" w14:textId="77777777" w:rsidR="00BA096A" w:rsidRPr="00842CF6" w:rsidRDefault="00BA096A" w:rsidP="00BA096A">
      <w:pPr>
        <w:pStyle w:val="af4"/>
        <w:shd w:val="clear" w:color="auto" w:fill="FFFFFF"/>
        <w:spacing w:before="0" w:beforeAutospacing="0" w:after="0" w:afterAutospacing="0"/>
        <w:ind w:left="4956" w:firstLine="708"/>
        <w:rPr>
          <w:del w:id="941" w:author="Հերմինե Գևորգյան" w:date="2026-02-26T23:44:00Z" w16du:dateUtc="2026-02-26T19:44:00Z"/>
          <w:rFonts w:ascii="GHEA Grapalat" w:hAnsi="GHEA Grapalat" w:cs="Sylfaen"/>
          <w:vertAlign w:val="superscript"/>
          <w:lang w:val="hy-AM"/>
        </w:rPr>
      </w:pPr>
      <w:del w:id="942" w:author="Հերմինե Գևորգյան" w:date="2026-02-26T23:44:00Z" w16du:dateUtc="2026-02-26T19:44:00Z">
        <w:r w:rsidRPr="00842CF6">
          <w:rPr>
            <w:rFonts w:ascii="GHEA Grapalat" w:hAnsi="GHEA Grapalat" w:cs="Sylfaen"/>
            <w:vertAlign w:val="superscript"/>
            <w:lang w:val="hy-AM"/>
          </w:rPr>
          <w:delText xml:space="preserve">                         կնքվելիք պայմանագրի համարը </w:delText>
        </w:r>
      </w:del>
    </w:p>
    <w:p w14:paraId="30A9B1F9" w14:textId="77777777" w:rsidR="00BA096A" w:rsidRPr="00842CF6" w:rsidRDefault="00BA096A" w:rsidP="00BA096A">
      <w:pPr>
        <w:pStyle w:val="aff3"/>
        <w:tabs>
          <w:tab w:val="left" w:pos="0"/>
        </w:tabs>
        <w:ind w:left="0"/>
        <w:mirrorIndents/>
        <w:jc w:val="both"/>
        <w:rPr>
          <w:del w:id="943" w:author="Հերմինե Գևորգյան" w:date="2026-02-26T23:44:00Z" w16du:dateUtc="2026-02-26T19:44:00Z"/>
          <w:rFonts w:ascii="GHEA Grapalat" w:hAnsi="GHEA Grapalat"/>
          <w:color w:val="000000"/>
          <w:sz w:val="20"/>
          <w:szCs w:val="20"/>
          <w:u w:val="single"/>
          <w:lang w:val="hy-AM"/>
        </w:rPr>
      </w:pPr>
      <w:del w:id="944" w:author="Հերմինե Գևորգյան" w:date="2026-02-26T23:44:00Z" w16du:dateUtc="2026-02-26T19:44:00Z">
        <w:r w:rsidRPr="00842CF6">
          <w:rPr>
            <w:rFonts w:ascii="GHEA Grapalat" w:hAnsi="GHEA Grapalat"/>
            <w:color w:val="000000"/>
            <w:sz w:val="20"/>
            <w:szCs w:val="20"/>
            <w:lang w:val="hy-AM"/>
          </w:rPr>
          <w:delText>ծածկագրով կնքվելիք պայմանագիրն ուժի մեջ մտնելու օրվանից մինչև</w:delTex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del>
    </w:p>
    <w:p w14:paraId="791D73FF" w14:textId="77777777" w:rsidR="00BA096A" w:rsidRPr="00842CF6" w:rsidRDefault="00BA096A" w:rsidP="00BA096A">
      <w:pPr>
        <w:pStyle w:val="aff3"/>
        <w:tabs>
          <w:tab w:val="left" w:pos="0"/>
        </w:tabs>
        <w:ind w:left="0"/>
        <w:mirrorIndents/>
        <w:jc w:val="both"/>
        <w:rPr>
          <w:del w:id="945" w:author="Հերմինե Գևորգյան" w:date="2026-02-26T23:44:00Z" w16du:dateUtc="2026-02-26T19:44:00Z"/>
          <w:rFonts w:ascii="GHEA Grapalat" w:hAnsi="GHEA Grapalat"/>
          <w:color w:val="000000"/>
          <w:sz w:val="20"/>
          <w:szCs w:val="20"/>
          <w:u w:val="single"/>
          <w:lang w:val="hy-AM"/>
        </w:rPr>
      </w:pPr>
      <w:del w:id="946" w:author="Հերմինե Գևորգյան" w:date="2026-02-26T23:44:00Z" w16du:dateUtc="2026-02-26T19:44:00Z">
        <w:r w:rsidRPr="00842CF6">
          <w:rPr>
            <w:rFonts w:ascii="GHEA Grapalat" w:hAnsi="GHEA Grapalat" w:cs="Sylfaen"/>
            <w:vertAlign w:val="superscript"/>
            <w:lang w:val="hy-AM"/>
          </w:rPr>
          <w:delText xml:space="preserve">                                                                                                                                                   կնքվել</w:delText>
        </w:r>
        <w:r w:rsidR="00807F72">
          <w:rPr>
            <w:rFonts w:ascii="GHEA Grapalat" w:hAnsi="GHEA Grapalat" w:cs="Sylfaen"/>
            <w:vertAlign w:val="superscript"/>
            <w:lang w:val="hy-AM"/>
          </w:rPr>
          <w:delText xml:space="preserve">իք պայմանագրով նախատեսված </w:delText>
        </w:r>
      </w:del>
    </w:p>
    <w:p w14:paraId="79F7F5F8" w14:textId="77777777" w:rsidR="00BA096A" w:rsidRPr="00842CF6" w:rsidRDefault="00807F72" w:rsidP="00BA096A">
      <w:pPr>
        <w:pStyle w:val="aff3"/>
        <w:tabs>
          <w:tab w:val="left" w:pos="0"/>
        </w:tabs>
        <w:ind w:left="0"/>
        <w:mirrorIndents/>
        <w:jc w:val="both"/>
        <w:rPr>
          <w:del w:id="947" w:author="Հերմինե Գևորգյան" w:date="2026-02-26T23:44:00Z" w16du:dateUtc="2026-02-26T19:44:00Z"/>
          <w:rFonts w:ascii="GHEA Grapalat" w:hAnsi="GHEA Grapalat" w:cs="Sylfaen"/>
          <w:vertAlign w:val="superscript"/>
          <w:lang w:val="hy-AM"/>
        </w:rPr>
      </w:pPr>
      <w:del w:id="948" w:author="Հերմինե Գևորգյան" w:date="2026-02-26T23:44:00Z" w16du:dateUtc="2026-02-26T19:44:00Z">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del>
    </w:p>
    <w:p w14:paraId="38A42082" w14:textId="77777777" w:rsidR="00BA096A" w:rsidRPr="00842CF6" w:rsidRDefault="00BA096A" w:rsidP="00BA096A">
      <w:pPr>
        <w:pStyle w:val="aff3"/>
        <w:tabs>
          <w:tab w:val="left" w:pos="0"/>
        </w:tabs>
        <w:ind w:left="0"/>
        <w:mirrorIndents/>
        <w:jc w:val="both"/>
        <w:rPr>
          <w:del w:id="949" w:author="Հերմինե Գևորգյան" w:date="2026-02-26T23:44:00Z" w16du:dateUtc="2026-02-26T19:44:00Z"/>
          <w:rFonts w:ascii="GHEA Grapalat" w:hAnsi="GHEA Grapalat"/>
          <w:color w:val="000000"/>
          <w:sz w:val="20"/>
          <w:szCs w:val="20"/>
          <w:u w:val="single"/>
          <w:lang w:val="hy-AM"/>
        </w:rPr>
      </w:pPr>
      <w:del w:id="950" w:author="Հերմինե Գևորգյան" w:date="2026-02-26T23:44:00Z" w16du:dateUtc="2026-02-26T19:44:00Z">
        <w:r w:rsidRPr="00842CF6">
          <w:rPr>
            <w:rFonts w:ascii="GHEA Grapalat" w:hAnsi="GHEA Grapalat" w:cs="Sylfaen"/>
            <w:vertAlign w:val="superscript"/>
            <w:lang w:val="hy-AM"/>
          </w:rPr>
          <w:delText xml:space="preserve"> աշխատանքի կա</w:delText>
        </w:r>
        <w:r w:rsidR="00807F72">
          <w:rPr>
            <w:rFonts w:ascii="GHEA Grapalat" w:hAnsi="GHEA Grapalat" w:cs="Sylfaen"/>
            <w:vertAlign w:val="superscript"/>
            <w:lang w:val="hy-AM"/>
          </w:rPr>
          <w:delText xml:space="preserve">տարման </w:delText>
        </w:r>
        <w:r w:rsidRPr="00842CF6">
          <w:rPr>
            <w:rFonts w:ascii="GHEA Grapalat" w:hAnsi="GHEA Grapalat" w:cs="Sylfaen"/>
            <w:vertAlign w:val="superscript"/>
            <w:lang w:val="hy-AM"/>
          </w:rPr>
          <w:delText xml:space="preserve"> վերջնաժամկետը </w:delText>
        </w:r>
      </w:del>
    </w:p>
    <w:p w14:paraId="542A9596" w14:textId="53834032" w:rsidR="00C53834" w:rsidRPr="003750DF" w:rsidRDefault="00BA096A" w:rsidP="00C53834">
      <w:pPr>
        <w:pStyle w:val="aff3"/>
        <w:tabs>
          <w:tab w:val="left" w:pos="0"/>
        </w:tabs>
        <w:ind w:left="0"/>
        <w:mirrorIndents/>
        <w:jc w:val="both"/>
        <w:rPr>
          <w:del w:id="951" w:author="Հերմինե Գևորգյան" w:date="2026-02-26T23:44:00Z" w16du:dateUtc="2026-02-26T19:44:00Z"/>
          <w:rFonts w:ascii="GHEA Grapalat" w:eastAsia="Calibri" w:hAnsi="GHEA Grapalat"/>
          <w:color w:val="000000"/>
          <w:sz w:val="20"/>
          <w:szCs w:val="20"/>
          <w:lang w:val="hy-AM"/>
        </w:rPr>
      </w:pPr>
      <w:del w:id="952" w:author="Հերմինե Գևորգյան" w:date="2026-02-26T23:44:00Z" w16du:dateUtc="2026-02-26T19:44:00Z">
        <w:r w:rsidRPr="00842CF6">
          <w:rPr>
            <w:rFonts w:ascii="GHEA Grapalat" w:hAnsi="GHEA Grapalat"/>
            <w:color w:val="000000"/>
            <w:sz w:val="20"/>
            <w:szCs w:val="20"/>
            <w:lang w:val="hy-AM"/>
          </w:rPr>
          <w:delText>օրվան հաջորդող իննսուներորդ աշխատանքային օրը ներառյալ</w:delText>
        </w:r>
        <w:r w:rsidRPr="00717204">
          <w:rPr>
            <w:rFonts w:ascii="GHEA Grapalat" w:hAnsi="GHEA Grapalat"/>
            <w:color w:val="000000"/>
            <w:sz w:val="20"/>
            <w:szCs w:val="20"/>
            <w:vertAlign w:val="superscript"/>
            <w:lang w:val="hy-AM"/>
          </w:rPr>
          <w:delText>:</w:delText>
        </w:r>
        <w:r w:rsidR="002C38F4" w:rsidRPr="00717204">
          <w:rPr>
            <w:rFonts w:ascii="GHEA Grapalat" w:hAnsi="GHEA Grapalat"/>
            <w:color w:val="000000"/>
            <w:sz w:val="20"/>
            <w:szCs w:val="20"/>
            <w:vertAlign w:val="superscript"/>
            <w:lang w:val="hy-AM"/>
          </w:rPr>
          <w:delText>**</w:delText>
        </w:r>
        <w:r w:rsidRPr="00842CF6">
          <w:rPr>
            <w:rFonts w:ascii="GHEA Grapalat" w:hAnsi="GHEA Grapalat"/>
            <w:color w:val="000000"/>
            <w:sz w:val="20"/>
            <w:szCs w:val="20"/>
            <w:lang w:val="hy-AM"/>
          </w:rPr>
          <w:delText xml:space="preserve">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delText>
        </w:r>
        <w:r w:rsidR="00C53834">
          <w:rPr>
            <w:rFonts w:ascii="GHEA Grapalat" w:hAnsi="GHEA Grapalat"/>
            <w:color w:val="000000"/>
            <w:sz w:val="20"/>
            <w:szCs w:val="20"/>
            <w:lang w:val="hy-AM"/>
          </w:rPr>
          <w:delText xml:space="preserve">՝ </w:delText>
        </w:r>
        <w:r w:rsidR="00C53834" w:rsidRPr="008242F8">
          <w:rPr>
            <w:rFonts w:ascii="GHEA Grapalat" w:hAnsi="GHEA Grapalat"/>
            <w:color w:val="000000"/>
            <w:sz w:val="20"/>
            <w:szCs w:val="20"/>
            <w:lang w:val="hy-AM"/>
          </w:rPr>
          <w:delText xml:space="preserve">-----------------------------------      </w:delText>
        </w:r>
      </w:del>
    </w:p>
    <w:p w14:paraId="00B971D0" w14:textId="77777777" w:rsidR="00C53834" w:rsidRPr="003750DF" w:rsidRDefault="00C53834" w:rsidP="00C53834">
      <w:pPr>
        <w:pStyle w:val="aff3"/>
        <w:tabs>
          <w:tab w:val="left" w:pos="0"/>
        </w:tabs>
        <w:ind w:left="0"/>
        <w:mirrorIndents/>
        <w:jc w:val="both"/>
        <w:rPr>
          <w:del w:id="953" w:author="Հերմինե Գևորգյան" w:date="2026-02-26T23:44:00Z" w16du:dateUtc="2026-02-26T19:44:00Z"/>
          <w:rFonts w:ascii="GHEA Grapalat" w:hAnsi="GHEA Grapalat"/>
          <w:color w:val="000000"/>
          <w:sz w:val="20"/>
          <w:szCs w:val="20"/>
          <w:lang w:val="hy-AM"/>
        </w:rPr>
      </w:pPr>
      <w:del w:id="954" w:author="Հերմինե Գևորգյան" w:date="2026-02-26T23:44:00Z" w16du:dateUtc="2026-02-26T19:44:00Z">
        <w:r w:rsidRPr="003750DF">
          <w:rPr>
            <w:rFonts w:ascii="GHEA Grapalat" w:hAnsi="GHEA Grapalat" w:cs="Sylfaen"/>
            <w:vertAlign w:val="superscript"/>
            <w:lang w:val="hy-AM"/>
          </w:rPr>
          <w:delText xml:space="preserve">    </w:delText>
        </w:r>
        <w:r>
          <w:rPr>
            <w:rFonts w:ascii="GHEA Grapalat" w:hAnsi="GHEA Grapalat" w:cs="Sylfaen"/>
            <w:vertAlign w:val="superscript"/>
            <w:lang w:val="hy-AM"/>
          </w:rPr>
          <w:delText xml:space="preserve">                                                                                                                                     </w:delText>
        </w:r>
        <w:r w:rsidRPr="003750DF">
          <w:rPr>
            <w:rFonts w:ascii="GHEA Grapalat" w:hAnsi="GHEA Grapalat" w:cs="Sylfaen"/>
            <w:vertAlign w:val="superscript"/>
            <w:lang w:val="hy-AM"/>
          </w:rPr>
          <w:delText xml:space="preserve"> քարտուղարի էլ. փոստի հասցեն</w:delText>
        </w:r>
      </w:del>
    </w:p>
    <w:p w14:paraId="0B7FE6FC" w14:textId="488FEAAC" w:rsidR="00BA096A" w:rsidRPr="00842CF6" w:rsidRDefault="00BA096A" w:rsidP="00BA096A">
      <w:pPr>
        <w:pStyle w:val="aff3"/>
        <w:tabs>
          <w:tab w:val="left" w:pos="0"/>
        </w:tabs>
        <w:ind w:left="0"/>
        <w:mirrorIndents/>
        <w:jc w:val="both"/>
        <w:rPr>
          <w:del w:id="955" w:author="Հերմինե Գևորգյան" w:date="2026-02-26T23:44:00Z" w16du:dateUtc="2026-02-26T19:44:00Z"/>
          <w:rFonts w:ascii="GHEA Grapalat" w:hAnsi="GHEA Grapalat"/>
          <w:color w:val="000000"/>
          <w:sz w:val="20"/>
          <w:szCs w:val="20"/>
          <w:lang w:val="hy-AM"/>
        </w:rPr>
      </w:pPr>
      <w:del w:id="956" w:author="Հերմինե Գևորգյան" w:date="2026-02-26T23:44:00Z" w16du:dateUtc="2026-02-26T19:44:00Z">
        <w:r w:rsidRPr="00842CF6">
          <w:rPr>
            <w:rFonts w:ascii="GHEA Grapalat" w:hAnsi="GHEA Grapalat"/>
            <w:color w:val="000000"/>
            <w:sz w:val="20"/>
            <w:szCs w:val="20"/>
            <w:lang w:val="hy-AM"/>
          </w:rPr>
          <w:delText xml:space="preserve"> էլեկտրոնային փոստի հասցեին։     </w:delText>
        </w:r>
      </w:del>
    </w:p>
    <w:p w14:paraId="44CCF729" w14:textId="77777777" w:rsidR="00091EBC" w:rsidRPr="004605D7" w:rsidRDefault="00091EBC" w:rsidP="00807F72">
      <w:pPr>
        <w:pStyle w:val="af4"/>
        <w:shd w:val="clear" w:color="auto" w:fill="FFFFFF"/>
        <w:spacing w:before="0" w:beforeAutospacing="0" w:after="0" w:afterAutospacing="0"/>
        <w:ind w:firstLine="375"/>
        <w:rPr>
          <w:del w:id="957" w:author="Հերմինե Գևորգյան" w:date="2026-02-26T23:44:00Z" w16du:dateUtc="2026-02-26T19:44:00Z"/>
          <w:rFonts w:ascii="GHEA Grapalat" w:hAnsi="GHEA Grapalat"/>
          <w:color w:val="000000"/>
          <w:sz w:val="20"/>
          <w:szCs w:val="20"/>
          <w:lang w:val="hy-AM"/>
        </w:rPr>
      </w:pPr>
      <w:del w:id="958" w:author="Հերմինե Գևորգյան" w:date="2026-02-26T23:44:00Z" w16du:dateUtc="2026-02-26T19:44:00Z">
        <w:r w:rsidRPr="004605D7">
          <w:rPr>
            <w:rFonts w:ascii="GHEA Grapalat" w:hAnsi="GHEA Grapalat"/>
            <w:color w:val="000000"/>
            <w:sz w:val="20"/>
            <w:szCs w:val="20"/>
            <w:lang w:val="hy-AM"/>
          </w:rPr>
          <w:delText>6. Բենեֆիցիարը պահանջը ներկայացնում է երաշխիք տվող անձին գրավոր ձևով: Պահանջին կից ներկայացվում են հետևյալ փաստաթղթերը՝</w:delText>
        </w:r>
      </w:del>
    </w:p>
    <w:p w14:paraId="0632C0C8" w14:textId="77777777" w:rsidR="007B3D9D" w:rsidRPr="004605D7" w:rsidRDefault="007B3D9D" w:rsidP="00091EBC">
      <w:pPr>
        <w:pStyle w:val="af4"/>
        <w:shd w:val="clear" w:color="auto" w:fill="FFFFFF"/>
        <w:spacing w:before="0" w:beforeAutospacing="0" w:after="0" w:afterAutospacing="0"/>
        <w:ind w:firstLine="375"/>
        <w:rPr>
          <w:del w:id="959" w:author="Հերմինե Գևորգյան" w:date="2026-02-26T23:44:00Z" w16du:dateUtc="2026-02-26T19:44:00Z"/>
          <w:rFonts w:ascii="GHEA Grapalat" w:hAnsi="GHEA Grapalat"/>
          <w:color w:val="000000"/>
          <w:sz w:val="20"/>
          <w:szCs w:val="20"/>
          <w:lang w:val="hy-AM"/>
        </w:rPr>
      </w:pPr>
      <w:del w:id="960" w:author="Հերմինե Գևորգյան" w:date="2026-02-26T23:44:00Z" w16du:dateUtc="2026-02-26T19:44:00Z">
        <w:r w:rsidRPr="004605D7">
          <w:rPr>
            <w:rFonts w:ascii="GHEA Grapalat" w:hAnsi="GHEA Grapalat"/>
            <w:color w:val="000000"/>
            <w:sz w:val="20"/>
            <w:szCs w:val="20"/>
            <w:lang w:val="hy-AM"/>
          </w:rPr>
          <w:delText>1</w:delText>
        </w:r>
        <w:r w:rsidR="00091EBC" w:rsidRPr="004605D7">
          <w:rPr>
            <w:rFonts w:ascii="GHEA Grapalat" w:hAnsi="GHEA Grapalat"/>
            <w:color w:val="000000"/>
            <w:sz w:val="20"/>
            <w:szCs w:val="20"/>
            <w:lang w:val="hy-AM"/>
          </w:rPr>
          <w:delText xml:space="preserve">) </w:delText>
        </w:r>
        <w:r w:rsidR="007A5E2D" w:rsidRPr="004605D7">
          <w:rPr>
            <w:rFonts w:ascii="GHEA Grapalat" w:hAnsi="GHEA Grapalat"/>
            <w:color w:val="000000"/>
            <w:sz w:val="20"/>
            <w:szCs w:val="20"/>
            <w:lang w:val="hy-AM"/>
          </w:rPr>
          <w:delText xml:space="preserve">N </w:delTex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0024041A" w:rsidRPr="004605D7">
          <w:rPr>
            <w:rFonts w:ascii="GHEA Grapalat" w:hAnsi="GHEA Grapalat"/>
            <w:color w:val="000000"/>
            <w:sz w:val="20"/>
            <w:szCs w:val="20"/>
            <w:u w:val="single"/>
            <w:lang w:val="hy-AM"/>
          </w:rPr>
          <w:tab/>
        </w:r>
        <w:r w:rsidRPr="004605D7">
          <w:rPr>
            <w:rFonts w:ascii="GHEA Grapalat" w:hAnsi="GHEA Grapalat"/>
            <w:color w:val="000000"/>
            <w:sz w:val="20"/>
            <w:szCs w:val="20"/>
            <w:lang w:val="hy-AM"/>
          </w:rPr>
          <w:delText xml:space="preserve"> ծածկագրով կնքված պայմանագրի, ներառյալ նաև դրանում </w:delText>
        </w:r>
      </w:del>
    </w:p>
    <w:p w14:paraId="641A66CF" w14:textId="77777777" w:rsidR="007B3D9D" w:rsidRPr="004605D7" w:rsidRDefault="007B3D9D" w:rsidP="007B3D9D">
      <w:pPr>
        <w:pStyle w:val="af4"/>
        <w:shd w:val="clear" w:color="auto" w:fill="FFFFFF"/>
        <w:spacing w:before="0" w:beforeAutospacing="0" w:after="0" w:afterAutospacing="0"/>
        <w:rPr>
          <w:del w:id="961" w:author="Հերմինե Գևորգյան" w:date="2026-02-26T23:44:00Z" w16du:dateUtc="2026-02-26T19:44:00Z"/>
          <w:rFonts w:ascii="GHEA Grapalat" w:hAnsi="GHEA Grapalat" w:cs="Sylfaen"/>
          <w:vertAlign w:val="superscript"/>
          <w:lang w:val="hy-AM"/>
        </w:rPr>
      </w:pPr>
      <w:del w:id="962" w:author="Հերմինե Գևորգյան" w:date="2026-02-26T23:44:00Z" w16du:dateUtc="2026-02-26T19:44:00Z">
        <w:r w:rsidRPr="004605D7">
          <w:rPr>
            <w:rFonts w:ascii="GHEA Grapalat" w:hAnsi="GHEA Grapalat" w:cs="Sylfaen"/>
            <w:vertAlign w:val="superscript"/>
            <w:lang w:val="hy-AM"/>
          </w:rPr>
          <w:delText xml:space="preserve">                 </w:delText>
        </w:r>
        <w:r w:rsidR="0024041A" w:rsidRPr="004605D7">
          <w:rPr>
            <w:rFonts w:ascii="GHEA Grapalat" w:hAnsi="GHEA Grapalat" w:cs="Sylfaen"/>
            <w:vertAlign w:val="superscript"/>
            <w:lang w:val="hy-AM"/>
          </w:rPr>
          <w:delText xml:space="preserve">       </w:delText>
        </w:r>
        <w:r w:rsidRPr="004605D7">
          <w:rPr>
            <w:rFonts w:ascii="GHEA Grapalat" w:hAnsi="GHEA Grapalat" w:cs="Sylfaen"/>
            <w:vertAlign w:val="superscript"/>
            <w:lang w:val="hy-AM"/>
          </w:rPr>
          <w:delText xml:space="preserve">  </w:delText>
        </w:r>
        <w:r w:rsidRPr="00E6597C">
          <w:rPr>
            <w:rFonts w:ascii="GHEA Grapalat" w:hAnsi="GHEA Grapalat" w:cs="Sylfaen"/>
            <w:vertAlign w:val="superscript"/>
            <w:lang w:val="hy-AM"/>
          </w:rPr>
          <w:delText xml:space="preserve">կնքվելիք պայմանագրի </w:delText>
        </w:r>
        <w:r w:rsidR="007A5E2D" w:rsidRPr="004605D7">
          <w:rPr>
            <w:rFonts w:ascii="GHEA Grapalat" w:hAnsi="GHEA Grapalat" w:cs="Sylfaen"/>
            <w:vertAlign w:val="superscript"/>
            <w:lang w:val="hy-AM"/>
          </w:rPr>
          <w:delText>համարը</w:delText>
        </w:r>
      </w:del>
    </w:p>
    <w:p w14:paraId="63E70F34" w14:textId="77777777" w:rsidR="00091EBC" w:rsidRPr="004605D7" w:rsidRDefault="007B3D9D" w:rsidP="007B3D9D">
      <w:pPr>
        <w:pStyle w:val="af4"/>
        <w:shd w:val="clear" w:color="auto" w:fill="FFFFFF"/>
        <w:spacing w:before="0" w:beforeAutospacing="0" w:after="0" w:afterAutospacing="0"/>
        <w:rPr>
          <w:del w:id="963" w:author="Հերմինե Գևորգյան" w:date="2026-02-26T23:44:00Z" w16du:dateUtc="2026-02-26T19:44:00Z"/>
          <w:rFonts w:ascii="GHEA Grapalat" w:hAnsi="GHEA Grapalat"/>
          <w:color w:val="000000"/>
          <w:sz w:val="20"/>
          <w:szCs w:val="20"/>
          <w:lang w:val="hy-AM"/>
        </w:rPr>
      </w:pPr>
      <w:del w:id="964" w:author="Հերմինե Գևորգյան" w:date="2026-02-26T23:44:00Z" w16du:dateUtc="2026-02-26T19:44:00Z">
        <w:r w:rsidRPr="004605D7">
          <w:rPr>
            <w:rFonts w:ascii="GHEA Grapalat" w:hAnsi="GHEA Grapalat"/>
            <w:color w:val="000000"/>
            <w:sz w:val="20"/>
            <w:szCs w:val="20"/>
            <w:lang w:val="hy-AM"/>
          </w:rPr>
          <w:delText>կատարված փոփոխությունների, լրացուցիչ համաձայնագրերի պատճենները</w:delText>
        </w:r>
        <w:r w:rsidR="00091EBC" w:rsidRPr="004605D7">
          <w:rPr>
            <w:rFonts w:ascii="GHEA Grapalat" w:hAnsi="GHEA Grapalat"/>
            <w:color w:val="000000"/>
            <w:sz w:val="20"/>
            <w:szCs w:val="20"/>
            <w:lang w:val="hy-AM"/>
          </w:rPr>
          <w:delText>.</w:delText>
        </w:r>
      </w:del>
    </w:p>
    <w:p w14:paraId="323F2F55" w14:textId="77777777" w:rsidR="007B3D9D" w:rsidRPr="004605D7" w:rsidRDefault="007B3D9D" w:rsidP="007B3D9D">
      <w:pPr>
        <w:pStyle w:val="af4"/>
        <w:shd w:val="clear" w:color="auto" w:fill="FFFFFF"/>
        <w:spacing w:before="0" w:beforeAutospacing="0" w:after="0" w:afterAutospacing="0"/>
        <w:ind w:firstLine="375"/>
        <w:jc w:val="both"/>
        <w:rPr>
          <w:del w:id="965" w:author="Հերմինե Գևորգյան" w:date="2026-02-26T23:44:00Z" w16du:dateUtc="2026-02-26T19:44:00Z"/>
          <w:rFonts w:ascii="GHEA Grapalat" w:hAnsi="GHEA Grapalat"/>
          <w:color w:val="000000"/>
          <w:sz w:val="20"/>
          <w:szCs w:val="20"/>
          <w:lang w:val="hy-AM"/>
        </w:rPr>
      </w:pPr>
      <w:del w:id="966" w:author="Հերմինե Գևորգյան" w:date="2026-02-26T23:44:00Z" w16du:dateUtc="2026-02-26T19:44:00Z">
        <w:r w:rsidRPr="004605D7">
          <w:rPr>
            <w:rFonts w:ascii="GHEA Grapalat" w:hAnsi="GHEA Grapalat"/>
            <w:color w:val="000000"/>
            <w:sz w:val="20"/>
            <w:szCs w:val="20"/>
            <w:lang w:val="hy-AM"/>
          </w:rPr>
          <w:delText>2</w:delText>
        </w:r>
        <w:r w:rsidR="00091EBC" w:rsidRPr="004605D7">
          <w:rPr>
            <w:rFonts w:ascii="GHEA Grapalat" w:hAnsi="GHEA Grapalat"/>
            <w:color w:val="000000"/>
            <w:sz w:val="20"/>
            <w:szCs w:val="20"/>
            <w:lang w:val="hy-AM"/>
          </w:rPr>
          <w:delText xml:space="preserve">) </w:delText>
        </w:r>
        <w:r w:rsidRPr="004605D7">
          <w:rPr>
            <w:rFonts w:ascii="GHEA Grapalat" w:hAnsi="GHEA Grapalat"/>
            <w:color w:val="000000"/>
            <w:sz w:val="20"/>
            <w:szCs w:val="20"/>
            <w:lang w:val="hy-AM"/>
          </w:rPr>
          <w:delText xml:space="preserve">բենեֆիցիարի կողմից պայմանագիրը միակողմանի լուծելու մասին </w:delText>
        </w:r>
        <w:r>
          <w:fldChar w:fldCharType="begin"/>
        </w:r>
        <w:r w:rsidRPr="00FB40E3">
          <w:rPr>
            <w:lang w:val="hy-AM"/>
          </w:rPr>
          <w:delInstrText>HYPERLINK "http://www.procurement.am"</w:delInstrText>
        </w:r>
        <w:r>
          <w:fldChar w:fldCharType="separate"/>
        </w:r>
        <w:r w:rsidRPr="004605D7">
          <w:rPr>
            <w:rStyle w:val="a9"/>
            <w:rFonts w:ascii="GHEA Grapalat" w:hAnsi="GHEA Grapalat"/>
            <w:sz w:val="20"/>
            <w:szCs w:val="20"/>
            <w:lang w:val="hy-AM"/>
          </w:rPr>
          <w:delText>www.procurement.am</w:delText>
        </w:r>
        <w:r>
          <w:fldChar w:fldCharType="end"/>
        </w:r>
        <w:r w:rsidRPr="004605D7">
          <w:rPr>
            <w:rFonts w:ascii="GHEA Grapalat" w:hAnsi="GHEA Grapalat"/>
            <w:color w:val="000000"/>
            <w:sz w:val="20"/>
            <w:szCs w:val="20"/>
            <w:lang w:val="hy-AM"/>
          </w:rPr>
          <w:delText xml:space="preserve"> հասց</w:delText>
        </w:r>
        <w:r w:rsidR="002F2AD2">
          <w:rPr>
            <w:rFonts w:ascii="GHEA Grapalat" w:hAnsi="GHEA Grapalat"/>
            <w:color w:val="000000"/>
            <w:sz w:val="20"/>
            <w:szCs w:val="20"/>
            <w:lang w:val="hy-AM"/>
          </w:rPr>
          <w:delText>ե</w:delText>
        </w:r>
        <w:r w:rsidRPr="004605D7">
          <w:rPr>
            <w:rFonts w:ascii="GHEA Grapalat" w:hAnsi="GHEA Grapalat"/>
            <w:color w:val="000000"/>
            <w:sz w:val="20"/>
            <w:szCs w:val="20"/>
            <w:lang w:val="hy-AM"/>
          </w:rPr>
          <w:delText>ով գործող տեղեկագրում հրապարակած ծանուցումը.</w:delText>
        </w:r>
      </w:del>
    </w:p>
    <w:p w14:paraId="3D07A9DE" w14:textId="77777777" w:rsidR="00091EBC" w:rsidRPr="004605D7" w:rsidRDefault="00091EBC" w:rsidP="00091EBC">
      <w:pPr>
        <w:pStyle w:val="af4"/>
        <w:shd w:val="clear" w:color="auto" w:fill="FFFFFF"/>
        <w:spacing w:before="0" w:beforeAutospacing="0" w:after="0" w:afterAutospacing="0"/>
        <w:ind w:firstLine="375"/>
        <w:jc w:val="both"/>
        <w:rPr>
          <w:del w:id="967" w:author="Հերմինե Գևորգյան" w:date="2026-02-26T23:44:00Z" w16du:dateUtc="2026-02-26T19:44:00Z"/>
          <w:rFonts w:ascii="GHEA Grapalat" w:hAnsi="GHEA Grapalat"/>
          <w:color w:val="000000"/>
          <w:sz w:val="20"/>
          <w:szCs w:val="20"/>
          <w:lang w:val="hy-AM"/>
        </w:rPr>
      </w:pPr>
      <w:del w:id="968" w:author="Հերմինե Գևորգյան" w:date="2026-02-26T23:44:00Z" w16du:dateUtc="2026-02-26T19:44:00Z">
        <w:r w:rsidRPr="004605D7">
          <w:rPr>
            <w:rFonts w:ascii="GHEA Grapalat" w:hAnsi="GHEA Grapalat"/>
            <w:color w:val="000000"/>
            <w:sz w:val="20"/>
            <w:szCs w:val="20"/>
            <w:lang w:val="hy-AM"/>
          </w:rPr>
          <w:delText>7. Երաշխիք տվող անձը բենեֆիցիարի կողմից ներկայացված պահանջը և կից փաստաթղթերը ստանալու</w:delText>
        </w:r>
        <w:r w:rsidR="002F2AD2">
          <w:rPr>
            <w:rFonts w:ascii="GHEA Grapalat" w:hAnsi="GHEA Grapalat"/>
            <w:color w:val="000000"/>
            <w:sz w:val="20"/>
            <w:szCs w:val="20"/>
            <w:lang w:val="hy-AM"/>
          </w:rPr>
          <w:delText>ց</w:delText>
        </w:r>
        <w:r w:rsidRPr="004605D7">
          <w:rPr>
            <w:rFonts w:ascii="GHEA Grapalat" w:hAnsi="GHEA Grapalat"/>
            <w:color w:val="000000"/>
            <w:sz w:val="20"/>
            <w:szCs w:val="20"/>
            <w:lang w:val="hy-AM"/>
          </w:rPr>
          <w:delTex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delText>
        </w:r>
      </w:del>
    </w:p>
    <w:p w14:paraId="6A0C8941" w14:textId="77777777" w:rsidR="00091EBC" w:rsidRPr="004605D7" w:rsidRDefault="00D82F69" w:rsidP="00091EBC">
      <w:pPr>
        <w:pStyle w:val="af4"/>
        <w:shd w:val="clear" w:color="auto" w:fill="FFFFFF"/>
        <w:spacing w:before="0" w:beforeAutospacing="0" w:after="0" w:afterAutospacing="0"/>
        <w:ind w:firstLine="375"/>
        <w:rPr>
          <w:del w:id="969" w:author="Հերմինե Գևորգյան" w:date="2026-02-26T23:44:00Z" w16du:dateUtc="2026-02-26T19:44:00Z"/>
          <w:rFonts w:ascii="GHEA Grapalat" w:hAnsi="GHEA Grapalat"/>
          <w:color w:val="000000"/>
          <w:sz w:val="20"/>
          <w:szCs w:val="20"/>
          <w:lang w:val="hy-AM"/>
        </w:rPr>
      </w:pPr>
      <w:del w:id="970" w:author="Հերմինե Գևորգյան" w:date="2026-02-26T23:44:00Z" w16du:dateUtc="2026-02-26T19:44:00Z">
        <w:r w:rsidRPr="004605D7">
          <w:rPr>
            <w:rFonts w:ascii="GHEA Grapalat" w:hAnsi="GHEA Grapalat"/>
            <w:color w:val="000000"/>
            <w:sz w:val="20"/>
            <w:szCs w:val="20"/>
            <w:lang w:val="hy-AM"/>
          </w:rPr>
          <w:delText>8</w:delText>
        </w:r>
        <w:r w:rsidR="00091EBC" w:rsidRPr="004605D7">
          <w:rPr>
            <w:rFonts w:ascii="GHEA Grapalat" w:hAnsi="GHEA Grapalat"/>
            <w:color w:val="000000"/>
            <w:sz w:val="20"/>
            <w:szCs w:val="20"/>
            <w:lang w:val="hy-AM"/>
          </w:rPr>
          <w:delText>. Երաշխիք տվող անձը մերժում է բենեֆիցիարի պահանջը, եթե`</w:delText>
        </w:r>
      </w:del>
    </w:p>
    <w:p w14:paraId="7DFA7A1F" w14:textId="77777777" w:rsidR="00091EBC" w:rsidRPr="004605D7" w:rsidRDefault="00091EBC" w:rsidP="00091EBC">
      <w:pPr>
        <w:pStyle w:val="af4"/>
        <w:shd w:val="clear" w:color="auto" w:fill="FFFFFF"/>
        <w:spacing w:before="0" w:beforeAutospacing="0" w:after="0" w:afterAutospacing="0"/>
        <w:ind w:firstLine="375"/>
        <w:jc w:val="both"/>
        <w:rPr>
          <w:del w:id="971" w:author="Հերմինե Գևորգյան" w:date="2026-02-26T23:44:00Z" w16du:dateUtc="2026-02-26T19:44:00Z"/>
          <w:rFonts w:ascii="GHEA Grapalat" w:hAnsi="GHEA Grapalat"/>
          <w:color w:val="000000"/>
          <w:sz w:val="20"/>
          <w:szCs w:val="20"/>
          <w:lang w:val="hy-AM"/>
        </w:rPr>
      </w:pPr>
      <w:del w:id="972" w:author="Հերմինե Գևորգյան" w:date="2026-02-26T23:44:00Z" w16du:dateUtc="2026-02-26T19:44:00Z">
        <w:r w:rsidRPr="004605D7">
          <w:rPr>
            <w:rFonts w:ascii="GHEA Grapalat" w:hAnsi="GHEA Grapalat"/>
            <w:color w:val="000000"/>
            <w:sz w:val="20"/>
            <w:szCs w:val="20"/>
            <w:lang w:val="hy-AM"/>
          </w:rPr>
          <w:delText>1) պահանջը կամ կից փաստաթղթերը չեն համապատասխանում սույն երաշխիքի պայմաններին.</w:delText>
        </w:r>
      </w:del>
    </w:p>
    <w:p w14:paraId="0D2BEC9A" w14:textId="77777777" w:rsidR="00091EBC" w:rsidRPr="004605D7" w:rsidRDefault="00091EBC" w:rsidP="00091EBC">
      <w:pPr>
        <w:pStyle w:val="af4"/>
        <w:shd w:val="clear" w:color="auto" w:fill="FFFFFF"/>
        <w:spacing w:before="0" w:beforeAutospacing="0" w:after="0" w:afterAutospacing="0"/>
        <w:ind w:firstLine="375"/>
        <w:rPr>
          <w:del w:id="973" w:author="Հերմինե Գևորգյան" w:date="2026-02-26T23:44:00Z" w16du:dateUtc="2026-02-26T19:44:00Z"/>
          <w:rFonts w:ascii="GHEA Grapalat" w:hAnsi="GHEA Grapalat"/>
          <w:color w:val="000000"/>
          <w:sz w:val="20"/>
          <w:szCs w:val="20"/>
          <w:lang w:val="hy-AM"/>
        </w:rPr>
      </w:pPr>
      <w:del w:id="974" w:author="Հերմինե Գևորգյան" w:date="2026-02-26T23:44:00Z" w16du:dateUtc="2026-02-26T19:44:00Z">
        <w:r w:rsidRPr="004605D7">
          <w:rPr>
            <w:rFonts w:ascii="GHEA Grapalat" w:hAnsi="GHEA Grapalat"/>
            <w:color w:val="000000"/>
            <w:sz w:val="20"/>
            <w:szCs w:val="20"/>
            <w:lang w:val="hy-AM"/>
          </w:rPr>
          <w:delText>2) պահանջը ներկայացվել է երաշխիքով սահմանված ժամկետի ավարտից հետո:</w:delText>
        </w:r>
      </w:del>
    </w:p>
    <w:p w14:paraId="692094CD" w14:textId="77777777" w:rsidR="00091EBC" w:rsidRPr="004605D7" w:rsidRDefault="00D82F69" w:rsidP="00091EBC">
      <w:pPr>
        <w:pStyle w:val="af4"/>
        <w:shd w:val="clear" w:color="auto" w:fill="FFFFFF"/>
        <w:spacing w:before="0" w:beforeAutospacing="0" w:after="0" w:afterAutospacing="0"/>
        <w:ind w:firstLine="375"/>
        <w:jc w:val="both"/>
        <w:rPr>
          <w:del w:id="975" w:author="Հերմինե Գևորգյան" w:date="2026-02-26T23:44:00Z" w16du:dateUtc="2026-02-26T19:44:00Z"/>
          <w:rFonts w:ascii="GHEA Grapalat" w:hAnsi="GHEA Grapalat"/>
          <w:color w:val="000000"/>
          <w:sz w:val="20"/>
          <w:szCs w:val="20"/>
          <w:lang w:val="hy-AM"/>
        </w:rPr>
      </w:pPr>
      <w:del w:id="976" w:author="Հերմինե Գևորգյան" w:date="2026-02-26T23:44:00Z" w16du:dateUtc="2026-02-26T19:44:00Z">
        <w:r w:rsidRPr="004605D7">
          <w:rPr>
            <w:rFonts w:ascii="GHEA Grapalat" w:hAnsi="GHEA Grapalat"/>
            <w:color w:val="000000"/>
            <w:sz w:val="20"/>
            <w:szCs w:val="20"/>
            <w:lang w:val="hy-AM"/>
          </w:rPr>
          <w:delText>9</w:delText>
        </w:r>
        <w:r w:rsidR="00091EBC" w:rsidRPr="004605D7">
          <w:rPr>
            <w:rFonts w:ascii="GHEA Grapalat" w:hAnsi="GHEA Grapalat"/>
            <w:color w:val="000000"/>
            <w:sz w:val="20"/>
            <w:szCs w:val="20"/>
            <w:lang w:val="hy-AM"/>
          </w:rPr>
          <w:delTex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delText>
        </w:r>
      </w:del>
    </w:p>
    <w:p w14:paraId="21F979E8" w14:textId="77777777" w:rsidR="00091EBC" w:rsidRPr="004605D7" w:rsidRDefault="00091EBC" w:rsidP="00091EBC">
      <w:pPr>
        <w:pStyle w:val="af4"/>
        <w:shd w:val="clear" w:color="auto" w:fill="FFFFFF"/>
        <w:spacing w:before="0" w:beforeAutospacing="0" w:after="0" w:afterAutospacing="0"/>
        <w:ind w:firstLine="375"/>
        <w:jc w:val="both"/>
        <w:rPr>
          <w:del w:id="977" w:author="Հերմինե Գևորգյան" w:date="2026-02-26T23:44:00Z" w16du:dateUtc="2026-02-26T19:44:00Z"/>
          <w:rFonts w:ascii="GHEA Grapalat" w:hAnsi="GHEA Grapalat"/>
          <w:color w:val="000000"/>
          <w:sz w:val="20"/>
          <w:szCs w:val="20"/>
          <w:lang w:val="hy-AM"/>
        </w:rPr>
      </w:pPr>
      <w:del w:id="978" w:author="Հերմինե Գևորգյան" w:date="2026-02-26T23:44:00Z" w16du:dateUtc="2026-02-26T19:44:00Z">
        <w:r w:rsidRPr="004605D7">
          <w:rPr>
            <w:rFonts w:ascii="GHEA Grapalat" w:hAnsi="GHEA Grapalat"/>
            <w:color w:val="000000"/>
            <w:sz w:val="20"/>
            <w:szCs w:val="20"/>
            <w:lang w:val="hy-AM"/>
          </w:rPr>
          <w:delText>1</w:delText>
        </w:r>
        <w:r w:rsidR="00D82F69" w:rsidRPr="004605D7">
          <w:rPr>
            <w:rFonts w:ascii="GHEA Grapalat" w:hAnsi="GHEA Grapalat"/>
            <w:color w:val="000000"/>
            <w:sz w:val="20"/>
            <w:szCs w:val="20"/>
            <w:lang w:val="hy-AM"/>
          </w:rPr>
          <w:delText>0</w:delText>
        </w:r>
        <w:r w:rsidRPr="004605D7">
          <w:rPr>
            <w:rFonts w:ascii="GHEA Grapalat" w:hAnsi="GHEA Grapalat"/>
            <w:color w:val="000000"/>
            <w:sz w:val="20"/>
            <w:szCs w:val="20"/>
            <w:lang w:val="hy-AM"/>
          </w:rPr>
          <w:delText>. Սույն երաշխիքի նկատմամբ կիրառվում են Հայաստանի Հանրապետության քաղաքացիական օրենսգրքի համապատասխան դրույթները:</w:delText>
        </w:r>
      </w:del>
    </w:p>
    <w:p w14:paraId="7AC66F4D" w14:textId="77777777" w:rsidR="00091EBC" w:rsidRPr="004605D7" w:rsidRDefault="00091EBC" w:rsidP="00091EBC">
      <w:pPr>
        <w:pStyle w:val="af4"/>
        <w:shd w:val="clear" w:color="auto" w:fill="FFFFFF"/>
        <w:spacing w:before="0" w:beforeAutospacing="0" w:after="0" w:afterAutospacing="0"/>
        <w:ind w:firstLine="375"/>
        <w:jc w:val="both"/>
        <w:rPr>
          <w:del w:id="979" w:author="Հերմինե Գևորգյան" w:date="2026-02-26T23:44:00Z" w16du:dateUtc="2026-02-26T19:44:00Z"/>
          <w:rFonts w:ascii="GHEA Grapalat" w:hAnsi="GHEA Grapalat"/>
          <w:color w:val="000000"/>
          <w:sz w:val="20"/>
          <w:szCs w:val="20"/>
          <w:lang w:val="hy-AM"/>
        </w:rPr>
      </w:pPr>
      <w:del w:id="980" w:author="Հերմինե Գևորգյան" w:date="2026-02-26T23:44:00Z" w16du:dateUtc="2026-02-26T19:44:00Z">
        <w:r w:rsidRPr="004605D7">
          <w:rPr>
            <w:rFonts w:ascii="GHEA Grapalat" w:hAnsi="GHEA Grapalat"/>
            <w:color w:val="000000"/>
            <w:sz w:val="20"/>
            <w:szCs w:val="20"/>
            <w:lang w:val="hy-AM"/>
          </w:rPr>
          <w:delText>1</w:delText>
        </w:r>
        <w:r w:rsidR="00D82F69" w:rsidRPr="004605D7">
          <w:rPr>
            <w:rFonts w:ascii="GHEA Grapalat" w:hAnsi="GHEA Grapalat"/>
            <w:color w:val="000000"/>
            <w:sz w:val="20"/>
            <w:szCs w:val="20"/>
            <w:lang w:val="hy-AM"/>
          </w:rPr>
          <w:delText>1</w:delText>
        </w:r>
        <w:r w:rsidRPr="004605D7">
          <w:rPr>
            <w:rFonts w:ascii="GHEA Grapalat" w:hAnsi="GHEA Grapalat"/>
            <w:color w:val="000000"/>
            <w:sz w:val="20"/>
            <w:szCs w:val="20"/>
            <w:lang w:val="hy-AM"/>
          </w:rPr>
          <w:delText>. Սույն երաշխիքի կապակցությամբ ծագող վեճերը ենթակա են լուծման Հայաստանի Հանրապետության օրենսդրությամբ սահմանված կարգով:</w:delText>
        </w:r>
      </w:del>
    </w:p>
    <w:p w14:paraId="29A8DBC1" w14:textId="77777777" w:rsidR="00091EBC" w:rsidRPr="004605D7" w:rsidRDefault="00091EBC" w:rsidP="00091EBC">
      <w:pPr>
        <w:pStyle w:val="af4"/>
        <w:shd w:val="clear" w:color="auto" w:fill="FFFFFF"/>
        <w:spacing w:before="0" w:beforeAutospacing="0" w:after="0" w:afterAutospacing="0"/>
        <w:ind w:firstLine="375"/>
        <w:jc w:val="both"/>
        <w:rPr>
          <w:del w:id="981" w:author="Հերմինե Գևորգյան" w:date="2026-02-26T23:44:00Z" w16du:dateUtc="2026-02-26T19:44:00Z"/>
          <w:rFonts w:ascii="GHEA Grapalat" w:hAnsi="GHEA Grapalat"/>
          <w:color w:val="000000"/>
          <w:sz w:val="20"/>
          <w:szCs w:val="20"/>
          <w:lang w:val="hy-AM"/>
        </w:rPr>
      </w:pPr>
    </w:p>
    <w:p w14:paraId="4E033B7A" w14:textId="77777777" w:rsidR="00091EBC" w:rsidRPr="004605D7" w:rsidRDefault="00091EBC" w:rsidP="00091EBC">
      <w:pPr>
        <w:pStyle w:val="af4"/>
        <w:shd w:val="clear" w:color="auto" w:fill="FFFFFF"/>
        <w:spacing w:before="0" w:beforeAutospacing="0" w:after="0" w:afterAutospacing="0"/>
        <w:ind w:firstLine="375"/>
        <w:jc w:val="both"/>
        <w:rPr>
          <w:del w:id="982" w:author="Հերմինե Գևորգյան" w:date="2026-02-26T23:44:00Z" w16du:dateUtc="2026-02-26T19:44:00Z"/>
          <w:rFonts w:ascii="GHEA Grapalat" w:hAnsi="GHEA Grapalat"/>
          <w:color w:val="000000"/>
          <w:sz w:val="20"/>
          <w:szCs w:val="20"/>
          <w:u w:val="single"/>
          <w:lang w:val="hy-AM"/>
        </w:rPr>
      </w:pPr>
      <w:del w:id="983" w:author="Հերմինե Գևորգյան" w:date="2026-02-26T23:44:00Z" w16du:dateUtc="2026-02-26T19:44:00Z">
        <w:r w:rsidRPr="004605D7">
          <w:rPr>
            <w:rFonts w:ascii="GHEA Grapalat" w:hAnsi="GHEA Grapalat"/>
            <w:color w:val="000000"/>
            <w:sz w:val="20"/>
            <w:szCs w:val="20"/>
            <w:lang w:val="hy-AM"/>
          </w:rPr>
          <w:delText xml:space="preserve">Գործադիր </w:delText>
        </w:r>
        <w:r w:rsidR="0070371B" w:rsidRPr="004605D7">
          <w:rPr>
            <w:rFonts w:ascii="GHEA Grapalat" w:hAnsi="GHEA Grapalat"/>
            <w:color w:val="000000"/>
            <w:sz w:val="20"/>
            <w:szCs w:val="20"/>
            <w:lang w:val="hy-AM"/>
          </w:rPr>
          <w:delText xml:space="preserve">մարմնի ղեկավար </w:delText>
        </w:r>
        <w:r w:rsidRPr="004605D7">
          <w:rPr>
            <w:rFonts w:ascii="GHEA Grapalat" w:hAnsi="GHEA Grapalat"/>
            <w:color w:val="000000"/>
            <w:sz w:val="20"/>
            <w:szCs w:val="20"/>
            <w:lang w:val="hy-AM"/>
          </w:rPr>
          <w:delText xml:space="preserve"> </w:delTex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del>
    </w:p>
    <w:p w14:paraId="6D0D9248" w14:textId="77777777" w:rsidR="00091EBC" w:rsidRPr="004605D7" w:rsidRDefault="00091EBC" w:rsidP="00091EBC">
      <w:pPr>
        <w:pStyle w:val="af4"/>
        <w:shd w:val="clear" w:color="auto" w:fill="FFFFFF"/>
        <w:spacing w:before="0" w:beforeAutospacing="0" w:after="0" w:afterAutospacing="0"/>
        <w:ind w:firstLine="375"/>
        <w:jc w:val="both"/>
        <w:rPr>
          <w:del w:id="984" w:author="Հերմինե Գևորգյան" w:date="2026-02-26T23:44:00Z" w16du:dateUtc="2026-02-26T19:44:00Z"/>
          <w:rFonts w:ascii="GHEA Grapalat" w:hAnsi="GHEA Grapalat"/>
          <w:color w:val="000000"/>
          <w:sz w:val="20"/>
          <w:szCs w:val="20"/>
          <w:lang w:val="hy-AM"/>
        </w:rPr>
      </w:pPr>
      <w:del w:id="985" w:author="Հերմինե Գևորգյան" w:date="2026-02-26T23:44:00Z" w16du:dateUtc="2026-02-26T19:44:00Z">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del>
    </w:p>
    <w:p w14:paraId="3CB1C1A1" w14:textId="77777777" w:rsidR="00091EBC" w:rsidRPr="00E6597C" w:rsidRDefault="00091EBC" w:rsidP="00091EBC">
      <w:pPr>
        <w:pStyle w:val="af4"/>
        <w:shd w:val="clear" w:color="auto" w:fill="FFFFFF"/>
        <w:spacing w:before="0" w:beforeAutospacing="0" w:after="0" w:afterAutospacing="0"/>
        <w:rPr>
          <w:del w:id="986" w:author="Հերմինե Գևորգյան" w:date="2026-02-26T23:44:00Z" w16du:dateUtc="2026-02-26T19:44:00Z"/>
          <w:rFonts w:ascii="GHEA Grapalat" w:hAnsi="GHEA Grapalat" w:cs="Sylfaen"/>
          <w:vertAlign w:val="superscript"/>
          <w:lang w:val="hy-AM"/>
        </w:rPr>
      </w:pPr>
      <w:del w:id="987" w:author="Հերմինե Գևորգյան" w:date="2026-02-26T23:44:00Z" w16du:dateUtc="2026-02-26T19:44:00Z">
        <w:r w:rsidRPr="004605D7">
          <w:rPr>
            <w:rFonts w:ascii="GHEA Grapalat" w:hAnsi="GHEA Grapalat" w:cs="Sylfaen"/>
            <w:vertAlign w:val="superscript"/>
            <w:lang w:val="hy-AM"/>
          </w:rPr>
          <w:delText xml:space="preserve">                                                        </w:delText>
        </w:r>
        <w:r w:rsidRPr="00E6597C">
          <w:rPr>
            <w:rFonts w:ascii="GHEA Grapalat" w:hAnsi="GHEA Grapalat" w:cs="Sylfaen"/>
            <w:vertAlign w:val="superscript"/>
            <w:lang w:val="hy-AM"/>
          </w:rPr>
          <w:delText>ամիսը, ամսաթիվը, տարեթիվը</w:delText>
        </w:r>
      </w:del>
    </w:p>
    <w:p w14:paraId="467C5F39" w14:textId="77777777" w:rsidR="00AB2DA5" w:rsidRDefault="00AB2DA5" w:rsidP="00AB2DA5">
      <w:pPr>
        <w:pStyle w:val="af2"/>
        <w:jc w:val="both"/>
        <w:rPr>
          <w:del w:id="988" w:author="Հերմինե Գևորգյան" w:date="2026-02-26T23:44:00Z" w16du:dateUtc="2026-02-26T19:44:00Z"/>
          <w:rFonts w:ascii="GHEA Grapalat" w:hAnsi="GHEA Grapalat"/>
          <w:i/>
          <w:sz w:val="16"/>
          <w:szCs w:val="16"/>
          <w:lang w:val="hy-AM"/>
        </w:rPr>
      </w:pPr>
    </w:p>
    <w:p w14:paraId="2C43381B" w14:textId="77777777" w:rsidR="00AB2DA5" w:rsidRDefault="00AB2DA5" w:rsidP="00AB2DA5">
      <w:pPr>
        <w:pStyle w:val="af2"/>
        <w:jc w:val="both"/>
        <w:rPr>
          <w:del w:id="989" w:author="Հերմինե Գևորգյան" w:date="2026-02-26T23:44:00Z" w16du:dateUtc="2026-02-26T19:44:00Z"/>
          <w:rFonts w:ascii="GHEA Grapalat" w:hAnsi="GHEA Grapalat"/>
          <w:i/>
          <w:sz w:val="16"/>
          <w:szCs w:val="16"/>
          <w:lang w:val="hy-AM"/>
        </w:rPr>
      </w:pPr>
    </w:p>
    <w:p w14:paraId="1ABC429C" w14:textId="77777777" w:rsidR="00AB2DA5" w:rsidRDefault="00AB2DA5" w:rsidP="00AB2DA5">
      <w:pPr>
        <w:pStyle w:val="af2"/>
        <w:jc w:val="both"/>
        <w:rPr>
          <w:del w:id="990" w:author="Հերմինե Գևորգյան" w:date="2026-02-26T23:44:00Z" w16du:dateUtc="2026-02-26T19:44:00Z"/>
          <w:rFonts w:ascii="GHEA Grapalat" w:hAnsi="GHEA Grapalat"/>
          <w:i/>
          <w:sz w:val="16"/>
          <w:szCs w:val="16"/>
          <w:lang w:val="hy-AM"/>
        </w:rPr>
      </w:pPr>
    </w:p>
    <w:p w14:paraId="0C8FA3E2" w14:textId="77777777" w:rsidR="00AB2DA5" w:rsidRDefault="00AB2DA5" w:rsidP="00AB2DA5">
      <w:pPr>
        <w:pStyle w:val="af2"/>
        <w:jc w:val="both"/>
        <w:rPr>
          <w:del w:id="991" w:author="Հերմինե Գևորգյան" w:date="2026-02-26T23:44:00Z" w16du:dateUtc="2026-02-26T19:44:00Z"/>
          <w:rFonts w:ascii="GHEA Grapalat" w:hAnsi="GHEA Grapalat"/>
          <w:i/>
          <w:sz w:val="16"/>
          <w:szCs w:val="16"/>
          <w:lang w:val="hy-AM"/>
        </w:rPr>
      </w:pPr>
    </w:p>
    <w:p w14:paraId="6C0C65E2" w14:textId="43541AA9" w:rsidR="00AB2DA5" w:rsidRPr="00F6523E" w:rsidRDefault="00AB2DA5" w:rsidP="00AB2DA5">
      <w:pPr>
        <w:pStyle w:val="af2"/>
        <w:jc w:val="both"/>
        <w:rPr>
          <w:del w:id="992" w:author="Հերմինե Գևորգյան" w:date="2026-02-26T23:44:00Z" w16du:dateUtc="2026-02-26T19:44:00Z"/>
          <w:rFonts w:ascii="GHEA Grapalat" w:hAnsi="GHEA Grapalat"/>
          <w:i/>
          <w:sz w:val="16"/>
          <w:szCs w:val="16"/>
          <w:lang w:val="hy-AM"/>
        </w:rPr>
      </w:pPr>
      <w:del w:id="993" w:author="Հերմինե Գևորգյան" w:date="2026-02-26T23:44:00Z" w16du:dateUtc="2026-02-26T19:44:00Z">
        <w:r w:rsidRPr="00F6523E">
          <w:rPr>
            <w:rFonts w:ascii="GHEA Grapalat" w:hAnsi="GHEA Grapalat"/>
            <w:i/>
            <w:sz w:val="16"/>
            <w:szCs w:val="16"/>
            <w:lang w:val="hy-AM"/>
          </w:rPr>
          <w:delText>*լրացվում</w:delText>
        </w:r>
        <w:r w:rsidRPr="00F6523E">
          <w:rPr>
            <w:rFonts w:ascii="GHEA Grapalat" w:hAnsi="GHEA Grapalat"/>
            <w:i/>
            <w:sz w:val="16"/>
            <w:szCs w:val="16"/>
            <w:lang w:val="af-ZA"/>
          </w:rPr>
          <w:delText xml:space="preserve"> </w:delText>
        </w:r>
        <w:r w:rsidRPr="00F6523E">
          <w:rPr>
            <w:rFonts w:ascii="GHEA Grapalat" w:hAnsi="GHEA Grapalat"/>
            <w:i/>
            <w:sz w:val="16"/>
            <w:szCs w:val="16"/>
            <w:lang w:val="hy-AM"/>
          </w:rPr>
          <w:delText>է</w:delText>
        </w:r>
        <w:r w:rsidRPr="00F6523E">
          <w:rPr>
            <w:rFonts w:ascii="GHEA Grapalat" w:hAnsi="GHEA Grapalat"/>
            <w:i/>
            <w:sz w:val="16"/>
            <w:szCs w:val="16"/>
            <w:lang w:val="af-ZA"/>
          </w:rPr>
          <w:delText xml:space="preserve"> </w:delText>
        </w:r>
        <w:r w:rsidRPr="00F6523E">
          <w:rPr>
            <w:rFonts w:ascii="GHEA Grapalat" w:hAnsi="GHEA Grapalat"/>
            <w:i/>
            <w:sz w:val="16"/>
            <w:szCs w:val="16"/>
            <w:lang w:val="hy-AM"/>
          </w:rPr>
          <w:delText>հանձնաժողովի</w:delText>
        </w:r>
        <w:r w:rsidRPr="00F6523E">
          <w:rPr>
            <w:rFonts w:ascii="GHEA Grapalat" w:hAnsi="GHEA Grapalat"/>
            <w:i/>
            <w:sz w:val="16"/>
            <w:szCs w:val="16"/>
            <w:lang w:val="af-ZA"/>
          </w:rPr>
          <w:delText xml:space="preserve"> </w:delText>
        </w:r>
        <w:r w:rsidRPr="00F6523E">
          <w:rPr>
            <w:rFonts w:ascii="GHEA Grapalat" w:hAnsi="GHEA Grapalat"/>
            <w:i/>
            <w:sz w:val="16"/>
            <w:szCs w:val="16"/>
            <w:lang w:val="hy-AM"/>
          </w:rPr>
          <w:delText>քարտուղարի</w:delText>
        </w:r>
        <w:r w:rsidRPr="00F6523E">
          <w:rPr>
            <w:rFonts w:ascii="GHEA Grapalat" w:hAnsi="GHEA Grapalat"/>
            <w:i/>
            <w:sz w:val="16"/>
            <w:szCs w:val="16"/>
            <w:lang w:val="af-ZA"/>
          </w:rPr>
          <w:delText xml:space="preserve"> </w:delText>
        </w:r>
        <w:r w:rsidRPr="00F6523E">
          <w:rPr>
            <w:rFonts w:ascii="GHEA Grapalat" w:hAnsi="GHEA Grapalat"/>
            <w:i/>
            <w:sz w:val="16"/>
            <w:szCs w:val="16"/>
            <w:lang w:val="hy-AM"/>
          </w:rPr>
          <w:delText>կողմից</w:delText>
        </w:r>
        <w:r w:rsidRPr="00F6523E">
          <w:rPr>
            <w:rFonts w:ascii="GHEA Grapalat" w:hAnsi="GHEA Grapalat"/>
            <w:i/>
            <w:sz w:val="16"/>
            <w:szCs w:val="16"/>
            <w:lang w:val="af-ZA"/>
          </w:rPr>
          <w:delText xml:space="preserve">` </w:delText>
        </w:r>
        <w:r w:rsidRPr="00F6523E">
          <w:rPr>
            <w:rFonts w:ascii="GHEA Grapalat" w:hAnsi="GHEA Grapalat"/>
            <w:i/>
            <w:sz w:val="16"/>
            <w:szCs w:val="16"/>
            <w:lang w:val="hy-AM"/>
          </w:rPr>
          <w:delText>մինչև</w:delText>
        </w:r>
        <w:r w:rsidRPr="00F6523E">
          <w:rPr>
            <w:rFonts w:ascii="GHEA Grapalat" w:hAnsi="GHEA Grapalat"/>
            <w:i/>
            <w:sz w:val="16"/>
            <w:szCs w:val="16"/>
            <w:lang w:val="af-ZA"/>
          </w:rPr>
          <w:delText xml:space="preserve"> </w:delText>
        </w:r>
        <w:r w:rsidRPr="00F6523E">
          <w:rPr>
            <w:rFonts w:ascii="GHEA Grapalat" w:hAnsi="GHEA Grapalat"/>
            <w:i/>
            <w:sz w:val="16"/>
            <w:szCs w:val="16"/>
            <w:lang w:val="hy-AM"/>
          </w:rPr>
          <w:delText>հրավերը</w:delText>
        </w:r>
        <w:r w:rsidRPr="00F6523E">
          <w:rPr>
            <w:rFonts w:ascii="GHEA Grapalat" w:hAnsi="GHEA Grapalat"/>
            <w:i/>
            <w:sz w:val="16"/>
            <w:szCs w:val="16"/>
            <w:lang w:val="af-ZA"/>
          </w:rPr>
          <w:delText xml:space="preserve"> </w:delText>
        </w:r>
        <w:r w:rsidRPr="00F6523E">
          <w:rPr>
            <w:rFonts w:ascii="GHEA Grapalat" w:hAnsi="GHEA Grapalat"/>
            <w:i/>
            <w:sz w:val="16"/>
            <w:szCs w:val="16"/>
            <w:lang w:val="hy-AM"/>
          </w:rPr>
          <w:delText>տեղեկագրում</w:delText>
        </w:r>
        <w:r w:rsidRPr="00F6523E">
          <w:rPr>
            <w:rFonts w:ascii="GHEA Grapalat" w:hAnsi="GHEA Grapalat"/>
            <w:i/>
            <w:sz w:val="16"/>
            <w:szCs w:val="16"/>
            <w:lang w:val="af-ZA"/>
          </w:rPr>
          <w:delText xml:space="preserve"> </w:delText>
        </w:r>
        <w:r w:rsidRPr="00F6523E">
          <w:rPr>
            <w:rFonts w:ascii="GHEA Grapalat" w:hAnsi="GHEA Grapalat"/>
            <w:i/>
            <w:sz w:val="16"/>
            <w:szCs w:val="16"/>
            <w:lang w:val="hy-AM"/>
          </w:rPr>
          <w:delText>հրապարակելը:</w:delText>
        </w:r>
      </w:del>
    </w:p>
    <w:p w14:paraId="0A5DFF81" w14:textId="77777777" w:rsidR="00485BCE" w:rsidRPr="00015CC3" w:rsidRDefault="009C370D" w:rsidP="00485BCE">
      <w:pPr>
        <w:pStyle w:val="31"/>
        <w:spacing w:line="240" w:lineRule="auto"/>
        <w:jc w:val="right"/>
        <w:rPr>
          <w:del w:id="994" w:author="Հերմինե Գևորգյան" w:date="2026-02-26T23:44:00Z" w16du:dateUtc="2026-02-26T19:44:00Z"/>
          <w:rFonts w:ascii="GHEA Grapalat" w:hAnsi="GHEA Grapalat" w:cs="Arial"/>
          <w:b/>
          <w:lang w:val="hy-AM"/>
        </w:rPr>
      </w:pPr>
      <w:del w:id="995" w:author="Հերմինե Գևորգյան" w:date="2026-02-26T23:44:00Z" w16du:dateUtc="2026-02-26T19:44:00Z">
        <w:r w:rsidRPr="00E6597C">
          <w:rPr>
            <w:rFonts w:ascii="GHEA Grapalat" w:hAnsi="GHEA Grapalat"/>
            <w:b/>
            <w:lang w:val="hy-AM"/>
          </w:rPr>
          <w:br w:type="page"/>
        </w:r>
        <w:r w:rsidR="00485BCE" w:rsidRPr="00E6597C">
          <w:rPr>
            <w:rFonts w:ascii="GHEA Grapalat" w:hAnsi="GHEA Grapalat" w:cs="Sylfaen"/>
            <w:b/>
            <w:lang w:val="hy-AM"/>
          </w:rPr>
          <w:delText>Հավելված</w:delText>
        </w:r>
        <w:r w:rsidR="00485BCE" w:rsidRPr="00E6597C">
          <w:rPr>
            <w:rFonts w:ascii="GHEA Grapalat" w:hAnsi="GHEA Grapalat" w:cs="Arial"/>
            <w:b/>
            <w:lang w:val="hy-AM"/>
          </w:rPr>
          <w:delText xml:space="preserve"> </w:delText>
        </w:r>
        <w:r w:rsidR="00485BCE" w:rsidRPr="004605D7">
          <w:rPr>
            <w:rFonts w:ascii="GHEA Grapalat" w:hAnsi="GHEA Grapalat" w:cs="Arial"/>
            <w:b/>
            <w:lang w:val="hy-AM"/>
          </w:rPr>
          <w:delText>4</w:delText>
        </w:r>
        <w:r w:rsidR="00485BCE" w:rsidRPr="00015CC3">
          <w:rPr>
            <w:rFonts w:ascii="GHEA Grapalat" w:hAnsi="GHEA Grapalat" w:cs="Arial"/>
            <w:b/>
            <w:lang w:val="hy-AM"/>
          </w:rPr>
          <w:delText>.1</w:delText>
        </w:r>
      </w:del>
    </w:p>
    <w:p w14:paraId="531FAC50" w14:textId="77777777" w:rsidR="00485BCE" w:rsidRPr="00E6597C" w:rsidRDefault="00485BCE" w:rsidP="00485BCE">
      <w:pPr>
        <w:pStyle w:val="31"/>
        <w:spacing w:line="240" w:lineRule="auto"/>
        <w:jc w:val="right"/>
        <w:rPr>
          <w:del w:id="996" w:author="Հերմինե Գևորգյան" w:date="2026-02-26T23:44:00Z" w16du:dateUtc="2026-02-26T19:44:00Z"/>
          <w:rFonts w:ascii="GHEA Grapalat" w:hAnsi="GHEA Grapalat" w:cs="Arial"/>
          <w:b/>
          <w:lang w:val="hy-AM"/>
        </w:rPr>
      </w:pPr>
      <w:del w:id="997" w:author="Հերմինե Գևորգյան" w:date="2026-02-26T23:44:00Z" w16du:dateUtc="2026-02-26T19:44:00Z">
        <w:r w:rsidRPr="00E6597C">
          <w:rPr>
            <w:rFonts w:ascii="GHEA Grapalat" w:hAnsi="GHEA Grapalat"/>
            <w:sz w:val="24"/>
            <w:szCs w:val="24"/>
            <w:lang w:val="hy-AM"/>
          </w:rPr>
          <w:delText>«</w:delText>
        </w:r>
        <w:r w:rsidRPr="00E6597C">
          <w:rPr>
            <w:rFonts w:ascii="GHEA Grapalat" w:hAnsi="GHEA Grapalat"/>
            <w:b/>
            <w:lang w:val="hy-AM"/>
          </w:rPr>
          <w:delText>---</w:delText>
        </w:r>
        <w:r w:rsidRPr="00E6597C">
          <w:rPr>
            <w:rFonts w:ascii="GHEA Grapalat" w:hAnsi="GHEA Grapalat" w:cs="Sylfaen"/>
            <w:b/>
            <w:lang w:val="hy-AM"/>
          </w:rPr>
          <w:delText>ԲՄԱ</w:delText>
        </w:r>
        <w:r w:rsidRPr="004605D7">
          <w:rPr>
            <w:rFonts w:ascii="GHEA Grapalat" w:hAnsi="GHEA Grapalat" w:cs="Sylfaen"/>
            <w:b/>
            <w:lang w:val="hy-AM"/>
          </w:rPr>
          <w:delText>Շ</w:delText>
        </w:r>
        <w:r w:rsidRPr="00E6597C">
          <w:rPr>
            <w:rFonts w:ascii="GHEA Grapalat" w:hAnsi="GHEA Grapalat" w:cs="Sylfaen"/>
            <w:b/>
            <w:lang w:val="hy-AM"/>
          </w:rPr>
          <w:delText>ՁԲ</w:delText>
        </w:r>
        <w:r w:rsidRPr="00E6597C">
          <w:rPr>
            <w:rFonts w:ascii="GHEA Grapalat" w:hAnsi="GHEA Grapalat" w:cs="Arial"/>
            <w:b/>
            <w:lang w:val="hy-AM"/>
          </w:rPr>
          <w:delText>---/---</w:delText>
        </w:r>
        <w:r w:rsidRPr="00E6597C">
          <w:rPr>
            <w:rFonts w:ascii="GHEA Grapalat" w:hAnsi="GHEA Grapalat"/>
            <w:sz w:val="24"/>
            <w:szCs w:val="24"/>
            <w:lang w:val="hy-AM"/>
          </w:rPr>
          <w:delText>»</w:delText>
        </w:r>
        <w:r w:rsidRPr="00E6597C">
          <w:rPr>
            <w:rFonts w:ascii="GHEA Grapalat" w:hAnsi="GHEA Grapalat" w:cs="Sylfaen"/>
            <w:b/>
            <w:lang w:val="es-ES"/>
          </w:rPr>
          <w:delText>*</w:delText>
        </w:r>
        <w:r w:rsidRPr="00E6597C">
          <w:rPr>
            <w:rFonts w:ascii="GHEA Grapalat" w:hAnsi="GHEA Grapalat"/>
            <w:b/>
            <w:lang w:val="hy-AM"/>
          </w:rPr>
          <w:delText xml:space="preserve">  </w:delText>
        </w:r>
        <w:r w:rsidRPr="00E6597C">
          <w:rPr>
            <w:rFonts w:ascii="GHEA Grapalat" w:hAnsi="GHEA Grapalat" w:cs="Sylfaen"/>
            <w:b/>
            <w:lang w:val="hy-AM"/>
          </w:rPr>
          <w:delText>ծածկագրով</w:delText>
        </w:r>
      </w:del>
    </w:p>
    <w:p w14:paraId="0122589A" w14:textId="77777777" w:rsidR="00485BCE" w:rsidRPr="00E6597C" w:rsidRDefault="00485BCE" w:rsidP="00485BCE">
      <w:pPr>
        <w:pStyle w:val="31"/>
        <w:spacing w:line="240" w:lineRule="auto"/>
        <w:jc w:val="right"/>
        <w:rPr>
          <w:del w:id="998" w:author="Հերմինե Գևորգյան" w:date="2026-02-26T23:44:00Z" w16du:dateUtc="2026-02-26T19:44:00Z"/>
          <w:rFonts w:ascii="GHEA Grapalat" w:hAnsi="GHEA Grapalat"/>
          <w:szCs w:val="24"/>
          <w:lang w:val="hy-AM"/>
        </w:rPr>
      </w:pPr>
      <w:del w:id="999" w:author="Հերմինե Գևորգյան" w:date="2026-02-26T23:44:00Z" w16du:dateUtc="2026-02-26T19:44:00Z">
        <w:r w:rsidRPr="00E6597C">
          <w:rPr>
            <w:rFonts w:ascii="GHEA Grapalat" w:hAnsi="GHEA Grapalat" w:cs="Sylfaen"/>
            <w:b/>
            <w:lang w:val="hy-AM"/>
          </w:rPr>
          <w:delText>բաց</w:delText>
        </w:r>
        <w:r w:rsidRPr="00E6597C">
          <w:rPr>
            <w:rFonts w:ascii="GHEA Grapalat" w:hAnsi="GHEA Grapalat" w:cs="Arial"/>
            <w:b/>
            <w:lang w:val="hy-AM"/>
          </w:rPr>
          <w:delText xml:space="preserve"> մրցույթի </w:delText>
        </w:r>
        <w:r w:rsidRPr="00E6597C">
          <w:rPr>
            <w:rFonts w:ascii="GHEA Grapalat" w:hAnsi="GHEA Grapalat" w:cs="Sylfaen"/>
            <w:b/>
            <w:lang w:val="hy-AM"/>
          </w:rPr>
          <w:delText>հրավերի</w:delText>
        </w:r>
      </w:del>
    </w:p>
    <w:p w14:paraId="1DADAFC3" w14:textId="77777777" w:rsidR="000E5C08" w:rsidRPr="00015CC3" w:rsidRDefault="000E5C08" w:rsidP="00F70B7C">
      <w:pPr>
        <w:pStyle w:val="af4"/>
        <w:shd w:val="clear" w:color="auto" w:fill="FFFFFF"/>
        <w:spacing w:before="0" w:beforeAutospacing="0" w:after="0" w:afterAutospacing="0"/>
        <w:ind w:firstLine="375"/>
        <w:jc w:val="center"/>
        <w:rPr>
          <w:del w:id="1000" w:author="Հերմինե Գևորգյան" w:date="2026-02-26T23:44:00Z" w16du:dateUtc="2026-02-26T19:44:00Z"/>
          <w:rStyle w:val="af5"/>
          <w:rFonts w:ascii="GHEA Grapalat" w:hAnsi="GHEA Grapalat"/>
          <w:color w:val="000000"/>
          <w:sz w:val="20"/>
          <w:szCs w:val="20"/>
          <w:lang w:val="hy-AM"/>
        </w:rPr>
      </w:pPr>
    </w:p>
    <w:p w14:paraId="2B3C9EF0" w14:textId="77777777" w:rsidR="000E5C08" w:rsidRPr="00015CC3" w:rsidRDefault="000E5C08" w:rsidP="00F70B7C">
      <w:pPr>
        <w:pStyle w:val="af4"/>
        <w:shd w:val="clear" w:color="auto" w:fill="FFFFFF"/>
        <w:spacing w:before="0" w:beforeAutospacing="0" w:after="0" w:afterAutospacing="0"/>
        <w:ind w:firstLine="375"/>
        <w:jc w:val="center"/>
        <w:rPr>
          <w:del w:id="1001" w:author="Հերմինե Գևորգյան" w:date="2026-02-26T23:44:00Z" w16du:dateUtc="2026-02-26T19:44:00Z"/>
          <w:rStyle w:val="af5"/>
          <w:rFonts w:ascii="GHEA Grapalat" w:hAnsi="GHEA Grapalat"/>
          <w:color w:val="000000"/>
          <w:sz w:val="20"/>
          <w:szCs w:val="20"/>
          <w:lang w:val="hy-AM"/>
        </w:rPr>
      </w:pPr>
    </w:p>
    <w:p w14:paraId="4FAA2D06" w14:textId="77777777" w:rsidR="00F70B7C" w:rsidRPr="000B4CF4" w:rsidRDefault="00F70B7C" w:rsidP="00F70B7C">
      <w:pPr>
        <w:pStyle w:val="af4"/>
        <w:shd w:val="clear" w:color="auto" w:fill="FFFFFF"/>
        <w:spacing w:before="0" w:beforeAutospacing="0" w:after="0" w:afterAutospacing="0"/>
        <w:ind w:firstLine="375"/>
        <w:jc w:val="center"/>
        <w:rPr>
          <w:del w:id="1002" w:author="Հերմինե Գևորգյան" w:date="2026-02-26T23:44:00Z" w16du:dateUtc="2026-02-26T19:44:00Z"/>
          <w:rStyle w:val="af5"/>
          <w:rFonts w:ascii="GHEA Grapalat" w:hAnsi="GHEA Grapalat"/>
          <w:color w:val="000000"/>
          <w:sz w:val="20"/>
          <w:szCs w:val="20"/>
          <w:lang w:val="hy-AM"/>
        </w:rPr>
      </w:pPr>
      <w:del w:id="1003" w:author="Հերմինե Գևորգյան" w:date="2026-02-26T23:44:00Z" w16du:dateUtc="2026-02-26T19:44:00Z">
        <w:r w:rsidRPr="000B4CF4">
          <w:rPr>
            <w:rStyle w:val="af5"/>
            <w:rFonts w:ascii="GHEA Grapalat" w:hAnsi="GHEA Grapalat"/>
            <w:color w:val="000000"/>
            <w:sz w:val="20"/>
            <w:szCs w:val="20"/>
            <w:lang w:val="hy-AM"/>
          </w:rPr>
          <w:delText>ԵՐԱՇԽԻՔ N __________</w:delText>
        </w:r>
      </w:del>
    </w:p>
    <w:p w14:paraId="4E8E1A7B" w14:textId="77777777" w:rsidR="00F70B7C" w:rsidRPr="000B4CF4" w:rsidRDefault="00F70B7C" w:rsidP="00F70B7C">
      <w:pPr>
        <w:pStyle w:val="af4"/>
        <w:shd w:val="clear" w:color="auto" w:fill="FFFFFF"/>
        <w:spacing w:before="0" w:beforeAutospacing="0" w:after="0" w:afterAutospacing="0"/>
        <w:ind w:firstLine="375"/>
        <w:jc w:val="center"/>
        <w:rPr>
          <w:del w:id="1004" w:author="Հերմինե Գևորգյան" w:date="2026-02-26T23:44:00Z" w16du:dateUtc="2026-02-26T19:44:00Z"/>
          <w:rStyle w:val="af5"/>
          <w:rFonts w:ascii="GHEA Grapalat" w:hAnsi="GHEA Grapalat"/>
          <w:color w:val="000000"/>
          <w:sz w:val="20"/>
          <w:szCs w:val="20"/>
          <w:lang w:val="hy-AM"/>
        </w:rPr>
      </w:pPr>
      <w:del w:id="1005" w:author="Հերմինե Գևորգյան" w:date="2026-02-26T23:44:00Z" w16du:dateUtc="2026-02-26T19:44:00Z">
        <w:r w:rsidRPr="000B4CF4">
          <w:rPr>
            <w:rStyle w:val="af5"/>
            <w:rFonts w:ascii="GHEA Grapalat" w:hAnsi="GHEA Grapalat"/>
            <w:color w:val="000000"/>
            <w:sz w:val="20"/>
            <w:szCs w:val="20"/>
            <w:lang w:val="hy-AM"/>
          </w:rPr>
          <w:delText>(որակավորման ապահովում)</w:delText>
        </w:r>
      </w:del>
    </w:p>
    <w:p w14:paraId="3C9AB401" w14:textId="77777777" w:rsidR="00F70B7C" w:rsidRPr="000B4CF4" w:rsidRDefault="00F70B7C" w:rsidP="00F70B7C">
      <w:pPr>
        <w:pStyle w:val="af4"/>
        <w:shd w:val="clear" w:color="auto" w:fill="FFFFFF"/>
        <w:spacing w:before="0" w:beforeAutospacing="0" w:after="0" w:afterAutospacing="0"/>
        <w:ind w:firstLine="375"/>
        <w:rPr>
          <w:del w:id="1006" w:author="Հերմինե Գևորգյան" w:date="2026-02-26T23:44:00Z" w16du:dateUtc="2026-02-26T19:44:00Z"/>
          <w:rStyle w:val="af5"/>
          <w:lang w:val="hy-AM"/>
        </w:rPr>
      </w:pPr>
    </w:p>
    <w:p w14:paraId="15F8639B" w14:textId="77777777" w:rsidR="00F70B7C" w:rsidRPr="000B4CF4" w:rsidRDefault="00F70B7C" w:rsidP="00F70B7C">
      <w:pPr>
        <w:pStyle w:val="af4"/>
        <w:shd w:val="clear" w:color="auto" w:fill="FFFFFF"/>
        <w:spacing w:before="0" w:beforeAutospacing="0" w:after="0" w:afterAutospacing="0"/>
        <w:ind w:firstLine="375"/>
        <w:rPr>
          <w:del w:id="1007" w:author="Հերմինե Գևորգյան" w:date="2026-02-26T23:44:00Z" w16du:dateUtc="2026-02-26T19:44:00Z"/>
          <w:rStyle w:val="af5"/>
          <w:rFonts w:ascii="GHEA Grapalat" w:hAnsi="GHEA Grapalat"/>
          <w:b w:val="0"/>
          <w:bCs w:val="0"/>
          <w:sz w:val="20"/>
          <w:szCs w:val="20"/>
          <w:u w:val="single"/>
          <w:lang w:val="hy-AM"/>
        </w:rPr>
      </w:pPr>
      <w:del w:id="1008" w:author="Հերմինե Գևորգյան" w:date="2026-02-26T23:44:00Z" w16du:dateUtc="2026-02-26T19:44:00Z">
        <w:r w:rsidRPr="000B4CF4">
          <w:rPr>
            <w:rStyle w:val="af5"/>
            <w:rFonts w:ascii="GHEA Grapalat" w:hAnsi="GHEA Grapalat"/>
            <w:b w:val="0"/>
            <w:bCs w:val="0"/>
            <w:sz w:val="20"/>
            <w:szCs w:val="20"/>
            <w:lang w:val="hy-AM"/>
          </w:rPr>
          <w:tab/>
          <w:delText xml:space="preserve">1.Սույն երաշխիքը (այսուհետ՝ երաշխիք) հանդիսանում է </w:delText>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del>
    </w:p>
    <w:p w14:paraId="7511F198" w14:textId="77777777" w:rsidR="00F70B7C" w:rsidRPr="000B4CF4" w:rsidRDefault="00F70B7C" w:rsidP="00F70B7C">
      <w:pPr>
        <w:pStyle w:val="af4"/>
        <w:shd w:val="clear" w:color="auto" w:fill="FFFFFF"/>
        <w:spacing w:before="0" w:beforeAutospacing="0" w:after="0" w:afterAutospacing="0"/>
        <w:ind w:left="5664" w:firstLine="708"/>
        <w:rPr>
          <w:del w:id="1009" w:author="Հերմինե Գևորգյան" w:date="2026-02-26T23:44:00Z" w16du:dateUtc="2026-02-26T19:44:00Z"/>
          <w:rStyle w:val="af5"/>
          <w:lang w:val="hy-AM"/>
        </w:rPr>
      </w:pPr>
      <w:del w:id="1010" w:author="Հերմինե Գևորգյան" w:date="2026-02-26T23:44:00Z" w16du:dateUtc="2026-02-26T19:44:00Z">
        <w:r w:rsidRPr="000B4CF4">
          <w:rPr>
            <w:rFonts w:ascii="GHEA Grapalat" w:hAnsi="GHEA Grapalat" w:cs="Sylfaen"/>
            <w:vertAlign w:val="superscript"/>
            <w:lang w:val="hy-AM"/>
          </w:rPr>
          <w:delText xml:space="preserve">          պատվիրատուի անվանումը</w:delText>
        </w:r>
      </w:del>
    </w:p>
    <w:p w14:paraId="4C6E4E94" w14:textId="77777777" w:rsidR="00F70B7C" w:rsidRPr="007154FC" w:rsidRDefault="00F70B7C" w:rsidP="00F70B7C">
      <w:pPr>
        <w:pStyle w:val="af4"/>
        <w:shd w:val="clear" w:color="auto" w:fill="FFFFFF"/>
        <w:spacing w:before="0" w:beforeAutospacing="0" w:after="0" w:afterAutospacing="0"/>
        <w:rPr>
          <w:del w:id="1011" w:author="Հերմինե Գևորգյան" w:date="2026-02-26T23:44:00Z" w16du:dateUtc="2026-02-26T19:44:00Z"/>
          <w:rFonts w:ascii="GHEA Grapalat" w:hAnsi="GHEA Grapalat" w:cs="Sylfaen"/>
          <w:vertAlign w:val="superscript"/>
          <w:lang w:val="hy-AM"/>
        </w:rPr>
      </w:pPr>
      <w:del w:id="1012" w:author="Հերմինե Գևորգյան" w:date="2026-02-26T23:44:00Z" w16du:dateUtc="2026-02-26T19:44:00Z">
        <w:r w:rsidRPr="000B4CF4">
          <w:rPr>
            <w:rStyle w:val="af5"/>
            <w:rFonts w:ascii="GHEA Grapalat" w:hAnsi="GHEA Grapalat"/>
            <w:b w:val="0"/>
            <w:bCs w:val="0"/>
            <w:sz w:val="20"/>
            <w:szCs w:val="20"/>
            <w:lang w:val="hy-AM"/>
          </w:rPr>
          <w:delText xml:space="preserve">(այսուհետ՝ բենեֆիցիար) կողմից </w:delText>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lang w:val="hy-AM"/>
          </w:rPr>
          <w:delText xml:space="preserve"> ծածկագրով կազմակերպված</w:delText>
        </w:r>
        <w:r w:rsidRPr="000B4CF4">
          <w:rPr>
            <w:rFonts w:cs="Sylfaen"/>
            <w:vertAlign w:val="superscript"/>
            <w:lang w:val="hy-AM"/>
          </w:rPr>
          <w:delText xml:space="preserve">                       </w:delText>
        </w:r>
        <w:r w:rsidRPr="000B4CF4">
          <w:rPr>
            <w:rFonts w:cs="Sylfaen"/>
            <w:vertAlign w:val="superscript"/>
            <w:lang w:val="hy-AM"/>
          </w:rPr>
          <w:tab/>
        </w:r>
        <w:r w:rsidRPr="000B4CF4">
          <w:rPr>
            <w:rFonts w:cs="Sylfaen"/>
            <w:vertAlign w:val="superscript"/>
            <w:lang w:val="hy-AM"/>
          </w:rPr>
          <w:tab/>
        </w:r>
        <w:r w:rsidRPr="000B4CF4">
          <w:rPr>
            <w:rFonts w:cs="Sylfaen"/>
            <w:vertAlign w:val="superscript"/>
            <w:lang w:val="hy-AM"/>
          </w:rPr>
          <w:tab/>
        </w:r>
        <w:r w:rsidRPr="000B4CF4">
          <w:rPr>
            <w:rFonts w:cs="Sylfaen"/>
            <w:vertAlign w:val="superscript"/>
            <w:lang w:val="hy-AM"/>
          </w:rPr>
          <w:tab/>
        </w:r>
        <w:r w:rsidRPr="000B4CF4">
          <w:rPr>
            <w:rFonts w:cs="Sylfaen"/>
            <w:vertAlign w:val="superscript"/>
            <w:lang w:val="hy-AM"/>
          </w:rPr>
          <w:tab/>
        </w:r>
        <w:r w:rsidRPr="000B4CF4">
          <w:rPr>
            <w:rFonts w:cs="Sylfaen"/>
            <w:vertAlign w:val="superscript"/>
            <w:lang w:val="hy-AM"/>
          </w:rPr>
          <w:tab/>
        </w:r>
        <w:r w:rsidRPr="009E1525">
          <w:rPr>
            <w:rFonts w:ascii="GHEA Grapalat" w:hAnsi="GHEA Grapalat" w:cs="Sylfaen"/>
            <w:vertAlign w:val="superscript"/>
            <w:lang w:val="hy-AM"/>
          </w:rPr>
          <w:delText>ը</w:delText>
        </w:r>
        <w:r w:rsidRPr="007154FC">
          <w:rPr>
            <w:rFonts w:ascii="GHEA Grapalat" w:hAnsi="GHEA Grapalat" w:cs="Sylfaen"/>
            <w:vertAlign w:val="superscript"/>
            <w:lang w:val="hy-AM"/>
          </w:rPr>
          <w:delText xml:space="preserve">նթացակարգի ծածկագիրը </w:delText>
        </w:r>
      </w:del>
    </w:p>
    <w:p w14:paraId="3EC94F12" w14:textId="77777777" w:rsidR="00F70B7C" w:rsidRPr="000B4CF4" w:rsidRDefault="00F70B7C" w:rsidP="00F70B7C">
      <w:pPr>
        <w:pStyle w:val="af4"/>
        <w:shd w:val="clear" w:color="auto" w:fill="FFFFFF"/>
        <w:spacing w:before="0" w:beforeAutospacing="0" w:after="0" w:afterAutospacing="0"/>
        <w:rPr>
          <w:del w:id="1013" w:author="Հերմինե Գևորգյան" w:date="2026-02-26T23:44:00Z" w16du:dateUtc="2026-02-26T19:44:00Z"/>
          <w:rStyle w:val="af5"/>
          <w:rFonts w:ascii="GHEA Grapalat" w:hAnsi="GHEA Grapalat"/>
          <w:b w:val="0"/>
          <w:bCs w:val="0"/>
          <w:sz w:val="20"/>
          <w:szCs w:val="20"/>
          <w:lang w:val="hy-AM"/>
        </w:rPr>
      </w:pPr>
      <w:del w:id="1014" w:author="Հերմինե Գևորգյան" w:date="2026-02-26T23:44:00Z" w16du:dateUtc="2026-02-26T19:44:00Z">
        <w:r w:rsidRPr="000B4CF4">
          <w:rPr>
            <w:rStyle w:val="af5"/>
            <w:rFonts w:ascii="GHEA Grapalat" w:hAnsi="GHEA Grapalat"/>
            <w:b w:val="0"/>
            <w:bCs w:val="0"/>
            <w:sz w:val="20"/>
            <w:szCs w:val="20"/>
            <w:lang w:val="hy-AM"/>
          </w:rPr>
          <w:delText xml:space="preserve">գնման ընթացակարգի արդյունքում </w:delText>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lang w:val="hy-AM"/>
          </w:rPr>
          <w:delText xml:space="preserve"> </w:delText>
        </w:r>
      </w:del>
    </w:p>
    <w:p w14:paraId="4BEB2E12" w14:textId="77777777" w:rsidR="00F70B7C" w:rsidRPr="00F27778" w:rsidRDefault="00F70B7C" w:rsidP="00F70B7C">
      <w:pPr>
        <w:pStyle w:val="af4"/>
        <w:shd w:val="clear" w:color="auto" w:fill="FFFFFF"/>
        <w:spacing w:before="0" w:beforeAutospacing="0" w:after="0" w:afterAutospacing="0"/>
        <w:ind w:firstLine="375"/>
        <w:rPr>
          <w:del w:id="1015" w:author="Հերմինե Գևորգյան" w:date="2026-02-26T23:44:00Z" w16du:dateUtc="2026-02-26T19:44:00Z"/>
          <w:rFonts w:cs="Sylfaen"/>
          <w:vertAlign w:val="superscript"/>
          <w:lang w:val="hy-AM"/>
        </w:rPr>
      </w:pPr>
      <w:del w:id="1016" w:author="Հերմինե Գևորգյան" w:date="2026-02-26T23:44:00Z" w16du:dateUtc="2026-02-26T19:44:00Z">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F27778">
          <w:rPr>
            <w:rFonts w:ascii="GHEA Grapalat" w:hAnsi="GHEA Grapalat" w:cs="Sylfaen"/>
            <w:vertAlign w:val="superscript"/>
            <w:lang w:val="hy-AM"/>
          </w:rPr>
          <w:delText>ընտրված մասնակցի անվանումը</w:delText>
        </w:r>
      </w:del>
    </w:p>
    <w:p w14:paraId="18533BCA" w14:textId="42135D0A" w:rsidR="00F70B7C" w:rsidRPr="000B4CF4" w:rsidRDefault="00F70B7C" w:rsidP="00F70B7C">
      <w:pPr>
        <w:pStyle w:val="af4"/>
        <w:shd w:val="clear" w:color="auto" w:fill="FFFFFF"/>
        <w:spacing w:before="0" w:beforeAutospacing="0" w:after="0" w:afterAutospacing="0"/>
        <w:rPr>
          <w:del w:id="1017" w:author="Հերմինե Գևորգյան" w:date="2026-02-26T23:44:00Z" w16du:dateUtc="2026-02-26T19:44:00Z"/>
          <w:rStyle w:val="af5"/>
          <w:rFonts w:ascii="GHEA Grapalat" w:hAnsi="GHEA Grapalat"/>
          <w:b w:val="0"/>
          <w:bCs w:val="0"/>
          <w:sz w:val="20"/>
          <w:szCs w:val="20"/>
          <w:lang w:val="hy-AM"/>
        </w:rPr>
      </w:pPr>
      <w:del w:id="1018" w:author="Հերմինե Գևորգյան" w:date="2026-02-26T23:44:00Z" w16du:dateUtc="2026-02-26T19:44:00Z">
        <w:r w:rsidRPr="000B4CF4">
          <w:rPr>
            <w:rStyle w:val="af5"/>
            <w:rFonts w:ascii="GHEA Grapalat" w:hAnsi="GHEA Grapalat"/>
            <w:b w:val="0"/>
            <w:bCs w:val="0"/>
            <w:sz w:val="20"/>
            <w:szCs w:val="20"/>
            <w:lang w:val="hy-AM"/>
          </w:rPr>
          <w:delText>(այսուհետ՝ պրի</w:delText>
        </w:r>
        <w:r w:rsidR="0034164E">
          <w:rPr>
            <w:rStyle w:val="af5"/>
            <w:rFonts w:ascii="GHEA Grapalat" w:hAnsi="GHEA Grapalat"/>
            <w:b w:val="0"/>
            <w:bCs w:val="0"/>
            <w:sz w:val="20"/>
            <w:szCs w:val="20"/>
            <w:lang w:val="hy-AM"/>
          </w:rPr>
          <w:delText>ն</w:delText>
        </w:r>
        <w:r w:rsidRPr="000B4CF4">
          <w:rPr>
            <w:rStyle w:val="af5"/>
            <w:rFonts w:ascii="GHEA Grapalat" w:hAnsi="GHEA Grapalat"/>
            <w:b w:val="0"/>
            <w:bCs w:val="0"/>
            <w:sz w:val="20"/>
            <w:szCs w:val="20"/>
            <w:lang w:val="hy-AM"/>
          </w:rPr>
          <w:delText>ցիպալ) կողմից կնքվելիք N</w:delText>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delText xml:space="preserve">           </w:delText>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delText xml:space="preserve">  </w:delText>
        </w:r>
        <w:r w:rsidRPr="000B4CF4">
          <w:rPr>
            <w:rStyle w:val="af5"/>
            <w:rFonts w:ascii="GHEA Grapalat" w:hAnsi="GHEA Grapalat"/>
            <w:b w:val="0"/>
            <w:bCs w:val="0"/>
            <w:sz w:val="20"/>
            <w:szCs w:val="20"/>
            <w:lang w:val="hy-AM"/>
          </w:rPr>
          <w:tab/>
          <w:delText xml:space="preserve"> </w:delText>
        </w:r>
        <w:r w:rsidRPr="000B4CF4">
          <w:rPr>
            <w:rStyle w:val="af5"/>
            <w:rFonts w:ascii="GHEA Grapalat" w:hAnsi="GHEA Grapalat"/>
            <w:b w:val="0"/>
            <w:bCs w:val="0"/>
            <w:sz w:val="20"/>
            <w:szCs w:val="20"/>
            <w:lang w:val="hy-AM"/>
          </w:rPr>
          <w:tab/>
          <w:delText xml:space="preserve">            </w:delText>
        </w:r>
        <w:r w:rsidRPr="00CC7693">
          <w:rPr>
            <w:rFonts w:ascii="GHEA Grapalat" w:hAnsi="GHEA Grapalat" w:cs="Sylfaen"/>
            <w:vertAlign w:val="superscript"/>
            <w:lang w:val="hy-AM"/>
          </w:rPr>
          <w:delText xml:space="preserve">կնքվելիք պայմանագրի </w:delText>
        </w:r>
        <w:r w:rsidRPr="000B4CF4">
          <w:rPr>
            <w:rFonts w:ascii="GHEA Grapalat" w:hAnsi="GHEA Grapalat" w:cs="Sylfaen"/>
            <w:vertAlign w:val="superscript"/>
            <w:lang w:val="hy-AM"/>
          </w:rPr>
          <w:delText>համարը</w:delText>
        </w:r>
      </w:del>
    </w:p>
    <w:p w14:paraId="4C29604A" w14:textId="77777777" w:rsidR="00F70B7C" w:rsidRPr="000B4CF4" w:rsidRDefault="00F70B7C" w:rsidP="00F70B7C">
      <w:pPr>
        <w:pStyle w:val="af4"/>
        <w:shd w:val="clear" w:color="auto" w:fill="FFFFFF"/>
        <w:spacing w:before="0" w:beforeAutospacing="0" w:after="0" w:afterAutospacing="0"/>
        <w:jc w:val="both"/>
        <w:rPr>
          <w:del w:id="1019" w:author="Հերմինե Գևորգյան" w:date="2026-02-26T23:44:00Z" w16du:dateUtc="2026-02-26T19:44:00Z"/>
          <w:rStyle w:val="af5"/>
          <w:rFonts w:ascii="GHEA Grapalat" w:hAnsi="GHEA Grapalat"/>
          <w:b w:val="0"/>
          <w:bCs w:val="0"/>
          <w:sz w:val="20"/>
          <w:szCs w:val="20"/>
          <w:lang w:val="hy-AM"/>
        </w:rPr>
      </w:pPr>
      <w:del w:id="1020" w:author="Հերմինե Գևորգյան" w:date="2026-02-26T23:44:00Z" w16du:dateUtc="2026-02-26T19:44:00Z">
        <w:r w:rsidRPr="00F70B7C">
          <w:rPr>
            <w:rStyle w:val="af5"/>
            <w:rFonts w:ascii="GHEA Grapalat" w:hAnsi="GHEA Grapalat"/>
            <w:b w:val="0"/>
            <w:bCs w:val="0"/>
            <w:sz w:val="20"/>
            <w:szCs w:val="20"/>
            <w:lang w:val="hy-AM"/>
          </w:rPr>
          <w:delText>պայմանագրով (այսուհետ՝ պայմանագիր)</w:delText>
        </w:r>
        <w:r w:rsidRPr="000B4CF4">
          <w:rPr>
            <w:rStyle w:val="af5"/>
            <w:rFonts w:ascii="GHEA Grapalat" w:hAnsi="GHEA Grapalat"/>
            <w:b w:val="0"/>
            <w:bCs w:val="0"/>
            <w:sz w:val="20"/>
            <w:szCs w:val="20"/>
            <w:lang w:val="hy-AM"/>
          </w:rPr>
          <w:delText xml:space="preserve"> նախատեսված պարտավորությունների կատարման համար անհրաժեշտ որակավորման ապահովում (այսուհետ՝ երաշխավորված պարտավորություններ): </w:delText>
        </w:r>
      </w:del>
    </w:p>
    <w:p w14:paraId="6A5FE1A7" w14:textId="77777777" w:rsidR="00F70B7C" w:rsidRPr="000B4CF4" w:rsidRDefault="00F70B7C" w:rsidP="00F70B7C">
      <w:pPr>
        <w:pStyle w:val="af4"/>
        <w:shd w:val="clear" w:color="auto" w:fill="FFFFFF"/>
        <w:spacing w:before="0" w:beforeAutospacing="0" w:after="0" w:afterAutospacing="0"/>
        <w:ind w:firstLine="708"/>
        <w:rPr>
          <w:del w:id="1021" w:author="Հերմինե Գևորգյան" w:date="2026-02-26T23:44:00Z" w16du:dateUtc="2026-02-26T19:44:00Z"/>
          <w:rStyle w:val="af5"/>
          <w:rFonts w:ascii="GHEA Grapalat" w:hAnsi="GHEA Grapalat"/>
          <w:b w:val="0"/>
          <w:bCs w:val="0"/>
          <w:sz w:val="20"/>
          <w:szCs w:val="20"/>
          <w:lang w:val="hy-AM"/>
        </w:rPr>
      </w:pPr>
      <w:del w:id="1022" w:author="Հերմինե Գևորգյան" w:date="2026-02-26T23:44:00Z" w16du:dateUtc="2026-02-26T19:44:00Z">
        <w:r w:rsidRPr="000B4CF4">
          <w:rPr>
            <w:rStyle w:val="af5"/>
            <w:rFonts w:ascii="GHEA Grapalat" w:hAnsi="GHEA Grapalat"/>
            <w:b w:val="0"/>
            <w:bCs w:val="0"/>
            <w:sz w:val="20"/>
            <w:szCs w:val="20"/>
            <w:lang w:val="hy-AM"/>
          </w:rPr>
          <w:delText xml:space="preserve">2. Երաշխիքով </w:delText>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lang w:val="hy-AM"/>
          </w:rPr>
          <w:delText xml:space="preserve"> (այսուհետ՝ երաշխիք տվող </w:delText>
        </w:r>
      </w:del>
    </w:p>
    <w:p w14:paraId="7B60BDA6" w14:textId="77777777" w:rsidR="00F70B7C" w:rsidRPr="000B4CF4" w:rsidRDefault="006D3406" w:rsidP="00F70B7C">
      <w:pPr>
        <w:pStyle w:val="af4"/>
        <w:shd w:val="clear" w:color="auto" w:fill="FFFFFF"/>
        <w:spacing w:before="0" w:beforeAutospacing="0" w:after="0" w:afterAutospacing="0"/>
        <w:ind w:firstLine="375"/>
        <w:rPr>
          <w:del w:id="1023" w:author="Հերմինե Գևորգյան" w:date="2026-02-26T23:44:00Z" w16du:dateUtc="2026-02-26T19:44:00Z"/>
          <w:rStyle w:val="af5"/>
          <w:rFonts w:ascii="GHEA Grapalat" w:hAnsi="GHEA Grapalat"/>
          <w:b w:val="0"/>
          <w:bCs w:val="0"/>
          <w:sz w:val="20"/>
          <w:szCs w:val="20"/>
          <w:lang w:val="hy-AM"/>
        </w:rPr>
      </w:pPr>
      <w:del w:id="1024" w:author="Հերմինե Գևորգյան" w:date="2026-02-26T23:44:00Z" w16du:dateUtc="2026-02-26T19:44:00Z">
        <w:r>
          <w:rPr>
            <w:rStyle w:val="af5"/>
            <w:rFonts w:ascii="GHEA Grapalat" w:hAnsi="GHEA Grapalat"/>
            <w:b w:val="0"/>
            <w:bCs w:val="0"/>
            <w:sz w:val="20"/>
            <w:szCs w:val="20"/>
            <w:lang w:val="hy-AM"/>
          </w:rPr>
          <w:tab/>
        </w:r>
        <w:r>
          <w:rPr>
            <w:rStyle w:val="af5"/>
            <w:rFonts w:ascii="GHEA Grapalat" w:hAnsi="GHEA Grapalat"/>
            <w:b w:val="0"/>
            <w:bCs w:val="0"/>
            <w:sz w:val="20"/>
            <w:szCs w:val="20"/>
            <w:lang w:val="hy-AM"/>
          </w:rPr>
          <w:tab/>
        </w:r>
        <w:r>
          <w:rPr>
            <w:rStyle w:val="af5"/>
            <w:rFonts w:ascii="GHEA Grapalat" w:hAnsi="GHEA Grapalat"/>
            <w:b w:val="0"/>
            <w:bCs w:val="0"/>
            <w:sz w:val="20"/>
            <w:szCs w:val="20"/>
            <w:lang w:val="hy-AM"/>
          </w:rPr>
          <w:tab/>
          <w:delText xml:space="preserve"> </w:delText>
        </w:r>
        <w:r w:rsidR="00F70B7C" w:rsidRPr="000B4CF4">
          <w:rPr>
            <w:rStyle w:val="af5"/>
            <w:rFonts w:ascii="GHEA Grapalat" w:hAnsi="GHEA Grapalat"/>
            <w:b w:val="0"/>
            <w:bCs w:val="0"/>
            <w:sz w:val="20"/>
            <w:szCs w:val="20"/>
            <w:lang w:val="hy-AM"/>
          </w:rPr>
          <w:delText xml:space="preserve">  </w:delText>
        </w:r>
        <w:r w:rsidR="00F70B7C" w:rsidRPr="000B4CF4">
          <w:rPr>
            <w:rFonts w:ascii="GHEA Grapalat" w:hAnsi="GHEA Grapalat" w:cs="Sylfaen"/>
            <w:vertAlign w:val="superscript"/>
            <w:lang w:val="hy-AM"/>
          </w:rPr>
          <w:delText>երաշխիքը տվող բանկի</w:delText>
        </w:r>
        <w:r w:rsidR="002F2AD2">
          <w:rPr>
            <w:rFonts w:ascii="GHEA Grapalat" w:hAnsi="GHEA Grapalat" w:cs="Sylfaen"/>
            <w:vertAlign w:val="superscript"/>
            <w:lang w:val="hy-AM"/>
          </w:rPr>
          <w:delText xml:space="preserve"> </w:delText>
        </w:r>
        <w:r w:rsidR="00F70B7C" w:rsidRPr="005E1F72">
          <w:rPr>
            <w:rFonts w:ascii="GHEA Grapalat" w:hAnsi="GHEA Grapalat" w:cs="Sylfaen"/>
            <w:vertAlign w:val="superscript"/>
            <w:lang w:val="hy-AM"/>
          </w:rPr>
          <w:delText>անվանումը</w:delText>
        </w:r>
      </w:del>
    </w:p>
    <w:p w14:paraId="49587E6B" w14:textId="77777777" w:rsidR="00F70B7C" w:rsidRPr="000B4CF4" w:rsidRDefault="00F70B7C" w:rsidP="00F70B7C">
      <w:pPr>
        <w:pStyle w:val="af4"/>
        <w:shd w:val="clear" w:color="auto" w:fill="FFFFFF"/>
        <w:spacing w:before="0" w:beforeAutospacing="0" w:after="0" w:afterAutospacing="0"/>
        <w:rPr>
          <w:del w:id="1025" w:author="Հերմինե Գևորգյան" w:date="2026-02-26T23:44:00Z" w16du:dateUtc="2026-02-26T19:44:00Z"/>
          <w:rStyle w:val="af5"/>
          <w:rFonts w:ascii="GHEA Grapalat" w:hAnsi="GHEA Grapalat"/>
          <w:b w:val="0"/>
          <w:bCs w:val="0"/>
          <w:sz w:val="20"/>
          <w:szCs w:val="20"/>
          <w:u w:val="single"/>
          <w:lang w:val="hy-AM"/>
        </w:rPr>
      </w:pPr>
      <w:del w:id="1026" w:author="Հերմինե Գևորգյան" w:date="2026-02-26T23:44:00Z" w16du:dateUtc="2026-02-26T19:44:00Z">
        <w:r w:rsidRPr="000B4CF4">
          <w:rPr>
            <w:rStyle w:val="af5"/>
            <w:rFonts w:ascii="GHEA Grapalat" w:hAnsi="GHEA Grapalat"/>
            <w:b w:val="0"/>
            <w:bCs w:val="0"/>
            <w:sz w:val="20"/>
            <w:szCs w:val="20"/>
            <w:lang w:val="hy-AM"/>
          </w:rPr>
          <w:delTex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delText>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delText xml:space="preserve">  </w:delText>
        </w:r>
      </w:del>
    </w:p>
    <w:p w14:paraId="62F6A51D" w14:textId="77777777" w:rsidR="00F70B7C" w:rsidRPr="000B4CF4" w:rsidRDefault="00F70B7C" w:rsidP="00F70B7C">
      <w:pPr>
        <w:pStyle w:val="af4"/>
        <w:shd w:val="clear" w:color="auto" w:fill="FFFFFF"/>
        <w:spacing w:before="0" w:beforeAutospacing="0" w:after="0" w:afterAutospacing="0"/>
        <w:ind w:left="7080" w:firstLine="708"/>
        <w:rPr>
          <w:del w:id="1027" w:author="Հերմինե Գևորգյան" w:date="2026-02-26T23:44:00Z" w16du:dateUtc="2026-02-26T19:44:00Z"/>
          <w:rStyle w:val="af5"/>
          <w:rFonts w:ascii="GHEA Grapalat" w:hAnsi="GHEA Grapalat"/>
          <w:b w:val="0"/>
          <w:bCs w:val="0"/>
          <w:sz w:val="20"/>
          <w:szCs w:val="20"/>
          <w:u w:val="single"/>
          <w:lang w:val="hy-AM"/>
        </w:rPr>
      </w:pPr>
      <w:del w:id="1028" w:author="Հերմինե Գևորգյան" w:date="2026-02-26T23:44:00Z" w16du:dateUtc="2026-02-26T19:44:00Z">
        <w:r w:rsidRPr="000B4CF4">
          <w:rPr>
            <w:rFonts w:ascii="GHEA Grapalat" w:hAnsi="GHEA Grapalat" w:cs="Sylfaen"/>
            <w:vertAlign w:val="superscript"/>
            <w:lang w:val="hy-AM"/>
          </w:rPr>
          <w:delText xml:space="preserve">     գումարը թվերով և տառերով</w:delText>
        </w:r>
      </w:del>
    </w:p>
    <w:p w14:paraId="2B292600" w14:textId="77777777" w:rsidR="00F70B7C" w:rsidRPr="00F70B7C" w:rsidRDefault="00F70B7C" w:rsidP="00F70B7C">
      <w:pPr>
        <w:pStyle w:val="af4"/>
        <w:shd w:val="clear" w:color="auto" w:fill="FFFFFF"/>
        <w:spacing w:before="0" w:beforeAutospacing="0" w:after="0" w:afterAutospacing="0"/>
        <w:jc w:val="both"/>
        <w:rPr>
          <w:del w:id="1029" w:author="Հերմինե Գևորգյան" w:date="2026-02-26T23:44:00Z" w16du:dateUtc="2026-02-26T19:44:00Z"/>
          <w:rFonts w:ascii="GHEA Grapalat" w:hAnsi="GHEA Grapalat" w:cs="Arial"/>
          <w:sz w:val="20"/>
          <w:lang w:val="hy-AM"/>
        </w:rPr>
      </w:pPr>
      <w:del w:id="1030" w:author="Հերմինե Գևորգյան" w:date="2026-02-26T23:44:00Z" w16du:dateUtc="2026-02-26T19:44:00Z">
        <w:r w:rsidRPr="00F70B7C">
          <w:rPr>
            <w:rStyle w:val="af5"/>
            <w:rFonts w:ascii="GHEA Grapalat" w:hAnsi="GHEA Grapalat"/>
            <w:b w:val="0"/>
            <w:bCs w:val="0"/>
            <w:sz w:val="20"/>
            <w:szCs w:val="20"/>
            <w:lang w:val="hy-AM"/>
          </w:rPr>
          <w:delText xml:space="preserve">(այսուհետ՝ երաշխիքի գումար)՝ պահանջն ստանալուց </w:delText>
        </w:r>
        <w:r w:rsidR="00C8399F">
          <w:rPr>
            <w:rStyle w:val="af5"/>
            <w:rFonts w:ascii="GHEA Grapalat" w:hAnsi="GHEA Grapalat"/>
            <w:b w:val="0"/>
            <w:bCs w:val="0"/>
            <w:sz w:val="20"/>
            <w:szCs w:val="20"/>
            <w:lang w:val="hy-AM"/>
          </w:rPr>
          <w:delText>հինգ</w:delText>
        </w:r>
        <w:r w:rsidRPr="00F70B7C">
          <w:rPr>
            <w:rStyle w:val="af5"/>
            <w:rFonts w:ascii="GHEA Grapalat" w:hAnsi="GHEA Grapalat"/>
            <w:b w:val="0"/>
            <w:bCs w:val="0"/>
            <w:sz w:val="20"/>
            <w:szCs w:val="20"/>
            <w:lang w:val="hy-AM"/>
          </w:rPr>
          <w:delText xml:space="preserve"> աշխատանքային օրվա ընթացքում: </w:delText>
        </w:r>
        <w:r w:rsidRPr="00F70B7C">
          <w:rPr>
            <w:rFonts w:ascii="GHEA Grapalat" w:hAnsi="GHEA Grapalat" w:cs="Arial"/>
            <w:sz w:val="20"/>
            <w:lang w:val="hy-AM"/>
          </w:rPr>
          <w:delTex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delText>
        </w:r>
      </w:del>
    </w:p>
    <w:p w14:paraId="64A38705" w14:textId="77777777" w:rsidR="00F70B7C" w:rsidRPr="000B4CF4" w:rsidRDefault="00F70B7C" w:rsidP="00F70B7C">
      <w:pPr>
        <w:pStyle w:val="af4"/>
        <w:shd w:val="clear" w:color="auto" w:fill="FFFFFF"/>
        <w:spacing w:before="0" w:beforeAutospacing="0" w:after="0" w:afterAutospacing="0"/>
        <w:ind w:firstLine="708"/>
        <w:rPr>
          <w:del w:id="1031" w:author="Հերմինե Գևորգյան" w:date="2026-02-26T23:44:00Z" w16du:dateUtc="2026-02-26T19:44:00Z"/>
          <w:rStyle w:val="af5"/>
          <w:rFonts w:ascii="GHEA Grapalat" w:hAnsi="GHEA Grapalat"/>
          <w:b w:val="0"/>
          <w:bCs w:val="0"/>
          <w:sz w:val="20"/>
          <w:szCs w:val="20"/>
          <w:lang w:val="hy-AM"/>
        </w:rPr>
      </w:pPr>
      <w:del w:id="1032" w:author="Հերմինե Գևորգյան" w:date="2026-02-26T23:44:00Z" w16du:dateUtc="2026-02-26T19:44:00Z">
        <w:r w:rsidRPr="00F70B7C">
          <w:rPr>
            <w:rStyle w:val="af5"/>
            <w:rFonts w:ascii="GHEA Grapalat" w:hAnsi="GHEA Grapalat"/>
            <w:b w:val="0"/>
            <w:bCs w:val="0"/>
            <w:sz w:val="20"/>
            <w:szCs w:val="20"/>
            <w:lang w:val="hy-AM"/>
          </w:rPr>
          <w:delText xml:space="preserve">  Վճարումը  կատարվում է բենեֆիցիարի </w:delText>
        </w:r>
        <w:r w:rsidRPr="00F70B7C">
          <w:rPr>
            <w:rStyle w:val="af5"/>
            <w:rFonts w:ascii="GHEA Grapalat" w:hAnsi="GHEA Grapalat"/>
            <w:b w:val="0"/>
            <w:bCs w:val="0"/>
            <w:sz w:val="20"/>
            <w:szCs w:val="20"/>
            <w:u w:val="single"/>
            <w:lang w:val="hy-AM"/>
          </w:rPr>
          <w:tab/>
        </w:r>
        <w:r w:rsidRPr="00F70B7C">
          <w:rPr>
            <w:rStyle w:val="af5"/>
            <w:rFonts w:ascii="GHEA Grapalat" w:hAnsi="GHEA Grapalat"/>
            <w:b w:val="0"/>
            <w:bCs w:val="0"/>
            <w:sz w:val="20"/>
            <w:szCs w:val="20"/>
            <w:u w:val="single"/>
            <w:lang w:val="hy-AM"/>
          </w:rPr>
          <w:tab/>
        </w:r>
        <w:r w:rsidRPr="00F70B7C">
          <w:rPr>
            <w:rStyle w:val="af5"/>
            <w:rFonts w:ascii="GHEA Grapalat" w:hAnsi="GHEA Grapalat"/>
            <w:b w:val="0"/>
            <w:bCs w:val="0"/>
            <w:sz w:val="20"/>
            <w:szCs w:val="20"/>
            <w:u w:val="single"/>
            <w:lang w:val="hy-AM"/>
          </w:rPr>
          <w:tab/>
          <w:delText xml:space="preserve"> </w:delText>
        </w:r>
        <w:r w:rsidRPr="00F70B7C">
          <w:rPr>
            <w:rStyle w:val="af5"/>
            <w:rFonts w:ascii="GHEA Grapalat" w:hAnsi="GHEA Grapalat"/>
            <w:b w:val="0"/>
            <w:bCs w:val="0"/>
            <w:sz w:val="20"/>
            <w:szCs w:val="20"/>
            <w:u w:val="single"/>
            <w:lang w:val="hy-AM"/>
          </w:rPr>
          <w:tab/>
        </w:r>
        <w:r w:rsidRPr="00F70B7C">
          <w:rPr>
            <w:rStyle w:val="af5"/>
            <w:rFonts w:ascii="GHEA Grapalat" w:hAnsi="GHEA Grapalat"/>
            <w:b w:val="0"/>
            <w:bCs w:val="0"/>
            <w:sz w:val="20"/>
            <w:szCs w:val="20"/>
            <w:u w:val="single"/>
            <w:lang w:val="hy-AM"/>
          </w:rPr>
          <w:tab/>
        </w:r>
        <w:r w:rsidRPr="00F70B7C">
          <w:rPr>
            <w:rStyle w:val="af5"/>
            <w:rFonts w:ascii="GHEA Grapalat" w:hAnsi="GHEA Grapalat"/>
            <w:b w:val="0"/>
            <w:bCs w:val="0"/>
            <w:sz w:val="20"/>
            <w:szCs w:val="20"/>
            <w:u w:val="single"/>
            <w:lang w:val="hy-AM"/>
          </w:rPr>
          <w:tab/>
        </w:r>
        <w:r w:rsidRPr="00F70B7C">
          <w:rPr>
            <w:rStyle w:val="af5"/>
            <w:rFonts w:ascii="GHEA Grapalat" w:hAnsi="GHEA Grapalat"/>
            <w:b w:val="0"/>
            <w:bCs w:val="0"/>
            <w:sz w:val="20"/>
            <w:szCs w:val="20"/>
            <w:lang w:val="hy-AM"/>
          </w:rPr>
          <w:delText xml:space="preserve"> հաշվեհամարին փոխանցման միջոցով:</w:delText>
        </w:r>
      </w:del>
    </w:p>
    <w:p w14:paraId="707FAD6B" w14:textId="7E89B81C" w:rsidR="00F70B7C" w:rsidRPr="000B4CF4" w:rsidRDefault="00F70B7C" w:rsidP="00F70B7C">
      <w:pPr>
        <w:pStyle w:val="af4"/>
        <w:shd w:val="clear" w:color="auto" w:fill="FFFFFF"/>
        <w:spacing w:before="0" w:beforeAutospacing="0" w:after="0" w:afterAutospacing="0"/>
        <w:ind w:left="708"/>
        <w:rPr>
          <w:del w:id="1033" w:author="Հերմինե Գևորգյան" w:date="2026-02-26T23:44:00Z" w16du:dateUtc="2026-02-26T19:44:00Z"/>
          <w:rStyle w:val="af5"/>
          <w:rFonts w:ascii="GHEA Grapalat" w:hAnsi="GHEA Grapalat"/>
          <w:b w:val="0"/>
          <w:bCs w:val="0"/>
          <w:sz w:val="20"/>
          <w:szCs w:val="20"/>
          <w:lang w:val="hy-AM"/>
        </w:rPr>
      </w:pPr>
      <w:del w:id="1034" w:author="Հերմինե Գևորգյան" w:date="2026-02-26T23:44:00Z" w16du:dateUtc="2026-02-26T19:44:00Z">
        <w:r w:rsidRPr="000B4CF4">
          <w:rPr>
            <w:rFonts w:ascii="GHEA Grapalat" w:hAnsi="GHEA Grapalat" w:cs="Sylfaen"/>
            <w:vertAlign w:val="superscript"/>
            <w:lang w:val="hy-AM"/>
          </w:rPr>
          <w:delText xml:space="preserve">                                                                                     հաշվեհամարը</w:delText>
        </w:r>
        <w:r w:rsidR="001E1735">
          <w:rPr>
            <w:rFonts w:ascii="GHEA Grapalat" w:hAnsi="GHEA Grapalat" w:cs="Sylfaen"/>
            <w:b/>
            <w:lang w:val="es-ES"/>
          </w:rPr>
          <w:delText>*</w:delText>
        </w:r>
        <w:r w:rsidRPr="000B4CF4">
          <w:rPr>
            <w:rFonts w:ascii="GHEA Grapalat" w:hAnsi="GHEA Grapalat" w:cs="Sylfaen"/>
            <w:vertAlign w:val="superscript"/>
            <w:lang w:val="hy-AM"/>
          </w:rPr>
          <w:delText xml:space="preserve">  </w:delText>
        </w:r>
      </w:del>
    </w:p>
    <w:p w14:paraId="6D2CE392" w14:textId="77777777" w:rsidR="00F70B7C" w:rsidRPr="000B4CF4" w:rsidRDefault="00F70B7C" w:rsidP="00F70B7C">
      <w:pPr>
        <w:pStyle w:val="af4"/>
        <w:shd w:val="clear" w:color="auto" w:fill="FFFFFF"/>
        <w:spacing w:before="0" w:beforeAutospacing="0" w:after="0" w:afterAutospacing="0"/>
        <w:ind w:firstLine="708"/>
        <w:rPr>
          <w:del w:id="1035" w:author="Հերմինե Գևորգյան" w:date="2026-02-26T23:44:00Z" w16du:dateUtc="2026-02-26T19:44:00Z"/>
          <w:rFonts w:ascii="GHEA Grapalat" w:hAnsi="GHEA Grapalat"/>
          <w:color w:val="000000"/>
          <w:sz w:val="20"/>
          <w:szCs w:val="20"/>
          <w:lang w:val="hy-AM"/>
        </w:rPr>
      </w:pPr>
      <w:del w:id="1036" w:author="Հերմինե Գևորգյան" w:date="2026-02-26T23:44:00Z" w16du:dateUtc="2026-02-26T19:44:00Z">
        <w:r w:rsidRPr="000B4CF4">
          <w:rPr>
            <w:rFonts w:ascii="GHEA Grapalat" w:hAnsi="GHEA Grapalat"/>
            <w:color w:val="000000"/>
            <w:sz w:val="20"/>
            <w:szCs w:val="20"/>
            <w:lang w:val="hy-AM"/>
          </w:rPr>
          <w:delText>3. Սույն երաշխիքն անհետկանչելի է:</w:delText>
        </w:r>
      </w:del>
    </w:p>
    <w:p w14:paraId="6E23420F" w14:textId="77777777" w:rsidR="00F70B7C" w:rsidRPr="000B4CF4" w:rsidRDefault="00F70B7C" w:rsidP="00F70B7C">
      <w:pPr>
        <w:pStyle w:val="af4"/>
        <w:shd w:val="clear" w:color="auto" w:fill="FFFFFF"/>
        <w:spacing w:before="0" w:beforeAutospacing="0" w:after="0" w:afterAutospacing="0"/>
        <w:ind w:firstLine="708"/>
        <w:rPr>
          <w:del w:id="1037" w:author="Հերմինե Գևորգյան" w:date="2026-02-26T23:44:00Z" w16du:dateUtc="2026-02-26T19:44:00Z"/>
          <w:rFonts w:ascii="GHEA Grapalat" w:hAnsi="GHEA Grapalat"/>
          <w:color w:val="000000"/>
          <w:sz w:val="20"/>
          <w:szCs w:val="20"/>
          <w:lang w:val="hy-AM"/>
        </w:rPr>
      </w:pPr>
      <w:del w:id="1038" w:author="Հերմինե Գևորգյան" w:date="2026-02-26T23:44:00Z" w16du:dateUtc="2026-02-26T19:44:00Z">
        <w:r w:rsidRPr="000B4CF4">
          <w:rPr>
            <w:rFonts w:ascii="GHEA Grapalat" w:hAnsi="GHEA Grapalat"/>
            <w:color w:val="000000"/>
            <w:sz w:val="20"/>
            <w:szCs w:val="20"/>
            <w:lang w:val="hy-AM"/>
          </w:rPr>
          <w:delTex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delText>
        </w:r>
      </w:del>
    </w:p>
    <w:p w14:paraId="59AA3A8D" w14:textId="25C01496" w:rsidR="001516D3" w:rsidRPr="00842CF6" w:rsidRDefault="00F70B7C" w:rsidP="001516D3">
      <w:pPr>
        <w:pStyle w:val="af4"/>
        <w:shd w:val="clear" w:color="auto" w:fill="FFFFFF"/>
        <w:spacing w:before="0" w:beforeAutospacing="0" w:after="0" w:afterAutospacing="0"/>
        <w:ind w:firstLine="708"/>
        <w:jc w:val="both"/>
        <w:rPr>
          <w:del w:id="1039" w:author="Հերմինե Գևորգյան" w:date="2026-02-26T23:44:00Z" w16du:dateUtc="2026-02-26T19:44:00Z"/>
          <w:rFonts w:ascii="GHEA Grapalat" w:hAnsi="GHEA Grapalat" w:cs="Sylfaen"/>
          <w:vertAlign w:val="superscript"/>
          <w:lang w:val="hy-AM"/>
        </w:rPr>
      </w:pPr>
      <w:del w:id="1040" w:author="Հերմինե Գևորգյան" w:date="2026-02-26T23:44:00Z" w16du:dateUtc="2026-02-26T19:44:00Z">
        <w:r w:rsidRPr="000B4CF4">
          <w:rPr>
            <w:rFonts w:ascii="GHEA Grapalat" w:hAnsi="GHEA Grapalat"/>
            <w:color w:val="000000"/>
            <w:sz w:val="20"/>
            <w:szCs w:val="20"/>
            <w:lang w:val="hy-AM"/>
          </w:rPr>
          <w:delText xml:space="preserve">5. </w:delText>
        </w:r>
        <w:r w:rsidR="001516D3" w:rsidRPr="00842CF6">
          <w:rPr>
            <w:rFonts w:ascii="GHEA Grapalat" w:hAnsi="GHEA Grapalat"/>
            <w:color w:val="000000"/>
            <w:sz w:val="20"/>
            <w:szCs w:val="20"/>
            <w:lang w:val="hy-AM"/>
          </w:rPr>
          <w:delText>Երաշխիքը գործում է</w:delText>
        </w:r>
        <w:r w:rsidR="00C53834">
          <w:rPr>
            <w:rFonts w:ascii="GHEA Grapalat" w:hAnsi="GHEA Grapalat"/>
            <w:color w:val="000000"/>
            <w:sz w:val="20"/>
            <w:szCs w:val="20"/>
            <w:lang w:val="hy-AM"/>
          </w:rPr>
          <w:delText xml:space="preserve"> թողարկման պահից և ուժի</w:delText>
        </w:r>
        <w:r w:rsidR="0095281A">
          <w:rPr>
            <w:rFonts w:ascii="GHEA Grapalat" w:hAnsi="GHEA Grapalat"/>
            <w:color w:val="000000"/>
            <w:sz w:val="20"/>
            <w:szCs w:val="20"/>
            <w:lang w:val="hy-AM"/>
          </w:rPr>
          <w:delText xml:space="preserve"> </w:delText>
        </w:r>
        <w:r w:rsidR="00C53834">
          <w:rPr>
            <w:rFonts w:ascii="GHEA Grapalat" w:hAnsi="GHEA Grapalat"/>
            <w:color w:val="000000"/>
            <w:sz w:val="20"/>
            <w:szCs w:val="20"/>
            <w:lang w:val="hy-AM"/>
          </w:rPr>
          <w:delText xml:space="preserve">մեջ է </w:delText>
        </w:r>
        <w:r w:rsidR="001516D3" w:rsidRPr="00842CF6">
          <w:rPr>
            <w:rFonts w:ascii="GHEA Grapalat" w:hAnsi="GHEA Grapalat"/>
            <w:color w:val="000000"/>
            <w:sz w:val="20"/>
            <w:szCs w:val="20"/>
            <w:lang w:val="hy-AM"/>
          </w:rPr>
          <w:delText xml:space="preserve"> բենեֆիցիարի և պրինցիպալի միջև N </w:delText>
        </w:r>
        <w:r w:rsidR="001516D3" w:rsidRPr="00842CF6">
          <w:rPr>
            <w:rFonts w:ascii="GHEA Grapalat" w:hAnsi="GHEA Grapalat"/>
            <w:color w:val="000000"/>
            <w:sz w:val="20"/>
            <w:szCs w:val="20"/>
            <w:u w:val="single"/>
            <w:lang w:val="hy-AM"/>
          </w:rPr>
          <w:tab/>
        </w:r>
        <w:r w:rsidR="001516D3" w:rsidRPr="00842CF6">
          <w:rPr>
            <w:rFonts w:ascii="GHEA Grapalat" w:hAnsi="GHEA Grapalat"/>
            <w:color w:val="000000"/>
            <w:sz w:val="20"/>
            <w:szCs w:val="20"/>
            <w:u w:val="single"/>
            <w:lang w:val="hy-AM"/>
          </w:rPr>
          <w:tab/>
        </w:r>
        <w:r w:rsidR="001516D3" w:rsidRPr="00842CF6">
          <w:rPr>
            <w:rFonts w:ascii="GHEA Grapalat" w:hAnsi="GHEA Grapalat"/>
            <w:color w:val="000000"/>
            <w:sz w:val="20"/>
            <w:szCs w:val="20"/>
            <w:u w:val="single"/>
            <w:lang w:val="hy-AM"/>
          </w:rPr>
          <w:tab/>
        </w:r>
        <w:r w:rsidR="001516D3" w:rsidRPr="00842CF6">
          <w:rPr>
            <w:rFonts w:ascii="GHEA Grapalat" w:hAnsi="GHEA Grapalat"/>
            <w:color w:val="000000"/>
            <w:sz w:val="20"/>
            <w:szCs w:val="20"/>
            <w:u w:val="single"/>
            <w:lang w:val="hy-AM"/>
          </w:rPr>
          <w:tab/>
        </w:r>
        <w:r w:rsidR="001516D3" w:rsidRPr="00842CF6">
          <w:rPr>
            <w:rFonts w:ascii="GHEA Grapalat" w:hAnsi="GHEA Grapalat"/>
            <w:color w:val="000000"/>
            <w:sz w:val="20"/>
            <w:szCs w:val="20"/>
            <w:u w:val="single"/>
            <w:lang w:val="hy-AM"/>
          </w:rPr>
          <w:tab/>
        </w:r>
        <w:r w:rsidR="001516D3" w:rsidRPr="00842CF6">
          <w:rPr>
            <w:rFonts w:ascii="GHEA Grapalat" w:hAnsi="GHEA Grapalat" w:cs="Sylfaen"/>
            <w:vertAlign w:val="superscript"/>
            <w:lang w:val="hy-AM"/>
          </w:rPr>
          <w:delText xml:space="preserve">                               </w:delText>
        </w:r>
      </w:del>
    </w:p>
    <w:p w14:paraId="72950BDC" w14:textId="77777777" w:rsidR="001516D3" w:rsidRPr="00842CF6" w:rsidRDefault="001516D3" w:rsidP="001516D3">
      <w:pPr>
        <w:pStyle w:val="af4"/>
        <w:shd w:val="clear" w:color="auto" w:fill="FFFFFF"/>
        <w:spacing w:before="0" w:beforeAutospacing="0" w:after="0" w:afterAutospacing="0"/>
        <w:ind w:firstLine="708"/>
        <w:jc w:val="both"/>
        <w:rPr>
          <w:del w:id="1041" w:author="Հերմինե Գևորգյան" w:date="2026-02-26T23:44:00Z" w16du:dateUtc="2026-02-26T19:44:00Z"/>
          <w:rFonts w:ascii="GHEA Grapalat" w:hAnsi="GHEA Grapalat"/>
          <w:color w:val="000000"/>
          <w:sz w:val="20"/>
          <w:szCs w:val="20"/>
          <w:lang w:val="hy-AM"/>
        </w:rPr>
      </w:pPr>
      <w:del w:id="1042" w:author="Հերմինե Գևորգյան" w:date="2026-02-26T23:44:00Z" w16du:dateUtc="2026-02-26T19:44:00Z">
        <w:r w:rsidRPr="00842CF6">
          <w:rPr>
            <w:rFonts w:ascii="GHEA Grapalat" w:hAnsi="GHEA Grapalat" w:cs="Sylfaen"/>
            <w:vertAlign w:val="superscript"/>
            <w:lang w:val="hy-AM"/>
          </w:rPr>
          <w:delText xml:space="preserve">                                                                                                                                             կնքվելիք պայմանագրի համարը </w:delText>
        </w:r>
      </w:del>
    </w:p>
    <w:p w14:paraId="5AF4F28D" w14:textId="77777777" w:rsidR="001516D3" w:rsidRPr="00842CF6" w:rsidRDefault="001516D3" w:rsidP="001516D3">
      <w:pPr>
        <w:pStyle w:val="aff3"/>
        <w:tabs>
          <w:tab w:val="left" w:pos="0"/>
        </w:tabs>
        <w:ind w:left="0"/>
        <w:mirrorIndents/>
        <w:jc w:val="both"/>
        <w:rPr>
          <w:del w:id="1043" w:author="Հերմինե Գևորգյան" w:date="2026-02-26T23:44:00Z" w16du:dateUtc="2026-02-26T19:44:00Z"/>
          <w:rFonts w:ascii="GHEA Grapalat" w:hAnsi="GHEA Grapalat"/>
          <w:color w:val="000000"/>
          <w:sz w:val="20"/>
          <w:szCs w:val="20"/>
          <w:u w:val="single"/>
          <w:lang w:val="hy-AM"/>
        </w:rPr>
      </w:pPr>
      <w:del w:id="1044" w:author="Հերմինե Գևորգյան" w:date="2026-02-26T23:44:00Z" w16du:dateUtc="2026-02-26T19:44:00Z">
        <w:r w:rsidRPr="00842CF6">
          <w:rPr>
            <w:rFonts w:ascii="GHEA Grapalat" w:hAnsi="GHEA Grapalat"/>
            <w:color w:val="000000"/>
            <w:sz w:val="20"/>
            <w:szCs w:val="20"/>
            <w:lang w:val="hy-AM"/>
          </w:rPr>
          <w:delText xml:space="preserve">ծածկագրով կնքվելիք պայմանագիրն ուժի մեջ մտնելու օրվանից մինչև </w:delTex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s="Sylfaen"/>
            <w:vertAlign w:val="superscript"/>
            <w:lang w:val="hy-AM"/>
          </w:rPr>
          <w:delText>կնքվելիք</w:delText>
        </w:r>
        <w:r w:rsidR="00807F72">
          <w:rPr>
            <w:rFonts w:ascii="GHEA Grapalat" w:hAnsi="GHEA Grapalat" w:cs="Sylfaen"/>
            <w:vertAlign w:val="superscript"/>
            <w:lang w:val="hy-AM"/>
          </w:rPr>
          <w:delText xml:space="preserve"> պայմանագրով նախատեսված </w:delText>
        </w:r>
        <w:r w:rsidRPr="00842CF6">
          <w:rPr>
            <w:rFonts w:ascii="GHEA Grapalat" w:hAnsi="GHEA Grapalat" w:cs="Sylfaen"/>
            <w:vertAlign w:val="superscript"/>
            <w:lang w:val="hy-AM"/>
          </w:rPr>
          <w:delText>աշխատանքի կա</w:delText>
        </w:r>
        <w:r w:rsidR="00807F72">
          <w:rPr>
            <w:rFonts w:ascii="GHEA Grapalat" w:hAnsi="GHEA Grapalat" w:cs="Sylfaen"/>
            <w:vertAlign w:val="superscript"/>
            <w:lang w:val="hy-AM"/>
          </w:rPr>
          <w:delText xml:space="preserve">տարման </w:delText>
        </w:r>
        <w:r w:rsidRPr="00842CF6">
          <w:rPr>
            <w:rFonts w:ascii="GHEA Grapalat" w:hAnsi="GHEA Grapalat" w:cs="Sylfaen"/>
            <w:vertAlign w:val="superscript"/>
            <w:lang w:val="hy-AM"/>
          </w:rPr>
          <w:delText xml:space="preserve"> վերջնաժամկետը,</w:delText>
        </w:r>
      </w:del>
    </w:p>
    <w:p w14:paraId="48EA27EB" w14:textId="7B528D3F" w:rsidR="00C53834" w:rsidRPr="003750DF" w:rsidRDefault="001516D3" w:rsidP="00C53834">
      <w:pPr>
        <w:pStyle w:val="aff3"/>
        <w:tabs>
          <w:tab w:val="left" w:pos="0"/>
        </w:tabs>
        <w:ind w:left="0"/>
        <w:mirrorIndents/>
        <w:jc w:val="both"/>
        <w:rPr>
          <w:del w:id="1045" w:author="Հերմինե Գևորգյան" w:date="2026-02-26T23:44:00Z" w16du:dateUtc="2026-02-26T19:44:00Z"/>
          <w:rFonts w:ascii="GHEA Grapalat" w:eastAsia="Calibri" w:hAnsi="GHEA Grapalat"/>
          <w:color w:val="000000"/>
          <w:sz w:val="20"/>
          <w:szCs w:val="20"/>
          <w:lang w:val="hy-AM"/>
        </w:rPr>
      </w:pPr>
      <w:del w:id="1046" w:author="Հերմինե Գևորգյան" w:date="2026-02-26T23:44:00Z" w16du:dateUtc="2026-02-26T19:44:00Z">
        <w:r w:rsidRPr="00842CF6">
          <w:rPr>
            <w:rFonts w:ascii="GHEA Grapalat" w:hAnsi="GHEA Grapalat"/>
            <w:color w:val="000000"/>
            <w:sz w:val="20"/>
            <w:szCs w:val="20"/>
            <w:lang w:val="hy-AM"/>
          </w:rPr>
          <w:delTex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delText>
        </w:r>
        <w:r w:rsidR="00C53834">
          <w:rPr>
            <w:rFonts w:ascii="GHEA Grapalat" w:hAnsi="GHEA Grapalat"/>
            <w:color w:val="000000"/>
            <w:sz w:val="20"/>
            <w:szCs w:val="20"/>
            <w:lang w:val="hy-AM"/>
          </w:rPr>
          <w:delText>՝</w:delText>
        </w:r>
        <w:r w:rsidR="00C53834" w:rsidRPr="008242F8">
          <w:rPr>
            <w:rFonts w:ascii="GHEA Grapalat" w:hAnsi="GHEA Grapalat"/>
            <w:color w:val="000000"/>
            <w:sz w:val="20"/>
            <w:szCs w:val="20"/>
            <w:lang w:val="hy-AM"/>
          </w:rPr>
          <w:delText xml:space="preserve">-----------------------------------      </w:delText>
        </w:r>
        <w:r w:rsidR="00C53834">
          <w:rPr>
            <w:rFonts w:ascii="GHEA Grapalat" w:hAnsi="GHEA Grapalat"/>
            <w:color w:val="000000"/>
            <w:sz w:val="20"/>
            <w:szCs w:val="20"/>
            <w:lang w:val="hy-AM"/>
          </w:rPr>
          <w:delText xml:space="preserve">      </w:delText>
        </w:r>
        <w:r w:rsidR="00C53834" w:rsidRPr="008242F8">
          <w:rPr>
            <w:rFonts w:ascii="GHEA Grapalat" w:hAnsi="GHEA Grapalat"/>
            <w:color w:val="000000"/>
            <w:sz w:val="20"/>
            <w:szCs w:val="20"/>
            <w:lang w:val="hy-AM"/>
          </w:rPr>
          <w:delText xml:space="preserve">   </w:delText>
        </w:r>
      </w:del>
    </w:p>
    <w:p w14:paraId="5A0A2D26" w14:textId="77777777" w:rsidR="00C53834" w:rsidRPr="003750DF" w:rsidRDefault="00C53834" w:rsidP="00C53834">
      <w:pPr>
        <w:pStyle w:val="aff3"/>
        <w:tabs>
          <w:tab w:val="left" w:pos="0"/>
        </w:tabs>
        <w:ind w:left="0"/>
        <w:mirrorIndents/>
        <w:jc w:val="both"/>
        <w:rPr>
          <w:del w:id="1047" w:author="Հերմինե Գևորգյան" w:date="2026-02-26T23:44:00Z" w16du:dateUtc="2026-02-26T19:44:00Z"/>
          <w:rFonts w:ascii="GHEA Grapalat" w:hAnsi="GHEA Grapalat"/>
          <w:color w:val="000000"/>
          <w:sz w:val="20"/>
          <w:szCs w:val="20"/>
          <w:lang w:val="hy-AM"/>
        </w:rPr>
      </w:pPr>
      <w:del w:id="1048" w:author="Հերմինե Գևորգյան" w:date="2026-02-26T23:44:00Z" w16du:dateUtc="2026-02-26T19:44:00Z">
        <w:r w:rsidRPr="003750DF">
          <w:rPr>
            <w:rFonts w:ascii="GHEA Grapalat" w:hAnsi="GHEA Grapalat" w:cs="Sylfaen"/>
            <w:vertAlign w:val="superscript"/>
            <w:lang w:val="hy-AM"/>
          </w:rPr>
          <w:delText xml:space="preserve">    </w:delText>
        </w:r>
        <w:r>
          <w:rPr>
            <w:rFonts w:ascii="GHEA Grapalat" w:hAnsi="GHEA Grapalat" w:cs="Sylfaen"/>
            <w:vertAlign w:val="superscript"/>
            <w:lang w:val="hy-AM"/>
          </w:rPr>
          <w:delText xml:space="preserve">                                                                                                                                     </w:delText>
        </w:r>
        <w:r w:rsidRPr="003750DF">
          <w:rPr>
            <w:rFonts w:ascii="GHEA Grapalat" w:hAnsi="GHEA Grapalat" w:cs="Sylfaen"/>
            <w:vertAlign w:val="superscript"/>
            <w:lang w:val="hy-AM"/>
          </w:rPr>
          <w:delText xml:space="preserve"> քարտուղարի էլ. փոստի հասցեն</w:delText>
        </w:r>
      </w:del>
    </w:p>
    <w:p w14:paraId="020A0057" w14:textId="69B46741" w:rsidR="001516D3" w:rsidRPr="00842CF6" w:rsidRDefault="001516D3" w:rsidP="001516D3">
      <w:pPr>
        <w:pStyle w:val="aff3"/>
        <w:tabs>
          <w:tab w:val="left" w:pos="0"/>
        </w:tabs>
        <w:ind w:left="0"/>
        <w:mirrorIndents/>
        <w:jc w:val="both"/>
        <w:rPr>
          <w:del w:id="1049" w:author="Հերմինե Գևորգյան" w:date="2026-02-26T23:44:00Z" w16du:dateUtc="2026-02-26T19:44:00Z"/>
          <w:rFonts w:ascii="GHEA Grapalat" w:hAnsi="GHEA Grapalat"/>
          <w:color w:val="000000"/>
          <w:sz w:val="20"/>
          <w:szCs w:val="20"/>
          <w:lang w:val="hy-AM"/>
        </w:rPr>
      </w:pPr>
      <w:del w:id="1050" w:author="Հերմինե Գևորգյան" w:date="2026-02-26T23:44:00Z" w16du:dateUtc="2026-02-26T19:44:00Z">
        <w:r w:rsidRPr="00842CF6">
          <w:rPr>
            <w:rFonts w:ascii="GHEA Grapalat" w:hAnsi="GHEA Grapalat"/>
            <w:color w:val="000000"/>
            <w:sz w:val="20"/>
            <w:szCs w:val="20"/>
            <w:lang w:val="hy-AM"/>
          </w:rPr>
          <w:delText xml:space="preserve"> էլեկտրոնային փոստի հասցեին։     </w:delText>
        </w:r>
      </w:del>
    </w:p>
    <w:p w14:paraId="54BBB969" w14:textId="77777777" w:rsidR="00F70B7C" w:rsidRPr="000B4CF4" w:rsidRDefault="00F70B7C" w:rsidP="00807F72">
      <w:pPr>
        <w:pStyle w:val="af4"/>
        <w:shd w:val="clear" w:color="auto" w:fill="FFFFFF"/>
        <w:spacing w:before="0" w:beforeAutospacing="0" w:after="0" w:afterAutospacing="0"/>
        <w:ind w:firstLine="375"/>
        <w:rPr>
          <w:del w:id="1051" w:author="Հերմինե Գևորգյան" w:date="2026-02-26T23:44:00Z" w16du:dateUtc="2026-02-26T19:44:00Z"/>
          <w:rFonts w:ascii="GHEA Grapalat" w:hAnsi="GHEA Grapalat"/>
          <w:color w:val="000000"/>
          <w:sz w:val="20"/>
          <w:szCs w:val="20"/>
          <w:lang w:val="hy-AM"/>
        </w:rPr>
      </w:pPr>
      <w:del w:id="1052" w:author="Հերմինե Գևորգյան" w:date="2026-02-26T23:44:00Z" w16du:dateUtc="2026-02-26T19:44:00Z">
        <w:r w:rsidRPr="000B4CF4">
          <w:rPr>
            <w:rFonts w:ascii="GHEA Grapalat" w:hAnsi="GHEA Grapalat"/>
            <w:color w:val="000000"/>
            <w:sz w:val="20"/>
            <w:szCs w:val="20"/>
            <w:lang w:val="hy-AM"/>
          </w:rPr>
          <w:delText>6. Բենեֆիցիարը պահանջը ներկայացնում է երաշխիք տվող անձին գրավոր ձևով: Պահանջին կից ներկայացվում են հետևյալ փաստաթղթերը՝</w:delText>
        </w:r>
      </w:del>
    </w:p>
    <w:p w14:paraId="40C4C6A4" w14:textId="77777777" w:rsidR="00F70B7C" w:rsidRPr="000B4CF4" w:rsidRDefault="00F70B7C" w:rsidP="00F70B7C">
      <w:pPr>
        <w:pStyle w:val="af4"/>
        <w:shd w:val="clear" w:color="auto" w:fill="FFFFFF"/>
        <w:spacing w:before="0" w:beforeAutospacing="0" w:after="0" w:afterAutospacing="0"/>
        <w:ind w:firstLine="375"/>
        <w:rPr>
          <w:del w:id="1053" w:author="Հերմինե Գևորգյան" w:date="2026-02-26T23:44:00Z" w16du:dateUtc="2026-02-26T19:44:00Z"/>
          <w:rFonts w:ascii="GHEA Grapalat" w:hAnsi="GHEA Grapalat"/>
          <w:color w:val="000000"/>
          <w:sz w:val="20"/>
          <w:szCs w:val="20"/>
          <w:lang w:val="hy-AM"/>
        </w:rPr>
      </w:pPr>
      <w:del w:id="1054" w:author="Հերմինե Գևորգյան" w:date="2026-02-26T23:44:00Z" w16du:dateUtc="2026-02-26T19:44:00Z">
        <w:r w:rsidRPr="000B4CF4">
          <w:rPr>
            <w:rFonts w:ascii="GHEA Grapalat" w:hAnsi="GHEA Grapalat"/>
            <w:color w:val="000000"/>
            <w:sz w:val="20"/>
            <w:szCs w:val="20"/>
            <w:lang w:val="hy-AM"/>
          </w:rPr>
          <w:delText xml:space="preserve">1) N </w:delText>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lang w:val="hy-AM"/>
          </w:rPr>
          <w:delText xml:space="preserve"> ծածկագրով կնքված պայմանագրի, ներառյալ նաև դրանում </w:delText>
        </w:r>
      </w:del>
    </w:p>
    <w:p w14:paraId="580555B9" w14:textId="77777777" w:rsidR="00F70B7C" w:rsidRPr="000B4CF4" w:rsidRDefault="00F70B7C" w:rsidP="00F70B7C">
      <w:pPr>
        <w:pStyle w:val="af4"/>
        <w:shd w:val="clear" w:color="auto" w:fill="FFFFFF"/>
        <w:spacing w:before="0" w:beforeAutospacing="0" w:after="0" w:afterAutospacing="0"/>
        <w:rPr>
          <w:del w:id="1055" w:author="Հերմինե Գևորգյան" w:date="2026-02-26T23:44:00Z" w16du:dateUtc="2026-02-26T19:44:00Z"/>
          <w:rFonts w:ascii="GHEA Grapalat" w:hAnsi="GHEA Grapalat" w:cs="Sylfaen"/>
          <w:vertAlign w:val="superscript"/>
          <w:lang w:val="hy-AM"/>
        </w:rPr>
      </w:pPr>
      <w:del w:id="1056" w:author="Հերմինե Գևորգյան" w:date="2026-02-26T23:44:00Z" w16du:dateUtc="2026-02-26T19:44:00Z">
        <w:r w:rsidRPr="000B4CF4">
          <w:rPr>
            <w:rFonts w:ascii="GHEA Grapalat" w:hAnsi="GHEA Grapalat" w:cs="Sylfaen"/>
            <w:vertAlign w:val="superscript"/>
            <w:lang w:val="hy-AM"/>
          </w:rPr>
          <w:delText xml:space="preserve">                          </w:delText>
        </w:r>
        <w:r w:rsidRPr="00CC7693">
          <w:rPr>
            <w:rFonts w:ascii="GHEA Grapalat" w:hAnsi="GHEA Grapalat" w:cs="Sylfaen"/>
            <w:vertAlign w:val="superscript"/>
            <w:lang w:val="hy-AM"/>
          </w:rPr>
          <w:delText xml:space="preserve">կնքվելիք պայմանագրի </w:delText>
        </w:r>
        <w:r w:rsidRPr="000B4CF4">
          <w:rPr>
            <w:rFonts w:ascii="GHEA Grapalat" w:hAnsi="GHEA Grapalat" w:cs="Sylfaen"/>
            <w:vertAlign w:val="superscript"/>
            <w:lang w:val="hy-AM"/>
          </w:rPr>
          <w:delText>համարը</w:delText>
        </w:r>
      </w:del>
    </w:p>
    <w:p w14:paraId="5FB6735F" w14:textId="77777777" w:rsidR="00F70B7C" w:rsidRPr="000B4CF4" w:rsidRDefault="00F70B7C" w:rsidP="00F70B7C">
      <w:pPr>
        <w:pStyle w:val="af4"/>
        <w:shd w:val="clear" w:color="auto" w:fill="FFFFFF"/>
        <w:spacing w:before="0" w:beforeAutospacing="0" w:after="0" w:afterAutospacing="0"/>
        <w:rPr>
          <w:del w:id="1057" w:author="Հերմինե Գևորգյան" w:date="2026-02-26T23:44:00Z" w16du:dateUtc="2026-02-26T19:44:00Z"/>
          <w:rFonts w:ascii="GHEA Grapalat" w:hAnsi="GHEA Grapalat"/>
          <w:color w:val="000000"/>
          <w:sz w:val="20"/>
          <w:szCs w:val="20"/>
          <w:lang w:val="hy-AM"/>
        </w:rPr>
      </w:pPr>
      <w:del w:id="1058" w:author="Հերմինե Գևորգյան" w:date="2026-02-26T23:44:00Z" w16du:dateUtc="2026-02-26T19:44:00Z">
        <w:r w:rsidRPr="000B4CF4">
          <w:rPr>
            <w:rFonts w:ascii="GHEA Grapalat" w:hAnsi="GHEA Grapalat"/>
            <w:color w:val="000000"/>
            <w:sz w:val="20"/>
            <w:szCs w:val="20"/>
            <w:lang w:val="hy-AM"/>
          </w:rPr>
          <w:delText>կատարված փոփոխությունների, լրացուցիչ համաձայնագրերի պատճենները.</w:delText>
        </w:r>
      </w:del>
    </w:p>
    <w:p w14:paraId="7574E331" w14:textId="77777777" w:rsidR="00F70B7C" w:rsidRPr="00F70B7C" w:rsidRDefault="00F70B7C" w:rsidP="00F70B7C">
      <w:pPr>
        <w:pStyle w:val="af4"/>
        <w:shd w:val="clear" w:color="auto" w:fill="FFFFFF"/>
        <w:spacing w:before="0" w:beforeAutospacing="0" w:after="0" w:afterAutospacing="0"/>
        <w:ind w:firstLine="375"/>
        <w:jc w:val="both"/>
        <w:rPr>
          <w:del w:id="1059" w:author="Հերմինե Գևորգյան" w:date="2026-02-26T23:44:00Z" w16du:dateUtc="2026-02-26T19:44:00Z"/>
          <w:rFonts w:ascii="GHEA Grapalat" w:hAnsi="GHEA Grapalat"/>
          <w:color w:val="000000"/>
          <w:sz w:val="20"/>
          <w:szCs w:val="20"/>
          <w:lang w:val="hy-AM"/>
        </w:rPr>
      </w:pPr>
      <w:del w:id="1060" w:author="Հերմինե Գևորգյան" w:date="2026-02-26T23:44:00Z" w16du:dateUtc="2026-02-26T19:44:00Z">
        <w:r w:rsidRPr="000B4CF4">
          <w:rPr>
            <w:rFonts w:ascii="GHEA Grapalat" w:hAnsi="GHEA Grapalat"/>
            <w:color w:val="000000"/>
            <w:sz w:val="20"/>
            <w:szCs w:val="20"/>
            <w:lang w:val="hy-AM"/>
          </w:rPr>
          <w:delText xml:space="preserve">2) բենեֆիցիարի կողմից պայմանագիրը միակողմանի լուծելու մասին </w:delText>
        </w:r>
        <w:r>
          <w:fldChar w:fldCharType="begin"/>
        </w:r>
        <w:r w:rsidRPr="00FB40E3">
          <w:rPr>
            <w:lang w:val="hy-AM"/>
          </w:rPr>
          <w:delInstrText>HYPERLINK "http://www.procurement.am"</w:delInstrText>
        </w:r>
        <w:r>
          <w:fldChar w:fldCharType="separate"/>
        </w:r>
        <w:r w:rsidRPr="000B4CF4">
          <w:rPr>
            <w:rStyle w:val="a9"/>
            <w:rFonts w:ascii="GHEA Grapalat" w:hAnsi="GHEA Grapalat"/>
            <w:sz w:val="20"/>
            <w:szCs w:val="20"/>
            <w:lang w:val="hy-AM"/>
          </w:rPr>
          <w:delText>www.procurement.am</w:delText>
        </w:r>
        <w:r>
          <w:fldChar w:fldCharType="end"/>
        </w:r>
        <w:r w:rsidRPr="000B4CF4">
          <w:rPr>
            <w:rFonts w:ascii="GHEA Grapalat" w:hAnsi="GHEA Grapalat"/>
            <w:color w:val="000000"/>
            <w:sz w:val="20"/>
            <w:szCs w:val="20"/>
            <w:lang w:val="hy-AM"/>
          </w:rPr>
          <w:delText xml:space="preserve"> հասց</w:delText>
        </w:r>
        <w:r w:rsidR="002F2AD2">
          <w:rPr>
            <w:rFonts w:ascii="GHEA Grapalat" w:hAnsi="GHEA Grapalat"/>
            <w:color w:val="000000"/>
            <w:sz w:val="20"/>
            <w:szCs w:val="20"/>
            <w:lang w:val="hy-AM"/>
          </w:rPr>
          <w:delText>ե</w:delText>
        </w:r>
        <w:r w:rsidRPr="000B4CF4">
          <w:rPr>
            <w:rFonts w:ascii="GHEA Grapalat" w:hAnsi="GHEA Grapalat"/>
            <w:color w:val="000000"/>
            <w:sz w:val="20"/>
            <w:szCs w:val="20"/>
            <w:lang w:val="hy-AM"/>
          </w:rPr>
          <w:delText xml:space="preserve">ով գործող </w:delText>
        </w:r>
        <w:r w:rsidRPr="00F70B7C">
          <w:rPr>
            <w:rFonts w:ascii="GHEA Grapalat" w:hAnsi="GHEA Grapalat"/>
            <w:color w:val="000000"/>
            <w:sz w:val="20"/>
            <w:szCs w:val="20"/>
            <w:lang w:val="hy-AM"/>
          </w:rPr>
          <w:delText>տեղեկագրում հրապարակած ծանուցումը.</w:delText>
        </w:r>
      </w:del>
    </w:p>
    <w:p w14:paraId="203CCD48" w14:textId="77777777" w:rsidR="00F70B7C" w:rsidRPr="00F70B7C" w:rsidRDefault="00F70B7C" w:rsidP="00F70B7C">
      <w:pPr>
        <w:pStyle w:val="af4"/>
        <w:shd w:val="clear" w:color="auto" w:fill="FFFFFF"/>
        <w:spacing w:before="0" w:beforeAutospacing="0" w:after="0" w:afterAutospacing="0"/>
        <w:ind w:firstLine="375"/>
        <w:jc w:val="both"/>
        <w:rPr>
          <w:del w:id="1061" w:author="Հերմինե Գևորգյան" w:date="2026-02-26T23:44:00Z" w16du:dateUtc="2026-02-26T19:44:00Z"/>
          <w:rFonts w:ascii="GHEA Grapalat" w:hAnsi="GHEA Grapalat"/>
          <w:color w:val="000000"/>
          <w:sz w:val="20"/>
          <w:szCs w:val="20"/>
          <w:lang w:val="hy-AM"/>
        </w:rPr>
      </w:pPr>
      <w:del w:id="1062" w:author="Հերմինե Գևորգյան" w:date="2026-02-26T23:44:00Z" w16du:dateUtc="2026-02-26T19:44:00Z">
        <w:r w:rsidRPr="00F70B7C">
          <w:rPr>
            <w:rFonts w:ascii="GHEA Grapalat" w:hAnsi="GHEA Grapalat"/>
            <w:color w:val="000000"/>
            <w:sz w:val="20"/>
            <w:szCs w:val="20"/>
            <w:lang w:val="hy-AM"/>
          </w:rPr>
          <w:delText xml:space="preserve">3) պայմանագրի շրջանակում </w:delText>
        </w:r>
        <w:r w:rsidRPr="00F70B7C">
          <w:rPr>
            <w:rFonts w:ascii="GHEA Grapalat" w:hAnsi="GHEA Grapalat" w:cs="Arial"/>
            <w:sz w:val="20"/>
            <w:lang w:val="hy-AM"/>
          </w:rPr>
          <w:delText>բենեֆիցիարի և պրինցիպալի միջև երկկողմ հաստատված հանձնման-ընդունման արձանագրությունը (արձանագրությունները) կամ դրա (դրանց) պատճենները:</w:delText>
        </w:r>
      </w:del>
    </w:p>
    <w:p w14:paraId="579C0E02" w14:textId="77777777" w:rsidR="00F70B7C" w:rsidRPr="000B4CF4" w:rsidRDefault="00F70B7C" w:rsidP="00F70B7C">
      <w:pPr>
        <w:pStyle w:val="af4"/>
        <w:shd w:val="clear" w:color="auto" w:fill="FFFFFF"/>
        <w:spacing w:before="0" w:beforeAutospacing="0" w:after="0" w:afterAutospacing="0"/>
        <w:ind w:firstLine="375"/>
        <w:jc w:val="both"/>
        <w:rPr>
          <w:del w:id="1063" w:author="Հերմինե Գևորգյան" w:date="2026-02-26T23:44:00Z" w16du:dateUtc="2026-02-26T19:44:00Z"/>
          <w:rFonts w:ascii="GHEA Grapalat" w:hAnsi="GHEA Grapalat"/>
          <w:color w:val="000000"/>
          <w:sz w:val="20"/>
          <w:szCs w:val="20"/>
          <w:lang w:val="hy-AM"/>
        </w:rPr>
      </w:pPr>
      <w:del w:id="1064" w:author="Հերմինե Գևորգյան" w:date="2026-02-26T23:44:00Z" w16du:dateUtc="2026-02-26T19:44:00Z">
        <w:r w:rsidRPr="00F70B7C">
          <w:rPr>
            <w:rFonts w:ascii="GHEA Grapalat" w:hAnsi="GHEA Grapalat"/>
            <w:color w:val="000000"/>
            <w:sz w:val="20"/>
            <w:szCs w:val="20"/>
            <w:lang w:val="hy-AM"/>
          </w:rPr>
          <w:delText>7. Երաշխիք տվող անձը բենեֆիցիարի կողմից ներկայացված պահանջը և կից փաստաթղթերը ստանալու</w:delText>
        </w:r>
        <w:r w:rsidR="002F2AD2">
          <w:rPr>
            <w:rFonts w:ascii="GHEA Grapalat" w:hAnsi="GHEA Grapalat"/>
            <w:color w:val="000000"/>
            <w:sz w:val="20"/>
            <w:szCs w:val="20"/>
            <w:lang w:val="hy-AM"/>
          </w:rPr>
          <w:delText>ց</w:delText>
        </w:r>
        <w:r w:rsidRPr="00F70B7C">
          <w:rPr>
            <w:rFonts w:ascii="GHEA Grapalat" w:hAnsi="GHEA Grapalat"/>
            <w:color w:val="000000"/>
            <w:sz w:val="20"/>
            <w:szCs w:val="20"/>
            <w:lang w:val="hy-AM"/>
          </w:rPr>
          <w:delText xml:space="preserve"> հետո առավելագույնը հինգ աշխատանքային օրվա ընթացքում քննարկում է ներկայացված պահանջը</w:delText>
        </w:r>
        <w:r w:rsidRPr="000B4CF4">
          <w:rPr>
            <w:rFonts w:ascii="GHEA Grapalat" w:hAnsi="GHEA Grapalat"/>
            <w:color w:val="000000"/>
            <w:sz w:val="20"/>
            <w:szCs w:val="20"/>
            <w:lang w:val="hy-AM"/>
          </w:rPr>
          <w:delText xml:space="preserve"> և կից փաստաթղթերը՝ սույն երաշխիքի պայմաններին դրանց համապատասխանությունը պարզելու համար:</w:delText>
        </w:r>
      </w:del>
    </w:p>
    <w:p w14:paraId="18D24E2D" w14:textId="77777777" w:rsidR="00F70B7C" w:rsidRPr="000B4CF4" w:rsidRDefault="00F70B7C" w:rsidP="00F70B7C">
      <w:pPr>
        <w:pStyle w:val="af4"/>
        <w:shd w:val="clear" w:color="auto" w:fill="FFFFFF"/>
        <w:spacing w:before="0" w:beforeAutospacing="0" w:after="0" w:afterAutospacing="0"/>
        <w:ind w:firstLine="375"/>
        <w:rPr>
          <w:del w:id="1065" w:author="Հերմինե Գևորգյան" w:date="2026-02-26T23:44:00Z" w16du:dateUtc="2026-02-26T19:44:00Z"/>
          <w:rFonts w:ascii="GHEA Grapalat" w:hAnsi="GHEA Grapalat"/>
          <w:color w:val="000000"/>
          <w:sz w:val="20"/>
          <w:szCs w:val="20"/>
          <w:lang w:val="hy-AM"/>
        </w:rPr>
      </w:pPr>
      <w:del w:id="1066" w:author="Հերմինե Գևորգյան" w:date="2026-02-26T23:44:00Z" w16du:dateUtc="2026-02-26T19:44:00Z">
        <w:r w:rsidRPr="000B4CF4">
          <w:rPr>
            <w:rFonts w:ascii="GHEA Grapalat" w:hAnsi="GHEA Grapalat"/>
            <w:color w:val="000000"/>
            <w:sz w:val="20"/>
            <w:szCs w:val="20"/>
            <w:lang w:val="hy-AM"/>
          </w:rPr>
          <w:delText>8. Երաշխիք տվող անձը մերժում է բենեֆիցիարի պահանջը, եթե`</w:delText>
        </w:r>
      </w:del>
    </w:p>
    <w:p w14:paraId="570DD9F4" w14:textId="77777777" w:rsidR="00F70B7C" w:rsidRPr="000B4CF4" w:rsidRDefault="00F70B7C" w:rsidP="00F70B7C">
      <w:pPr>
        <w:pStyle w:val="af4"/>
        <w:shd w:val="clear" w:color="auto" w:fill="FFFFFF"/>
        <w:spacing w:before="0" w:beforeAutospacing="0" w:after="0" w:afterAutospacing="0"/>
        <w:ind w:firstLine="375"/>
        <w:jc w:val="both"/>
        <w:rPr>
          <w:del w:id="1067" w:author="Հերմինե Գևորգյան" w:date="2026-02-26T23:44:00Z" w16du:dateUtc="2026-02-26T19:44:00Z"/>
          <w:rFonts w:ascii="GHEA Grapalat" w:hAnsi="GHEA Grapalat"/>
          <w:color w:val="000000"/>
          <w:sz w:val="20"/>
          <w:szCs w:val="20"/>
          <w:lang w:val="hy-AM"/>
        </w:rPr>
      </w:pPr>
      <w:del w:id="1068" w:author="Հերմինե Գևորգյան" w:date="2026-02-26T23:44:00Z" w16du:dateUtc="2026-02-26T19:44:00Z">
        <w:r w:rsidRPr="000B4CF4">
          <w:rPr>
            <w:rFonts w:ascii="GHEA Grapalat" w:hAnsi="GHEA Grapalat"/>
            <w:color w:val="000000"/>
            <w:sz w:val="20"/>
            <w:szCs w:val="20"/>
            <w:lang w:val="hy-AM"/>
          </w:rPr>
          <w:delText>1) պահանջը կամ կից փաստաթղթերը չեն համապատասխանում սույն երաշխիքի պայմաններին.</w:delText>
        </w:r>
      </w:del>
    </w:p>
    <w:p w14:paraId="496F5C07" w14:textId="77777777" w:rsidR="00F70B7C" w:rsidRPr="000B4CF4" w:rsidRDefault="00F70B7C" w:rsidP="00F70B7C">
      <w:pPr>
        <w:pStyle w:val="af4"/>
        <w:shd w:val="clear" w:color="auto" w:fill="FFFFFF"/>
        <w:spacing w:before="0" w:beforeAutospacing="0" w:after="0" w:afterAutospacing="0"/>
        <w:ind w:firstLine="375"/>
        <w:rPr>
          <w:del w:id="1069" w:author="Հերմինե Գևորգյան" w:date="2026-02-26T23:44:00Z" w16du:dateUtc="2026-02-26T19:44:00Z"/>
          <w:rFonts w:ascii="GHEA Grapalat" w:hAnsi="GHEA Grapalat"/>
          <w:color w:val="000000"/>
          <w:sz w:val="20"/>
          <w:szCs w:val="20"/>
          <w:lang w:val="hy-AM"/>
        </w:rPr>
      </w:pPr>
      <w:del w:id="1070" w:author="Հերմինե Գևորգյան" w:date="2026-02-26T23:44:00Z" w16du:dateUtc="2026-02-26T19:44:00Z">
        <w:r w:rsidRPr="000B4CF4">
          <w:rPr>
            <w:rFonts w:ascii="GHEA Grapalat" w:hAnsi="GHEA Grapalat"/>
            <w:color w:val="000000"/>
            <w:sz w:val="20"/>
            <w:szCs w:val="20"/>
            <w:lang w:val="hy-AM"/>
          </w:rPr>
          <w:delText>2) պահանջը ներկայացվել է երաշխիքով սահմանված ժամկետի ավարտից հետո:</w:delText>
        </w:r>
      </w:del>
    </w:p>
    <w:p w14:paraId="502A5215" w14:textId="77777777" w:rsidR="00F70B7C" w:rsidRPr="000B4CF4" w:rsidRDefault="00F70B7C" w:rsidP="00F70B7C">
      <w:pPr>
        <w:pStyle w:val="af4"/>
        <w:shd w:val="clear" w:color="auto" w:fill="FFFFFF"/>
        <w:spacing w:before="0" w:beforeAutospacing="0" w:after="0" w:afterAutospacing="0"/>
        <w:ind w:firstLine="375"/>
        <w:jc w:val="both"/>
        <w:rPr>
          <w:del w:id="1071" w:author="Հերմինե Գևորգյան" w:date="2026-02-26T23:44:00Z" w16du:dateUtc="2026-02-26T19:44:00Z"/>
          <w:rFonts w:ascii="GHEA Grapalat" w:hAnsi="GHEA Grapalat"/>
          <w:color w:val="000000"/>
          <w:sz w:val="20"/>
          <w:szCs w:val="20"/>
          <w:lang w:val="hy-AM"/>
        </w:rPr>
      </w:pPr>
      <w:del w:id="1072" w:author="Հերմինե Գևորգյան" w:date="2026-02-26T23:44:00Z" w16du:dateUtc="2026-02-26T19:44:00Z">
        <w:r w:rsidRPr="000B4CF4">
          <w:rPr>
            <w:rFonts w:ascii="GHEA Grapalat" w:hAnsi="GHEA Grapalat"/>
            <w:color w:val="000000"/>
            <w:sz w:val="20"/>
            <w:szCs w:val="20"/>
            <w:lang w:val="hy-AM"/>
          </w:rPr>
          <w:delTex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delText>
        </w:r>
      </w:del>
    </w:p>
    <w:p w14:paraId="029BCBCB" w14:textId="77777777" w:rsidR="00151E1B" w:rsidRDefault="00F70B7C" w:rsidP="00F70B7C">
      <w:pPr>
        <w:pStyle w:val="af4"/>
        <w:shd w:val="clear" w:color="auto" w:fill="FFFFFF"/>
        <w:spacing w:before="0" w:beforeAutospacing="0" w:after="0" w:afterAutospacing="0"/>
        <w:ind w:firstLine="375"/>
        <w:jc w:val="both"/>
        <w:rPr>
          <w:del w:id="1073" w:author="Հերմինե Գևորգյան" w:date="2026-02-26T23:44:00Z" w16du:dateUtc="2026-02-26T19:44:00Z"/>
          <w:rFonts w:ascii="GHEA Grapalat" w:hAnsi="GHEA Grapalat"/>
          <w:color w:val="000000"/>
          <w:sz w:val="20"/>
          <w:szCs w:val="20"/>
          <w:lang w:val="hy-AM"/>
        </w:rPr>
      </w:pPr>
      <w:del w:id="1074" w:author="Հերմինե Գևորգյան" w:date="2026-02-26T23:44:00Z" w16du:dateUtc="2026-02-26T19:44:00Z">
        <w:r w:rsidRPr="000B4CF4">
          <w:rPr>
            <w:rFonts w:ascii="GHEA Grapalat" w:hAnsi="GHEA Grapalat"/>
            <w:color w:val="000000"/>
            <w:sz w:val="20"/>
            <w:szCs w:val="20"/>
            <w:lang w:val="hy-AM"/>
          </w:rPr>
          <w:delText>10. Սույն երաշխիքի նկատմամբ կիրառվում են Հայաստանի Հանրապետության քաղաքացիական օրենսգրքի համապատասխան դրույթները:</w:delText>
        </w:r>
      </w:del>
    </w:p>
    <w:p w14:paraId="68F226B4" w14:textId="4782A7D1" w:rsidR="00F70B7C" w:rsidRPr="000B4CF4" w:rsidRDefault="00F70B7C" w:rsidP="00265A5A">
      <w:pPr>
        <w:pStyle w:val="af4"/>
        <w:shd w:val="clear" w:color="auto" w:fill="FFFFFF"/>
        <w:spacing w:before="0" w:beforeAutospacing="0" w:after="0" w:afterAutospacing="0"/>
        <w:ind w:firstLine="375"/>
        <w:jc w:val="both"/>
        <w:rPr>
          <w:del w:id="1075" w:author="Հերմինե Գևորգյան" w:date="2026-02-26T23:44:00Z" w16du:dateUtc="2026-02-26T19:44:00Z"/>
          <w:rFonts w:ascii="GHEA Grapalat" w:hAnsi="GHEA Grapalat"/>
          <w:color w:val="000000"/>
          <w:sz w:val="20"/>
          <w:szCs w:val="20"/>
          <w:lang w:val="hy-AM"/>
        </w:rPr>
      </w:pPr>
      <w:del w:id="1076" w:author="Հերմինե Գևորգյան" w:date="2026-02-26T23:44:00Z" w16du:dateUtc="2026-02-26T19:44:00Z">
        <w:r w:rsidRPr="000B4CF4">
          <w:rPr>
            <w:rFonts w:ascii="GHEA Grapalat" w:hAnsi="GHEA Grapalat"/>
            <w:color w:val="000000"/>
            <w:sz w:val="20"/>
            <w:szCs w:val="20"/>
            <w:lang w:val="hy-AM"/>
          </w:rPr>
          <w:delText>11. Սույն երաշխիքի կապակցությամբ ծագող վեճերը ենթակա են լուծման Հայաստանի Հանրապետության օրենսդրությամբ սահմանված կարգով:</w:delText>
        </w:r>
      </w:del>
    </w:p>
    <w:p w14:paraId="2CC3B83C" w14:textId="77777777" w:rsidR="00F70B7C" w:rsidRPr="000B4CF4" w:rsidRDefault="00F70B7C" w:rsidP="00F70B7C">
      <w:pPr>
        <w:pStyle w:val="af4"/>
        <w:shd w:val="clear" w:color="auto" w:fill="FFFFFF"/>
        <w:spacing w:before="0" w:beforeAutospacing="0" w:after="0" w:afterAutospacing="0"/>
        <w:ind w:firstLine="375"/>
        <w:jc w:val="both"/>
        <w:rPr>
          <w:del w:id="1077" w:author="Հերմինե Գևորգյան" w:date="2026-02-26T23:44:00Z" w16du:dateUtc="2026-02-26T19:44:00Z"/>
          <w:rFonts w:ascii="GHEA Grapalat" w:hAnsi="GHEA Grapalat"/>
          <w:color w:val="000000"/>
          <w:sz w:val="20"/>
          <w:szCs w:val="20"/>
          <w:lang w:val="hy-AM"/>
        </w:rPr>
      </w:pPr>
    </w:p>
    <w:p w14:paraId="6B7F9E66" w14:textId="77777777" w:rsidR="00F70B7C" w:rsidRPr="000B4CF4" w:rsidRDefault="00F70B7C" w:rsidP="00F70B7C">
      <w:pPr>
        <w:pStyle w:val="af4"/>
        <w:shd w:val="clear" w:color="auto" w:fill="FFFFFF"/>
        <w:spacing w:before="0" w:beforeAutospacing="0" w:after="0" w:afterAutospacing="0"/>
        <w:ind w:firstLine="375"/>
        <w:jc w:val="both"/>
        <w:rPr>
          <w:del w:id="1078" w:author="Հերմինե Գևորգյան" w:date="2026-02-26T23:44:00Z" w16du:dateUtc="2026-02-26T19:44:00Z"/>
          <w:rFonts w:ascii="GHEA Grapalat" w:hAnsi="GHEA Grapalat"/>
          <w:color w:val="000000"/>
          <w:sz w:val="20"/>
          <w:szCs w:val="20"/>
          <w:u w:val="single"/>
          <w:lang w:val="hy-AM"/>
        </w:rPr>
      </w:pPr>
      <w:del w:id="1079" w:author="Հերմինե Գևորգյան" w:date="2026-02-26T23:44:00Z" w16du:dateUtc="2026-02-26T19:44:00Z">
        <w:r w:rsidRPr="000B4CF4">
          <w:rPr>
            <w:rFonts w:ascii="GHEA Grapalat" w:hAnsi="GHEA Grapalat"/>
            <w:color w:val="000000"/>
            <w:sz w:val="20"/>
            <w:szCs w:val="20"/>
            <w:lang w:val="hy-AM"/>
          </w:rPr>
          <w:delText xml:space="preserve">Գործադիր մարմնի ղեկավար </w:delText>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del>
    </w:p>
    <w:p w14:paraId="19ECAFA2" w14:textId="77777777" w:rsidR="00F70B7C" w:rsidRPr="000B4CF4" w:rsidRDefault="00F70B7C" w:rsidP="00F70B7C">
      <w:pPr>
        <w:pStyle w:val="af4"/>
        <w:shd w:val="clear" w:color="auto" w:fill="FFFFFF"/>
        <w:spacing w:before="0" w:beforeAutospacing="0" w:after="0" w:afterAutospacing="0"/>
        <w:ind w:firstLine="375"/>
        <w:jc w:val="both"/>
        <w:rPr>
          <w:del w:id="1080" w:author="Հերմինե Գևորգյան" w:date="2026-02-26T23:44:00Z" w16du:dateUtc="2026-02-26T19:44:00Z"/>
          <w:rFonts w:ascii="GHEA Grapalat" w:hAnsi="GHEA Grapalat"/>
          <w:color w:val="000000"/>
          <w:sz w:val="20"/>
          <w:szCs w:val="20"/>
          <w:lang w:val="hy-AM"/>
        </w:rPr>
      </w:pPr>
      <w:del w:id="1081" w:author="Հերմինե Գևորգյան" w:date="2026-02-26T23:44:00Z" w16du:dateUtc="2026-02-26T19:44:00Z">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del>
    </w:p>
    <w:p w14:paraId="281AA801" w14:textId="77777777" w:rsidR="00F70B7C" w:rsidRPr="009C370D" w:rsidRDefault="00F70B7C" w:rsidP="00F70B7C">
      <w:pPr>
        <w:pStyle w:val="af4"/>
        <w:shd w:val="clear" w:color="auto" w:fill="FFFFFF"/>
        <w:spacing w:before="0" w:beforeAutospacing="0" w:after="0" w:afterAutospacing="0"/>
        <w:rPr>
          <w:del w:id="1082" w:author="Հերմինե Գևորգյան" w:date="2026-02-26T23:44:00Z" w16du:dateUtc="2026-02-26T19:44:00Z"/>
          <w:rFonts w:ascii="GHEA Grapalat" w:hAnsi="GHEA Grapalat" w:cs="Sylfaen"/>
          <w:vertAlign w:val="superscript"/>
          <w:lang w:val="hy-AM"/>
        </w:rPr>
      </w:pPr>
      <w:del w:id="1083" w:author="Հերմինե Գևորգյան" w:date="2026-02-26T23:44:00Z" w16du:dateUtc="2026-02-26T19:44:00Z">
        <w:r w:rsidRPr="000B4CF4">
          <w:rPr>
            <w:rFonts w:ascii="GHEA Grapalat" w:hAnsi="GHEA Grapalat" w:cs="Sylfaen"/>
            <w:vertAlign w:val="superscript"/>
            <w:lang w:val="hy-AM"/>
          </w:rPr>
          <w:delText xml:space="preserve">                                                        </w:delText>
        </w:r>
        <w:r w:rsidRPr="009C370D">
          <w:rPr>
            <w:rFonts w:ascii="GHEA Grapalat" w:hAnsi="GHEA Grapalat" w:cs="Sylfaen"/>
            <w:vertAlign w:val="superscript"/>
            <w:lang w:val="hy-AM"/>
          </w:rPr>
          <w:delText>ամիսը, ամսաթիվը, տարեթիվը</w:delText>
        </w:r>
      </w:del>
    </w:p>
    <w:p w14:paraId="2451A46C" w14:textId="77777777" w:rsidR="00AB2DA5" w:rsidRDefault="00AB2DA5" w:rsidP="00AB2DA5">
      <w:pPr>
        <w:pStyle w:val="af2"/>
        <w:jc w:val="both"/>
        <w:rPr>
          <w:del w:id="1084" w:author="Հերմինե Գևորգյան" w:date="2026-02-26T23:44:00Z" w16du:dateUtc="2026-02-26T19:44:00Z"/>
          <w:rFonts w:ascii="GHEA Grapalat" w:hAnsi="GHEA Grapalat"/>
          <w:i/>
          <w:sz w:val="16"/>
          <w:szCs w:val="16"/>
          <w:lang w:val="hy-AM"/>
        </w:rPr>
      </w:pPr>
    </w:p>
    <w:p w14:paraId="65150DA4" w14:textId="77777777" w:rsidR="00AB2DA5" w:rsidRDefault="00AB2DA5" w:rsidP="00AB2DA5">
      <w:pPr>
        <w:pStyle w:val="af2"/>
        <w:jc w:val="both"/>
        <w:rPr>
          <w:del w:id="1085" w:author="Հերմինե Գևորգյան" w:date="2026-02-26T23:44:00Z" w16du:dateUtc="2026-02-26T19:44:00Z"/>
          <w:rFonts w:ascii="GHEA Grapalat" w:hAnsi="GHEA Grapalat"/>
          <w:i/>
          <w:sz w:val="16"/>
          <w:szCs w:val="16"/>
          <w:lang w:val="hy-AM"/>
        </w:rPr>
      </w:pPr>
    </w:p>
    <w:p w14:paraId="224B59CD" w14:textId="77777777" w:rsidR="00AB2DA5" w:rsidRDefault="00AB2DA5" w:rsidP="00AB2DA5">
      <w:pPr>
        <w:pStyle w:val="af2"/>
        <w:jc w:val="both"/>
        <w:rPr>
          <w:del w:id="1086" w:author="Հերմինե Գևորգյան" w:date="2026-02-26T23:44:00Z" w16du:dateUtc="2026-02-26T19:44:00Z"/>
          <w:rFonts w:ascii="GHEA Grapalat" w:hAnsi="GHEA Grapalat"/>
          <w:i/>
          <w:sz w:val="16"/>
          <w:szCs w:val="16"/>
          <w:lang w:val="hy-AM"/>
        </w:rPr>
      </w:pPr>
    </w:p>
    <w:p w14:paraId="64FB4ACE" w14:textId="77777777" w:rsidR="00AB2DA5" w:rsidRDefault="00AB2DA5" w:rsidP="00AB2DA5">
      <w:pPr>
        <w:pStyle w:val="af2"/>
        <w:jc w:val="both"/>
        <w:rPr>
          <w:del w:id="1087" w:author="Հերմինե Գևորգյան" w:date="2026-02-26T23:44:00Z" w16du:dateUtc="2026-02-26T19:44:00Z"/>
          <w:rFonts w:ascii="GHEA Grapalat" w:hAnsi="GHEA Grapalat"/>
          <w:i/>
          <w:sz w:val="16"/>
          <w:szCs w:val="16"/>
          <w:lang w:val="hy-AM"/>
        </w:rPr>
      </w:pPr>
    </w:p>
    <w:p w14:paraId="7D8ECA72" w14:textId="3FC0DD6C" w:rsidR="00AB2DA5" w:rsidRPr="00F6523E" w:rsidRDefault="00AB2DA5" w:rsidP="00AB2DA5">
      <w:pPr>
        <w:pStyle w:val="af2"/>
        <w:jc w:val="both"/>
        <w:rPr>
          <w:del w:id="1088" w:author="Հերմինե Գևորգյան" w:date="2026-02-26T23:44:00Z" w16du:dateUtc="2026-02-26T19:44:00Z"/>
          <w:rFonts w:ascii="GHEA Grapalat" w:hAnsi="GHEA Grapalat"/>
          <w:i/>
          <w:sz w:val="16"/>
          <w:szCs w:val="16"/>
          <w:lang w:val="hy-AM"/>
        </w:rPr>
      </w:pPr>
      <w:del w:id="1089" w:author="Հերմինե Գևորգյան" w:date="2026-02-26T23:44:00Z" w16du:dateUtc="2026-02-26T19:44:00Z">
        <w:r w:rsidRPr="00F6523E">
          <w:rPr>
            <w:rFonts w:ascii="GHEA Grapalat" w:hAnsi="GHEA Grapalat"/>
            <w:i/>
            <w:sz w:val="16"/>
            <w:szCs w:val="16"/>
            <w:lang w:val="hy-AM"/>
          </w:rPr>
          <w:delText>*լրացվում</w:delText>
        </w:r>
        <w:r w:rsidRPr="00F6523E">
          <w:rPr>
            <w:rFonts w:ascii="GHEA Grapalat" w:hAnsi="GHEA Grapalat"/>
            <w:i/>
            <w:sz w:val="16"/>
            <w:szCs w:val="16"/>
            <w:lang w:val="af-ZA"/>
          </w:rPr>
          <w:delText xml:space="preserve"> </w:delText>
        </w:r>
        <w:r w:rsidRPr="00F6523E">
          <w:rPr>
            <w:rFonts w:ascii="GHEA Grapalat" w:hAnsi="GHEA Grapalat"/>
            <w:i/>
            <w:sz w:val="16"/>
            <w:szCs w:val="16"/>
            <w:lang w:val="hy-AM"/>
          </w:rPr>
          <w:delText>է</w:delText>
        </w:r>
        <w:r w:rsidRPr="00F6523E">
          <w:rPr>
            <w:rFonts w:ascii="GHEA Grapalat" w:hAnsi="GHEA Grapalat"/>
            <w:i/>
            <w:sz w:val="16"/>
            <w:szCs w:val="16"/>
            <w:lang w:val="af-ZA"/>
          </w:rPr>
          <w:delText xml:space="preserve"> </w:delText>
        </w:r>
        <w:r w:rsidRPr="00F6523E">
          <w:rPr>
            <w:rFonts w:ascii="GHEA Grapalat" w:hAnsi="GHEA Grapalat"/>
            <w:i/>
            <w:sz w:val="16"/>
            <w:szCs w:val="16"/>
            <w:lang w:val="hy-AM"/>
          </w:rPr>
          <w:delText>հանձնաժողովի</w:delText>
        </w:r>
        <w:r w:rsidRPr="00F6523E">
          <w:rPr>
            <w:rFonts w:ascii="GHEA Grapalat" w:hAnsi="GHEA Grapalat"/>
            <w:i/>
            <w:sz w:val="16"/>
            <w:szCs w:val="16"/>
            <w:lang w:val="af-ZA"/>
          </w:rPr>
          <w:delText xml:space="preserve"> </w:delText>
        </w:r>
        <w:r w:rsidRPr="00F6523E">
          <w:rPr>
            <w:rFonts w:ascii="GHEA Grapalat" w:hAnsi="GHEA Grapalat"/>
            <w:i/>
            <w:sz w:val="16"/>
            <w:szCs w:val="16"/>
            <w:lang w:val="hy-AM"/>
          </w:rPr>
          <w:delText>քարտուղարի</w:delText>
        </w:r>
        <w:r w:rsidRPr="00F6523E">
          <w:rPr>
            <w:rFonts w:ascii="GHEA Grapalat" w:hAnsi="GHEA Grapalat"/>
            <w:i/>
            <w:sz w:val="16"/>
            <w:szCs w:val="16"/>
            <w:lang w:val="af-ZA"/>
          </w:rPr>
          <w:delText xml:space="preserve"> </w:delText>
        </w:r>
        <w:r w:rsidRPr="00F6523E">
          <w:rPr>
            <w:rFonts w:ascii="GHEA Grapalat" w:hAnsi="GHEA Grapalat"/>
            <w:i/>
            <w:sz w:val="16"/>
            <w:szCs w:val="16"/>
            <w:lang w:val="hy-AM"/>
          </w:rPr>
          <w:delText>կողմից</w:delText>
        </w:r>
        <w:r w:rsidRPr="00F6523E">
          <w:rPr>
            <w:rFonts w:ascii="GHEA Grapalat" w:hAnsi="GHEA Grapalat"/>
            <w:i/>
            <w:sz w:val="16"/>
            <w:szCs w:val="16"/>
            <w:lang w:val="af-ZA"/>
          </w:rPr>
          <w:delText xml:space="preserve">` </w:delText>
        </w:r>
        <w:r w:rsidRPr="00F6523E">
          <w:rPr>
            <w:rFonts w:ascii="GHEA Grapalat" w:hAnsi="GHEA Grapalat"/>
            <w:i/>
            <w:sz w:val="16"/>
            <w:szCs w:val="16"/>
            <w:lang w:val="hy-AM"/>
          </w:rPr>
          <w:delText>մինչև</w:delText>
        </w:r>
        <w:r w:rsidRPr="00F6523E">
          <w:rPr>
            <w:rFonts w:ascii="GHEA Grapalat" w:hAnsi="GHEA Grapalat"/>
            <w:i/>
            <w:sz w:val="16"/>
            <w:szCs w:val="16"/>
            <w:lang w:val="af-ZA"/>
          </w:rPr>
          <w:delText xml:space="preserve"> </w:delText>
        </w:r>
        <w:r w:rsidRPr="00F6523E">
          <w:rPr>
            <w:rFonts w:ascii="GHEA Grapalat" w:hAnsi="GHEA Grapalat"/>
            <w:i/>
            <w:sz w:val="16"/>
            <w:szCs w:val="16"/>
            <w:lang w:val="hy-AM"/>
          </w:rPr>
          <w:delText>հրավերը</w:delText>
        </w:r>
        <w:r w:rsidRPr="00F6523E">
          <w:rPr>
            <w:rFonts w:ascii="GHEA Grapalat" w:hAnsi="GHEA Grapalat"/>
            <w:i/>
            <w:sz w:val="16"/>
            <w:szCs w:val="16"/>
            <w:lang w:val="af-ZA"/>
          </w:rPr>
          <w:delText xml:space="preserve"> </w:delText>
        </w:r>
        <w:r w:rsidRPr="00F6523E">
          <w:rPr>
            <w:rFonts w:ascii="GHEA Grapalat" w:hAnsi="GHEA Grapalat"/>
            <w:i/>
            <w:sz w:val="16"/>
            <w:szCs w:val="16"/>
            <w:lang w:val="hy-AM"/>
          </w:rPr>
          <w:delText>տեղեկագրում</w:delText>
        </w:r>
        <w:r w:rsidRPr="00F6523E">
          <w:rPr>
            <w:rFonts w:ascii="GHEA Grapalat" w:hAnsi="GHEA Grapalat"/>
            <w:i/>
            <w:sz w:val="16"/>
            <w:szCs w:val="16"/>
            <w:lang w:val="af-ZA"/>
          </w:rPr>
          <w:delText xml:space="preserve"> </w:delText>
        </w:r>
        <w:r w:rsidRPr="00F6523E">
          <w:rPr>
            <w:rFonts w:ascii="GHEA Grapalat" w:hAnsi="GHEA Grapalat"/>
            <w:i/>
            <w:sz w:val="16"/>
            <w:szCs w:val="16"/>
            <w:lang w:val="hy-AM"/>
          </w:rPr>
          <w:delText>հրապարակելը:</w:delText>
        </w:r>
      </w:del>
    </w:p>
    <w:p w14:paraId="2F2F3703" w14:textId="77777777" w:rsidR="007862B1" w:rsidRPr="00015CC3" w:rsidRDefault="00F70B7C" w:rsidP="00F70B7C">
      <w:pPr>
        <w:pStyle w:val="31"/>
        <w:spacing w:line="240" w:lineRule="auto"/>
        <w:jc w:val="right"/>
        <w:rPr>
          <w:del w:id="1090" w:author="Հերմինե Գևորգյան" w:date="2026-02-26T23:44:00Z" w16du:dateUtc="2026-02-26T19:44:00Z"/>
          <w:rFonts w:ascii="GHEA Grapalat" w:hAnsi="GHEA Grapalat" w:cs="Arial"/>
          <w:b/>
          <w:lang w:val="hy-AM"/>
        </w:rPr>
      </w:pPr>
      <w:del w:id="1091" w:author="Հերմինե Գևորգյան" w:date="2026-02-26T23:44:00Z" w16du:dateUtc="2026-02-26T19:44:00Z">
        <w:r>
          <w:rPr>
            <w:rFonts w:ascii="GHEA Grapalat" w:hAnsi="GHEA Grapalat"/>
            <w:b/>
            <w:lang w:val="hy-AM"/>
          </w:rPr>
          <w:br w:type="page"/>
        </w:r>
        <w:r w:rsidR="007862B1" w:rsidRPr="00E6597C">
          <w:rPr>
            <w:rFonts w:ascii="GHEA Grapalat" w:hAnsi="GHEA Grapalat" w:cs="Sylfaen"/>
            <w:b/>
            <w:lang w:val="hy-AM"/>
          </w:rPr>
          <w:delText>Հավելված</w:delText>
        </w:r>
        <w:r w:rsidR="007862B1" w:rsidRPr="00E6597C">
          <w:rPr>
            <w:rFonts w:ascii="GHEA Grapalat" w:hAnsi="GHEA Grapalat" w:cs="Arial"/>
            <w:b/>
            <w:lang w:val="hy-AM"/>
          </w:rPr>
          <w:delText xml:space="preserve"> </w:delText>
        </w:r>
        <w:r w:rsidR="007862B1" w:rsidRPr="004605D7">
          <w:rPr>
            <w:rFonts w:ascii="GHEA Grapalat" w:hAnsi="GHEA Grapalat" w:cs="Arial"/>
            <w:b/>
            <w:lang w:val="hy-AM"/>
          </w:rPr>
          <w:delText>4.</w:delText>
        </w:r>
        <w:r w:rsidR="00003DF9" w:rsidRPr="00015CC3">
          <w:rPr>
            <w:rFonts w:ascii="GHEA Grapalat" w:hAnsi="GHEA Grapalat" w:cs="Arial"/>
            <w:b/>
            <w:lang w:val="hy-AM"/>
          </w:rPr>
          <w:delText>2</w:delText>
        </w:r>
      </w:del>
    </w:p>
    <w:p w14:paraId="415E369F" w14:textId="77777777" w:rsidR="007862B1" w:rsidRPr="00E6597C" w:rsidRDefault="007862B1" w:rsidP="007862B1">
      <w:pPr>
        <w:pStyle w:val="31"/>
        <w:spacing w:line="240" w:lineRule="auto"/>
        <w:jc w:val="right"/>
        <w:rPr>
          <w:del w:id="1092" w:author="Հերմինե Գևորգյան" w:date="2026-02-26T23:44:00Z" w16du:dateUtc="2026-02-26T19:44:00Z"/>
          <w:rFonts w:ascii="GHEA Grapalat" w:hAnsi="GHEA Grapalat" w:cs="Arial"/>
          <w:b/>
          <w:lang w:val="hy-AM"/>
        </w:rPr>
      </w:pPr>
      <w:del w:id="1093" w:author="Հերմինե Գևորգյան" w:date="2026-02-26T23:44:00Z" w16du:dateUtc="2026-02-26T19:44:00Z">
        <w:r w:rsidRPr="00E6597C">
          <w:rPr>
            <w:rFonts w:ascii="GHEA Grapalat" w:hAnsi="GHEA Grapalat"/>
            <w:sz w:val="24"/>
            <w:szCs w:val="24"/>
            <w:lang w:val="hy-AM"/>
          </w:rPr>
          <w:delText>«</w:delText>
        </w:r>
        <w:r w:rsidRPr="00E6597C">
          <w:rPr>
            <w:rFonts w:ascii="GHEA Grapalat" w:hAnsi="GHEA Grapalat"/>
            <w:b/>
            <w:lang w:val="hy-AM"/>
          </w:rPr>
          <w:delText>---</w:delText>
        </w:r>
        <w:r w:rsidRPr="00E6597C">
          <w:rPr>
            <w:rFonts w:ascii="GHEA Grapalat" w:hAnsi="GHEA Grapalat" w:cs="Sylfaen"/>
            <w:b/>
            <w:lang w:val="hy-AM"/>
          </w:rPr>
          <w:delText>ԲՄԱ</w:delText>
        </w:r>
        <w:r w:rsidR="00F87473" w:rsidRPr="004605D7">
          <w:rPr>
            <w:rFonts w:ascii="GHEA Grapalat" w:hAnsi="GHEA Grapalat" w:cs="Sylfaen"/>
            <w:b/>
            <w:lang w:val="hy-AM"/>
          </w:rPr>
          <w:delText>Շ</w:delText>
        </w:r>
        <w:r w:rsidRPr="00E6597C">
          <w:rPr>
            <w:rFonts w:ascii="GHEA Grapalat" w:hAnsi="GHEA Grapalat" w:cs="Sylfaen"/>
            <w:b/>
            <w:lang w:val="hy-AM"/>
          </w:rPr>
          <w:delText>ՁԲ</w:delText>
        </w:r>
        <w:r w:rsidRPr="00E6597C">
          <w:rPr>
            <w:rFonts w:ascii="GHEA Grapalat" w:hAnsi="GHEA Grapalat" w:cs="Arial"/>
            <w:b/>
            <w:lang w:val="hy-AM"/>
          </w:rPr>
          <w:delText>---/---</w:delText>
        </w:r>
        <w:r w:rsidRPr="00E6597C">
          <w:rPr>
            <w:rFonts w:ascii="GHEA Grapalat" w:hAnsi="GHEA Grapalat"/>
            <w:sz w:val="24"/>
            <w:szCs w:val="24"/>
            <w:lang w:val="hy-AM"/>
          </w:rPr>
          <w:delText>»</w:delText>
        </w:r>
        <w:r w:rsidRPr="00E6597C">
          <w:rPr>
            <w:rFonts w:ascii="GHEA Grapalat" w:hAnsi="GHEA Grapalat" w:cs="Sylfaen"/>
            <w:b/>
            <w:lang w:val="es-ES"/>
          </w:rPr>
          <w:delText>*</w:delText>
        </w:r>
        <w:r w:rsidRPr="00E6597C">
          <w:rPr>
            <w:rFonts w:ascii="GHEA Grapalat" w:hAnsi="GHEA Grapalat"/>
            <w:b/>
            <w:lang w:val="hy-AM"/>
          </w:rPr>
          <w:delText xml:space="preserve">  </w:delText>
        </w:r>
        <w:r w:rsidRPr="00E6597C">
          <w:rPr>
            <w:rFonts w:ascii="GHEA Grapalat" w:hAnsi="GHEA Grapalat" w:cs="Sylfaen"/>
            <w:b/>
            <w:lang w:val="hy-AM"/>
          </w:rPr>
          <w:delText>ծածկագրով</w:delText>
        </w:r>
      </w:del>
    </w:p>
    <w:p w14:paraId="5F77266D" w14:textId="513FB49A" w:rsidR="007862B1" w:rsidRPr="00E6597C" w:rsidRDefault="007862B1" w:rsidP="007862B1">
      <w:pPr>
        <w:pStyle w:val="31"/>
        <w:spacing w:line="240" w:lineRule="auto"/>
        <w:jc w:val="right"/>
        <w:rPr>
          <w:rFonts w:ascii="GHEA Grapalat" w:hAnsi="GHEA Grapalat" w:cs="Sylfaen"/>
          <w:b/>
          <w:lang w:val="hy-AM"/>
        </w:rPr>
      </w:pPr>
      <w:del w:id="1094" w:author="Հերմինե Գևորգյան" w:date="2026-02-26T23:44:00Z" w16du:dateUtc="2026-02-26T19:44:00Z">
        <w:r w:rsidRPr="00E6597C">
          <w:rPr>
            <w:rFonts w:ascii="GHEA Grapalat" w:hAnsi="GHEA Grapalat" w:cs="Sylfaen"/>
            <w:b/>
            <w:lang w:val="hy-AM"/>
          </w:rPr>
          <w:delText>բաց</w:delText>
        </w:r>
        <w:r w:rsidRPr="00E6597C">
          <w:rPr>
            <w:rFonts w:ascii="GHEA Grapalat" w:hAnsi="GHEA Grapalat" w:cs="Arial"/>
            <w:b/>
            <w:lang w:val="hy-AM"/>
          </w:rPr>
          <w:delText xml:space="preserve"> մրցույթի</w:delText>
        </w:r>
      </w:del>
      <w:ins w:id="1095" w:author="Հերմինե Գևորգյան" w:date="2026-02-26T23:44:00Z" w16du:dateUtc="2026-02-26T19:44:00Z">
        <w:r w:rsidR="00013D71">
          <w:rPr>
            <w:rFonts w:ascii="GHEA Grapalat" w:hAnsi="GHEA Grapalat" w:cs="Sylfaen"/>
            <w:b/>
            <w:lang w:val="hy-AM"/>
          </w:rPr>
          <w:t>Գնանշման հարցման</w:t>
        </w:r>
      </w:ins>
      <w:r w:rsidRPr="00E6597C">
        <w:rPr>
          <w:rFonts w:ascii="GHEA Grapalat" w:hAnsi="GHEA Grapalat" w:cs="Arial"/>
          <w:b/>
          <w:lang w:val="hy-AM"/>
        </w:rPr>
        <w:t xml:space="preserve"> </w:t>
      </w:r>
      <w:r w:rsidRPr="00E6597C">
        <w:rPr>
          <w:rFonts w:ascii="GHEA Grapalat" w:hAnsi="GHEA Grapalat" w:cs="Sylfaen"/>
          <w:b/>
          <w:lang w:val="hy-AM"/>
        </w:rPr>
        <w:t>հրավերի</w:t>
      </w:r>
    </w:p>
    <w:p w14:paraId="7909FBA3" w14:textId="77777777" w:rsidR="007862B1" w:rsidRPr="00E6597C" w:rsidRDefault="007862B1" w:rsidP="007862B1">
      <w:pPr>
        <w:pStyle w:val="31"/>
        <w:spacing w:line="240" w:lineRule="auto"/>
        <w:jc w:val="right"/>
        <w:rPr>
          <w:rFonts w:ascii="GHEA Grapalat" w:hAnsi="GHEA Grapalat" w:cs="Sylfaen"/>
          <w:b/>
          <w:lang w:val="hy-AM"/>
        </w:rPr>
      </w:pPr>
    </w:p>
    <w:p w14:paraId="0F078677" w14:textId="77777777" w:rsidR="007862B1" w:rsidRPr="00E6597C" w:rsidRDefault="007862B1" w:rsidP="007862B1">
      <w:pPr>
        <w:jc w:val="center"/>
        <w:rPr>
          <w:rFonts w:ascii="GHEA Grapalat" w:hAnsi="GHEA Grapalat" w:cs="GHEA Grapalat"/>
          <w:b/>
          <w:sz w:val="20"/>
          <w:szCs w:val="20"/>
          <w:lang w:val="hy-AM"/>
        </w:rPr>
      </w:pPr>
      <w:r w:rsidRPr="004605D7">
        <w:rPr>
          <w:rFonts w:ascii="GHEA Grapalat" w:hAnsi="GHEA Grapalat" w:cs="GHEA Grapalat"/>
          <w:b/>
          <w:sz w:val="18"/>
          <w:szCs w:val="18"/>
          <w:lang w:val="hy-AM"/>
        </w:rPr>
        <w:t xml:space="preserve">       </w:t>
      </w:r>
      <w:r w:rsidRPr="00E6597C">
        <w:rPr>
          <w:rFonts w:ascii="GHEA Grapalat" w:hAnsi="GHEA Grapalat" w:cs="GHEA Grapalat"/>
          <w:b/>
          <w:sz w:val="20"/>
          <w:szCs w:val="20"/>
          <w:lang w:val="hy-AM"/>
        </w:rPr>
        <w:t xml:space="preserve">ՏՈւԺԱՆՔԻ ՄԱՍԻՆ ՀԱՄԱՁԱՅՆԱԳԻՐ </w:t>
      </w:r>
    </w:p>
    <w:p w14:paraId="2EBE4C96" w14:textId="77777777" w:rsidR="00631658" w:rsidRPr="00E6597C" w:rsidRDefault="00631658" w:rsidP="007862B1">
      <w:pPr>
        <w:jc w:val="center"/>
        <w:rPr>
          <w:rFonts w:ascii="GHEA Grapalat" w:hAnsi="GHEA Grapalat" w:cs="GHEA Grapalat"/>
          <w:b/>
          <w:sz w:val="20"/>
          <w:szCs w:val="20"/>
          <w:lang w:val="hy-AM"/>
        </w:rPr>
      </w:pPr>
      <w:r w:rsidRPr="004605D7">
        <w:rPr>
          <w:rFonts w:ascii="GHEA Grapalat" w:hAnsi="GHEA Grapalat" w:cs="GHEA Grapalat"/>
          <w:b/>
          <w:sz w:val="18"/>
          <w:szCs w:val="18"/>
          <w:lang w:val="hy-AM"/>
        </w:rPr>
        <w:t xml:space="preserve">         </w:t>
      </w:r>
      <w:r w:rsidRPr="00E6597C">
        <w:rPr>
          <w:rFonts w:ascii="GHEA Grapalat" w:hAnsi="GHEA Grapalat" w:cs="GHEA Grapalat"/>
          <w:b/>
          <w:sz w:val="18"/>
          <w:szCs w:val="18"/>
          <w:lang w:val="hy-AM"/>
        </w:rPr>
        <w:t>(</w:t>
      </w:r>
      <w:r w:rsidR="001C7C1A" w:rsidRPr="004605D7">
        <w:rPr>
          <w:rFonts w:ascii="GHEA Grapalat" w:hAnsi="GHEA Grapalat" w:cs="GHEA Grapalat"/>
          <w:b/>
          <w:sz w:val="18"/>
          <w:szCs w:val="18"/>
          <w:lang w:val="hy-AM"/>
        </w:rPr>
        <w:t xml:space="preserve">որակավորման </w:t>
      </w:r>
      <w:r w:rsidRPr="00E6597C">
        <w:rPr>
          <w:rFonts w:ascii="GHEA Grapalat" w:hAnsi="GHEA Grapalat" w:cs="GHEA Grapalat"/>
          <w:b/>
          <w:sz w:val="18"/>
          <w:szCs w:val="18"/>
          <w:lang w:val="hy-AM"/>
        </w:rPr>
        <w:t>ապահովում)</w:t>
      </w:r>
    </w:p>
    <w:p w14:paraId="558CE9A9" w14:textId="77777777" w:rsidR="007862B1" w:rsidRPr="00E6597C" w:rsidRDefault="007862B1" w:rsidP="007862B1">
      <w:pPr>
        <w:rPr>
          <w:rFonts w:ascii="GHEA Grapalat" w:hAnsi="GHEA Grapalat" w:cs="GHEA Grapalat"/>
          <w:b/>
          <w:sz w:val="20"/>
          <w:szCs w:val="20"/>
          <w:lang w:val="hy-AM"/>
        </w:rPr>
      </w:pPr>
      <w:r w:rsidRPr="00E6597C">
        <w:rPr>
          <w:rFonts w:ascii="GHEA Grapalat" w:hAnsi="GHEA Grapalat" w:cs="GHEA Grapalat"/>
          <w:color w:val="FF0000"/>
          <w:sz w:val="20"/>
          <w:szCs w:val="20"/>
          <w:shd w:val="clear" w:color="auto" w:fill="92CDDC"/>
          <w:lang w:val="hy-AM"/>
        </w:rPr>
        <w:t xml:space="preserve">                                                    </w:t>
      </w:r>
      <w:r w:rsidRPr="004605D7">
        <w:rPr>
          <w:rFonts w:ascii="GHEA Grapalat" w:hAnsi="GHEA Grapalat" w:cs="GHEA Grapalat"/>
          <w:color w:val="FF0000"/>
          <w:sz w:val="20"/>
          <w:szCs w:val="20"/>
          <w:shd w:val="clear" w:color="auto" w:fill="92CDDC"/>
          <w:lang w:val="hy-AM"/>
        </w:rPr>
        <w:t xml:space="preserve">          </w:t>
      </w:r>
    </w:p>
    <w:p w14:paraId="19ECEA10" w14:textId="70F34A4D" w:rsidR="007862B1" w:rsidRPr="00E6597C" w:rsidRDefault="007862B1" w:rsidP="007862B1">
      <w:pPr>
        <w:rPr>
          <w:rFonts w:ascii="GHEA Grapalat" w:hAnsi="GHEA Grapalat" w:cs="GHEA Grapalat"/>
          <w:sz w:val="20"/>
          <w:szCs w:val="20"/>
          <w:lang w:val="hy-AM"/>
        </w:rPr>
      </w:pPr>
      <w:r w:rsidRPr="00E6597C">
        <w:rPr>
          <w:rFonts w:ascii="GHEA Grapalat" w:hAnsi="GHEA Grapalat" w:cs="GHEA Grapalat"/>
          <w:sz w:val="20"/>
          <w:szCs w:val="20"/>
          <w:lang w:val="hy-AM"/>
        </w:rPr>
        <w:t xml:space="preserve">     ք. Երևան</w:t>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00AB2DA5">
        <w:rPr>
          <w:rFonts w:ascii="GHEA Grapalat" w:hAnsi="GHEA Grapalat" w:cs="GHEA Grapalat"/>
          <w:sz w:val="20"/>
          <w:szCs w:val="20"/>
          <w:lang w:val="hy-AM"/>
        </w:rPr>
        <w:t xml:space="preserve"> 20   թ.</w:t>
      </w:r>
    </w:p>
    <w:p w14:paraId="30DC3058" w14:textId="77777777" w:rsidR="007862B1" w:rsidRPr="00E6597C" w:rsidRDefault="007862B1" w:rsidP="007862B1">
      <w:pPr>
        <w:rPr>
          <w:rFonts w:ascii="GHEA Grapalat" w:hAnsi="GHEA Grapalat" w:cs="GHEA Grapalat"/>
          <w:sz w:val="20"/>
          <w:szCs w:val="20"/>
          <w:lang w:val="hy-AM"/>
        </w:rPr>
      </w:pPr>
    </w:p>
    <w:p w14:paraId="0A377338" w14:textId="77777777" w:rsidR="007862B1" w:rsidRPr="00CD57A9" w:rsidRDefault="007862B1" w:rsidP="007862B1">
      <w:pPr>
        <w:jc w:val="both"/>
        <w:rPr>
          <w:rFonts w:ascii="GHEA Grapalat" w:hAnsi="GHEA Grapalat" w:cs="GHEA Grapalat"/>
          <w:sz w:val="20"/>
          <w:szCs w:val="20"/>
          <w:u w:val="single"/>
          <w:vertAlign w:val="subscript"/>
          <w:lang w:val="hy-AM"/>
        </w:rPr>
      </w:pP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vertAlign w:val="subscript"/>
          <w:lang w:val="hy-AM"/>
        </w:rPr>
        <w:t xml:space="preserve">, </w:t>
      </w:r>
      <w:r w:rsidRPr="00CD57A9">
        <w:rPr>
          <w:rFonts w:ascii="GHEA Grapalat" w:hAnsi="GHEA Grapalat" w:cs="GHEA Grapalat"/>
          <w:sz w:val="20"/>
          <w:szCs w:val="20"/>
          <w:lang w:val="hy-AM"/>
        </w:rPr>
        <w:t xml:space="preserve">ի դեմս Ընկերության տնօրեն </w:t>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p>
    <w:p w14:paraId="0C4BD741" w14:textId="77777777" w:rsidR="007862B1" w:rsidRPr="00CD57A9" w:rsidRDefault="007862B1" w:rsidP="007862B1">
      <w:pPr>
        <w:jc w:val="both"/>
        <w:rPr>
          <w:rFonts w:ascii="GHEA Grapalat" w:hAnsi="GHEA Grapalat" w:cs="GHEA Grapalat"/>
          <w:sz w:val="20"/>
          <w:szCs w:val="20"/>
          <w:lang w:val="hy-AM"/>
        </w:rPr>
      </w:pPr>
      <w:r w:rsidRPr="00CD57A9">
        <w:rPr>
          <w:rFonts w:ascii="GHEA Grapalat" w:hAnsi="GHEA Grapalat"/>
          <w:sz w:val="20"/>
          <w:szCs w:val="20"/>
          <w:vertAlign w:val="superscript"/>
          <w:lang w:val="hy-AM"/>
        </w:rPr>
        <w:t xml:space="preserve">       Ընկերության անվանումը</w:t>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t xml:space="preserve">    </w:t>
      </w:r>
      <w:r w:rsidRPr="00CD57A9">
        <w:rPr>
          <w:rFonts w:ascii="GHEA Grapalat" w:hAnsi="GHEA Grapalat"/>
          <w:sz w:val="20"/>
          <w:szCs w:val="20"/>
          <w:vertAlign w:val="superscript"/>
          <w:lang w:val="hy-AM"/>
        </w:rPr>
        <w:t>Ընկերության տնօրենի անուն ազգանունը, անձնագրային տվյալները</w:t>
      </w:r>
      <w:r w:rsidRPr="00CD57A9">
        <w:rPr>
          <w:rFonts w:ascii="GHEA Grapalat" w:hAnsi="GHEA Grapalat" w:cs="GHEA Grapalat"/>
          <w:sz w:val="20"/>
          <w:szCs w:val="20"/>
          <w:vertAlign w:val="subscript"/>
          <w:lang w:val="hy-AM"/>
        </w:rPr>
        <w:t xml:space="preserve">, </w:t>
      </w:r>
      <w:r w:rsidRPr="00CD57A9">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48D9D06" w14:textId="77777777" w:rsidR="007862B1" w:rsidRPr="00E6597C" w:rsidRDefault="007862B1" w:rsidP="007862B1">
      <w:pPr>
        <w:ind w:firstLine="708"/>
        <w:jc w:val="both"/>
        <w:rPr>
          <w:rFonts w:ascii="GHEA Grapalat" w:hAnsi="GHEA Grapalat" w:cs="GHEA Grapalat"/>
          <w:sz w:val="20"/>
          <w:szCs w:val="20"/>
          <w:lang w:val="hy-AM"/>
        </w:rPr>
      </w:pPr>
    </w:p>
    <w:p w14:paraId="57CDC2CC" w14:textId="77777777" w:rsidR="007862B1" w:rsidRPr="00E6597C" w:rsidRDefault="007862B1" w:rsidP="007862B1">
      <w:pPr>
        <w:numPr>
          <w:ilvl w:val="0"/>
          <w:numId w:val="6"/>
        </w:numPr>
        <w:jc w:val="center"/>
        <w:rPr>
          <w:rFonts w:ascii="GHEA Grapalat" w:hAnsi="GHEA Grapalat" w:cs="GHEA Grapalat"/>
          <w:b/>
          <w:bCs/>
          <w:sz w:val="20"/>
          <w:szCs w:val="20"/>
          <w:lang w:val="pt-BR"/>
        </w:rPr>
      </w:pPr>
      <w:r w:rsidRPr="00E6597C">
        <w:rPr>
          <w:rFonts w:ascii="GHEA Grapalat" w:hAnsi="GHEA Grapalat" w:cs="GHEA Grapalat"/>
          <w:b/>
          <w:sz w:val="20"/>
          <w:szCs w:val="20"/>
          <w:lang w:val="hy-AM"/>
        </w:rPr>
        <w:t xml:space="preserve"> Հ</w:t>
      </w:r>
      <w:proofErr w:type="spellStart"/>
      <w:r w:rsidRPr="00E6597C">
        <w:rPr>
          <w:rFonts w:ascii="GHEA Grapalat" w:hAnsi="GHEA Grapalat" w:cs="GHEA Grapalat"/>
          <w:b/>
          <w:sz w:val="20"/>
          <w:szCs w:val="20"/>
        </w:rPr>
        <w:t>ամաձայնության</w:t>
      </w:r>
      <w:proofErr w:type="spellEnd"/>
      <w:r w:rsidRPr="00E6597C">
        <w:rPr>
          <w:rFonts w:ascii="GHEA Grapalat" w:hAnsi="GHEA Grapalat" w:cs="GHEA Grapalat"/>
          <w:b/>
          <w:sz w:val="20"/>
          <w:szCs w:val="20"/>
        </w:rPr>
        <w:t xml:space="preserve"> առարկան</w:t>
      </w:r>
    </w:p>
    <w:p w14:paraId="0BB7013A" w14:textId="77777777" w:rsidR="007862B1" w:rsidRPr="00E6597C" w:rsidRDefault="007862B1" w:rsidP="007862B1">
      <w:pPr>
        <w:jc w:val="both"/>
        <w:rPr>
          <w:rFonts w:ascii="GHEA Grapalat" w:hAnsi="GHEA Grapalat" w:cs="GHEA Grapalat"/>
          <w:b/>
          <w:bCs/>
          <w:sz w:val="20"/>
          <w:szCs w:val="20"/>
          <w:lang w:val="pt-BR"/>
        </w:rPr>
      </w:pPr>
      <w:r w:rsidRPr="00E6597C">
        <w:rPr>
          <w:rFonts w:ascii="GHEA Grapalat" w:hAnsi="GHEA Grapalat" w:cs="GHEA Grapalat"/>
          <w:sz w:val="20"/>
          <w:szCs w:val="20"/>
          <w:lang w:val="pt-BR"/>
        </w:rPr>
        <w:tab/>
      </w:r>
      <w:r w:rsidRPr="00E6597C">
        <w:rPr>
          <w:rFonts w:ascii="GHEA Grapalat" w:hAnsi="GHEA Grapalat" w:cs="GHEA Grapalat"/>
          <w:sz w:val="20"/>
          <w:szCs w:val="20"/>
          <w:lang w:val="pt-BR"/>
        </w:rPr>
        <w:tab/>
        <w:t xml:space="preserve">                               </w:t>
      </w:r>
    </w:p>
    <w:p w14:paraId="06B6BDE1" w14:textId="0391E315" w:rsidR="007862B1" w:rsidRPr="00E6597C" w:rsidRDefault="007862B1" w:rsidP="007862B1">
      <w:pPr>
        <w:numPr>
          <w:ilvl w:val="1"/>
          <w:numId w:val="7"/>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Ընկերությունը մասնակցում է </w:t>
      </w:r>
      <w:del w:id="1096" w:author="Հերմինե Գևորգյան" w:date="2026-02-26T23:44:00Z" w16du:dateUtc="2026-02-26T19:44:00Z">
        <w:r w:rsidRPr="00E6597C">
          <w:rPr>
            <w:rFonts w:ascii="GHEA Grapalat" w:hAnsi="GHEA Grapalat" w:cs="GHEA Grapalat"/>
            <w:sz w:val="20"/>
            <w:szCs w:val="20"/>
            <w:u w:val="single"/>
            <w:lang w:val="pt-BR"/>
          </w:rPr>
          <w:tab/>
        </w:r>
        <w:r w:rsidRPr="00E6597C">
          <w:rPr>
            <w:rFonts w:ascii="GHEA Grapalat" w:hAnsi="GHEA Grapalat" w:cs="GHEA Grapalat"/>
            <w:sz w:val="20"/>
            <w:szCs w:val="20"/>
            <w:u w:val="single"/>
            <w:lang w:val="pt-BR"/>
          </w:rPr>
          <w:tab/>
        </w:r>
        <w:r w:rsidRPr="00E6597C">
          <w:rPr>
            <w:rFonts w:ascii="GHEA Grapalat" w:hAnsi="GHEA Grapalat" w:cs="GHEA Grapalat"/>
            <w:sz w:val="20"/>
            <w:szCs w:val="20"/>
            <w:u w:val="single"/>
            <w:lang w:val="pt-BR"/>
          </w:rPr>
          <w:tab/>
          <w:delText xml:space="preserve">    </w:delText>
        </w:r>
        <w:r w:rsidRPr="00E6597C">
          <w:rPr>
            <w:rFonts w:ascii="GHEA Grapalat" w:hAnsi="GHEA Grapalat" w:cs="GHEA Grapalat"/>
            <w:sz w:val="20"/>
            <w:szCs w:val="20"/>
            <w:u w:val="single"/>
            <w:lang w:val="pt-BR"/>
          </w:rPr>
          <w:tab/>
          <w:delText xml:space="preserve">           </w:delText>
        </w:r>
        <w:r w:rsidRPr="00E6597C">
          <w:rPr>
            <w:rFonts w:ascii="GHEA Grapalat" w:hAnsi="GHEA Grapalat" w:cs="GHEA Grapalat"/>
            <w:sz w:val="20"/>
            <w:szCs w:val="20"/>
            <w:u w:val="single"/>
            <w:lang w:val="pt-BR"/>
          </w:rPr>
          <w:tab/>
        </w:r>
      </w:del>
      <w:ins w:id="1097" w:author="Հերմինե Գևորգյան" w:date="2026-02-26T23:44:00Z" w16du:dateUtc="2026-02-26T19:44:00Z">
        <w:r w:rsidR="00305463" w:rsidRPr="00493FEC">
          <w:rPr>
            <w:rFonts w:ascii="GHEA Grapalat" w:hAnsi="GHEA Grapalat"/>
            <w:sz w:val="22"/>
            <w:szCs w:val="22"/>
            <w:lang w:val="hy-AM"/>
          </w:rPr>
          <w:t>«</w:t>
        </w:r>
        <w:r w:rsidR="00305463">
          <w:rPr>
            <w:rFonts w:ascii="GHEA Grapalat" w:hAnsi="GHEA Grapalat"/>
            <w:sz w:val="22"/>
            <w:szCs w:val="22"/>
            <w:lang w:val="hy-AM"/>
          </w:rPr>
          <w:t>ՀՀ Գեղարքունիքի մարզի Սեմյոնովկայի հիմնական դպրոց</w:t>
        </w:r>
        <w:r w:rsidR="00305463" w:rsidRPr="00493FEC">
          <w:rPr>
            <w:rFonts w:ascii="GHEA Grapalat" w:hAnsi="GHEA Grapalat"/>
            <w:sz w:val="22"/>
            <w:szCs w:val="22"/>
            <w:lang w:val="hy-AM"/>
          </w:rPr>
          <w:t>»</w:t>
        </w:r>
        <w:r w:rsidR="00305463" w:rsidRPr="00493FEC">
          <w:rPr>
            <w:rFonts w:ascii="GHEA Grapalat" w:hAnsi="GHEA Grapalat"/>
            <w:sz w:val="22"/>
            <w:szCs w:val="22"/>
            <w:lang w:val="af-ZA"/>
          </w:rPr>
          <w:t xml:space="preserve"> </w:t>
        </w:r>
        <w:r w:rsidR="00305463" w:rsidRPr="00493FEC">
          <w:rPr>
            <w:rFonts w:ascii="GHEA Grapalat" w:hAnsi="GHEA Grapalat"/>
            <w:sz w:val="22"/>
            <w:szCs w:val="22"/>
            <w:lang w:val="hy-AM"/>
          </w:rPr>
          <w:t>ՊՈԱԿ</w:t>
        </w:r>
        <w:r w:rsidR="00A10D8F" w:rsidRPr="00E6597C">
          <w:rPr>
            <w:rFonts w:ascii="GHEA Grapalat" w:hAnsi="GHEA Grapalat" w:cs="GHEA Grapalat"/>
            <w:sz w:val="20"/>
            <w:szCs w:val="20"/>
            <w:lang w:val="pt-BR"/>
          </w:rPr>
          <w:t xml:space="preserve"> </w:t>
        </w:r>
      </w:ins>
      <w:r w:rsidRPr="00E6597C">
        <w:rPr>
          <w:rFonts w:ascii="GHEA Grapalat" w:hAnsi="GHEA Grapalat" w:cs="GHEA Grapalat"/>
          <w:sz w:val="20"/>
          <w:szCs w:val="20"/>
          <w:lang w:val="pt-BR"/>
        </w:rPr>
        <w:t xml:space="preserve">*  (այսուհետ` Պատվիրատու) կողմից </w:t>
      </w:r>
    </w:p>
    <w:p w14:paraId="2B9F0FDF" w14:textId="77777777" w:rsidR="007862B1" w:rsidRPr="00E6597C" w:rsidRDefault="007862B1" w:rsidP="007862B1">
      <w:pPr>
        <w:ind w:left="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                                                                 </w:t>
      </w:r>
      <w:r w:rsidRPr="00E6597C">
        <w:rPr>
          <w:rFonts w:ascii="GHEA Grapalat" w:hAnsi="GHEA Grapalat"/>
          <w:sz w:val="20"/>
          <w:szCs w:val="20"/>
          <w:vertAlign w:val="superscript"/>
          <w:lang w:val="hy-AM"/>
        </w:rPr>
        <w:t>պատվիրատուի անվանումը</w:t>
      </w:r>
    </w:p>
    <w:p w14:paraId="10309B28" w14:textId="5173EE2D" w:rsidR="007862B1" w:rsidRPr="00E6597C" w:rsidRDefault="007862B1" w:rsidP="007862B1">
      <w:pPr>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կազմակերպված` </w:t>
      </w:r>
      <w:del w:id="1098" w:author="Հերմինե Գևորգյան" w:date="2026-02-26T23:44:00Z" w16du:dateUtc="2026-02-26T19:44:00Z">
        <w:r w:rsidRPr="00E6597C">
          <w:rPr>
            <w:rFonts w:ascii="GHEA Grapalat" w:hAnsi="GHEA Grapalat" w:cs="GHEA Grapalat"/>
            <w:sz w:val="20"/>
            <w:szCs w:val="20"/>
            <w:u w:val="single"/>
            <w:lang w:val="pt-BR"/>
          </w:rPr>
          <w:delText xml:space="preserve"> </w:delText>
        </w:r>
        <w:r w:rsidRPr="00E6597C">
          <w:rPr>
            <w:rFonts w:ascii="GHEA Grapalat" w:hAnsi="GHEA Grapalat" w:cs="GHEA Grapalat"/>
            <w:sz w:val="20"/>
            <w:szCs w:val="20"/>
            <w:u w:val="single"/>
            <w:lang w:val="pt-BR"/>
          </w:rPr>
          <w:tab/>
          <w:delText xml:space="preserve">                                             </w:delText>
        </w:r>
        <w:r w:rsidRPr="00E6597C">
          <w:rPr>
            <w:rFonts w:ascii="GHEA Grapalat" w:hAnsi="GHEA Grapalat" w:cs="GHEA Grapalat"/>
            <w:sz w:val="20"/>
            <w:szCs w:val="20"/>
            <w:lang w:val="pt-BR"/>
          </w:rPr>
          <w:delText>*</w:delText>
        </w:r>
      </w:del>
      <w:ins w:id="1099" w:author="Հերմինե Գևորգյան" w:date="2026-02-26T23:44:00Z" w16du:dateUtc="2026-02-26T19:44:00Z">
        <w:r w:rsidR="00013D71" w:rsidRPr="00D672AD">
          <w:rPr>
            <w:rFonts w:ascii="GHEA Grapalat" w:hAnsi="GHEA Grapalat"/>
            <w:sz w:val="22"/>
            <w:szCs w:val="22"/>
            <w:lang w:val="hy-AM"/>
          </w:rPr>
          <w:t>«</w:t>
        </w:r>
        <w:r w:rsidR="00AD14A1">
          <w:rPr>
            <w:rFonts w:ascii="GHEA Grapalat" w:hAnsi="GHEA Grapalat"/>
            <w:lang w:val="hy-AM"/>
          </w:rPr>
          <w:t>ՀՀ ԳՄՍ</w:t>
        </w:r>
        <w:r w:rsidR="00305463">
          <w:rPr>
            <w:rFonts w:ascii="GHEA Grapalat" w:hAnsi="GHEA Grapalat"/>
            <w:lang w:val="hy-AM"/>
          </w:rPr>
          <w:t>Հ</w:t>
        </w:r>
        <w:r w:rsidR="00AD14A1">
          <w:rPr>
            <w:rFonts w:ascii="GHEA Grapalat" w:hAnsi="GHEA Grapalat"/>
            <w:lang w:val="hy-AM"/>
          </w:rPr>
          <w:t>Դ-ԳՀ</w:t>
        </w:r>
        <w:r w:rsidR="00AD14A1">
          <w:rPr>
            <w:rFonts w:ascii="GHEA Grapalat" w:hAnsi="GHEA Grapalat"/>
            <w:lang w:val="af-ZA"/>
          </w:rPr>
          <w:t>Ա</w:t>
        </w:r>
        <w:r w:rsidR="00AD14A1">
          <w:rPr>
            <w:rFonts w:ascii="GHEA Grapalat" w:hAnsi="GHEA Grapalat"/>
            <w:lang w:val="hy-AM"/>
          </w:rPr>
          <w:t>Շ</w:t>
        </w:r>
        <w:r w:rsidR="00AD14A1">
          <w:rPr>
            <w:rFonts w:ascii="GHEA Grapalat" w:hAnsi="GHEA Grapalat"/>
            <w:lang w:val="af-ZA"/>
          </w:rPr>
          <w:t>ՁԲ</w:t>
        </w:r>
        <w:r w:rsidR="00AD14A1" w:rsidRPr="00E6597C">
          <w:rPr>
            <w:rFonts w:ascii="GHEA Grapalat" w:hAnsi="GHEA Grapalat"/>
            <w:u w:val="single"/>
            <w:lang w:val="af-ZA"/>
          </w:rPr>
          <w:t xml:space="preserve"> </w:t>
        </w:r>
        <w:r w:rsidR="00AD14A1">
          <w:rPr>
            <w:rFonts w:ascii="GHEA Grapalat" w:hAnsi="GHEA Grapalat"/>
            <w:u w:val="single"/>
            <w:lang w:val="hy-AM"/>
          </w:rPr>
          <w:t xml:space="preserve"> 2</w:t>
        </w:r>
      </w:ins>
      <w:r w:rsidR="006E34AD">
        <w:rPr>
          <w:rFonts w:ascii="GHEA Grapalat" w:hAnsi="GHEA Grapalat"/>
          <w:u w:val="single"/>
          <w:lang w:val="hy-AM"/>
        </w:rPr>
        <w:t>6</w:t>
      </w:r>
      <w:ins w:id="1100" w:author="Հերմինե Գևորգյան" w:date="2026-02-26T23:44:00Z" w16du:dateUtc="2026-02-26T19:44:00Z">
        <w:r w:rsidR="00AD14A1">
          <w:rPr>
            <w:rFonts w:ascii="GHEA Grapalat" w:hAnsi="GHEA Grapalat"/>
            <w:u w:val="single"/>
            <w:lang w:val="hy-AM"/>
          </w:rPr>
          <w:t>/0</w:t>
        </w:r>
      </w:ins>
      <w:r w:rsidR="006E34AD">
        <w:rPr>
          <w:rFonts w:ascii="GHEA Grapalat" w:hAnsi="GHEA Grapalat"/>
          <w:i/>
          <w:u w:val="single"/>
          <w:lang w:val="hy-AM"/>
        </w:rPr>
        <w:t>1</w:t>
      </w:r>
      <w:ins w:id="1101" w:author="Հերմինե Գևորգյան" w:date="2026-02-26T23:44:00Z" w16du:dateUtc="2026-02-26T19:44:00Z">
        <w:r w:rsidR="00013D71" w:rsidRPr="00D672AD">
          <w:rPr>
            <w:rFonts w:ascii="GHEA Grapalat" w:hAnsi="GHEA Grapalat"/>
            <w:i/>
            <w:lang w:val="hy-AM"/>
          </w:rPr>
          <w:t>»</w:t>
        </w:r>
        <w:r w:rsidRPr="00E6597C">
          <w:rPr>
            <w:rFonts w:ascii="GHEA Grapalat" w:hAnsi="GHEA Grapalat" w:cs="GHEA Grapalat"/>
            <w:sz w:val="20"/>
            <w:szCs w:val="20"/>
            <w:lang w:val="pt-BR"/>
          </w:rPr>
          <w:t>*</w:t>
        </w:r>
      </w:ins>
      <w:r w:rsidRPr="00E6597C">
        <w:rPr>
          <w:rFonts w:ascii="GHEA Grapalat" w:hAnsi="GHEA Grapalat" w:cs="GHEA Grapalat"/>
          <w:sz w:val="20"/>
          <w:szCs w:val="20"/>
          <w:lang w:val="pt-BR"/>
        </w:rPr>
        <w:t xml:space="preserve"> ծածկագրով գնման ընթացակարգին:</w:t>
      </w:r>
    </w:p>
    <w:p w14:paraId="33BD0966" w14:textId="77777777" w:rsidR="007862B1" w:rsidRPr="00E6597C" w:rsidRDefault="007862B1" w:rsidP="007862B1">
      <w:pPr>
        <w:ind w:left="426"/>
        <w:jc w:val="both"/>
        <w:rPr>
          <w:rFonts w:ascii="GHEA Grapalat" w:hAnsi="GHEA Grapalat" w:cs="GHEA Grapalat"/>
          <w:sz w:val="20"/>
          <w:szCs w:val="20"/>
          <w:lang w:val="pt-BR"/>
        </w:rPr>
      </w:pPr>
      <w:r w:rsidRPr="004605D7">
        <w:rPr>
          <w:rFonts w:ascii="GHEA Grapalat" w:hAnsi="GHEA Grapalat"/>
          <w:sz w:val="20"/>
          <w:szCs w:val="20"/>
          <w:vertAlign w:val="superscript"/>
          <w:lang w:val="pt-BR"/>
        </w:rPr>
        <w:t xml:space="preserve">                                                        </w:t>
      </w:r>
      <w:r w:rsidRPr="00E6597C">
        <w:rPr>
          <w:rFonts w:ascii="GHEA Grapalat" w:hAnsi="GHEA Grapalat"/>
          <w:sz w:val="20"/>
          <w:szCs w:val="20"/>
          <w:vertAlign w:val="superscript"/>
          <w:lang w:val="hy-AM"/>
        </w:rPr>
        <w:t>ընթացակարգի ծածկագիրը</w:t>
      </w:r>
    </w:p>
    <w:p w14:paraId="761E6CE9" w14:textId="77777777" w:rsidR="007862B1" w:rsidRPr="00E6597C" w:rsidRDefault="006E35C3" w:rsidP="006E35C3">
      <w:pPr>
        <w:ind w:firstLine="360"/>
        <w:jc w:val="both"/>
        <w:rPr>
          <w:rFonts w:ascii="GHEA Grapalat" w:hAnsi="GHEA Grapalat" w:cs="GHEA Grapalat"/>
          <w:color w:val="5B9BD5"/>
          <w:sz w:val="20"/>
          <w:szCs w:val="20"/>
          <w:lang w:val="hy-AM"/>
        </w:rPr>
      </w:pPr>
      <w:r w:rsidRPr="00E6597C">
        <w:rPr>
          <w:rFonts w:ascii="GHEA Grapalat" w:hAnsi="GHEA Grapalat" w:cs="GHEA Grapalat"/>
          <w:sz w:val="20"/>
          <w:szCs w:val="20"/>
          <w:lang w:val="pt-BR"/>
        </w:rPr>
        <w:t>1.</w:t>
      </w:r>
      <w:r w:rsidR="000149F3" w:rsidRPr="00E6597C">
        <w:rPr>
          <w:rFonts w:ascii="GHEA Grapalat" w:hAnsi="GHEA Grapalat" w:cs="GHEA Grapalat"/>
          <w:sz w:val="20"/>
          <w:szCs w:val="20"/>
          <w:lang w:val="pt-BR"/>
        </w:rPr>
        <w:t>2</w:t>
      </w:r>
      <w:r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lang w:val="pt-BR"/>
        </w:rPr>
        <w:t xml:space="preserve">Որպես գնման ընթացակարգի արդյունքում </w:t>
      </w:r>
      <w:r w:rsidRPr="00E6597C">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E6597C">
        <w:rPr>
          <w:rFonts w:ascii="GHEA Grapalat" w:hAnsi="GHEA Grapalat" w:cs="GHEA Grapalat"/>
          <w:sz w:val="20"/>
          <w:szCs w:val="20"/>
          <w:lang w:val="pt-BR"/>
        </w:rPr>
        <w:t xml:space="preserve">կատարման </w:t>
      </w:r>
      <w:r w:rsidRPr="00E6597C">
        <w:rPr>
          <w:rFonts w:ascii="GHEA Grapalat" w:hAnsi="GHEA Grapalat" w:cs="GHEA Grapalat"/>
          <w:sz w:val="20"/>
          <w:szCs w:val="20"/>
          <w:lang w:val="pt-BR"/>
        </w:rPr>
        <w:t xml:space="preserve">համար անհրաժեշտ որակավորման </w:t>
      </w:r>
      <w:r w:rsidR="007862B1" w:rsidRPr="00E6597C">
        <w:rPr>
          <w:rFonts w:ascii="GHEA Grapalat" w:hAnsi="GHEA Grapalat" w:cs="GHEA Grapalat"/>
          <w:sz w:val="20"/>
          <w:szCs w:val="20"/>
          <w:lang w:val="pt-BR"/>
        </w:rPr>
        <w:t>ապահովում, Ընկերությունը</w:t>
      </w:r>
      <w:r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8452534" w14:textId="77777777" w:rsidR="007862B1" w:rsidRPr="00E6597C" w:rsidRDefault="000149F3" w:rsidP="000149F3">
      <w:pPr>
        <w:ind w:firstLine="360"/>
        <w:jc w:val="both"/>
        <w:rPr>
          <w:rFonts w:ascii="GHEA Grapalat" w:hAnsi="GHEA Grapalat" w:cs="GHEA Grapalat"/>
          <w:color w:val="000000"/>
          <w:sz w:val="20"/>
          <w:szCs w:val="20"/>
          <w:lang w:val="pt-BR"/>
        </w:rPr>
      </w:pPr>
      <w:r w:rsidRPr="00E6597C">
        <w:rPr>
          <w:rFonts w:ascii="GHEA Grapalat" w:hAnsi="GHEA Grapalat" w:cs="GHEA Grapalat"/>
          <w:color w:val="000000"/>
          <w:sz w:val="20"/>
          <w:szCs w:val="20"/>
          <w:lang w:val="pt-BR"/>
        </w:rPr>
        <w:t xml:space="preserve">1.3 </w:t>
      </w:r>
      <w:r w:rsidR="007862B1" w:rsidRPr="00E6597C">
        <w:rPr>
          <w:rFonts w:ascii="GHEA Grapalat" w:hAnsi="GHEA Grapalat" w:cs="GHEA Grapalat"/>
          <w:color w:val="000000"/>
          <w:sz w:val="20"/>
          <w:szCs w:val="20"/>
          <w:lang w:val="pt-BR"/>
        </w:rPr>
        <w:t>Ընկերությունը</w:t>
      </w:r>
      <w:r w:rsidR="007862B1" w:rsidRPr="00E6597C">
        <w:rPr>
          <w:rFonts w:ascii="GHEA Grapalat" w:hAnsi="GHEA Grapalat" w:cs="GHEA Grapalat"/>
          <w:color w:val="000000"/>
          <w:sz w:val="20"/>
          <w:szCs w:val="20"/>
          <w:lang w:val="hy-AM"/>
        </w:rPr>
        <w:t xml:space="preserve"> սույն </w:t>
      </w:r>
      <w:r w:rsidR="007862B1" w:rsidRPr="00E6597C">
        <w:rPr>
          <w:rFonts w:ascii="GHEA Grapalat" w:hAnsi="GHEA Grapalat" w:cs="GHEA Grapalat"/>
          <w:color w:val="000000"/>
          <w:sz w:val="20"/>
          <w:szCs w:val="20"/>
          <w:lang w:val="pt-BR"/>
        </w:rPr>
        <w:t>տուժանքի համաձայնագ</w:t>
      </w:r>
      <w:r w:rsidR="007862B1" w:rsidRPr="00E6597C">
        <w:rPr>
          <w:rFonts w:ascii="GHEA Grapalat" w:hAnsi="GHEA Grapalat" w:cs="GHEA Grapalat"/>
          <w:color w:val="000000"/>
          <w:sz w:val="20"/>
          <w:szCs w:val="20"/>
          <w:lang w:val="hy-AM"/>
        </w:rPr>
        <w:t>ր</w:t>
      </w:r>
      <w:r w:rsidR="007862B1" w:rsidRPr="00E6597C">
        <w:rPr>
          <w:rFonts w:ascii="GHEA Grapalat" w:hAnsi="GHEA Grapalat" w:cs="GHEA Grapalat"/>
          <w:color w:val="000000"/>
          <w:sz w:val="20"/>
          <w:szCs w:val="20"/>
          <w:lang w:val="pt-BR"/>
        </w:rPr>
        <w:t>ի</w:t>
      </w:r>
      <w:r w:rsidR="007862B1" w:rsidRPr="00E6597C">
        <w:rPr>
          <w:rFonts w:ascii="GHEA Grapalat" w:hAnsi="GHEA Grapalat" w:cs="GHEA Grapalat"/>
          <w:color w:val="000000"/>
          <w:sz w:val="20"/>
          <w:szCs w:val="20"/>
          <w:lang w:val="hy-AM"/>
        </w:rPr>
        <w:t xml:space="preserve">ն կից ներկայացվող վճարման պահանջագրի </w:t>
      </w:r>
      <w:r w:rsidR="006E35C3" w:rsidRPr="004605D7">
        <w:rPr>
          <w:rFonts w:ascii="GHEA Grapalat" w:hAnsi="GHEA Grapalat" w:cs="GHEA Grapalat"/>
          <w:color w:val="000000"/>
          <w:sz w:val="20"/>
          <w:szCs w:val="20"/>
          <w:lang w:val="hy-AM"/>
        </w:rPr>
        <w:t>(</w:t>
      </w:r>
      <w:r w:rsidR="007862B1" w:rsidRPr="00E6597C">
        <w:rPr>
          <w:rFonts w:ascii="GHEA Grapalat" w:hAnsi="GHEA Grapalat" w:cs="GHEA Grapalat"/>
          <w:color w:val="000000"/>
          <w:sz w:val="20"/>
          <w:szCs w:val="20"/>
          <w:lang w:val="hy-AM"/>
        </w:rPr>
        <w:t>այսուհետ` Պահանջագիր</w:t>
      </w:r>
      <w:r w:rsidR="006E35C3" w:rsidRPr="004605D7">
        <w:rPr>
          <w:rFonts w:ascii="GHEA Grapalat" w:hAnsi="GHEA Grapalat" w:cs="GHEA Grapalat"/>
          <w:color w:val="000000"/>
          <w:sz w:val="20"/>
          <w:szCs w:val="20"/>
          <w:lang w:val="hy-AM"/>
        </w:rPr>
        <w:t>)</w:t>
      </w:r>
      <w:r w:rsidR="007862B1" w:rsidRPr="00E6597C">
        <w:rPr>
          <w:rFonts w:ascii="GHEA Grapalat" w:hAnsi="GHEA Grapalat" w:cs="GHEA Grapalat"/>
          <w:color w:val="000000"/>
          <w:sz w:val="20"/>
          <w:szCs w:val="20"/>
          <w:lang w:val="hy-AM"/>
        </w:rPr>
        <w:t xml:space="preserve"> ստորագրմամբ անհետկանչելիորեն  համաձայնվում է, որ</w:t>
      </w:r>
      <w:r w:rsidR="006E35C3" w:rsidRPr="004605D7">
        <w:rPr>
          <w:rFonts w:ascii="GHEA Grapalat" w:hAnsi="GHEA Grapalat" w:cs="GHEA Grapalat"/>
          <w:color w:val="000000"/>
          <w:sz w:val="20"/>
          <w:szCs w:val="20"/>
          <w:lang w:val="hy-AM"/>
        </w:rPr>
        <w:t>՝</w:t>
      </w:r>
      <w:r w:rsidR="007862B1" w:rsidRPr="00E6597C">
        <w:rPr>
          <w:rFonts w:ascii="GHEA Grapalat" w:hAnsi="GHEA Grapalat" w:cs="GHEA Grapalat"/>
          <w:color w:val="000000"/>
          <w:sz w:val="20"/>
          <w:szCs w:val="20"/>
          <w:lang w:val="hy-AM"/>
        </w:rPr>
        <w:t xml:space="preserve"> </w:t>
      </w:r>
    </w:p>
    <w:p w14:paraId="5FB0E76C" w14:textId="77777777" w:rsidR="007862B1" w:rsidRPr="00E6597C" w:rsidRDefault="007862B1" w:rsidP="007862B1">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20AB0888" w14:textId="77777777" w:rsidR="007862B1" w:rsidRPr="00E6597C" w:rsidRDefault="007862B1" w:rsidP="007862B1">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E6597C">
        <w:rPr>
          <w:rFonts w:ascii="GHEA Grapalat" w:hAnsi="GHEA Grapalat" w:cs="GHEA Grapalat"/>
          <w:color w:val="000000"/>
          <w:sz w:val="20"/>
          <w:szCs w:val="20"/>
          <w:lang w:val="pt-BR"/>
        </w:rPr>
        <w:t>Ընկերության</w:t>
      </w:r>
      <w:r w:rsidRPr="00E6597C">
        <w:rPr>
          <w:rFonts w:ascii="GHEA Grapalat" w:hAnsi="GHEA Grapalat" w:cs="GHEA Grapalat"/>
          <w:color w:val="000000"/>
          <w:sz w:val="20"/>
          <w:szCs w:val="20"/>
          <w:lang w:val="hy-AM"/>
        </w:rPr>
        <w:t xml:space="preserve"> հաշվից  գանձելու համար՝ առանց լրացուցիչ ակցեպտավորման: </w:t>
      </w:r>
    </w:p>
    <w:p w14:paraId="5C730B44" w14:textId="6EDC11C9" w:rsidR="007862B1" w:rsidRPr="00E6597C" w:rsidRDefault="007862B1" w:rsidP="007862B1">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գ)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չի կարող գրավոր կամ այլ </w:t>
      </w:r>
      <w:r w:rsidR="00037BD5">
        <w:rPr>
          <w:rFonts w:ascii="GHEA Grapalat" w:hAnsi="GHEA Grapalat" w:cs="GHEA Grapalat"/>
          <w:color w:val="000000"/>
          <w:sz w:val="20"/>
          <w:szCs w:val="20"/>
          <w:lang w:val="hy-AM"/>
        </w:rPr>
        <w:t xml:space="preserve"> </w:t>
      </w:r>
      <w:r w:rsidRPr="00E6597C">
        <w:rPr>
          <w:rFonts w:ascii="GHEA Grapalat" w:hAnsi="GHEA Grapalat" w:cs="GHEA Grapalat"/>
          <w:color w:val="000000"/>
          <w:sz w:val="20"/>
          <w:szCs w:val="20"/>
          <w:lang w:val="hy-AM"/>
        </w:rPr>
        <w:t>եղանակով Վճարող Բանկին կարգադրել Պահանջագրի վրա դրված իր ակցեպտը հետ կանչելու մասին:</w:t>
      </w:r>
    </w:p>
    <w:p w14:paraId="448422F1" w14:textId="77777777" w:rsidR="007862B1" w:rsidRPr="00E6597C" w:rsidRDefault="007862B1" w:rsidP="007862B1">
      <w:pPr>
        <w:ind w:left="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դ)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1C3D5F54" w14:textId="77777777" w:rsidR="007862B1" w:rsidRPr="00E6597C" w:rsidRDefault="007862B1" w:rsidP="007862B1">
      <w:pPr>
        <w:ind w:firstLine="426"/>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797EE2F1" w14:textId="77777777" w:rsidR="007862B1" w:rsidRPr="00E6597C" w:rsidRDefault="000149F3" w:rsidP="000149F3">
      <w:pPr>
        <w:ind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1.4</w:t>
      </w:r>
      <w:r w:rsidR="007862B1" w:rsidRPr="00E6597C">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E6597C">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E6597C">
        <w:rPr>
          <w:rFonts w:ascii="GHEA Grapalat" w:hAnsi="GHEA Grapalat" w:cs="GHEA Grapalat"/>
          <w:sz w:val="20"/>
          <w:szCs w:val="20"/>
          <w:lang w:val="pt-BR"/>
        </w:rPr>
        <w:t xml:space="preserve"> Պատվիրատուն սույն տուժանքի համաձայնագիրը և կից </w:t>
      </w:r>
      <w:r w:rsidR="007862B1" w:rsidRPr="00E6597C">
        <w:rPr>
          <w:rFonts w:ascii="GHEA Grapalat" w:hAnsi="GHEA Grapalat" w:cs="GHEA Grapalat"/>
          <w:sz w:val="20"/>
          <w:szCs w:val="20"/>
          <w:lang w:val="hy-AM"/>
        </w:rPr>
        <w:t xml:space="preserve">Պահանջագիրը բնօրինակներով </w:t>
      </w:r>
      <w:r w:rsidR="007862B1" w:rsidRPr="00E6597C">
        <w:rPr>
          <w:rFonts w:ascii="GHEA Grapalat" w:hAnsi="GHEA Grapalat" w:cs="GHEA Grapalat"/>
          <w:sz w:val="20"/>
          <w:szCs w:val="20"/>
          <w:lang w:val="pt-BR"/>
        </w:rPr>
        <w:t xml:space="preserve">ներկայացնում է </w:t>
      </w:r>
      <w:r w:rsidR="007862B1" w:rsidRPr="00E6597C">
        <w:rPr>
          <w:rFonts w:ascii="GHEA Grapalat" w:hAnsi="GHEA Grapalat" w:cs="GHEA Grapalat"/>
          <w:sz w:val="20"/>
          <w:szCs w:val="20"/>
          <w:lang w:val="hy-AM"/>
        </w:rPr>
        <w:t>Վճարող Բանկին</w:t>
      </w:r>
      <w:r w:rsidR="007862B1" w:rsidRPr="00E6597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E6597C">
        <w:rPr>
          <w:rFonts w:ascii="GHEA Grapalat" w:hAnsi="GHEA Grapalat" w:cs="GHEA Grapalat"/>
          <w:sz w:val="20"/>
          <w:szCs w:val="20"/>
          <w:lang w:val="hy-AM"/>
        </w:rPr>
        <w:t>Պահանջագիրը</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էլեկտրոնային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թվային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ստորագրությամբ</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հաստատված</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լինելու</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դեպքում</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դրանք</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Վճարող</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Բանկին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են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ներկայացվում</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էլեկտրոնային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կրիչներով</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ինչպես</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նաև</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դրանցից</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արտատպված</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թղթային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տարբերակներով</w:t>
      </w:r>
      <w:r w:rsidR="007862B1" w:rsidRPr="00E6597C">
        <w:rPr>
          <w:rFonts w:ascii="GHEA Grapalat" w:hAnsi="GHEA Grapalat" w:cs="GHEA Grapalat"/>
          <w:sz w:val="20"/>
          <w:szCs w:val="20"/>
          <w:lang w:val="pt-BR"/>
        </w:rPr>
        <w:t>:</w:t>
      </w:r>
    </w:p>
    <w:p w14:paraId="13D5380E" w14:textId="77777777" w:rsidR="007862B1" w:rsidRPr="00E6597C" w:rsidRDefault="007862B1" w:rsidP="000149F3">
      <w:pPr>
        <w:numPr>
          <w:ilvl w:val="1"/>
          <w:numId w:val="25"/>
        </w:numPr>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75D43857" w14:textId="77777777" w:rsidR="007862B1" w:rsidRPr="00E6597C" w:rsidRDefault="000149F3" w:rsidP="000149F3">
      <w:pPr>
        <w:ind w:firstLine="426"/>
        <w:jc w:val="both"/>
        <w:rPr>
          <w:rFonts w:ascii="GHEA Grapalat" w:hAnsi="GHEA Grapalat" w:cs="GHEA Grapalat"/>
          <w:sz w:val="20"/>
          <w:szCs w:val="20"/>
          <w:lang w:val="pt-BR"/>
        </w:rPr>
      </w:pPr>
      <w:r w:rsidRPr="004605D7">
        <w:rPr>
          <w:rFonts w:ascii="GHEA Grapalat" w:hAnsi="GHEA Grapalat" w:cs="GHEA Grapalat"/>
          <w:sz w:val="20"/>
          <w:szCs w:val="20"/>
          <w:lang w:val="hy-AM"/>
        </w:rPr>
        <w:t xml:space="preserve">1.6 </w:t>
      </w:r>
      <w:r w:rsidR="007862B1" w:rsidRPr="00E6597C">
        <w:rPr>
          <w:rFonts w:ascii="GHEA Grapalat" w:hAnsi="GHEA Grapalat" w:cs="GHEA Grapalat"/>
          <w:sz w:val="20"/>
          <w:szCs w:val="20"/>
          <w:lang w:val="hy-AM"/>
        </w:rPr>
        <w:t>Վճարող Բանկի կողմից Պ</w:t>
      </w:r>
      <w:r w:rsidR="007862B1" w:rsidRPr="00E6597C">
        <w:rPr>
          <w:rFonts w:ascii="GHEA Grapalat" w:hAnsi="GHEA Grapalat" w:cs="GHEA Grapalat"/>
          <w:sz w:val="20"/>
          <w:szCs w:val="20"/>
          <w:lang w:val="pt-BR"/>
        </w:rPr>
        <w:t xml:space="preserve">ահանջագրում նշված գումարի վճարման հետևանքով </w:t>
      </w:r>
      <w:r w:rsidR="007862B1" w:rsidRPr="00E6597C">
        <w:rPr>
          <w:rFonts w:ascii="GHEA Grapalat" w:hAnsi="GHEA Grapalat" w:cs="GHEA Grapalat"/>
          <w:sz w:val="20"/>
          <w:szCs w:val="20"/>
          <w:lang w:val="hy-AM"/>
        </w:rPr>
        <w:t xml:space="preserve">Ընկերության </w:t>
      </w:r>
      <w:r w:rsidR="007862B1" w:rsidRPr="00E6597C">
        <w:rPr>
          <w:rFonts w:ascii="GHEA Grapalat" w:hAnsi="GHEA Grapalat" w:cs="GHEA Grapalat"/>
          <w:sz w:val="20"/>
          <w:szCs w:val="20"/>
          <w:lang w:val="pt-BR"/>
        </w:rPr>
        <w:t xml:space="preserve">առաջացած ռիսկերի (Ընկերության կրած վնասների) </w:t>
      </w:r>
      <w:r w:rsidR="007862B1" w:rsidRPr="00E6597C">
        <w:rPr>
          <w:rFonts w:ascii="GHEA Grapalat" w:hAnsi="GHEA Grapalat" w:cs="GHEA Grapalat"/>
          <w:sz w:val="20"/>
          <w:szCs w:val="20"/>
          <w:lang w:val="hy-AM"/>
        </w:rPr>
        <w:t xml:space="preserve">և բացասական հետևանքների </w:t>
      </w:r>
      <w:r w:rsidR="007862B1" w:rsidRPr="00E6597C">
        <w:rPr>
          <w:rFonts w:ascii="GHEA Grapalat" w:hAnsi="GHEA Grapalat" w:cs="GHEA Grapalat"/>
          <w:sz w:val="20"/>
          <w:szCs w:val="20"/>
          <w:lang w:val="pt-BR"/>
        </w:rPr>
        <w:t>համար Բանկը</w:t>
      </w:r>
      <w:r w:rsidR="007862B1" w:rsidRPr="00E6597C">
        <w:rPr>
          <w:rFonts w:ascii="GHEA Grapalat" w:hAnsi="GHEA Grapalat" w:cs="GHEA Grapalat"/>
          <w:sz w:val="20"/>
          <w:szCs w:val="20"/>
          <w:lang w:val="hy-AM"/>
        </w:rPr>
        <w:t xml:space="preserve"> որևէ</w:t>
      </w:r>
      <w:r w:rsidR="007862B1" w:rsidRPr="00E6597C">
        <w:rPr>
          <w:rFonts w:ascii="GHEA Grapalat" w:hAnsi="GHEA Grapalat" w:cs="GHEA Grapalat"/>
          <w:sz w:val="20"/>
          <w:szCs w:val="20"/>
          <w:lang w:val="pt-BR"/>
        </w:rPr>
        <w:t xml:space="preserve"> պատասխանատվություն չի կրում</w:t>
      </w:r>
      <w:r w:rsidR="007862B1" w:rsidRPr="00E6597C">
        <w:rPr>
          <w:rFonts w:ascii="GHEA Grapalat" w:hAnsi="GHEA Grapalat" w:cs="GHEA Grapalat"/>
          <w:sz w:val="20"/>
          <w:szCs w:val="20"/>
          <w:lang w:val="hy-AM"/>
        </w:rPr>
        <w:t>:</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698257D7" w14:textId="77777777" w:rsidR="007862B1" w:rsidRPr="00E6597C" w:rsidRDefault="000149F3" w:rsidP="000149F3">
      <w:pPr>
        <w:ind w:firstLine="426"/>
        <w:jc w:val="both"/>
        <w:rPr>
          <w:rFonts w:ascii="GHEA Grapalat" w:hAnsi="GHEA Grapalat" w:cs="GHEA Grapalat"/>
          <w:sz w:val="20"/>
          <w:szCs w:val="20"/>
          <w:lang w:val="pt-BR"/>
        </w:rPr>
      </w:pPr>
      <w:r w:rsidRPr="004605D7">
        <w:rPr>
          <w:rFonts w:ascii="GHEA Grapalat" w:hAnsi="GHEA Grapalat" w:cs="GHEA Grapalat"/>
          <w:sz w:val="20"/>
          <w:szCs w:val="20"/>
          <w:lang w:val="pt-BR"/>
        </w:rPr>
        <w:t xml:space="preserve">1.7 </w:t>
      </w:r>
      <w:r w:rsidR="007862B1" w:rsidRPr="00E6597C">
        <w:rPr>
          <w:rFonts w:ascii="GHEA Grapalat" w:hAnsi="GHEA Grapalat" w:cs="GHEA Grapalat"/>
          <w:sz w:val="20"/>
          <w:szCs w:val="20"/>
          <w:lang w:val="hy-AM"/>
        </w:rPr>
        <w:t>Այն դեպքում</w:t>
      </w:r>
      <w:r w:rsidR="007862B1" w:rsidRPr="00E6597C">
        <w:rPr>
          <w:rFonts w:ascii="GHEA Grapalat" w:hAnsi="GHEA Grapalat" w:cs="GHEA Grapalat"/>
          <w:sz w:val="20"/>
          <w:szCs w:val="20"/>
          <w:lang w:val="pt-BR"/>
        </w:rPr>
        <w:t>,</w:t>
      </w:r>
      <w:r w:rsidR="007862B1" w:rsidRPr="00E6597C">
        <w:rPr>
          <w:rFonts w:ascii="GHEA Grapalat" w:hAnsi="GHEA Grapalat" w:cs="GHEA Grapalat"/>
          <w:sz w:val="20"/>
          <w:szCs w:val="20"/>
          <w:lang w:val="hy-AM"/>
        </w:rPr>
        <w:t xml:space="preserve"> երբ Ընկերության հաշվի միջոցները չեն բավարարում</w:t>
      </w:r>
      <w:r w:rsidR="007862B1" w:rsidRPr="00E6597C">
        <w:rPr>
          <w:rFonts w:ascii="GHEA Grapalat" w:hAnsi="GHEA Grapalat" w:cs="GHEA Grapalat"/>
          <w:sz w:val="20"/>
          <w:szCs w:val="20"/>
        </w:rPr>
        <w:t>՝</w:t>
      </w:r>
      <w:r w:rsidR="007862B1" w:rsidRPr="00E6597C">
        <w:rPr>
          <w:rFonts w:ascii="GHEA Grapalat" w:hAnsi="GHEA Grapalat" w:cs="GHEA Grapalat"/>
          <w:sz w:val="20"/>
          <w:szCs w:val="20"/>
          <w:lang w:val="pt-BR"/>
        </w:rPr>
        <w:t xml:space="preserve"> </w:t>
      </w:r>
      <w:proofErr w:type="spellStart"/>
      <w:r w:rsidR="007862B1" w:rsidRPr="00E6597C">
        <w:rPr>
          <w:rFonts w:ascii="GHEA Grapalat" w:hAnsi="GHEA Grapalat" w:cs="GHEA Grapalat"/>
          <w:sz w:val="20"/>
          <w:szCs w:val="20"/>
        </w:rPr>
        <w:t>Վճարող</w:t>
      </w:r>
      <w:proofErr w:type="spellEnd"/>
      <w:r w:rsidR="007862B1" w:rsidRPr="00E6597C">
        <w:rPr>
          <w:rFonts w:ascii="GHEA Grapalat" w:hAnsi="GHEA Grapalat" w:cs="GHEA Grapalat"/>
          <w:sz w:val="20"/>
          <w:szCs w:val="20"/>
          <w:lang w:val="pt-BR"/>
        </w:rPr>
        <w:t xml:space="preserve"> </w:t>
      </w:r>
      <w:proofErr w:type="spellStart"/>
      <w:r w:rsidR="007862B1" w:rsidRPr="00E6597C">
        <w:rPr>
          <w:rFonts w:ascii="GHEA Grapalat" w:hAnsi="GHEA Grapalat" w:cs="GHEA Grapalat"/>
          <w:sz w:val="20"/>
          <w:szCs w:val="20"/>
        </w:rPr>
        <w:t>բանկը</w:t>
      </w:r>
      <w:proofErr w:type="spellEnd"/>
      <w:r w:rsidR="007862B1" w:rsidRPr="00E6597C">
        <w:rPr>
          <w:rFonts w:ascii="GHEA Grapalat" w:hAnsi="GHEA Grapalat" w:cs="GHEA Grapalat"/>
          <w:sz w:val="20"/>
          <w:szCs w:val="20"/>
          <w:lang w:val="pt-BR"/>
        </w:rPr>
        <w:t xml:space="preserve"> </w:t>
      </w:r>
      <w:proofErr w:type="spellStart"/>
      <w:r w:rsidR="007862B1" w:rsidRPr="00E6597C">
        <w:rPr>
          <w:rFonts w:ascii="GHEA Grapalat" w:hAnsi="GHEA Grapalat" w:cs="GHEA Grapalat"/>
          <w:sz w:val="20"/>
          <w:szCs w:val="20"/>
        </w:rPr>
        <w:t>վճարման</w:t>
      </w:r>
      <w:proofErr w:type="spellEnd"/>
      <w:r w:rsidR="007862B1" w:rsidRPr="00E6597C">
        <w:rPr>
          <w:rFonts w:ascii="GHEA Grapalat" w:hAnsi="GHEA Grapalat" w:cs="GHEA Grapalat"/>
          <w:sz w:val="20"/>
          <w:szCs w:val="20"/>
          <w:lang w:val="pt-BR"/>
        </w:rPr>
        <w:t xml:space="preserve"> </w:t>
      </w:r>
      <w:proofErr w:type="spellStart"/>
      <w:r w:rsidR="007862B1" w:rsidRPr="00E6597C">
        <w:rPr>
          <w:rFonts w:ascii="GHEA Grapalat" w:hAnsi="GHEA Grapalat" w:cs="GHEA Grapalat"/>
          <w:sz w:val="20"/>
          <w:szCs w:val="20"/>
        </w:rPr>
        <w:t>պահանջագիրը</w:t>
      </w:r>
      <w:proofErr w:type="spellEnd"/>
      <w:r w:rsidR="007862B1" w:rsidRPr="00E6597C">
        <w:rPr>
          <w:rFonts w:ascii="GHEA Grapalat" w:hAnsi="GHEA Grapalat" w:cs="GHEA Grapalat"/>
          <w:sz w:val="20"/>
          <w:szCs w:val="20"/>
          <w:lang w:val="pt-BR"/>
        </w:rPr>
        <w:t xml:space="preserve"> </w:t>
      </w:r>
      <w:proofErr w:type="spellStart"/>
      <w:r w:rsidR="007862B1" w:rsidRPr="00E6597C">
        <w:rPr>
          <w:rFonts w:ascii="GHEA Grapalat" w:hAnsi="GHEA Grapalat" w:cs="GHEA Grapalat"/>
          <w:sz w:val="20"/>
          <w:szCs w:val="20"/>
        </w:rPr>
        <w:t>ստանալուց</w:t>
      </w:r>
      <w:proofErr w:type="spellEnd"/>
      <w:r w:rsidR="007862B1" w:rsidRPr="00E6597C">
        <w:rPr>
          <w:rFonts w:ascii="GHEA Grapalat" w:hAnsi="GHEA Grapalat" w:cs="GHEA Grapalat"/>
          <w:sz w:val="20"/>
          <w:szCs w:val="20"/>
          <w:lang w:val="pt-BR"/>
        </w:rPr>
        <w:t xml:space="preserve"> </w:t>
      </w:r>
      <w:proofErr w:type="spellStart"/>
      <w:r w:rsidR="007862B1" w:rsidRPr="00E6597C">
        <w:rPr>
          <w:rFonts w:ascii="GHEA Grapalat" w:hAnsi="GHEA Grapalat" w:cs="GHEA Grapalat"/>
          <w:sz w:val="20"/>
          <w:szCs w:val="20"/>
        </w:rPr>
        <w:t>հետո</w:t>
      </w:r>
      <w:proofErr w:type="spellEnd"/>
      <w:r w:rsidR="007862B1" w:rsidRPr="00E6597C">
        <w:rPr>
          <w:rFonts w:ascii="GHEA Grapalat" w:hAnsi="GHEA Grapalat" w:cs="GHEA Grapalat"/>
          <w:sz w:val="20"/>
          <w:szCs w:val="20"/>
        </w:rPr>
        <w:t>՝</w:t>
      </w:r>
      <w:r w:rsidR="007862B1" w:rsidRPr="00E6597C">
        <w:rPr>
          <w:rFonts w:ascii="GHEA Grapalat" w:hAnsi="GHEA Grapalat" w:cs="GHEA Grapalat"/>
          <w:sz w:val="20"/>
          <w:szCs w:val="20"/>
          <w:lang w:val="pt-BR"/>
        </w:rPr>
        <w:t xml:space="preserve"> 2 (</w:t>
      </w:r>
      <w:proofErr w:type="spellStart"/>
      <w:r w:rsidR="007862B1" w:rsidRPr="00E6597C">
        <w:rPr>
          <w:rFonts w:ascii="GHEA Grapalat" w:hAnsi="GHEA Grapalat" w:cs="GHEA Grapalat"/>
          <w:sz w:val="20"/>
          <w:szCs w:val="20"/>
        </w:rPr>
        <w:t>երկու</w:t>
      </w:r>
      <w:proofErr w:type="spellEnd"/>
      <w:r w:rsidR="007862B1" w:rsidRPr="00E6597C">
        <w:rPr>
          <w:rFonts w:ascii="GHEA Grapalat" w:hAnsi="GHEA Grapalat" w:cs="GHEA Grapalat"/>
          <w:sz w:val="20"/>
          <w:szCs w:val="20"/>
          <w:lang w:val="pt-BR"/>
        </w:rPr>
        <w:t xml:space="preserve">) </w:t>
      </w:r>
      <w:proofErr w:type="spellStart"/>
      <w:r w:rsidR="007862B1" w:rsidRPr="00E6597C">
        <w:rPr>
          <w:rFonts w:ascii="GHEA Grapalat" w:hAnsi="GHEA Grapalat" w:cs="GHEA Grapalat"/>
          <w:sz w:val="20"/>
          <w:szCs w:val="20"/>
        </w:rPr>
        <w:t>աշխատանքային</w:t>
      </w:r>
      <w:proofErr w:type="spellEnd"/>
      <w:r w:rsidR="007862B1" w:rsidRPr="00E6597C">
        <w:rPr>
          <w:rFonts w:ascii="GHEA Grapalat" w:hAnsi="GHEA Grapalat" w:cs="GHEA Grapalat"/>
          <w:sz w:val="20"/>
          <w:szCs w:val="20"/>
          <w:lang w:val="pt-BR"/>
        </w:rPr>
        <w:t xml:space="preserve"> </w:t>
      </w:r>
      <w:proofErr w:type="spellStart"/>
      <w:r w:rsidR="007862B1" w:rsidRPr="00E6597C">
        <w:rPr>
          <w:rFonts w:ascii="GHEA Grapalat" w:hAnsi="GHEA Grapalat" w:cs="GHEA Grapalat"/>
          <w:sz w:val="20"/>
          <w:szCs w:val="20"/>
        </w:rPr>
        <w:t>օրվա</w:t>
      </w:r>
      <w:proofErr w:type="spellEnd"/>
      <w:r w:rsidR="007862B1" w:rsidRPr="00E6597C">
        <w:rPr>
          <w:rFonts w:ascii="GHEA Grapalat" w:hAnsi="GHEA Grapalat" w:cs="GHEA Grapalat"/>
          <w:sz w:val="20"/>
          <w:szCs w:val="20"/>
          <w:lang w:val="pt-BR"/>
        </w:rPr>
        <w:t xml:space="preserve"> </w:t>
      </w:r>
      <w:proofErr w:type="spellStart"/>
      <w:r w:rsidR="007862B1" w:rsidRPr="00E6597C">
        <w:rPr>
          <w:rFonts w:ascii="GHEA Grapalat" w:hAnsi="GHEA Grapalat" w:cs="GHEA Grapalat"/>
          <w:sz w:val="20"/>
          <w:szCs w:val="20"/>
        </w:rPr>
        <w:t>ընթացքում</w:t>
      </w:r>
      <w:proofErr w:type="spellEnd"/>
      <w:r w:rsidR="007862B1" w:rsidRPr="00E6597C">
        <w:rPr>
          <w:rFonts w:ascii="GHEA Grapalat" w:hAnsi="GHEA Grapalat" w:cs="GHEA Grapalat"/>
          <w:sz w:val="20"/>
          <w:szCs w:val="20"/>
          <w:lang w:val="pt-BR"/>
        </w:rPr>
        <w:t xml:space="preserve"> </w:t>
      </w:r>
      <w:proofErr w:type="spellStart"/>
      <w:r w:rsidR="007862B1" w:rsidRPr="00E6597C">
        <w:rPr>
          <w:rFonts w:ascii="GHEA Grapalat" w:hAnsi="GHEA Grapalat" w:cs="GHEA Grapalat"/>
          <w:sz w:val="20"/>
          <w:szCs w:val="20"/>
        </w:rPr>
        <w:t>պետք</w:t>
      </w:r>
      <w:proofErr w:type="spellEnd"/>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է</w:t>
      </w:r>
      <w:r w:rsidR="007862B1" w:rsidRPr="00E6597C">
        <w:rPr>
          <w:rFonts w:ascii="GHEA Grapalat" w:hAnsi="GHEA Grapalat" w:cs="GHEA Grapalat"/>
          <w:sz w:val="20"/>
          <w:szCs w:val="20"/>
          <w:lang w:val="pt-BR"/>
        </w:rPr>
        <w:t xml:space="preserve"> </w:t>
      </w:r>
      <w:proofErr w:type="spellStart"/>
      <w:r w:rsidR="007862B1" w:rsidRPr="00E6597C">
        <w:rPr>
          <w:rFonts w:ascii="GHEA Grapalat" w:hAnsi="GHEA Grapalat" w:cs="GHEA Grapalat"/>
          <w:sz w:val="20"/>
          <w:szCs w:val="20"/>
        </w:rPr>
        <w:t>տեղեկացնի</w:t>
      </w:r>
      <w:proofErr w:type="spellEnd"/>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Պատվիրատուին՝</w:t>
      </w:r>
      <w:r w:rsidR="007862B1" w:rsidRPr="00E6597C">
        <w:rPr>
          <w:rFonts w:ascii="GHEA Grapalat" w:hAnsi="GHEA Grapalat" w:cs="GHEA Grapalat"/>
          <w:sz w:val="20"/>
          <w:szCs w:val="20"/>
          <w:lang w:val="pt-BR"/>
        </w:rPr>
        <w:t xml:space="preserve"> </w:t>
      </w:r>
      <w:proofErr w:type="spellStart"/>
      <w:r w:rsidR="007862B1" w:rsidRPr="00E6597C">
        <w:rPr>
          <w:rFonts w:ascii="GHEA Grapalat" w:hAnsi="GHEA Grapalat" w:cs="GHEA Grapalat"/>
          <w:sz w:val="20"/>
          <w:szCs w:val="20"/>
        </w:rPr>
        <w:t>գրավոր</w:t>
      </w:r>
      <w:proofErr w:type="spellEnd"/>
      <w:r w:rsidR="007862B1" w:rsidRPr="00E6597C">
        <w:rPr>
          <w:rFonts w:ascii="GHEA Grapalat" w:hAnsi="GHEA Grapalat" w:cs="GHEA Grapalat"/>
          <w:sz w:val="20"/>
          <w:szCs w:val="20"/>
          <w:lang w:val="pt-BR"/>
        </w:rPr>
        <w:t xml:space="preserve"> </w:t>
      </w:r>
      <w:proofErr w:type="spellStart"/>
      <w:r w:rsidR="007862B1" w:rsidRPr="00E6597C">
        <w:rPr>
          <w:rFonts w:ascii="GHEA Grapalat" w:hAnsi="GHEA Grapalat" w:cs="GHEA Grapalat"/>
          <w:sz w:val="20"/>
          <w:szCs w:val="20"/>
        </w:rPr>
        <w:t>ձևով</w:t>
      </w:r>
      <w:proofErr w:type="spellEnd"/>
      <w:r w:rsidR="007862B1" w:rsidRPr="00E6597C">
        <w:rPr>
          <w:rFonts w:ascii="GHEA Grapalat" w:hAnsi="GHEA Grapalat" w:cs="GHEA Grapalat"/>
          <w:sz w:val="20"/>
          <w:szCs w:val="20"/>
          <w:lang w:val="pt-BR"/>
        </w:rPr>
        <w:t>:</w:t>
      </w:r>
    </w:p>
    <w:p w14:paraId="4870C539" w14:textId="77777777" w:rsidR="007862B1" w:rsidRPr="00E6597C" w:rsidRDefault="000149F3" w:rsidP="000149F3">
      <w:pPr>
        <w:ind w:firstLine="360"/>
        <w:jc w:val="both"/>
        <w:rPr>
          <w:rFonts w:ascii="GHEA Grapalat" w:hAnsi="GHEA Grapalat" w:cs="GHEA Grapalat"/>
          <w:sz w:val="20"/>
          <w:szCs w:val="20"/>
          <w:lang w:val="pt-BR"/>
        </w:rPr>
      </w:pPr>
      <w:r w:rsidRPr="00E6597C">
        <w:rPr>
          <w:rFonts w:ascii="GHEA Grapalat" w:hAnsi="GHEA Grapalat" w:cs="GHEA Grapalat"/>
          <w:sz w:val="20"/>
          <w:szCs w:val="20"/>
          <w:lang w:val="pt-BR"/>
        </w:rPr>
        <w:lastRenderedPageBreak/>
        <w:t xml:space="preserve">1.8 </w:t>
      </w:r>
      <w:r w:rsidR="007862B1" w:rsidRPr="00E6597C">
        <w:rPr>
          <w:rFonts w:ascii="GHEA Grapalat" w:hAnsi="GHEA Grapalat" w:cs="GHEA Grapalat"/>
          <w:sz w:val="20"/>
          <w:szCs w:val="20"/>
          <w:lang w:val="pt-BR"/>
        </w:rPr>
        <w:t xml:space="preserve">Սույն համաձայնագիրը և կից </w:t>
      </w:r>
      <w:r w:rsidR="007862B1" w:rsidRPr="00E6597C">
        <w:rPr>
          <w:rFonts w:ascii="GHEA Grapalat" w:hAnsi="GHEA Grapalat" w:cs="GHEA Grapalat"/>
          <w:sz w:val="20"/>
          <w:szCs w:val="20"/>
          <w:lang w:val="hy-AM"/>
        </w:rPr>
        <w:t>Պ</w:t>
      </w:r>
      <w:r w:rsidR="007862B1" w:rsidRPr="00E6597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294AE7B0" w14:textId="77777777" w:rsidR="007862B1" w:rsidRPr="00E6597C" w:rsidRDefault="007862B1" w:rsidP="007862B1">
      <w:pPr>
        <w:jc w:val="both"/>
        <w:rPr>
          <w:rFonts w:ascii="GHEA Grapalat" w:hAnsi="GHEA Grapalat" w:cs="GHEA Grapalat"/>
          <w:sz w:val="20"/>
          <w:szCs w:val="20"/>
          <w:lang w:val="hy-AM"/>
        </w:rPr>
      </w:pPr>
    </w:p>
    <w:p w14:paraId="39A70575" w14:textId="77777777" w:rsidR="007862B1" w:rsidRPr="00E6597C" w:rsidRDefault="007862B1" w:rsidP="007862B1">
      <w:pPr>
        <w:numPr>
          <w:ilvl w:val="0"/>
          <w:numId w:val="6"/>
        </w:numPr>
        <w:jc w:val="center"/>
        <w:rPr>
          <w:rFonts w:ascii="GHEA Grapalat" w:hAnsi="GHEA Grapalat" w:cs="GHEA Grapalat"/>
          <w:b/>
          <w:bCs/>
          <w:sz w:val="20"/>
          <w:szCs w:val="20"/>
        </w:rPr>
      </w:pPr>
      <w:proofErr w:type="spellStart"/>
      <w:r w:rsidRPr="00E6597C">
        <w:rPr>
          <w:rFonts w:ascii="GHEA Grapalat" w:hAnsi="GHEA Grapalat" w:cs="GHEA Grapalat"/>
          <w:b/>
          <w:bCs/>
          <w:sz w:val="20"/>
          <w:szCs w:val="20"/>
        </w:rPr>
        <w:t>Այլ</w:t>
      </w:r>
      <w:proofErr w:type="spellEnd"/>
      <w:r w:rsidRPr="00E6597C">
        <w:rPr>
          <w:rFonts w:ascii="GHEA Grapalat" w:hAnsi="GHEA Grapalat" w:cs="GHEA Grapalat"/>
          <w:b/>
          <w:bCs/>
          <w:sz w:val="20"/>
          <w:szCs w:val="20"/>
        </w:rPr>
        <w:t xml:space="preserve"> </w:t>
      </w:r>
      <w:proofErr w:type="spellStart"/>
      <w:r w:rsidRPr="00E6597C">
        <w:rPr>
          <w:rFonts w:ascii="GHEA Grapalat" w:hAnsi="GHEA Grapalat" w:cs="GHEA Grapalat"/>
          <w:b/>
          <w:bCs/>
          <w:sz w:val="20"/>
          <w:szCs w:val="20"/>
        </w:rPr>
        <w:t>պայմաններ</w:t>
      </w:r>
      <w:proofErr w:type="spellEnd"/>
    </w:p>
    <w:p w14:paraId="57892E06" w14:textId="77777777"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rPr>
        <w:t xml:space="preserve">2.1 </w:t>
      </w:r>
      <w:proofErr w:type="spellStart"/>
      <w:r w:rsidRPr="00E6597C">
        <w:rPr>
          <w:rFonts w:ascii="GHEA Grapalat" w:hAnsi="GHEA Grapalat" w:cs="GHEA Grapalat"/>
          <w:sz w:val="20"/>
          <w:szCs w:val="20"/>
        </w:rPr>
        <w:t>Սույն</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համաձայնագիրը</w:t>
      </w:r>
      <w:proofErr w:type="spellEnd"/>
      <w:r w:rsidRPr="00E6597C">
        <w:rPr>
          <w:rFonts w:ascii="GHEA Grapalat" w:hAnsi="GHEA Grapalat" w:cs="GHEA Grapalat"/>
          <w:sz w:val="20"/>
          <w:szCs w:val="20"/>
          <w:lang w:val="hy-AM"/>
        </w:rPr>
        <w:t xml:space="preserve"> և Պահանջագիրը անհետկանչելի են,</w:t>
      </w:r>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ուժի</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մեջ</w:t>
      </w:r>
      <w:proofErr w:type="spellEnd"/>
      <w:r w:rsidRPr="00E6597C">
        <w:rPr>
          <w:rFonts w:ascii="GHEA Grapalat" w:hAnsi="GHEA Grapalat" w:cs="GHEA Grapalat"/>
          <w:sz w:val="20"/>
          <w:szCs w:val="20"/>
        </w:rPr>
        <w:t xml:space="preserve"> </w:t>
      </w:r>
      <w:r w:rsidRPr="00E6597C">
        <w:rPr>
          <w:rFonts w:ascii="GHEA Grapalat" w:hAnsi="GHEA Grapalat" w:cs="GHEA Grapalat"/>
          <w:sz w:val="20"/>
          <w:szCs w:val="20"/>
          <w:lang w:val="hy-AM"/>
        </w:rPr>
        <w:t>են</w:t>
      </w:r>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մտնում</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Ընկերության</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կողմից</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վավերացման</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պահից</w:t>
      </w:r>
      <w:proofErr w:type="spellEnd"/>
      <w:r w:rsidRPr="00E6597C">
        <w:rPr>
          <w:rFonts w:ascii="GHEA Grapalat" w:hAnsi="GHEA Grapalat" w:cs="GHEA Grapalat"/>
          <w:sz w:val="20"/>
          <w:szCs w:val="20"/>
        </w:rPr>
        <w:t xml:space="preserve"> և </w:t>
      </w:r>
      <w:proofErr w:type="spellStart"/>
      <w:r w:rsidRPr="00E6597C">
        <w:rPr>
          <w:rFonts w:ascii="GHEA Grapalat" w:hAnsi="GHEA Grapalat" w:cs="GHEA Grapalat"/>
          <w:sz w:val="20"/>
          <w:szCs w:val="20"/>
        </w:rPr>
        <w:t>ուժի</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մեջ</w:t>
      </w:r>
      <w:proofErr w:type="spellEnd"/>
      <w:r w:rsidRPr="00E6597C">
        <w:rPr>
          <w:rFonts w:ascii="GHEA Grapalat" w:hAnsi="GHEA Grapalat" w:cs="GHEA Grapalat"/>
          <w:sz w:val="20"/>
          <w:szCs w:val="20"/>
          <w:lang w:val="hy-AM"/>
        </w:rPr>
        <w:t xml:space="preserve"> են մինչև </w:t>
      </w:r>
      <w:proofErr w:type="spellStart"/>
      <w:r w:rsidR="00595213" w:rsidRPr="00E6597C">
        <w:rPr>
          <w:rFonts w:ascii="GHEA Grapalat" w:hAnsi="GHEA Grapalat" w:cs="GHEA Grapalat"/>
          <w:sz w:val="20"/>
          <w:szCs w:val="20"/>
        </w:rPr>
        <w:t>Պատվիրատուի</w:t>
      </w:r>
      <w:proofErr w:type="spellEnd"/>
      <w:r w:rsidR="00595213" w:rsidRPr="00E6597C">
        <w:rPr>
          <w:rFonts w:ascii="GHEA Grapalat" w:hAnsi="GHEA Grapalat" w:cs="GHEA Grapalat"/>
          <w:sz w:val="20"/>
          <w:szCs w:val="20"/>
        </w:rPr>
        <w:t xml:space="preserve"> </w:t>
      </w:r>
      <w:proofErr w:type="spellStart"/>
      <w:r w:rsidR="00595213" w:rsidRPr="00E6597C">
        <w:rPr>
          <w:rFonts w:ascii="GHEA Grapalat" w:hAnsi="GHEA Grapalat" w:cs="GHEA Grapalat"/>
          <w:sz w:val="20"/>
          <w:szCs w:val="20"/>
        </w:rPr>
        <w:t>կողմից</w:t>
      </w:r>
      <w:proofErr w:type="spellEnd"/>
      <w:r w:rsidR="00595213" w:rsidRPr="00E6597C">
        <w:rPr>
          <w:rFonts w:ascii="GHEA Grapalat" w:hAnsi="GHEA Grapalat" w:cs="GHEA Grapalat"/>
          <w:sz w:val="20"/>
          <w:szCs w:val="20"/>
        </w:rPr>
        <w:t xml:space="preserve"> </w:t>
      </w:r>
      <w:proofErr w:type="spellStart"/>
      <w:r w:rsidR="00595213" w:rsidRPr="00E6597C">
        <w:rPr>
          <w:rFonts w:ascii="GHEA Grapalat" w:hAnsi="GHEA Grapalat" w:cs="GHEA Grapalat"/>
          <w:sz w:val="20"/>
          <w:szCs w:val="20"/>
        </w:rPr>
        <w:t>կնքված</w:t>
      </w:r>
      <w:proofErr w:type="spellEnd"/>
      <w:r w:rsidR="00595213" w:rsidRPr="00E6597C">
        <w:rPr>
          <w:rFonts w:ascii="GHEA Grapalat" w:hAnsi="GHEA Grapalat" w:cs="GHEA Grapalat"/>
          <w:sz w:val="20"/>
          <w:szCs w:val="20"/>
        </w:rPr>
        <w:t xml:space="preserve"> </w:t>
      </w:r>
      <w:proofErr w:type="spellStart"/>
      <w:r w:rsidR="00595213" w:rsidRPr="00E6597C">
        <w:rPr>
          <w:rFonts w:ascii="GHEA Grapalat" w:hAnsi="GHEA Grapalat" w:cs="GHEA Grapalat"/>
          <w:sz w:val="20"/>
          <w:szCs w:val="20"/>
        </w:rPr>
        <w:t>պայմանագրի</w:t>
      </w:r>
      <w:proofErr w:type="spellEnd"/>
      <w:r w:rsidR="00595213" w:rsidRPr="00E6597C">
        <w:rPr>
          <w:rFonts w:ascii="GHEA Grapalat" w:hAnsi="GHEA Grapalat" w:cs="GHEA Grapalat"/>
          <w:sz w:val="20"/>
          <w:szCs w:val="20"/>
        </w:rPr>
        <w:t xml:space="preserve"> </w:t>
      </w:r>
      <w:proofErr w:type="spellStart"/>
      <w:r w:rsidR="00595213" w:rsidRPr="00E6597C">
        <w:rPr>
          <w:rFonts w:ascii="GHEA Grapalat" w:hAnsi="GHEA Grapalat" w:cs="GHEA Grapalat"/>
          <w:sz w:val="20"/>
          <w:szCs w:val="20"/>
        </w:rPr>
        <w:t>կատարման</w:t>
      </w:r>
      <w:proofErr w:type="spellEnd"/>
      <w:r w:rsidR="00595213" w:rsidRPr="00E6597C">
        <w:rPr>
          <w:rFonts w:ascii="GHEA Grapalat" w:hAnsi="GHEA Grapalat" w:cs="GHEA Grapalat"/>
          <w:sz w:val="20"/>
          <w:szCs w:val="20"/>
        </w:rPr>
        <w:t xml:space="preserve"> </w:t>
      </w:r>
      <w:proofErr w:type="spellStart"/>
      <w:r w:rsidR="00595213" w:rsidRPr="00E6597C">
        <w:rPr>
          <w:rFonts w:ascii="GHEA Grapalat" w:hAnsi="GHEA Grapalat" w:cs="GHEA Grapalat"/>
          <w:sz w:val="20"/>
          <w:szCs w:val="20"/>
        </w:rPr>
        <w:t>արդյունքը</w:t>
      </w:r>
      <w:proofErr w:type="spellEnd"/>
      <w:r w:rsidR="00595213" w:rsidRPr="00E6597C">
        <w:rPr>
          <w:rFonts w:ascii="GHEA Grapalat" w:hAnsi="GHEA Grapalat" w:cs="GHEA Grapalat"/>
          <w:sz w:val="20"/>
          <w:szCs w:val="20"/>
        </w:rPr>
        <w:t xml:space="preserve"> </w:t>
      </w:r>
      <w:proofErr w:type="spellStart"/>
      <w:r w:rsidR="00595213" w:rsidRPr="00E6597C">
        <w:rPr>
          <w:rFonts w:ascii="GHEA Grapalat" w:hAnsi="GHEA Grapalat" w:cs="GHEA Grapalat"/>
          <w:sz w:val="20"/>
          <w:szCs w:val="20"/>
        </w:rPr>
        <w:t>ամբողջական</w:t>
      </w:r>
      <w:proofErr w:type="spellEnd"/>
      <w:r w:rsidR="00595213" w:rsidRPr="00E6597C">
        <w:rPr>
          <w:rFonts w:ascii="GHEA Grapalat" w:hAnsi="GHEA Grapalat" w:cs="GHEA Grapalat"/>
          <w:sz w:val="20"/>
          <w:szCs w:val="20"/>
        </w:rPr>
        <w:t xml:space="preserve"> </w:t>
      </w:r>
      <w:proofErr w:type="spellStart"/>
      <w:r w:rsidR="00595213" w:rsidRPr="00E6597C">
        <w:rPr>
          <w:rFonts w:ascii="GHEA Grapalat" w:hAnsi="GHEA Grapalat" w:cs="GHEA Grapalat"/>
          <w:sz w:val="20"/>
          <w:szCs w:val="20"/>
        </w:rPr>
        <w:t>ընդունվելու</w:t>
      </w:r>
      <w:proofErr w:type="spellEnd"/>
      <w:r w:rsidR="00595213" w:rsidRPr="00E6597C">
        <w:rPr>
          <w:rFonts w:ascii="GHEA Grapalat" w:hAnsi="GHEA Grapalat" w:cs="GHEA Grapalat"/>
          <w:sz w:val="20"/>
          <w:szCs w:val="20"/>
        </w:rPr>
        <w:t xml:space="preserve"> </w:t>
      </w:r>
      <w:proofErr w:type="spellStart"/>
      <w:r w:rsidR="00595213" w:rsidRPr="00E6597C">
        <w:rPr>
          <w:rFonts w:ascii="GHEA Grapalat" w:hAnsi="GHEA Grapalat" w:cs="GHEA Grapalat"/>
          <w:sz w:val="20"/>
          <w:szCs w:val="20"/>
        </w:rPr>
        <w:t>օրվան</w:t>
      </w:r>
      <w:proofErr w:type="spellEnd"/>
      <w:r w:rsidR="00595213" w:rsidRPr="00E6597C">
        <w:rPr>
          <w:rFonts w:ascii="GHEA Grapalat" w:hAnsi="GHEA Grapalat" w:cs="GHEA Grapalat"/>
          <w:sz w:val="20"/>
          <w:szCs w:val="20"/>
        </w:rPr>
        <w:t xml:space="preserve"> </w:t>
      </w:r>
      <w:proofErr w:type="spellStart"/>
      <w:r w:rsidR="00595213" w:rsidRPr="00E6597C">
        <w:rPr>
          <w:rFonts w:ascii="GHEA Grapalat" w:hAnsi="GHEA Grapalat" w:cs="GHEA Grapalat"/>
          <w:sz w:val="20"/>
          <w:szCs w:val="20"/>
        </w:rPr>
        <w:t>հաջորդող</w:t>
      </w:r>
      <w:proofErr w:type="spellEnd"/>
      <w:r w:rsidR="00595213" w:rsidRPr="00E6597C">
        <w:rPr>
          <w:rFonts w:ascii="GHEA Grapalat" w:hAnsi="GHEA Grapalat" w:cs="GHEA Grapalat"/>
          <w:sz w:val="20"/>
          <w:szCs w:val="20"/>
        </w:rPr>
        <w:t xml:space="preserve"> </w:t>
      </w:r>
      <w:proofErr w:type="spellStart"/>
      <w:r w:rsidR="00595213" w:rsidRPr="00E6597C">
        <w:rPr>
          <w:rFonts w:ascii="GHEA Grapalat" w:hAnsi="GHEA Grapalat" w:cs="GHEA Grapalat"/>
          <w:sz w:val="20"/>
          <w:szCs w:val="20"/>
        </w:rPr>
        <w:t>քսաներորդ</w:t>
      </w:r>
      <w:proofErr w:type="spellEnd"/>
      <w:r w:rsidR="00595213" w:rsidRPr="00E6597C">
        <w:rPr>
          <w:rFonts w:ascii="GHEA Grapalat" w:hAnsi="GHEA Grapalat" w:cs="GHEA Grapalat"/>
          <w:sz w:val="20"/>
          <w:szCs w:val="20"/>
        </w:rPr>
        <w:t xml:space="preserve"> </w:t>
      </w:r>
      <w:proofErr w:type="spellStart"/>
      <w:r w:rsidR="00595213" w:rsidRPr="00E6597C">
        <w:rPr>
          <w:rFonts w:ascii="GHEA Grapalat" w:hAnsi="GHEA Grapalat" w:cs="GHEA Grapalat"/>
          <w:sz w:val="20"/>
          <w:szCs w:val="20"/>
        </w:rPr>
        <w:t>աշխատանքային</w:t>
      </w:r>
      <w:proofErr w:type="spellEnd"/>
      <w:r w:rsidR="00595213" w:rsidRPr="00E6597C">
        <w:rPr>
          <w:rFonts w:ascii="GHEA Grapalat" w:hAnsi="GHEA Grapalat" w:cs="GHEA Grapalat"/>
          <w:sz w:val="20"/>
          <w:szCs w:val="20"/>
        </w:rPr>
        <w:t xml:space="preserve"> </w:t>
      </w:r>
      <w:proofErr w:type="spellStart"/>
      <w:r w:rsidR="00595213" w:rsidRPr="00E6597C">
        <w:rPr>
          <w:rFonts w:ascii="GHEA Grapalat" w:hAnsi="GHEA Grapalat" w:cs="GHEA Grapalat"/>
          <w:sz w:val="20"/>
          <w:szCs w:val="20"/>
        </w:rPr>
        <w:t>օրը</w:t>
      </w:r>
      <w:proofErr w:type="spellEnd"/>
      <w:r w:rsidR="00595213" w:rsidRPr="00E6597C">
        <w:rPr>
          <w:rFonts w:ascii="GHEA Grapalat" w:hAnsi="GHEA Grapalat" w:cs="GHEA Grapalat"/>
          <w:sz w:val="20"/>
          <w:szCs w:val="20"/>
        </w:rPr>
        <w:t xml:space="preserve"> </w:t>
      </w:r>
      <w:proofErr w:type="spellStart"/>
      <w:r w:rsidR="00595213" w:rsidRPr="00E6597C">
        <w:rPr>
          <w:rFonts w:ascii="GHEA Grapalat" w:hAnsi="GHEA Grapalat" w:cs="GHEA Grapalat"/>
          <w:sz w:val="20"/>
          <w:szCs w:val="20"/>
        </w:rPr>
        <w:t>ներառյալ</w:t>
      </w:r>
      <w:proofErr w:type="spellEnd"/>
      <w:r w:rsidRPr="00E6597C">
        <w:rPr>
          <w:rFonts w:ascii="GHEA Grapalat" w:hAnsi="GHEA Grapalat" w:cs="GHEA Grapalat"/>
          <w:sz w:val="20"/>
          <w:szCs w:val="20"/>
        </w:rPr>
        <w:t xml:space="preserve">։ </w:t>
      </w:r>
    </w:p>
    <w:p w14:paraId="44B771D3" w14:textId="77777777"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C9676BB" w14:textId="77777777"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355BDEC" w14:textId="77777777" w:rsidR="007862B1" w:rsidRPr="00E6597C" w:rsidDel="00A13215"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4B63E658" w14:textId="77777777"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52888F1E" w14:textId="77777777" w:rsidR="007862B1" w:rsidRPr="00E6597C" w:rsidRDefault="007862B1" w:rsidP="007862B1">
      <w:pPr>
        <w:ind w:firstLine="567"/>
        <w:jc w:val="both"/>
        <w:rPr>
          <w:rFonts w:ascii="GHEA Grapalat" w:hAnsi="GHEA Grapalat" w:cs="GHEA Grapalat"/>
          <w:sz w:val="20"/>
          <w:szCs w:val="20"/>
          <w:lang w:val="hy-AM"/>
        </w:rPr>
      </w:pPr>
    </w:p>
    <w:p w14:paraId="5BE740DF" w14:textId="77777777" w:rsidR="007862B1" w:rsidRPr="00E6597C" w:rsidRDefault="007862B1" w:rsidP="007862B1">
      <w:pPr>
        <w:ind w:firstLine="567"/>
        <w:jc w:val="center"/>
        <w:rPr>
          <w:rFonts w:ascii="GHEA Grapalat" w:hAnsi="GHEA Grapalat" w:cs="GHEA Grapalat"/>
          <w:sz w:val="20"/>
          <w:szCs w:val="20"/>
          <w:lang w:val="hy-AM"/>
        </w:rPr>
      </w:pPr>
      <w:r w:rsidRPr="00E6597C">
        <w:rPr>
          <w:rFonts w:ascii="GHEA Grapalat" w:hAnsi="GHEA Grapalat" w:cs="GHEA Grapalat"/>
          <w:b/>
          <w:sz w:val="20"/>
          <w:szCs w:val="20"/>
          <w:lang w:val="hy-AM"/>
        </w:rPr>
        <w:t>3. Ընկերության հասցեն, բանկային վավերապայմանները`</w:t>
      </w:r>
    </w:p>
    <w:p w14:paraId="51B09615" w14:textId="77777777" w:rsidR="007862B1" w:rsidRPr="00E6597C" w:rsidRDefault="007862B1" w:rsidP="007862B1">
      <w:pPr>
        <w:jc w:val="both"/>
        <w:rPr>
          <w:rFonts w:ascii="GHEA Grapalat" w:hAnsi="GHEA Grapalat" w:cs="GHEA Grapalat"/>
          <w:sz w:val="20"/>
          <w:szCs w:val="20"/>
          <w:u w:val="single"/>
          <w:lang w:val="hy-AM"/>
        </w:rPr>
      </w:pP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7E7A931E" w14:textId="77777777" w:rsidR="007862B1" w:rsidRPr="00E6597C" w:rsidRDefault="007862B1" w:rsidP="007862B1">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ընկերության անվանումը</w:t>
      </w:r>
    </w:p>
    <w:p w14:paraId="3F6AF0E4" w14:textId="77777777" w:rsidR="007862B1" w:rsidRPr="00E6597C" w:rsidRDefault="007862B1" w:rsidP="007862B1">
      <w:pPr>
        <w:jc w:val="both"/>
        <w:rPr>
          <w:rFonts w:ascii="GHEA Grapalat" w:hAnsi="GHEA Grapalat"/>
          <w:sz w:val="18"/>
          <w:szCs w:val="18"/>
          <w:u w:val="single"/>
          <w:vertAlign w:val="superscript"/>
          <w:lang w:val="hy-AM"/>
        </w:rPr>
      </w:pPr>
      <w:r w:rsidRPr="00E6597C">
        <w:rPr>
          <w:rFonts w:ascii="GHEA Grapalat" w:hAnsi="GHEA Grapalat"/>
          <w:sz w:val="18"/>
          <w:szCs w:val="18"/>
          <w:vertAlign w:val="superscript"/>
          <w:lang w:val="hy-AM"/>
        </w:rPr>
        <w:t xml:space="preserve"> </w:t>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14:paraId="04A83293" w14:textId="77777777" w:rsidR="007862B1" w:rsidRPr="00E6597C" w:rsidRDefault="007862B1" w:rsidP="007862B1">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ընկերության հասցեն</w:t>
      </w:r>
    </w:p>
    <w:p w14:paraId="43A8D96A" w14:textId="77777777" w:rsidR="007862B1" w:rsidRPr="00E6597C" w:rsidRDefault="007862B1" w:rsidP="007862B1">
      <w:pPr>
        <w:jc w:val="both"/>
        <w:rPr>
          <w:rFonts w:ascii="GHEA Grapalat" w:hAnsi="GHEA Grapalat"/>
          <w:sz w:val="18"/>
          <w:szCs w:val="18"/>
          <w:u w:val="single"/>
          <w:vertAlign w:val="superscript"/>
          <w:lang w:val="hy-AM"/>
        </w:rPr>
      </w:pP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14:paraId="3FA99133" w14:textId="77777777" w:rsidR="007862B1" w:rsidRPr="00E6597C" w:rsidRDefault="007862B1" w:rsidP="007862B1">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ընկերությանը սպասարկող բանկի անվանումը</w:t>
      </w:r>
    </w:p>
    <w:p w14:paraId="67341543" w14:textId="77777777" w:rsidR="007862B1" w:rsidRPr="00E6597C" w:rsidRDefault="007862B1" w:rsidP="007862B1">
      <w:pPr>
        <w:jc w:val="both"/>
        <w:rPr>
          <w:rFonts w:ascii="GHEA Grapalat" w:hAnsi="GHEA Grapalat"/>
          <w:sz w:val="18"/>
          <w:szCs w:val="18"/>
          <w:u w:val="single"/>
          <w:vertAlign w:val="superscript"/>
          <w:lang w:val="hy-AM"/>
        </w:rPr>
      </w:pP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14:paraId="54208CF8" w14:textId="77777777" w:rsidR="006E35C3" w:rsidRPr="00E6597C" w:rsidRDefault="006E35C3" w:rsidP="007862B1">
      <w:pPr>
        <w:jc w:val="both"/>
        <w:rPr>
          <w:rFonts w:ascii="GHEA Grapalat" w:hAnsi="GHEA Grapalat"/>
          <w:sz w:val="18"/>
          <w:szCs w:val="18"/>
          <w:u w:val="single"/>
          <w:vertAlign w:val="superscript"/>
          <w:lang w:val="hy-AM"/>
        </w:rPr>
      </w:pPr>
    </w:p>
    <w:p w14:paraId="7FCCF9EE" w14:textId="77777777" w:rsidR="00334B2F" w:rsidRPr="00E6597C" w:rsidRDefault="00334B2F" w:rsidP="00334B2F">
      <w:pPr>
        <w:jc w:val="both"/>
        <w:rPr>
          <w:rFonts w:ascii="GHEA Grapalat" w:hAnsi="GHEA Grapalat"/>
          <w:sz w:val="20"/>
          <w:szCs w:val="20"/>
          <w:lang w:val="hy-AM"/>
        </w:rPr>
      </w:pPr>
      <w:r w:rsidRPr="00E6597C">
        <w:rPr>
          <w:rFonts w:ascii="GHEA Grapalat" w:hAnsi="GHEA Grapalat"/>
          <w:sz w:val="20"/>
          <w:szCs w:val="20"/>
          <w:lang w:val="hy-AM"/>
        </w:rPr>
        <w:t>Կ.Տ</w:t>
      </w:r>
    </w:p>
    <w:p w14:paraId="759D189E" w14:textId="77777777" w:rsidR="00334B2F" w:rsidRPr="00E6597C" w:rsidRDefault="00334B2F" w:rsidP="00334B2F">
      <w:pPr>
        <w:jc w:val="both"/>
        <w:rPr>
          <w:rFonts w:ascii="GHEA Grapalat" w:hAnsi="GHEA Grapalat"/>
          <w:sz w:val="20"/>
          <w:szCs w:val="20"/>
          <w:lang w:val="hy-AM"/>
        </w:rPr>
      </w:pPr>
    </w:p>
    <w:p w14:paraId="26C65AAA" w14:textId="77777777" w:rsidR="00334B2F" w:rsidRPr="00E6597C" w:rsidRDefault="00334B2F" w:rsidP="00334B2F">
      <w:pPr>
        <w:jc w:val="both"/>
        <w:rPr>
          <w:rFonts w:ascii="GHEA Grapalat" w:hAnsi="GHEA Grapalat"/>
          <w:sz w:val="20"/>
          <w:szCs w:val="20"/>
          <w:lang w:val="hy-AM"/>
        </w:rPr>
      </w:pPr>
      <w:r w:rsidRPr="00E6597C">
        <w:rPr>
          <w:rFonts w:ascii="GHEA Grapalat" w:hAnsi="GHEA Grapalat"/>
          <w:sz w:val="20"/>
          <w:szCs w:val="20"/>
          <w:lang w:val="hy-AM"/>
        </w:rPr>
        <w:t>Օր/ամիս/տարի</w:t>
      </w:r>
    </w:p>
    <w:p w14:paraId="2290E993" w14:textId="77777777" w:rsidR="006E35C3" w:rsidRPr="00E6597C" w:rsidRDefault="006E35C3" w:rsidP="007862B1">
      <w:pPr>
        <w:jc w:val="both"/>
        <w:rPr>
          <w:rFonts w:ascii="GHEA Grapalat" w:hAnsi="GHEA Grapalat"/>
          <w:sz w:val="18"/>
          <w:szCs w:val="18"/>
          <w:vertAlign w:val="superscript"/>
          <w:lang w:val="hy-AM"/>
        </w:rPr>
      </w:pPr>
    </w:p>
    <w:p w14:paraId="2C5D80A0" w14:textId="77777777" w:rsidR="007862B1" w:rsidRPr="00E6597C" w:rsidRDefault="007862B1" w:rsidP="007862B1">
      <w:pPr>
        <w:jc w:val="both"/>
        <w:rPr>
          <w:rFonts w:ascii="GHEA Grapalat" w:hAnsi="GHEA Grapalat" w:cs="GHEA Grapalat"/>
          <w:i/>
          <w:sz w:val="18"/>
          <w:szCs w:val="18"/>
          <w:lang w:val="hy-AM"/>
        </w:rPr>
      </w:pPr>
    </w:p>
    <w:p w14:paraId="1A1C33E6" w14:textId="77777777" w:rsidR="006E35C3" w:rsidRPr="00E6597C"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E6597C">
        <w:rPr>
          <w:rFonts w:ascii="GHEA Grapalat" w:hAnsi="GHEA Grapalat" w:cs="Sylfaen"/>
          <w:i/>
          <w:sz w:val="16"/>
          <w:szCs w:val="16"/>
          <w:lang w:val="hy-AM"/>
        </w:rPr>
        <w:t xml:space="preserve">* </w:t>
      </w:r>
      <w:r w:rsidRPr="00E6597C">
        <w:rPr>
          <w:rFonts w:ascii="GHEA Grapalat" w:hAnsi="GHEA Grapalat"/>
          <w:i/>
          <w:sz w:val="16"/>
          <w:szCs w:val="16"/>
          <w:lang w:val="hy-AM"/>
        </w:rPr>
        <w:t>լրացվում է հանձնաժողովի քարտուղարի կողմից` մինչև հրավերը տեղեկագրում հրապարակելը:</w:t>
      </w:r>
    </w:p>
    <w:p w14:paraId="46FFB3C1" w14:textId="77777777" w:rsidR="00595213" w:rsidRPr="00E6597C" w:rsidRDefault="007862B1" w:rsidP="00091EBC">
      <w:pPr>
        <w:pStyle w:val="31"/>
        <w:spacing w:line="240" w:lineRule="auto"/>
        <w:jc w:val="right"/>
        <w:rPr>
          <w:rFonts w:ascii="GHEA Grapalat" w:hAnsi="GHEA Grapalat"/>
          <w:b/>
          <w:lang w:val="hy-AM"/>
        </w:rPr>
      </w:pPr>
      <w:r w:rsidRPr="00E6597C">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Change w:id="1102" w:author="Հերմինե Գևորգյան" w:date="2026-02-26T23:44:00Z" w16du:dateUtc="2026-02-26T19:44:00Z">
          <w:tblPr>
            <w:tblpPr w:leftFromText="180" w:rightFromText="180" w:vertAnchor="page" w:horzAnchor="margin" w:tblpXSpec="center" w:tblpY="1003"/>
            <w:tblW w:w="10980" w:type="dxa"/>
            <w:tblLook w:val="0000" w:firstRow="0" w:lastRow="0" w:firstColumn="0" w:lastColumn="0" w:noHBand="0" w:noVBand="0"/>
          </w:tblPr>
        </w:tblPrChange>
      </w:tblPr>
      <w:tblGrid>
        <w:gridCol w:w="5616"/>
        <w:gridCol w:w="5364"/>
        <w:tblGridChange w:id="1103">
          <w:tblGrid>
            <w:gridCol w:w="5616"/>
            <w:gridCol w:w="5364"/>
          </w:tblGrid>
        </w:tblGridChange>
      </w:tblGrid>
      <w:tr w:rsidR="00595213" w:rsidRPr="00E6597C" w14:paraId="64B52A6B" w14:textId="77777777" w:rsidTr="00CB0ADE">
        <w:trPr>
          <w:trHeight w:val="352"/>
          <w:trPrChange w:id="1104" w:author="Հերմինե Գևորգյան" w:date="2026-02-26T23:44:00Z" w16du:dateUtc="2026-02-26T19:44:00Z">
            <w:trPr>
              <w:trHeight w:val="352"/>
            </w:trPr>
          </w:trPrChange>
        </w:trPr>
        <w:tc>
          <w:tcPr>
            <w:tcW w:w="10980" w:type="dxa"/>
            <w:gridSpan w:val="2"/>
            <w:tcBorders>
              <w:top w:val="single" w:sz="4" w:space="0" w:color="auto"/>
              <w:left w:val="single" w:sz="4" w:space="0" w:color="auto"/>
              <w:bottom w:val="single" w:sz="4" w:space="0" w:color="auto"/>
              <w:right w:val="single" w:sz="4" w:space="0" w:color="000000"/>
            </w:tcBorders>
            <w:noWrap/>
            <w:vAlign w:val="bottom"/>
            <w:tcPrChange w:id="1105" w:author="Հերմինե Գևորգյան" w:date="2026-02-26T23:44:00Z" w16du:dateUtc="2026-02-26T19:44:00Z">
              <w:tcPr>
                <w:tcW w:w="10980" w:type="dxa"/>
                <w:gridSpan w:val="2"/>
                <w:tcBorders>
                  <w:top w:val="single" w:sz="4" w:space="0" w:color="auto"/>
                  <w:left w:val="single" w:sz="4" w:space="0" w:color="auto"/>
                  <w:bottom w:val="single" w:sz="4" w:space="0" w:color="auto"/>
                  <w:right w:val="single" w:sz="4" w:space="0" w:color="000000"/>
                </w:tcBorders>
                <w:noWrap/>
                <w:vAlign w:val="bottom"/>
              </w:tcPr>
            </w:tcPrChange>
          </w:tcPr>
          <w:p w14:paraId="5A9FCB9A" w14:textId="77777777" w:rsidR="00595213" w:rsidRPr="00E6597C" w:rsidRDefault="00595213" w:rsidP="00CB0ADE">
            <w:pPr>
              <w:rPr>
                <w:rFonts w:ascii="GHEA Grapalat" w:hAnsi="GHEA Grapalat" w:cs="Sylfaen"/>
                <w:b/>
                <w:bCs/>
                <w:sz w:val="20"/>
                <w:szCs w:val="20"/>
                <w:lang w:val="hy-AM"/>
              </w:rPr>
            </w:pPr>
            <w:r w:rsidRPr="00E6597C">
              <w:rPr>
                <w:rFonts w:ascii="GHEA Grapalat" w:hAnsi="GHEA Grapalat" w:cs="Sylfaen"/>
                <w:sz w:val="20"/>
                <w:szCs w:val="20"/>
              </w:rPr>
              <w:lastRenderedPageBreak/>
              <w:t xml:space="preserve">1.                                                              </w:t>
            </w:r>
            <w:r w:rsidRPr="00E6597C">
              <w:rPr>
                <w:rFonts w:ascii="GHEA Grapalat" w:hAnsi="GHEA Grapalat" w:cs="Sylfaen"/>
                <w:b/>
                <w:bCs/>
                <w:sz w:val="20"/>
                <w:szCs w:val="20"/>
              </w:rPr>
              <w:t>ՎՃԱՐՄԱՆ</w:t>
            </w:r>
            <w:r w:rsidRPr="00E6597C">
              <w:rPr>
                <w:rFonts w:ascii="GHEA Grapalat" w:hAnsi="GHEA Grapalat" w:cs="Arial"/>
                <w:b/>
                <w:bCs/>
                <w:sz w:val="20"/>
                <w:szCs w:val="20"/>
              </w:rPr>
              <w:t xml:space="preserve"> </w:t>
            </w:r>
            <w:r w:rsidRPr="00E6597C">
              <w:rPr>
                <w:rFonts w:ascii="GHEA Grapalat" w:hAnsi="GHEA Grapalat" w:cs="Sylfaen"/>
                <w:b/>
                <w:bCs/>
                <w:sz w:val="20"/>
                <w:szCs w:val="20"/>
              </w:rPr>
              <w:t xml:space="preserve">ՊԱՀԱՆՋԱԳԻՐ* </w:t>
            </w:r>
          </w:p>
          <w:p w14:paraId="3F52C0A4" w14:textId="77777777" w:rsidR="00595213" w:rsidRPr="00E6597C" w:rsidRDefault="00595213" w:rsidP="00CB0ADE">
            <w:pPr>
              <w:jc w:val="center"/>
              <w:rPr>
                <w:rFonts w:ascii="GHEA Grapalat" w:hAnsi="GHEA Grapalat" w:cs="Arial"/>
                <w:bCs/>
                <w:i/>
                <w:sz w:val="20"/>
                <w:szCs w:val="20"/>
              </w:rPr>
            </w:pPr>
          </w:p>
        </w:tc>
      </w:tr>
      <w:tr w:rsidR="00595213" w:rsidRPr="00E6597C" w14:paraId="6971A942" w14:textId="77777777" w:rsidTr="00CB0ADE">
        <w:trPr>
          <w:trHeight w:val="352"/>
          <w:trPrChange w:id="1106" w:author="Հերմինե Գևորգյան" w:date="2026-02-26T23:44:00Z" w16du:dateUtc="2026-02-26T19:44:00Z">
            <w:trPr>
              <w:trHeight w:val="352"/>
            </w:trPr>
          </w:trPrChange>
        </w:trPr>
        <w:tc>
          <w:tcPr>
            <w:tcW w:w="10980" w:type="dxa"/>
            <w:gridSpan w:val="2"/>
            <w:tcBorders>
              <w:top w:val="single" w:sz="4" w:space="0" w:color="auto"/>
              <w:left w:val="single" w:sz="4" w:space="0" w:color="auto"/>
              <w:bottom w:val="single" w:sz="4" w:space="0" w:color="auto"/>
              <w:right w:val="single" w:sz="4" w:space="0" w:color="000000"/>
            </w:tcBorders>
            <w:noWrap/>
            <w:vAlign w:val="bottom"/>
            <w:tcPrChange w:id="1107" w:author="Հերմինե Գևորգյան" w:date="2026-02-26T23:44:00Z" w16du:dateUtc="2026-02-26T19:44:00Z">
              <w:tcPr>
                <w:tcW w:w="10980" w:type="dxa"/>
                <w:gridSpan w:val="2"/>
                <w:tcBorders>
                  <w:top w:val="single" w:sz="4" w:space="0" w:color="auto"/>
                  <w:left w:val="single" w:sz="4" w:space="0" w:color="auto"/>
                  <w:bottom w:val="single" w:sz="4" w:space="0" w:color="auto"/>
                  <w:right w:val="single" w:sz="4" w:space="0" w:color="000000"/>
                </w:tcBorders>
                <w:noWrap/>
                <w:vAlign w:val="bottom"/>
              </w:tcPr>
            </w:tcPrChange>
          </w:tcPr>
          <w:p w14:paraId="152938B8" w14:textId="77777777" w:rsidR="00595213" w:rsidRPr="00E6597C" w:rsidRDefault="00595213" w:rsidP="00CB0ADE">
            <w:pPr>
              <w:rPr>
                <w:rFonts w:ascii="GHEA Grapalat" w:hAnsi="GHEA Grapalat" w:cs="Sylfaen"/>
                <w:sz w:val="20"/>
                <w:szCs w:val="20"/>
                <w:lang w:val="hy-AM"/>
              </w:rPr>
            </w:pPr>
            <w:r w:rsidRPr="00E6597C">
              <w:rPr>
                <w:rFonts w:ascii="GHEA Grapalat" w:hAnsi="GHEA Grapalat" w:cs="Sylfaen"/>
                <w:sz w:val="20"/>
                <w:szCs w:val="20"/>
                <w:lang w:val="hy-AM"/>
              </w:rPr>
              <w:t>2</w:t>
            </w:r>
            <w:r w:rsidRPr="00E6597C">
              <w:rPr>
                <w:rFonts w:ascii="GHEA Grapalat" w:hAnsi="GHEA Grapalat" w:cs="Sylfaen"/>
                <w:sz w:val="20"/>
                <w:szCs w:val="20"/>
              </w:rPr>
              <w:t>.</w:t>
            </w:r>
            <w:r w:rsidRPr="00E6597C">
              <w:rPr>
                <w:rFonts w:ascii="GHEA Grapalat" w:hAnsi="GHEA Grapalat" w:cs="Sylfaen"/>
                <w:sz w:val="20"/>
                <w:szCs w:val="20"/>
                <w:lang w:val="hy-AM"/>
              </w:rPr>
              <w:t xml:space="preserve"> Թիվ </w:t>
            </w:r>
          </w:p>
        </w:tc>
      </w:tr>
      <w:tr w:rsidR="00595213" w:rsidRPr="00E6597C" w14:paraId="1F42C94C" w14:textId="77777777" w:rsidTr="00CB0ADE">
        <w:trPr>
          <w:trHeight w:val="349"/>
          <w:trPrChange w:id="1108" w:author="Հերմինե Գևորգյան" w:date="2026-02-26T23:44:00Z" w16du:dateUtc="2026-02-26T19:44:00Z">
            <w:trPr>
              <w:trHeight w:val="349"/>
            </w:trPr>
          </w:trPrChange>
        </w:trPr>
        <w:tc>
          <w:tcPr>
            <w:tcW w:w="10980" w:type="dxa"/>
            <w:gridSpan w:val="2"/>
            <w:tcBorders>
              <w:top w:val="single" w:sz="4" w:space="0" w:color="auto"/>
              <w:left w:val="single" w:sz="4" w:space="0" w:color="auto"/>
              <w:bottom w:val="single" w:sz="4" w:space="0" w:color="auto"/>
              <w:right w:val="single" w:sz="4" w:space="0" w:color="000000"/>
            </w:tcBorders>
            <w:noWrap/>
            <w:vAlign w:val="bottom"/>
            <w:tcPrChange w:id="1109" w:author="Հերմինե Գևորգյան" w:date="2026-02-26T23:44:00Z" w16du:dateUtc="2026-02-26T19:44:00Z">
              <w:tcPr>
                <w:tcW w:w="10980" w:type="dxa"/>
                <w:gridSpan w:val="2"/>
                <w:tcBorders>
                  <w:top w:val="single" w:sz="4" w:space="0" w:color="auto"/>
                  <w:left w:val="single" w:sz="4" w:space="0" w:color="auto"/>
                  <w:bottom w:val="single" w:sz="4" w:space="0" w:color="auto"/>
                  <w:right w:val="single" w:sz="4" w:space="0" w:color="000000"/>
                </w:tcBorders>
                <w:noWrap/>
                <w:vAlign w:val="bottom"/>
              </w:tcPr>
            </w:tcPrChange>
          </w:tcPr>
          <w:p w14:paraId="48772E94"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lang w:val="hy-AM"/>
              </w:rPr>
              <w:t>3</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Ներկայացման</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ամսաթիվը</w:t>
            </w:r>
            <w:proofErr w:type="spellEnd"/>
            <w:r w:rsidRPr="00E6597C">
              <w:rPr>
                <w:rFonts w:ascii="GHEA Grapalat" w:hAnsi="GHEA Grapalat" w:cs="Arial"/>
                <w:sz w:val="20"/>
                <w:szCs w:val="20"/>
              </w:rPr>
              <w:t xml:space="preserve">`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tc>
      </w:tr>
      <w:tr w:rsidR="00595213" w:rsidRPr="00E6597C" w14:paraId="57C46184" w14:textId="77777777" w:rsidTr="00CB0ADE">
        <w:trPr>
          <w:trHeight w:val="345"/>
          <w:trPrChange w:id="1110" w:author="Հերմինե Գևորգյան" w:date="2026-02-26T23:44:00Z" w16du:dateUtc="2026-02-26T19:44:00Z">
            <w:trPr>
              <w:trHeight w:val="345"/>
            </w:trPr>
          </w:trPrChange>
        </w:trPr>
        <w:tc>
          <w:tcPr>
            <w:tcW w:w="10980" w:type="dxa"/>
            <w:gridSpan w:val="2"/>
            <w:tcBorders>
              <w:top w:val="single" w:sz="4" w:space="0" w:color="auto"/>
              <w:left w:val="single" w:sz="4" w:space="0" w:color="auto"/>
              <w:bottom w:val="single" w:sz="4" w:space="0" w:color="auto"/>
              <w:right w:val="single" w:sz="4" w:space="0" w:color="000000"/>
            </w:tcBorders>
            <w:noWrap/>
            <w:vAlign w:val="bottom"/>
            <w:tcPrChange w:id="1111" w:author="Հերմինե Գևորգյան" w:date="2026-02-26T23:44:00Z" w16du:dateUtc="2026-02-26T19:44:00Z">
              <w:tcPr>
                <w:tcW w:w="10980" w:type="dxa"/>
                <w:gridSpan w:val="2"/>
                <w:tcBorders>
                  <w:top w:val="single" w:sz="4" w:space="0" w:color="auto"/>
                  <w:left w:val="single" w:sz="4" w:space="0" w:color="auto"/>
                  <w:bottom w:val="single" w:sz="4" w:space="0" w:color="auto"/>
                  <w:right w:val="single" w:sz="4" w:space="0" w:color="000000"/>
                </w:tcBorders>
                <w:noWrap/>
                <w:vAlign w:val="bottom"/>
              </w:tcPr>
            </w:tcPrChange>
          </w:tcPr>
          <w:p w14:paraId="603120CE"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4</w:t>
            </w:r>
            <w:r w:rsidRPr="00E6597C">
              <w:rPr>
                <w:rFonts w:ascii="GHEA Grapalat" w:hAnsi="GHEA Grapalat" w:cs="Sylfaen"/>
                <w:sz w:val="20"/>
                <w:szCs w:val="20"/>
              </w:rPr>
              <w:t xml:space="preserve">. </w:t>
            </w: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Sylfaen"/>
                <w:sz w:val="20"/>
                <w:szCs w:val="20"/>
              </w:rPr>
              <w:t>(</w:t>
            </w:r>
            <w:proofErr w:type="spellStart"/>
            <w:r w:rsidRPr="00E6597C">
              <w:rPr>
                <w:rFonts w:ascii="GHEA Grapalat" w:hAnsi="GHEA Grapalat" w:cs="Sylfaen"/>
                <w:sz w:val="20"/>
                <w:szCs w:val="20"/>
              </w:rPr>
              <w:t>Ընկերություն</w:t>
            </w:r>
            <w:proofErr w:type="spellEnd"/>
            <w:r w:rsidRPr="00E6597C">
              <w:rPr>
                <w:rFonts w:ascii="GHEA Grapalat" w:hAnsi="GHEA Grapalat" w:cs="Sylfaen"/>
                <w:sz w:val="20"/>
                <w:szCs w:val="20"/>
              </w:rPr>
              <w:t xml:space="preserve"> </w:t>
            </w:r>
            <w:r w:rsidRPr="00E6597C">
              <w:rPr>
                <w:rFonts w:ascii="GHEA Grapalat" w:hAnsi="GHEA Grapalat" w:cs="Arial"/>
                <w:sz w:val="20"/>
                <w:szCs w:val="20"/>
              </w:rPr>
              <w:t>`</w:t>
            </w:r>
          </w:p>
        </w:tc>
      </w:tr>
      <w:tr w:rsidR="00595213" w:rsidRPr="00E6597C" w14:paraId="12FDB4CF" w14:textId="77777777" w:rsidTr="00CB0ADE">
        <w:trPr>
          <w:trHeight w:val="361"/>
          <w:trPrChange w:id="1112" w:author="Հերմինե Գևորգյան" w:date="2026-02-26T23:44:00Z" w16du:dateUtc="2026-02-26T19:44:00Z">
            <w:trPr>
              <w:trHeight w:val="361"/>
            </w:trPr>
          </w:trPrChange>
        </w:trPr>
        <w:tc>
          <w:tcPr>
            <w:tcW w:w="10980" w:type="dxa"/>
            <w:gridSpan w:val="2"/>
            <w:tcBorders>
              <w:top w:val="single" w:sz="4" w:space="0" w:color="auto"/>
              <w:left w:val="single" w:sz="4" w:space="0" w:color="auto"/>
              <w:bottom w:val="single" w:sz="4" w:space="0" w:color="auto"/>
              <w:right w:val="single" w:sz="4" w:space="0" w:color="000000"/>
            </w:tcBorders>
            <w:noWrap/>
            <w:vAlign w:val="bottom"/>
            <w:tcPrChange w:id="1113" w:author="Հերմինե Գևորգյան" w:date="2026-02-26T23:44:00Z" w16du:dateUtc="2026-02-26T19:44:00Z">
              <w:tcPr>
                <w:tcW w:w="10980" w:type="dxa"/>
                <w:gridSpan w:val="2"/>
                <w:tcBorders>
                  <w:top w:val="single" w:sz="4" w:space="0" w:color="auto"/>
                  <w:left w:val="single" w:sz="4" w:space="0" w:color="auto"/>
                  <w:bottom w:val="single" w:sz="4" w:space="0" w:color="auto"/>
                  <w:right w:val="single" w:sz="4" w:space="0" w:color="000000"/>
                </w:tcBorders>
                <w:noWrap/>
                <w:vAlign w:val="bottom"/>
              </w:tcPr>
            </w:tcPrChange>
          </w:tcPr>
          <w:p w14:paraId="23DDE743"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5</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Վճարողի</w:t>
            </w:r>
            <w:proofErr w:type="spellEnd"/>
            <w:r w:rsidRPr="00E6597C">
              <w:rPr>
                <w:rFonts w:ascii="GHEA Grapalat" w:hAnsi="GHEA Grapalat" w:cs="Sylfaen"/>
                <w:sz w:val="20"/>
                <w:szCs w:val="20"/>
                <w:lang w:val="hy-AM"/>
              </w:rPr>
              <w:t xml:space="preserve">ն սպասարկող Ֆինանսական կազմակերպություն </w:t>
            </w:r>
            <w:r w:rsidRPr="00E6597C">
              <w:rPr>
                <w:rFonts w:ascii="GHEA Grapalat" w:hAnsi="GHEA Grapalat" w:cs="Sylfaen"/>
                <w:sz w:val="20"/>
                <w:szCs w:val="20"/>
              </w:rPr>
              <w:t>(</w:t>
            </w:r>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բանկ</w:t>
            </w:r>
            <w:proofErr w:type="spellEnd"/>
            <w:r w:rsidRPr="00E6597C">
              <w:rPr>
                <w:rFonts w:ascii="GHEA Grapalat" w:hAnsi="GHEA Grapalat" w:cs="Sylfaen"/>
                <w:sz w:val="20"/>
                <w:szCs w:val="20"/>
              </w:rPr>
              <w:t>)</w:t>
            </w:r>
            <w:r w:rsidRPr="00E6597C">
              <w:rPr>
                <w:rFonts w:ascii="GHEA Grapalat" w:hAnsi="GHEA Grapalat" w:cs="Arial"/>
                <w:sz w:val="20"/>
                <w:szCs w:val="20"/>
              </w:rPr>
              <w:t>`</w:t>
            </w:r>
          </w:p>
        </w:tc>
      </w:tr>
      <w:tr w:rsidR="00595213" w:rsidRPr="00E6597C" w14:paraId="79919479" w14:textId="77777777" w:rsidTr="00CB0ADE">
        <w:trPr>
          <w:trHeight w:val="433"/>
          <w:trPrChange w:id="1114" w:author="Հերմինե Գևորգյան" w:date="2026-02-26T23:44:00Z" w16du:dateUtc="2026-02-26T19:44:00Z">
            <w:trPr>
              <w:trHeight w:val="433"/>
            </w:trPr>
          </w:trPrChange>
        </w:trPr>
        <w:tc>
          <w:tcPr>
            <w:tcW w:w="10980" w:type="dxa"/>
            <w:gridSpan w:val="2"/>
            <w:tcBorders>
              <w:top w:val="single" w:sz="4" w:space="0" w:color="auto"/>
              <w:left w:val="single" w:sz="4" w:space="0" w:color="auto"/>
              <w:bottom w:val="single" w:sz="4" w:space="0" w:color="auto"/>
              <w:right w:val="single" w:sz="4" w:space="0" w:color="000000"/>
            </w:tcBorders>
            <w:noWrap/>
            <w:vAlign w:val="bottom"/>
            <w:tcPrChange w:id="1115" w:author="Հերմինե Գևորգյան" w:date="2026-02-26T23:44:00Z" w16du:dateUtc="2026-02-26T19:44:00Z">
              <w:tcPr>
                <w:tcW w:w="10980" w:type="dxa"/>
                <w:gridSpan w:val="2"/>
                <w:tcBorders>
                  <w:top w:val="single" w:sz="4" w:space="0" w:color="auto"/>
                  <w:left w:val="single" w:sz="4" w:space="0" w:color="auto"/>
                  <w:bottom w:val="single" w:sz="4" w:space="0" w:color="auto"/>
                  <w:right w:val="single" w:sz="4" w:space="0" w:color="000000"/>
                </w:tcBorders>
                <w:noWrap/>
                <w:vAlign w:val="bottom"/>
              </w:tcPr>
            </w:tcPrChange>
          </w:tcPr>
          <w:p w14:paraId="2A0E16E8"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6</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Վճարողի</w:t>
            </w:r>
            <w:proofErr w:type="spellEnd"/>
            <w:r w:rsidRPr="00E6597C">
              <w:rPr>
                <w:rFonts w:ascii="GHEA Grapalat" w:hAnsi="GHEA Grapalat" w:cs="Sylfaen"/>
                <w:sz w:val="20"/>
                <w:szCs w:val="20"/>
                <w:lang w:val="hy-AM"/>
              </w:rPr>
              <w:t xml:space="preserve"> </w:t>
            </w:r>
            <w:proofErr w:type="spellStart"/>
            <w:r w:rsidRPr="00E6597C">
              <w:rPr>
                <w:rFonts w:ascii="GHEA Grapalat" w:hAnsi="GHEA Grapalat" w:cs="Sylfaen"/>
                <w:sz w:val="20"/>
                <w:szCs w:val="20"/>
              </w:rPr>
              <w:t>հաշվի</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համարը</w:t>
            </w:r>
            <w:proofErr w:type="spellEnd"/>
            <w:r w:rsidRPr="00E6597C">
              <w:rPr>
                <w:rFonts w:ascii="GHEA Grapalat" w:hAnsi="GHEA Grapalat" w:cs="Arial"/>
                <w:sz w:val="20"/>
                <w:szCs w:val="20"/>
              </w:rPr>
              <w:t>`</w:t>
            </w:r>
          </w:p>
        </w:tc>
      </w:tr>
      <w:tr w:rsidR="00595213" w:rsidRPr="00E6597C" w14:paraId="6F7DD35D" w14:textId="77777777" w:rsidTr="00CB0ADE">
        <w:trPr>
          <w:trHeight w:val="352"/>
          <w:trPrChange w:id="1116" w:author="Հերմինե Գևորգյան" w:date="2026-02-26T23:44:00Z" w16du:dateUtc="2026-02-26T19:44:00Z">
            <w:trPr>
              <w:trHeight w:val="352"/>
            </w:trPr>
          </w:trPrChange>
        </w:trPr>
        <w:tc>
          <w:tcPr>
            <w:tcW w:w="10980" w:type="dxa"/>
            <w:gridSpan w:val="2"/>
            <w:tcBorders>
              <w:top w:val="single" w:sz="4" w:space="0" w:color="auto"/>
              <w:left w:val="single" w:sz="4" w:space="0" w:color="auto"/>
              <w:bottom w:val="single" w:sz="4" w:space="0" w:color="auto"/>
              <w:right w:val="single" w:sz="4" w:space="0" w:color="000000"/>
            </w:tcBorders>
            <w:noWrap/>
            <w:vAlign w:val="bottom"/>
            <w:tcPrChange w:id="1117" w:author="Հերմինե Գևորգյան" w:date="2026-02-26T23:44:00Z" w16du:dateUtc="2026-02-26T19:44:00Z">
              <w:tcPr>
                <w:tcW w:w="10980" w:type="dxa"/>
                <w:gridSpan w:val="2"/>
                <w:tcBorders>
                  <w:top w:val="single" w:sz="4" w:space="0" w:color="auto"/>
                  <w:left w:val="single" w:sz="4" w:space="0" w:color="auto"/>
                  <w:bottom w:val="single" w:sz="4" w:space="0" w:color="auto"/>
                  <w:right w:val="single" w:sz="4" w:space="0" w:color="000000"/>
                </w:tcBorders>
                <w:noWrap/>
                <w:vAlign w:val="bottom"/>
              </w:tcPr>
            </w:tcPrChange>
          </w:tcPr>
          <w:p w14:paraId="60F9F020"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7</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Վճարողի</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p>
        </w:tc>
      </w:tr>
      <w:tr w:rsidR="00595213" w:rsidRPr="00E6597C" w14:paraId="4D4F6D85" w14:textId="77777777" w:rsidTr="00CB0ADE">
        <w:trPr>
          <w:trHeight w:val="442"/>
          <w:trPrChange w:id="1118" w:author="Հերմինե Գևորգյան" w:date="2026-02-26T23:44:00Z" w16du:dateUtc="2026-02-26T19:44:00Z">
            <w:trPr>
              <w:trHeight w:val="442"/>
            </w:trPr>
          </w:trPrChange>
        </w:trPr>
        <w:tc>
          <w:tcPr>
            <w:tcW w:w="10980" w:type="dxa"/>
            <w:gridSpan w:val="2"/>
            <w:tcBorders>
              <w:top w:val="single" w:sz="4" w:space="0" w:color="auto"/>
              <w:left w:val="single" w:sz="4" w:space="0" w:color="auto"/>
              <w:bottom w:val="single" w:sz="4" w:space="0" w:color="auto"/>
              <w:right w:val="single" w:sz="4" w:space="0" w:color="000000"/>
            </w:tcBorders>
            <w:noWrap/>
            <w:vAlign w:val="bottom"/>
            <w:tcPrChange w:id="1119" w:author="Հերմինե Գևորգյան" w:date="2026-02-26T23:44:00Z" w16du:dateUtc="2026-02-26T19:44:00Z">
              <w:tcPr>
                <w:tcW w:w="10980" w:type="dxa"/>
                <w:gridSpan w:val="2"/>
                <w:tcBorders>
                  <w:top w:val="single" w:sz="4" w:space="0" w:color="auto"/>
                  <w:left w:val="single" w:sz="4" w:space="0" w:color="auto"/>
                  <w:bottom w:val="single" w:sz="4" w:space="0" w:color="auto"/>
                  <w:right w:val="single" w:sz="4" w:space="0" w:color="000000"/>
                </w:tcBorders>
                <w:noWrap/>
                <w:vAlign w:val="bottom"/>
              </w:tcPr>
            </w:tcPrChange>
          </w:tcPr>
          <w:p w14:paraId="49228B86"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8</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Վճարողի</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ՀԾՀ</w:t>
            </w:r>
            <w:r w:rsidRPr="00E6597C">
              <w:rPr>
                <w:rFonts w:ascii="GHEA Grapalat" w:hAnsi="GHEA Grapalat" w:cs="Arial"/>
                <w:sz w:val="20"/>
                <w:szCs w:val="20"/>
              </w:rPr>
              <w:t>`</w:t>
            </w:r>
          </w:p>
        </w:tc>
      </w:tr>
      <w:tr w:rsidR="00305463" w:rsidRPr="00E6597C" w14:paraId="7C47BB4C"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2958FC" w14:textId="710D8AEB" w:rsidR="00305463" w:rsidRPr="00E6597C" w:rsidRDefault="00305463" w:rsidP="00305463">
            <w:pPr>
              <w:rPr>
                <w:rFonts w:ascii="GHEA Grapalat" w:hAnsi="GHEA Grapalat" w:cs="Arial"/>
                <w:sz w:val="20"/>
                <w:szCs w:val="20"/>
              </w:rPr>
            </w:pPr>
            <w:r w:rsidRPr="00A71D81">
              <w:rPr>
                <w:rFonts w:ascii="GHEA Grapalat" w:hAnsi="GHEA Grapalat" w:cs="Sylfaen"/>
                <w:sz w:val="20"/>
                <w:szCs w:val="20"/>
                <w:lang w:val="hy-AM"/>
              </w:rPr>
              <w:t>9</w:t>
            </w:r>
            <w:r w:rsidRPr="00774D1E">
              <w:rPr>
                <w:rFonts w:ascii="GHEA Grapalat" w:hAnsi="GHEA Grapalat" w:cs="Sylfaen"/>
                <w:sz w:val="20"/>
                <w:szCs w:val="20"/>
              </w:rPr>
              <w:t xml:space="preserve">. </w:t>
            </w:r>
            <w:proofErr w:type="spellStart"/>
            <w:proofErr w:type="gramStart"/>
            <w:r w:rsidRPr="00A71D81">
              <w:rPr>
                <w:rFonts w:ascii="GHEA Grapalat" w:hAnsi="GHEA Grapalat" w:cs="Sylfaen"/>
                <w:sz w:val="20"/>
                <w:szCs w:val="20"/>
              </w:rPr>
              <w:t>Շահառու</w:t>
            </w:r>
            <w:proofErr w:type="spellEnd"/>
            <w:r w:rsidRPr="00A71D81">
              <w:rPr>
                <w:rFonts w:ascii="GHEA Grapalat" w:hAnsi="GHEA Grapalat" w:cs="Sylfaen"/>
                <w:sz w:val="20"/>
                <w:szCs w:val="20"/>
                <w:lang w:val="hy-AM"/>
              </w:rPr>
              <w:t>ի  անվանումը</w:t>
            </w:r>
            <w:proofErr w:type="gramEnd"/>
            <w:r w:rsidRPr="00774D1E">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del w:id="1120" w:author="Հերմինե Գևորգյան" w:date="2026-02-26T23:44:00Z" w16du:dateUtc="2026-02-26T19:44:00Z">
              <w:r w:rsidR="00595213" w:rsidRPr="00E6597C">
                <w:rPr>
                  <w:rFonts w:ascii="GHEA Grapalat" w:hAnsi="GHEA Grapalat" w:cs="Arial"/>
                  <w:sz w:val="20"/>
                  <w:szCs w:val="20"/>
                </w:rPr>
                <w:delText>`</w:delText>
              </w:r>
            </w:del>
            <w:ins w:id="1121" w:author="Հերմինե Գևորգյան" w:date="2026-02-26T23:44:00Z" w16du:dateUtc="2026-02-26T19:44:00Z">
              <w:r w:rsidRPr="006B18BF">
                <w:rPr>
                  <w:rFonts w:ascii="GHEA Grapalat" w:hAnsi="GHEA Grapalat"/>
                  <w:sz w:val="22"/>
                  <w:szCs w:val="22"/>
                  <w:u w:val="single"/>
                  <w:lang w:val="hy-AM"/>
                </w:rPr>
                <w:t xml:space="preserve">«ՀՀ Գեղարքունիքի մարզի </w:t>
              </w:r>
              <w:proofErr w:type="gramStart"/>
              <w:r>
                <w:rPr>
                  <w:rFonts w:ascii="GHEA Grapalat" w:hAnsi="GHEA Grapalat"/>
                  <w:sz w:val="22"/>
                  <w:szCs w:val="22"/>
                  <w:u w:val="single"/>
                  <w:lang w:val="hy-AM"/>
                </w:rPr>
                <w:t>Սեմյոնովկայի  հիմնական</w:t>
              </w:r>
              <w:proofErr w:type="gramEnd"/>
              <w:r>
                <w:rPr>
                  <w:rFonts w:ascii="GHEA Grapalat" w:hAnsi="GHEA Grapalat"/>
                  <w:sz w:val="22"/>
                  <w:szCs w:val="22"/>
                  <w:u w:val="single"/>
                  <w:lang w:val="hy-AM"/>
                </w:rPr>
                <w:t xml:space="preserve"> </w:t>
              </w:r>
              <w:r w:rsidRPr="006B18BF">
                <w:rPr>
                  <w:rFonts w:ascii="GHEA Grapalat" w:hAnsi="GHEA Grapalat"/>
                  <w:sz w:val="22"/>
                  <w:szCs w:val="22"/>
                  <w:u w:val="single"/>
                  <w:lang w:val="hy-AM"/>
                </w:rPr>
                <w:t xml:space="preserve"> դպրոց» ՊՈԱԿ</w:t>
              </w:r>
              <w:r w:rsidRPr="00AB29A7">
                <w:rPr>
                  <w:rFonts w:ascii="GHEA Grapalat" w:hAnsi="GHEA Grapalat" w:cs="Sylfaen"/>
                  <w:sz w:val="20"/>
                  <w:szCs w:val="20"/>
                  <w:lang w:val="hy-AM"/>
                </w:rPr>
                <w:t xml:space="preserve">   </w:t>
              </w:r>
            </w:ins>
          </w:p>
        </w:tc>
      </w:tr>
      <w:tr w:rsidR="00305463" w:rsidRPr="00E6597C" w14:paraId="1E601B3A" w14:textId="77777777" w:rsidTr="00CB0ADE">
        <w:trPr>
          <w:trHeight w:val="352"/>
          <w:trPrChange w:id="1122" w:author="Հերմինե Գևորգյան" w:date="2026-02-26T23:44:00Z" w16du:dateUtc="2026-02-26T19:44:00Z">
            <w:trPr>
              <w:trHeight w:val="352"/>
            </w:trPr>
          </w:trPrChange>
        </w:trPr>
        <w:tc>
          <w:tcPr>
            <w:tcW w:w="10980" w:type="dxa"/>
            <w:gridSpan w:val="2"/>
            <w:tcBorders>
              <w:top w:val="single" w:sz="4" w:space="0" w:color="auto"/>
              <w:left w:val="single" w:sz="4" w:space="0" w:color="auto"/>
              <w:bottom w:val="single" w:sz="4" w:space="0" w:color="auto"/>
              <w:right w:val="single" w:sz="4" w:space="0" w:color="000000"/>
            </w:tcBorders>
            <w:noWrap/>
            <w:vAlign w:val="bottom"/>
            <w:tcPrChange w:id="1123" w:author="Հերմինե Գևորգյան" w:date="2026-02-26T23:44:00Z" w16du:dateUtc="2026-02-26T19:44:00Z">
              <w:tcPr>
                <w:tcW w:w="10980" w:type="dxa"/>
                <w:gridSpan w:val="2"/>
                <w:tcBorders>
                  <w:top w:val="single" w:sz="4" w:space="0" w:color="auto"/>
                  <w:left w:val="single" w:sz="4" w:space="0" w:color="auto"/>
                  <w:bottom w:val="single" w:sz="4" w:space="0" w:color="auto"/>
                  <w:right w:val="single" w:sz="4" w:space="0" w:color="000000"/>
                </w:tcBorders>
                <w:noWrap/>
                <w:vAlign w:val="bottom"/>
              </w:tcPr>
            </w:tcPrChange>
          </w:tcPr>
          <w:p w14:paraId="66E94745" w14:textId="5BF5527E" w:rsidR="00305463" w:rsidRPr="00E6597C" w:rsidRDefault="00305463" w:rsidP="00305463">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Շահառուի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05463" w:rsidRPr="00E6597C" w14:paraId="153C8455"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014EE5" w14:textId="29FC5090" w:rsidR="00305463" w:rsidRPr="00E6597C" w:rsidRDefault="00305463" w:rsidP="00305463">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Շահառուի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ins w:id="1124" w:author="Հերմինե Գևորգյան" w:date="2026-02-26T23:44:00Z" w16du:dateUtc="2026-02-26T19:44:00Z">
              <w:r>
                <w:rPr>
                  <w:rFonts w:ascii="GHEA Grapalat" w:hAnsi="GHEA Grapalat" w:cs="Arial"/>
                  <w:sz w:val="20"/>
                  <w:szCs w:val="20"/>
                  <w:lang w:val="hy-AM"/>
                </w:rPr>
                <w:t xml:space="preserve"> </w:t>
              </w:r>
              <w:r w:rsidRPr="006B18BF">
                <w:rPr>
                  <w:rFonts w:ascii="GHEA Grapalat" w:hAnsi="GHEA Grapalat" w:cs="Arial"/>
                  <w:sz w:val="20"/>
                  <w:szCs w:val="20"/>
                  <w:lang w:val="hy-AM"/>
                </w:rPr>
                <w:t>08606</w:t>
              </w:r>
              <w:r>
                <w:rPr>
                  <w:rFonts w:ascii="GHEA Grapalat" w:hAnsi="GHEA Grapalat" w:cs="Arial"/>
                  <w:sz w:val="20"/>
                  <w:szCs w:val="20"/>
                  <w:lang w:val="hy-AM"/>
                </w:rPr>
                <w:t>271</w:t>
              </w:r>
            </w:ins>
          </w:p>
        </w:tc>
      </w:tr>
      <w:tr w:rsidR="00305463" w:rsidRPr="00E6597C" w14:paraId="0EAAF759"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AD5BE3" w14:textId="7F41C4C9" w:rsidR="00305463" w:rsidRPr="00E6597C" w:rsidRDefault="00305463" w:rsidP="00305463">
            <w:pPr>
              <w:rPr>
                <w:rFonts w:ascii="GHEA Grapalat" w:hAnsi="GHEA Grapalat" w:cs="Arial"/>
                <w:sz w:val="20"/>
                <w:szCs w:val="20"/>
              </w:rPr>
            </w:pPr>
            <w:r w:rsidRPr="00774D1E">
              <w:rPr>
                <w:rFonts w:ascii="GHEA Grapalat" w:hAnsi="GHEA Grapalat" w:cs="Sylfaen"/>
                <w:sz w:val="20"/>
                <w:szCs w:val="20"/>
              </w:rPr>
              <w:t>1</w:t>
            </w:r>
            <w:r w:rsidRPr="00A71D81">
              <w:rPr>
                <w:rFonts w:ascii="GHEA Grapalat" w:hAnsi="GHEA Grapalat" w:cs="Sylfaen"/>
                <w:sz w:val="20"/>
                <w:szCs w:val="20"/>
                <w:lang w:val="hy-AM"/>
              </w:rPr>
              <w:t>2</w:t>
            </w:r>
            <w:r w:rsidRPr="00774D1E">
              <w:rPr>
                <w:rFonts w:ascii="GHEA Grapalat" w:hAnsi="GHEA Grapalat" w:cs="Sylfaen"/>
                <w:sz w:val="20"/>
                <w:szCs w:val="20"/>
              </w:rPr>
              <w:t>.</w:t>
            </w:r>
            <w:proofErr w:type="spellStart"/>
            <w:proofErr w:type="gramStart"/>
            <w:r w:rsidRPr="00A71D81">
              <w:rPr>
                <w:rFonts w:ascii="GHEA Grapalat" w:hAnsi="GHEA Grapalat" w:cs="Sylfaen"/>
                <w:sz w:val="20"/>
                <w:szCs w:val="20"/>
              </w:rPr>
              <w:t>Շահառուի</w:t>
            </w:r>
            <w:proofErr w:type="spellEnd"/>
            <w:r w:rsidRPr="00A71D81">
              <w:rPr>
                <w:rFonts w:ascii="GHEA Grapalat" w:hAnsi="GHEA Grapalat" w:cs="Sylfaen"/>
                <w:sz w:val="20"/>
                <w:szCs w:val="20"/>
                <w:lang w:val="hy-AM"/>
              </w:rPr>
              <w:t>ն</w:t>
            </w:r>
            <w:r w:rsidRPr="00774D1E">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w:t>
            </w:r>
            <w:proofErr w:type="gramEnd"/>
            <w:r w:rsidRPr="00A71D81">
              <w:rPr>
                <w:rFonts w:ascii="GHEA Grapalat" w:hAnsi="GHEA Grapalat" w:cs="Sylfaen"/>
                <w:sz w:val="20"/>
                <w:szCs w:val="20"/>
                <w:lang w:val="hy-AM"/>
              </w:rPr>
              <w:t xml:space="preserve"> Ֆինանսական կազմակերպություն</w:t>
            </w:r>
            <w:r w:rsidRPr="00774D1E">
              <w:rPr>
                <w:rFonts w:ascii="GHEA Grapalat" w:hAnsi="GHEA Grapalat" w:cs="Sylfaen"/>
                <w:sz w:val="20"/>
                <w:szCs w:val="20"/>
              </w:rPr>
              <w:t xml:space="preserve"> (</w:t>
            </w:r>
            <w:proofErr w:type="spellStart"/>
            <w:r w:rsidRPr="00A71D81">
              <w:rPr>
                <w:rFonts w:ascii="GHEA Grapalat" w:hAnsi="GHEA Grapalat" w:cs="Sylfaen"/>
                <w:sz w:val="20"/>
                <w:szCs w:val="20"/>
              </w:rPr>
              <w:t>բանկ</w:t>
            </w:r>
            <w:proofErr w:type="spellEnd"/>
            <w:r w:rsidRPr="00774D1E">
              <w:rPr>
                <w:rFonts w:ascii="GHEA Grapalat" w:hAnsi="GHEA Grapalat" w:cs="Sylfaen"/>
                <w:sz w:val="20"/>
                <w:szCs w:val="20"/>
              </w:rPr>
              <w:t>)</w:t>
            </w:r>
            <w:r w:rsidRPr="00774D1E">
              <w:rPr>
                <w:rFonts w:ascii="GHEA Grapalat" w:hAnsi="GHEA Grapalat" w:cs="Arial"/>
                <w:sz w:val="20"/>
                <w:szCs w:val="20"/>
              </w:rPr>
              <w:t>`</w:t>
            </w:r>
            <w:ins w:id="1125" w:author="Հերմինե Գևորգյան" w:date="2026-02-26T23:44:00Z" w16du:dateUtc="2026-02-26T19:44:00Z">
              <w:r w:rsidRPr="00774D1E">
                <w:rPr>
                  <w:rFonts w:ascii="GHEA Grapalat" w:hAnsi="GHEA Grapalat" w:cs="Arial"/>
                  <w:sz w:val="20"/>
                  <w:szCs w:val="20"/>
                </w:rPr>
                <w:t xml:space="preserve"> </w:t>
              </w:r>
              <w:r w:rsidRPr="00AB29A7">
                <w:rPr>
                  <w:rFonts w:ascii="GHEA Grapalat" w:hAnsi="GHEA Grapalat" w:cs="Arial"/>
                  <w:sz w:val="20"/>
                  <w:szCs w:val="20"/>
                </w:rPr>
                <w:t>ՀՀ</w:t>
              </w:r>
              <w:r w:rsidRPr="00774D1E">
                <w:rPr>
                  <w:rFonts w:ascii="GHEA Grapalat" w:hAnsi="GHEA Grapalat" w:cs="Arial"/>
                  <w:sz w:val="20"/>
                  <w:szCs w:val="20"/>
                </w:rPr>
                <w:t xml:space="preserve"> </w:t>
              </w:r>
              <w:r>
                <w:rPr>
                  <w:rFonts w:ascii="GHEA Grapalat" w:hAnsi="GHEA Grapalat" w:cs="Arial"/>
                  <w:sz w:val="20"/>
                  <w:szCs w:val="20"/>
                  <w:lang w:val="hy-AM"/>
                </w:rPr>
                <w:t>ՖՆ</w:t>
              </w:r>
              <w:r w:rsidRPr="00774D1E">
                <w:rPr>
                  <w:rFonts w:ascii="GHEA Grapalat" w:hAnsi="GHEA Grapalat" w:cs="Arial"/>
                  <w:sz w:val="20"/>
                  <w:szCs w:val="20"/>
                </w:rPr>
                <w:t xml:space="preserve"> </w:t>
              </w:r>
              <w:r>
                <w:rPr>
                  <w:rFonts w:ascii="GHEA Grapalat" w:hAnsi="GHEA Grapalat" w:cs="Arial"/>
                  <w:sz w:val="20"/>
                  <w:szCs w:val="20"/>
                  <w:lang w:val="hy-AM"/>
                </w:rPr>
                <w:t>Կենտրոնական գանձապետարան</w:t>
              </w:r>
            </w:ins>
          </w:p>
        </w:tc>
      </w:tr>
      <w:tr w:rsidR="00305463" w:rsidRPr="00E6597C" w14:paraId="5748E27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DFC9AD" w14:textId="16EF6997" w:rsidR="00305463" w:rsidRPr="00E6597C" w:rsidRDefault="00305463" w:rsidP="00305463">
            <w:pPr>
              <w:rPr>
                <w:rFonts w:ascii="GHEA Grapalat" w:hAnsi="GHEA Grapalat" w:cs="Arial"/>
                <w:sz w:val="20"/>
                <w:szCs w:val="20"/>
              </w:rPr>
            </w:pPr>
            <w:r w:rsidRPr="00774D1E">
              <w:rPr>
                <w:rFonts w:ascii="GHEA Grapalat" w:hAnsi="GHEA Grapalat" w:cs="Sylfaen"/>
                <w:sz w:val="20"/>
                <w:szCs w:val="20"/>
              </w:rPr>
              <w:t>1</w:t>
            </w:r>
            <w:r w:rsidRPr="00A71D81">
              <w:rPr>
                <w:rFonts w:ascii="GHEA Grapalat" w:hAnsi="GHEA Grapalat" w:cs="Sylfaen"/>
                <w:sz w:val="20"/>
                <w:szCs w:val="20"/>
                <w:lang w:val="hy-AM"/>
              </w:rPr>
              <w:t>3</w:t>
            </w:r>
            <w:r w:rsidRPr="00774D1E">
              <w:rPr>
                <w:rFonts w:ascii="GHEA Grapalat" w:hAnsi="GHEA Grapalat" w:cs="Sylfaen"/>
                <w:sz w:val="20"/>
                <w:szCs w:val="20"/>
              </w:rPr>
              <w:t>.</w:t>
            </w:r>
            <w:proofErr w:type="spellStart"/>
            <w:r w:rsidRPr="00A71D81">
              <w:rPr>
                <w:rFonts w:ascii="GHEA Grapalat" w:hAnsi="GHEA Grapalat" w:cs="Sylfaen"/>
                <w:sz w:val="20"/>
                <w:szCs w:val="20"/>
              </w:rPr>
              <w:t>Շահառուի</w:t>
            </w:r>
            <w:proofErr w:type="spellEnd"/>
            <w:r w:rsidRPr="00774D1E">
              <w:rPr>
                <w:rFonts w:ascii="GHEA Grapalat" w:hAnsi="GHEA Grapalat" w:cs="Arial"/>
                <w:sz w:val="20"/>
                <w:szCs w:val="20"/>
              </w:rPr>
              <w:t xml:space="preserve"> </w:t>
            </w:r>
            <w:proofErr w:type="spellStart"/>
            <w:r w:rsidRPr="00A71D81">
              <w:rPr>
                <w:rFonts w:ascii="GHEA Grapalat" w:hAnsi="GHEA Grapalat" w:cs="Sylfaen"/>
                <w:sz w:val="20"/>
                <w:szCs w:val="20"/>
              </w:rPr>
              <w:t>հաշվի</w:t>
            </w:r>
            <w:proofErr w:type="spellEnd"/>
            <w:r w:rsidRPr="00774D1E">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774D1E">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հշ</w:t>
            </w:r>
            <w:r w:rsidRPr="00774D1E">
              <w:rPr>
                <w:rFonts w:ascii="GHEA Grapalat" w:hAnsi="GHEA Grapalat" w:cs="Arial"/>
                <w:sz w:val="20"/>
                <w:szCs w:val="20"/>
              </w:rPr>
              <w:t>.</w:t>
            </w:r>
            <w:r w:rsidRPr="00A71D81">
              <w:rPr>
                <w:rFonts w:ascii="GHEA Grapalat" w:hAnsi="GHEA Grapalat" w:cs="Arial"/>
                <w:sz w:val="20"/>
                <w:szCs w:val="20"/>
              </w:rPr>
              <w:t>N</w:t>
            </w:r>
            <w:proofErr w:type="spellEnd"/>
            <w:proofErr w:type="gramEnd"/>
            <w:r w:rsidRPr="00774D1E">
              <w:rPr>
                <w:rFonts w:ascii="GHEA Grapalat" w:hAnsi="GHEA Grapalat" w:cs="Arial"/>
                <w:sz w:val="20"/>
                <w:szCs w:val="20"/>
              </w:rPr>
              <w:t>)</w:t>
            </w:r>
            <w:ins w:id="1126" w:author="Հերմինե Գևորգյան" w:date="2026-02-26T23:44:00Z" w16du:dateUtc="2026-02-26T19:44:00Z">
              <w:r>
                <w:rPr>
                  <w:rFonts w:ascii="GHEA Grapalat" w:hAnsi="GHEA Grapalat" w:cs="Arial"/>
                  <w:sz w:val="20"/>
                  <w:szCs w:val="20"/>
                  <w:lang w:val="hy-AM"/>
                </w:rPr>
                <w:t xml:space="preserve"> </w:t>
              </w:r>
              <w:r w:rsidRPr="006B18BF">
                <w:rPr>
                  <w:rFonts w:ascii="GHEA Grapalat" w:hAnsi="GHEA Grapalat" w:cs="Arial"/>
                  <w:sz w:val="20"/>
                  <w:szCs w:val="20"/>
                  <w:lang w:val="hy-AM"/>
                </w:rPr>
                <w:t>900168000</w:t>
              </w:r>
              <w:r>
                <w:rPr>
                  <w:rFonts w:ascii="GHEA Grapalat" w:hAnsi="GHEA Grapalat" w:cs="Arial"/>
                  <w:sz w:val="20"/>
                  <w:szCs w:val="20"/>
                  <w:lang w:val="hy-AM"/>
                </w:rPr>
                <w:t>066</w:t>
              </w:r>
            </w:ins>
          </w:p>
        </w:tc>
      </w:tr>
      <w:tr w:rsidR="00595213" w:rsidRPr="00E6597C" w14:paraId="784B28D2" w14:textId="77777777" w:rsidTr="00CB0ADE">
        <w:trPr>
          <w:trHeight w:val="442"/>
          <w:trPrChange w:id="1127" w:author="Հերմինե Գևորգյան" w:date="2026-02-26T23:44:00Z" w16du:dateUtc="2026-02-26T19:44:00Z">
            <w:trPr>
              <w:trHeight w:val="442"/>
            </w:trPr>
          </w:trPrChange>
        </w:trPr>
        <w:tc>
          <w:tcPr>
            <w:tcW w:w="10980" w:type="dxa"/>
            <w:gridSpan w:val="2"/>
            <w:tcBorders>
              <w:top w:val="single" w:sz="4" w:space="0" w:color="auto"/>
              <w:left w:val="single" w:sz="4" w:space="0" w:color="auto"/>
              <w:bottom w:val="single" w:sz="4" w:space="0" w:color="auto"/>
              <w:right w:val="single" w:sz="4" w:space="0" w:color="000000"/>
            </w:tcBorders>
            <w:noWrap/>
            <w:vAlign w:val="bottom"/>
            <w:tcPrChange w:id="1128" w:author="Հերմինե Գևորգյան" w:date="2026-02-26T23:44:00Z" w16du:dateUtc="2026-02-26T19:44:00Z">
              <w:tcPr>
                <w:tcW w:w="10980" w:type="dxa"/>
                <w:gridSpan w:val="2"/>
                <w:tcBorders>
                  <w:top w:val="single" w:sz="4" w:space="0" w:color="auto"/>
                  <w:left w:val="single" w:sz="4" w:space="0" w:color="auto"/>
                  <w:bottom w:val="single" w:sz="4" w:space="0" w:color="auto"/>
                  <w:right w:val="single" w:sz="4" w:space="0" w:color="000000"/>
                </w:tcBorders>
                <w:noWrap/>
                <w:vAlign w:val="bottom"/>
              </w:tcPr>
            </w:tcPrChange>
          </w:tcPr>
          <w:p w14:paraId="2224C94C"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4</w:t>
            </w:r>
            <w:r w:rsidRPr="00E6597C">
              <w:rPr>
                <w:rFonts w:ascii="GHEA Grapalat" w:hAnsi="GHEA Grapalat" w:cs="Sylfaen"/>
                <w:sz w:val="20"/>
                <w:szCs w:val="20"/>
              </w:rPr>
              <w:t>.</w:t>
            </w:r>
            <w:proofErr w:type="spellStart"/>
            <w:r w:rsidRPr="00E6597C">
              <w:rPr>
                <w:rFonts w:ascii="GHEA Grapalat" w:hAnsi="GHEA Grapalat" w:cs="Sylfaen"/>
                <w:sz w:val="20"/>
                <w:szCs w:val="20"/>
              </w:rPr>
              <w:t>Գումարը</w:t>
            </w:r>
            <w:proofErr w:type="spellEnd"/>
            <w:r w:rsidRPr="00E6597C">
              <w:rPr>
                <w:rFonts w:ascii="GHEA Grapalat" w:hAnsi="GHEA Grapalat" w:cs="Arial"/>
                <w:sz w:val="20"/>
                <w:szCs w:val="20"/>
              </w:rPr>
              <w:t xml:space="preserve"> </w:t>
            </w:r>
            <w:r w:rsidRPr="00E6597C">
              <w:rPr>
                <w:rFonts w:ascii="GHEA Grapalat" w:hAnsi="GHEA Grapalat" w:cs="Arial"/>
                <w:sz w:val="20"/>
                <w:szCs w:val="20"/>
                <w:lang w:val="ru-RU"/>
              </w:rPr>
              <w:t>(</w:t>
            </w:r>
            <w:proofErr w:type="spellStart"/>
            <w:r w:rsidRPr="00E6597C">
              <w:rPr>
                <w:rFonts w:ascii="GHEA Grapalat" w:hAnsi="GHEA Grapalat" w:cs="Sylfaen"/>
                <w:sz w:val="20"/>
                <w:szCs w:val="20"/>
              </w:rPr>
              <w:t>թվերով</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բառերով</w:t>
            </w:r>
            <w:proofErr w:type="spellEnd"/>
            <w:r w:rsidRPr="00E6597C">
              <w:rPr>
                <w:rFonts w:ascii="GHEA Grapalat" w:hAnsi="GHEA Grapalat" w:cs="Sylfaen"/>
                <w:sz w:val="20"/>
                <w:szCs w:val="20"/>
                <w:lang w:val="ru-RU"/>
              </w:rPr>
              <w:t>)</w:t>
            </w:r>
            <w:r w:rsidRPr="00E6597C">
              <w:rPr>
                <w:rFonts w:ascii="GHEA Grapalat" w:hAnsi="GHEA Grapalat" w:cs="Arial"/>
                <w:sz w:val="20"/>
                <w:szCs w:val="20"/>
              </w:rPr>
              <w:t>`</w:t>
            </w:r>
          </w:p>
        </w:tc>
      </w:tr>
      <w:tr w:rsidR="00595213" w:rsidRPr="00E6597C" w14:paraId="59B6298F" w14:textId="77777777" w:rsidTr="00CB0ADE">
        <w:trPr>
          <w:trHeight w:val="442"/>
          <w:trPrChange w:id="1129" w:author="Հերմինե Գևորգյան" w:date="2026-02-26T23:44:00Z" w16du:dateUtc="2026-02-26T19:44:00Z">
            <w:trPr>
              <w:trHeight w:val="442"/>
            </w:trPr>
          </w:trPrChange>
        </w:trPr>
        <w:tc>
          <w:tcPr>
            <w:tcW w:w="10980" w:type="dxa"/>
            <w:gridSpan w:val="2"/>
            <w:tcBorders>
              <w:top w:val="single" w:sz="4" w:space="0" w:color="auto"/>
              <w:left w:val="single" w:sz="4" w:space="0" w:color="auto"/>
              <w:bottom w:val="single" w:sz="4" w:space="0" w:color="auto"/>
              <w:right w:val="single" w:sz="4" w:space="0" w:color="000000"/>
            </w:tcBorders>
            <w:noWrap/>
            <w:vAlign w:val="bottom"/>
            <w:tcPrChange w:id="1130" w:author="Հերմինե Գևորգյան" w:date="2026-02-26T23:44:00Z" w16du:dateUtc="2026-02-26T19:44:00Z">
              <w:tcPr>
                <w:tcW w:w="10980" w:type="dxa"/>
                <w:gridSpan w:val="2"/>
                <w:tcBorders>
                  <w:top w:val="single" w:sz="4" w:space="0" w:color="auto"/>
                  <w:left w:val="single" w:sz="4" w:space="0" w:color="auto"/>
                  <w:bottom w:val="single" w:sz="4" w:space="0" w:color="auto"/>
                  <w:right w:val="single" w:sz="4" w:space="0" w:color="000000"/>
                </w:tcBorders>
                <w:noWrap/>
                <w:vAlign w:val="bottom"/>
              </w:tcPr>
            </w:tcPrChange>
          </w:tcPr>
          <w:p w14:paraId="7669F3AD"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15. </w:t>
            </w:r>
            <w:r w:rsidRPr="00E6597C">
              <w:rPr>
                <w:rFonts w:ascii="GHEA Grapalat" w:hAnsi="GHEA Grapalat" w:cs="Sylfaen"/>
                <w:sz w:val="20"/>
                <w:szCs w:val="20"/>
                <w:lang w:val="hy-AM"/>
              </w:rPr>
              <w:t xml:space="preserve">Ակցեպտավորված գումարը՝ </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թվերով</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բառերով</w:t>
            </w:r>
            <w:proofErr w:type="spellEnd"/>
            <w:r w:rsidRPr="00E6597C">
              <w:rPr>
                <w:rFonts w:ascii="GHEA Grapalat" w:hAnsi="GHEA Grapalat" w:cs="Sylfaen"/>
                <w:sz w:val="20"/>
                <w:szCs w:val="20"/>
              </w:rPr>
              <w:t>)</w:t>
            </w:r>
            <w:r w:rsidRPr="00E6597C">
              <w:rPr>
                <w:rFonts w:ascii="GHEA Grapalat" w:hAnsi="GHEA Grapalat" w:cs="Sylfaen"/>
                <w:sz w:val="20"/>
                <w:szCs w:val="20"/>
                <w:lang w:val="hy-AM"/>
              </w:rPr>
              <w:t xml:space="preserve">  </w:t>
            </w:r>
            <w:r w:rsidRPr="00E6597C">
              <w:rPr>
                <w:rFonts w:ascii="GHEA Grapalat" w:hAnsi="GHEA Grapalat" w:cs="Sylfaen"/>
                <w:sz w:val="20"/>
                <w:szCs w:val="20"/>
              </w:rPr>
              <w:t>(</w:t>
            </w:r>
            <w:r w:rsidRPr="00E6597C">
              <w:rPr>
                <w:rFonts w:ascii="GHEA Grapalat" w:hAnsi="GHEA Grapalat" w:cs="Sylfaen"/>
                <w:sz w:val="20"/>
                <w:szCs w:val="20"/>
                <w:lang w:val="hy-AM"/>
              </w:rPr>
              <w:t>նախատեսված է նշված գումարի մասնակի ակցեպտի համար, որը չի կիրառվում</w:t>
            </w:r>
            <w:r w:rsidRPr="00E6597C">
              <w:rPr>
                <w:rFonts w:ascii="GHEA Grapalat" w:hAnsi="GHEA Grapalat" w:cs="Sylfaen"/>
                <w:sz w:val="20"/>
                <w:szCs w:val="20"/>
              </w:rPr>
              <w:t>)</w:t>
            </w:r>
          </w:p>
        </w:tc>
      </w:tr>
      <w:tr w:rsidR="00595213" w:rsidRPr="00E6597C" w14:paraId="1284FB43" w14:textId="77777777" w:rsidTr="00CB0ADE">
        <w:trPr>
          <w:trHeight w:val="442"/>
          <w:trPrChange w:id="1131" w:author="Հերմինե Գևորգյան" w:date="2026-02-26T23:44:00Z" w16du:dateUtc="2026-02-26T19:44:00Z">
            <w:trPr>
              <w:trHeight w:val="442"/>
            </w:trPr>
          </w:trPrChange>
        </w:trPr>
        <w:tc>
          <w:tcPr>
            <w:tcW w:w="10980" w:type="dxa"/>
            <w:gridSpan w:val="2"/>
            <w:tcBorders>
              <w:top w:val="single" w:sz="4" w:space="0" w:color="auto"/>
              <w:left w:val="single" w:sz="4" w:space="0" w:color="auto"/>
              <w:bottom w:val="single" w:sz="4" w:space="0" w:color="auto"/>
              <w:right w:val="single" w:sz="4" w:space="0" w:color="000000"/>
            </w:tcBorders>
            <w:noWrap/>
            <w:vAlign w:val="bottom"/>
            <w:tcPrChange w:id="1132" w:author="Հերմինե Գևորգյան" w:date="2026-02-26T23:44:00Z" w16du:dateUtc="2026-02-26T19:44:00Z">
              <w:tcPr>
                <w:tcW w:w="10980" w:type="dxa"/>
                <w:gridSpan w:val="2"/>
                <w:tcBorders>
                  <w:top w:val="single" w:sz="4" w:space="0" w:color="auto"/>
                  <w:left w:val="single" w:sz="4" w:space="0" w:color="auto"/>
                  <w:bottom w:val="single" w:sz="4" w:space="0" w:color="auto"/>
                  <w:right w:val="single" w:sz="4" w:space="0" w:color="000000"/>
                </w:tcBorders>
                <w:noWrap/>
                <w:vAlign w:val="bottom"/>
              </w:tcPr>
            </w:tcPrChange>
          </w:tcPr>
          <w:p w14:paraId="3C653A93"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ru-RU"/>
              </w:rPr>
              <w:t>6</w:t>
            </w:r>
            <w:r w:rsidRPr="00E6597C">
              <w:rPr>
                <w:rFonts w:ascii="GHEA Grapalat" w:hAnsi="GHEA Grapalat" w:cs="Sylfaen"/>
                <w:sz w:val="20"/>
                <w:szCs w:val="20"/>
              </w:rPr>
              <w:t>.</w:t>
            </w:r>
            <w:proofErr w:type="spellStart"/>
            <w:r w:rsidRPr="00E6597C">
              <w:rPr>
                <w:rFonts w:ascii="GHEA Grapalat" w:hAnsi="GHEA Grapalat" w:cs="Sylfaen"/>
                <w:sz w:val="20"/>
                <w:szCs w:val="20"/>
              </w:rPr>
              <w:t>Արժույթը</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բառերով</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կոդով</w:t>
            </w:r>
            <w:proofErr w:type="spellEnd"/>
            <w:r w:rsidRPr="00E6597C">
              <w:rPr>
                <w:rFonts w:ascii="GHEA Grapalat" w:hAnsi="GHEA Grapalat" w:cs="Arial"/>
                <w:sz w:val="20"/>
                <w:szCs w:val="20"/>
              </w:rPr>
              <w:t>)`</w:t>
            </w:r>
          </w:p>
        </w:tc>
      </w:tr>
      <w:tr w:rsidR="00595213" w:rsidRPr="00E6597C" w14:paraId="507C90DB" w14:textId="77777777" w:rsidTr="00CB0ADE">
        <w:trPr>
          <w:trHeight w:val="442"/>
          <w:trPrChange w:id="1133" w:author="Հերմինե Գևորգյան" w:date="2026-02-26T23:44:00Z" w16du:dateUtc="2026-02-26T19:44:00Z">
            <w:trPr>
              <w:trHeight w:val="442"/>
            </w:trPr>
          </w:trPrChange>
        </w:trPr>
        <w:tc>
          <w:tcPr>
            <w:tcW w:w="10980" w:type="dxa"/>
            <w:gridSpan w:val="2"/>
            <w:tcBorders>
              <w:top w:val="single" w:sz="4" w:space="0" w:color="auto"/>
              <w:left w:val="single" w:sz="4" w:space="0" w:color="auto"/>
              <w:bottom w:val="single" w:sz="4" w:space="0" w:color="auto"/>
              <w:right w:val="single" w:sz="4" w:space="0" w:color="000000"/>
            </w:tcBorders>
            <w:noWrap/>
            <w:vAlign w:val="bottom"/>
            <w:tcPrChange w:id="1134" w:author="Հերմինե Գևորգյան" w:date="2026-02-26T23:44:00Z" w16du:dateUtc="2026-02-26T19:44:00Z">
              <w:tcPr>
                <w:tcW w:w="10980" w:type="dxa"/>
                <w:gridSpan w:val="2"/>
                <w:tcBorders>
                  <w:top w:val="single" w:sz="4" w:space="0" w:color="auto"/>
                  <w:left w:val="single" w:sz="4" w:space="0" w:color="auto"/>
                  <w:bottom w:val="single" w:sz="4" w:space="0" w:color="auto"/>
                  <w:right w:val="single" w:sz="4" w:space="0" w:color="000000"/>
                </w:tcBorders>
                <w:noWrap/>
                <w:vAlign w:val="bottom"/>
              </w:tcPr>
            </w:tcPrChange>
          </w:tcPr>
          <w:p w14:paraId="12A7F55C" w14:textId="77777777" w:rsidR="00595213" w:rsidRPr="00E6597C" w:rsidRDefault="00595213" w:rsidP="00CB0ADE">
            <w:pPr>
              <w:rPr>
                <w:rFonts w:ascii="GHEA Grapalat" w:hAnsi="GHEA Grapalat" w:cs="Arial"/>
                <w:sz w:val="20"/>
                <w:szCs w:val="20"/>
                <w:lang w:val="hy-AM"/>
              </w:rPr>
            </w:pPr>
            <w:r w:rsidRPr="00E6597C">
              <w:rPr>
                <w:rFonts w:ascii="GHEA Grapalat" w:hAnsi="GHEA Grapalat" w:cs="Sylfaen"/>
                <w:sz w:val="20"/>
                <w:szCs w:val="20"/>
              </w:rPr>
              <w:t>1</w:t>
            </w:r>
            <w:r w:rsidRPr="00E6597C">
              <w:rPr>
                <w:rFonts w:ascii="GHEA Grapalat" w:hAnsi="GHEA Grapalat" w:cs="Sylfaen"/>
                <w:sz w:val="20"/>
                <w:szCs w:val="20"/>
                <w:lang w:val="hy-AM"/>
              </w:rPr>
              <w:t>7</w:t>
            </w:r>
            <w:r w:rsidRPr="00E6597C">
              <w:rPr>
                <w:rFonts w:ascii="GHEA Grapalat" w:hAnsi="GHEA Grapalat" w:cs="Sylfaen"/>
                <w:sz w:val="20"/>
                <w:szCs w:val="20"/>
              </w:rPr>
              <w:t>.</w:t>
            </w:r>
            <w:proofErr w:type="spellStart"/>
            <w:r w:rsidRPr="00E6597C">
              <w:rPr>
                <w:rFonts w:ascii="GHEA Grapalat" w:hAnsi="GHEA Grapalat" w:cs="Sylfaen"/>
                <w:sz w:val="20"/>
                <w:szCs w:val="20"/>
              </w:rPr>
              <w:t>Գործարքի</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վճարման</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նպատակը</w:t>
            </w:r>
            <w:proofErr w:type="spellEnd"/>
            <w:r w:rsidRPr="00E6597C">
              <w:rPr>
                <w:rFonts w:ascii="GHEA Grapalat" w:hAnsi="GHEA Grapalat" w:cs="Arial"/>
                <w:sz w:val="20"/>
                <w:szCs w:val="20"/>
              </w:rPr>
              <w:t>`</w:t>
            </w:r>
            <w:r w:rsidRPr="00E6597C">
              <w:rPr>
                <w:rFonts w:ascii="GHEA Grapalat" w:hAnsi="GHEA Grapalat" w:cs="Arial"/>
                <w:sz w:val="20"/>
                <w:szCs w:val="20"/>
                <w:lang w:val="hy-AM"/>
              </w:rPr>
              <w:t xml:space="preserve">  </w:t>
            </w:r>
            <w:r w:rsidRPr="00E6597C">
              <w:rPr>
                <w:rFonts w:ascii="GHEA Grapalat" w:hAnsi="GHEA Grapalat" w:cs="Sylfaen"/>
                <w:bCs/>
                <w:i/>
                <w:sz w:val="20"/>
                <w:szCs w:val="20"/>
              </w:rPr>
              <w:t>(</w:t>
            </w:r>
            <w:proofErr w:type="spellStart"/>
            <w:r w:rsidR="00631658" w:rsidRPr="00E6597C">
              <w:rPr>
                <w:rFonts w:ascii="GHEA Grapalat" w:hAnsi="GHEA Grapalat" w:cs="Sylfaen"/>
                <w:bCs/>
                <w:i/>
                <w:sz w:val="20"/>
                <w:szCs w:val="20"/>
              </w:rPr>
              <w:t>որակավորման</w:t>
            </w:r>
            <w:proofErr w:type="spellEnd"/>
            <w:r w:rsidR="00631658" w:rsidRPr="00E6597C">
              <w:rPr>
                <w:rFonts w:ascii="GHEA Grapalat" w:hAnsi="GHEA Grapalat" w:cs="Sylfaen"/>
                <w:bCs/>
                <w:i/>
                <w:sz w:val="20"/>
                <w:szCs w:val="20"/>
              </w:rPr>
              <w:t xml:space="preserve"> </w:t>
            </w:r>
            <w:proofErr w:type="spellStart"/>
            <w:r w:rsidR="00631658" w:rsidRPr="00E6597C">
              <w:rPr>
                <w:rFonts w:ascii="GHEA Grapalat" w:hAnsi="GHEA Grapalat" w:cs="Sylfaen"/>
                <w:bCs/>
                <w:i/>
                <w:sz w:val="20"/>
                <w:szCs w:val="20"/>
              </w:rPr>
              <w:t>ա</w:t>
            </w:r>
            <w:r w:rsidRPr="00E6597C">
              <w:rPr>
                <w:rFonts w:ascii="GHEA Grapalat" w:hAnsi="GHEA Grapalat" w:cs="Sylfaen"/>
                <w:bCs/>
                <w:i/>
                <w:sz w:val="20"/>
                <w:szCs w:val="20"/>
              </w:rPr>
              <w:t>պահովմ</w:t>
            </w:r>
            <w:proofErr w:type="spellEnd"/>
            <w:r w:rsidRPr="00E6597C">
              <w:rPr>
                <w:rFonts w:ascii="GHEA Grapalat" w:hAnsi="GHEA Grapalat" w:cs="Sylfaen"/>
                <w:bCs/>
                <w:i/>
                <w:sz w:val="20"/>
                <w:szCs w:val="20"/>
                <w:lang w:val="hy-AM"/>
              </w:rPr>
              <w:t>ան համար</w:t>
            </w:r>
            <w:r w:rsidRPr="00E6597C">
              <w:rPr>
                <w:rFonts w:ascii="GHEA Grapalat" w:hAnsi="GHEA Grapalat" w:cs="Sylfaen"/>
                <w:bCs/>
                <w:i/>
                <w:sz w:val="20"/>
                <w:szCs w:val="20"/>
              </w:rPr>
              <w:t>)</w:t>
            </w:r>
          </w:p>
        </w:tc>
      </w:tr>
      <w:tr w:rsidR="00595213" w:rsidRPr="00E6597C" w14:paraId="79F4A464" w14:textId="77777777" w:rsidTr="00CB0ADE">
        <w:trPr>
          <w:trHeight w:val="424"/>
          <w:trPrChange w:id="1135" w:author="Հերմինե Գևորգյան" w:date="2026-02-26T23:44:00Z" w16du:dateUtc="2026-02-26T19:44:00Z">
            <w:trPr>
              <w:trHeight w:val="424"/>
            </w:trPr>
          </w:trPrChange>
        </w:trPr>
        <w:tc>
          <w:tcPr>
            <w:tcW w:w="10980" w:type="dxa"/>
            <w:gridSpan w:val="2"/>
            <w:tcBorders>
              <w:top w:val="single" w:sz="4" w:space="0" w:color="auto"/>
              <w:left w:val="single" w:sz="4" w:space="0" w:color="auto"/>
              <w:right w:val="single" w:sz="4" w:space="0" w:color="000000"/>
            </w:tcBorders>
            <w:noWrap/>
            <w:vAlign w:val="bottom"/>
            <w:tcPrChange w:id="1136" w:author="Հերմինե Գևորգյան" w:date="2026-02-26T23:44:00Z" w16du:dateUtc="2026-02-26T19:44:00Z">
              <w:tcPr>
                <w:tcW w:w="10980" w:type="dxa"/>
                <w:gridSpan w:val="2"/>
                <w:tcBorders>
                  <w:top w:val="single" w:sz="4" w:space="0" w:color="auto"/>
                  <w:left w:val="single" w:sz="4" w:space="0" w:color="auto"/>
                  <w:right w:val="single" w:sz="4" w:space="0" w:color="000000"/>
                </w:tcBorders>
                <w:noWrap/>
                <w:vAlign w:val="bottom"/>
              </w:tcPr>
            </w:tcPrChange>
          </w:tcPr>
          <w:p w14:paraId="55CDF182"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8</w:t>
            </w:r>
            <w:r w:rsidRPr="00E6597C">
              <w:rPr>
                <w:rFonts w:ascii="GHEA Grapalat" w:hAnsi="GHEA Grapalat" w:cs="Sylfaen"/>
                <w:sz w:val="20"/>
                <w:szCs w:val="20"/>
              </w:rPr>
              <w:t xml:space="preserve">. </w:t>
            </w:r>
            <w:r w:rsidRPr="00E6597C">
              <w:rPr>
                <w:rFonts w:ascii="GHEA Grapalat" w:hAnsi="GHEA Grapalat" w:cs="Sylfaen"/>
                <w:sz w:val="20"/>
                <w:szCs w:val="20"/>
                <w:lang w:val="hy-AM"/>
              </w:rPr>
              <w:t xml:space="preserve">Վճարման կատարման հիմքերը՝ </w:t>
            </w:r>
            <w:r w:rsidRPr="00E6597C">
              <w:rPr>
                <w:rFonts w:ascii="GHEA Grapalat" w:hAnsi="GHEA Grapalat" w:cs="Sylfaen"/>
                <w:sz w:val="20"/>
                <w:szCs w:val="20"/>
              </w:rPr>
              <w:t>(</w:t>
            </w:r>
            <w:r w:rsidRPr="00E6597C">
              <w:rPr>
                <w:rFonts w:ascii="GHEA Grapalat" w:hAnsi="GHEA Grapalat" w:cs="Sylfaen"/>
                <w:sz w:val="20"/>
                <w:szCs w:val="20"/>
                <w:lang w:val="hy-AM"/>
              </w:rPr>
              <w:t>Փաստաթղթերի</w:t>
            </w:r>
            <w:r w:rsidRPr="00E6597C">
              <w:rPr>
                <w:rFonts w:ascii="GHEA Grapalat" w:hAnsi="GHEA Grapalat" w:cs="Arial"/>
                <w:sz w:val="20"/>
                <w:szCs w:val="20"/>
                <w:lang w:val="hy-AM"/>
              </w:rPr>
              <w:t xml:space="preserve"> անվանումը</w:t>
            </w:r>
            <w:r w:rsidRPr="00E6597C">
              <w:rPr>
                <w:rFonts w:ascii="GHEA Grapalat" w:hAnsi="GHEA Grapalat" w:cs="Arial"/>
                <w:sz w:val="20"/>
                <w:szCs w:val="20"/>
              </w:rPr>
              <w:t>,</w:t>
            </w:r>
            <w:r w:rsidRPr="00E6597C">
              <w:rPr>
                <w:rFonts w:ascii="GHEA Grapalat" w:hAnsi="GHEA Grapalat" w:cs="Arial"/>
                <w:sz w:val="20"/>
                <w:szCs w:val="20"/>
                <w:lang w:val="hy-AM"/>
              </w:rPr>
              <w:t xml:space="preserve"> այդ թվում՝ տուժանքի մասին համաձայնագիրը, </w:t>
            </w:r>
            <w:r w:rsidRPr="00E6597C">
              <w:rPr>
                <w:rFonts w:ascii="GHEA Grapalat" w:hAnsi="GHEA Grapalat" w:cs="Sylfaen"/>
                <w:sz w:val="20"/>
                <w:szCs w:val="20"/>
                <w:lang w:val="hy-AM"/>
              </w:rPr>
              <w:t>դրանց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համարները</w:t>
            </w:r>
            <w:r w:rsidRPr="00E6597C">
              <w:rPr>
                <w:rFonts w:ascii="GHEA Grapalat" w:hAnsi="GHEA Grapalat" w:cs="Arial"/>
                <w:sz w:val="20"/>
                <w:szCs w:val="20"/>
                <w:lang w:val="hy-AM"/>
              </w:rPr>
              <w:t>,</w:t>
            </w:r>
            <w:r w:rsidRPr="00E6597C">
              <w:rPr>
                <w:rFonts w:ascii="GHEA Grapalat" w:hAnsi="GHEA Grapalat" w:cs="Arial"/>
                <w:sz w:val="20"/>
                <w:szCs w:val="20"/>
              </w:rPr>
              <w:t xml:space="preserve"> </w:t>
            </w:r>
            <w:r w:rsidRPr="00E6597C">
              <w:rPr>
                <w:rFonts w:ascii="GHEA Grapalat" w:hAnsi="GHEA Grapalat" w:cs="Sylfaen"/>
                <w:sz w:val="20"/>
                <w:szCs w:val="20"/>
                <w:lang w:val="hy-AM"/>
              </w:rPr>
              <w:t>պ</w:t>
            </w:r>
            <w:proofErr w:type="spellStart"/>
            <w:r w:rsidRPr="00E6597C">
              <w:rPr>
                <w:rFonts w:ascii="GHEA Grapalat" w:hAnsi="GHEA Grapalat" w:cs="Sylfaen"/>
                <w:sz w:val="20"/>
                <w:szCs w:val="20"/>
              </w:rPr>
              <w:t>այմանագրի</w:t>
            </w:r>
            <w:proofErr w:type="spellEnd"/>
            <w:r w:rsidRPr="00E6597C">
              <w:rPr>
                <w:rFonts w:ascii="GHEA Grapalat" w:hAnsi="GHEA Grapalat" w:cs="Sylfaen"/>
                <w:sz w:val="20"/>
                <w:szCs w:val="20"/>
              </w:rPr>
              <w:t xml:space="preserve"> </w:t>
            </w:r>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ծածկագիրը</w:t>
            </w:r>
            <w:proofErr w:type="spellEnd"/>
            <w:r w:rsidRPr="00E6597C">
              <w:rPr>
                <w:rFonts w:ascii="GHEA Grapalat" w:hAnsi="GHEA Grapalat" w:cs="Arial"/>
                <w:sz w:val="20"/>
                <w:szCs w:val="20"/>
                <w:lang w:val="hy-AM"/>
              </w:rPr>
              <w:t xml:space="preserve"> որի հիման վրա կատարվում է  գանձումը</w:t>
            </w:r>
            <w:r w:rsidRPr="00E6597C">
              <w:rPr>
                <w:rFonts w:ascii="GHEA Grapalat" w:hAnsi="GHEA Grapalat" w:cs="Arial"/>
                <w:sz w:val="20"/>
                <w:szCs w:val="20"/>
              </w:rPr>
              <w:t>)</w:t>
            </w:r>
            <w:r w:rsidRPr="00E6597C">
              <w:rPr>
                <w:rFonts w:ascii="GHEA Grapalat" w:hAnsi="GHEA Grapalat" w:cs="Sylfaen"/>
                <w:sz w:val="20"/>
                <w:szCs w:val="20"/>
              </w:rPr>
              <w:t>`</w:t>
            </w:r>
          </w:p>
          <w:p w14:paraId="58B6DACC" w14:textId="77777777" w:rsidR="00595213" w:rsidRPr="00E6597C" w:rsidRDefault="00595213" w:rsidP="00CB0ADE">
            <w:pPr>
              <w:rPr>
                <w:rFonts w:ascii="GHEA Grapalat" w:hAnsi="GHEA Grapalat" w:cs="Arial"/>
                <w:sz w:val="20"/>
                <w:szCs w:val="20"/>
              </w:rPr>
            </w:pPr>
          </w:p>
        </w:tc>
      </w:tr>
      <w:tr w:rsidR="00595213" w:rsidRPr="00E6597C" w14:paraId="52758A43" w14:textId="77777777" w:rsidTr="00CB0ADE">
        <w:trPr>
          <w:trHeight w:val="704"/>
          <w:trPrChange w:id="1137" w:author="Հերմինե Գևորգյան" w:date="2026-02-26T23:44:00Z" w16du:dateUtc="2026-02-26T19:44:00Z">
            <w:trPr>
              <w:trHeight w:val="704"/>
            </w:trPr>
          </w:trPrChange>
        </w:trPr>
        <w:tc>
          <w:tcPr>
            <w:tcW w:w="10980" w:type="dxa"/>
            <w:gridSpan w:val="2"/>
            <w:tcBorders>
              <w:left w:val="single" w:sz="4" w:space="0" w:color="auto"/>
              <w:bottom w:val="single" w:sz="4" w:space="0" w:color="auto"/>
              <w:right w:val="single" w:sz="4" w:space="0" w:color="000000"/>
            </w:tcBorders>
            <w:noWrap/>
            <w:vAlign w:val="bottom"/>
            <w:tcPrChange w:id="1138" w:author="Հերմինե Գևորգյան" w:date="2026-02-26T23:44:00Z" w16du:dateUtc="2026-02-26T19:44:00Z">
              <w:tcPr>
                <w:tcW w:w="10980" w:type="dxa"/>
                <w:gridSpan w:val="2"/>
                <w:tcBorders>
                  <w:left w:val="single" w:sz="4" w:space="0" w:color="auto"/>
                  <w:bottom w:val="single" w:sz="4" w:space="0" w:color="auto"/>
                  <w:right w:val="single" w:sz="4" w:space="0" w:color="000000"/>
                </w:tcBorders>
                <w:noWrap/>
                <w:vAlign w:val="bottom"/>
              </w:tcPr>
            </w:tcPrChange>
          </w:tcPr>
          <w:p w14:paraId="395379D4" w14:textId="77777777" w:rsidR="00595213" w:rsidRPr="00E6597C" w:rsidRDefault="00595213" w:rsidP="00CB0ADE">
            <w:pPr>
              <w:rPr>
                <w:rFonts w:ascii="GHEA Grapalat" w:hAnsi="GHEA Grapalat" w:cs="Arial"/>
                <w:sz w:val="20"/>
                <w:szCs w:val="20"/>
                <w:lang w:val="hy-AM"/>
              </w:rPr>
            </w:pPr>
          </w:p>
        </w:tc>
      </w:tr>
      <w:tr w:rsidR="00595213" w:rsidRPr="00E6597C" w14:paraId="49551CED" w14:textId="77777777" w:rsidTr="00CB0ADE">
        <w:trPr>
          <w:trHeight w:val="704"/>
          <w:trPrChange w:id="1139" w:author="Հերմինե Գևորգյան" w:date="2026-02-26T23:44:00Z" w16du:dateUtc="2026-02-26T19:44:00Z">
            <w:trPr>
              <w:trHeight w:val="704"/>
            </w:trPr>
          </w:trPrChange>
        </w:trPr>
        <w:tc>
          <w:tcPr>
            <w:tcW w:w="10980" w:type="dxa"/>
            <w:gridSpan w:val="2"/>
            <w:tcBorders>
              <w:top w:val="single" w:sz="4" w:space="0" w:color="auto"/>
              <w:left w:val="single" w:sz="4" w:space="0" w:color="auto"/>
              <w:bottom w:val="single" w:sz="4" w:space="0" w:color="auto"/>
              <w:right w:val="single" w:sz="4" w:space="0" w:color="000000"/>
            </w:tcBorders>
            <w:noWrap/>
            <w:vAlign w:val="bottom"/>
            <w:tcPrChange w:id="1140" w:author="Հերմինե Գևորգյան" w:date="2026-02-26T23:44:00Z" w16du:dateUtc="2026-02-26T19:44:00Z">
              <w:tcPr>
                <w:tcW w:w="10980" w:type="dxa"/>
                <w:gridSpan w:val="2"/>
                <w:tcBorders>
                  <w:top w:val="single" w:sz="4" w:space="0" w:color="auto"/>
                  <w:left w:val="single" w:sz="4" w:space="0" w:color="auto"/>
                  <w:bottom w:val="single" w:sz="4" w:space="0" w:color="auto"/>
                  <w:right w:val="single" w:sz="4" w:space="0" w:color="000000"/>
                </w:tcBorders>
                <w:noWrap/>
                <w:vAlign w:val="bottom"/>
              </w:tcPr>
            </w:tcPrChange>
          </w:tcPr>
          <w:p w14:paraId="02461ACA" w14:textId="77777777" w:rsidR="00595213" w:rsidRPr="00E6597C" w:rsidRDefault="00595213" w:rsidP="00CB0ADE">
            <w:pPr>
              <w:rPr>
                <w:rFonts w:ascii="GHEA Grapalat" w:hAnsi="GHEA Grapalat" w:cs="Sylfaen"/>
                <w:sz w:val="20"/>
                <w:szCs w:val="20"/>
                <w:lang w:val="hy-AM"/>
              </w:rPr>
            </w:pPr>
            <w:r w:rsidRPr="00E6597C">
              <w:rPr>
                <w:rFonts w:ascii="GHEA Grapalat" w:hAnsi="GHEA Grapalat" w:cs="Sylfaen"/>
                <w:sz w:val="20"/>
                <w:szCs w:val="20"/>
                <w:lang w:val="hy-AM"/>
              </w:rPr>
              <w:t>19. Վճարման պայմանները՝                                &lt;ակցեպտավորված վճարում&gt;</w:t>
            </w:r>
          </w:p>
          <w:p w14:paraId="567E60D1" w14:textId="77777777" w:rsidR="00595213" w:rsidRPr="00E6597C" w:rsidRDefault="00595213" w:rsidP="00CB0ADE">
            <w:pPr>
              <w:rPr>
                <w:rFonts w:ascii="GHEA Grapalat" w:hAnsi="GHEA Grapalat" w:cs="Sylfaen"/>
                <w:sz w:val="20"/>
                <w:szCs w:val="20"/>
                <w:lang w:val="ru-RU"/>
              </w:rPr>
            </w:pPr>
          </w:p>
        </w:tc>
      </w:tr>
      <w:tr w:rsidR="00595213" w:rsidRPr="00E6597C" w14:paraId="4A48514C" w14:textId="77777777" w:rsidTr="00CB0ADE">
        <w:trPr>
          <w:trHeight w:val="704"/>
          <w:trPrChange w:id="1141" w:author="Հերմինե Գևորգյան" w:date="2026-02-26T23:44:00Z" w16du:dateUtc="2026-02-26T19:44:00Z">
            <w:trPr>
              <w:trHeight w:val="704"/>
            </w:trPr>
          </w:trPrChange>
        </w:trPr>
        <w:tc>
          <w:tcPr>
            <w:tcW w:w="10980" w:type="dxa"/>
            <w:gridSpan w:val="2"/>
            <w:tcBorders>
              <w:top w:val="single" w:sz="4" w:space="0" w:color="auto"/>
              <w:left w:val="single" w:sz="4" w:space="0" w:color="auto"/>
              <w:bottom w:val="single" w:sz="4" w:space="0" w:color="auto"/>
              <w:right w:val="single" w:sz="4" w:space="0" w:color="000000"/>
            </w:tcBorders>
            <w:noWrap/>
            <w:vAlign w:val="bottom"/>
            <w:tcPrChange w:id="1142" w:author="Հերմինե Գևորգյան" w:date="2026-02-26T23:44:00Z" w16du:dateUtc="2026-02-26T19:44:00Z">
              <w:tcPr>
                <w:tcW w:w="10980" w:type="dxa"/>
                <w:gridSpan w:val="2"/>
                <w:tcBorders>
                  <w:top w:val="single" w:sz="4" w:space="0" w:color="auto"/>
                  <w:left w:val="single" w:sz="4" w:space="0" w:color="auto"/>
                  <w:bottom w:val="single" w:sz="4" w:space="0" w:color="auto"/>
                  <w:right w:val="single" w:sz="4" w:space="0" w:color="000000"/>
                </w:tcBorders>
                <w:noWrap/>
                <w:vAlign w:val="bottom"/>
              </w:tcPr>
            </w:tcPrChange>
          </w:tcPr>
          <w:p w14:paraId="61438943"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lang w:val="hy-AM"/>
              </w:rPr>
              <w:t xml:space="preserve">20. Առդիր էջերի քանակը՝    </w:t>
            </w:r>
            <w:r w:rsidRPr="00E6597C">
              <w:rPr>
                <w:rFonts w:ascii="GHEA Grapalat" w:hAnsi="GHEA Grapalat" w:cs="Arial"/>
                <w:sz w:val="20"/>
                <w:szCs w:val="20"/>
              </w:rPr>
              <w:t xml:space="preserve">--- </w:t>
            </w:r>
            <w:r w:rsidRPr="00E6597C">
              <w:rPr>
                <w:rFonts w:ascii="GHEA Grapalat" w:hAnsi="GHEA Grapalat" w:cs="Arial"/>
                <w:sz w:val="20"/>
                <w:szCs w:val="20"/>
                <w:lang w:val="hy-AM"/>
              </w:rPr>
              <w:t xml:space="preserve">    </w:t>
            </w:r>
            <w:proofErr w:type="spellStart"/>
            <w:r w:rsidRPr="00E6597C">
              <w:rPr>
                <w:rFonts w:ascii="GHEA Grapalat" w:hAnsi="GHEA Grapalat" w:cs="Sylfaen"/>
                <w:sz w:val="20"/>
                <w:szCs w:val="20"/>
              </w:rPr>
              <w:t>էջ</w:t>
            </w:r>
            <w:proofErr w:type="spellEnd"/>
          </w:p>
          <w:p w14:paraId="76F5AF05" w14:textId="77777777" w:rsidR="00595213" w:rsidRPr="00E6597C" w:rsidRDefault="00595213" w:rsidP="00CB0ADE">
            <w:pPr>
              <w:rPr>
                <w:rFonts w:ascii="GHEA Grapalat" w:hAnsi="GHEA Grapalat" w:cs="Sylfaen"/>
                <w:sz w:val="20"/>
                <w:szCs w:val="20"/>
                <w:lang w:val="hy-AM"/>
              </w:rPr>
            </w:pPr>
          </w:p>
        </w:tc>
      </w:tr>
      <w:tr w:rsidR="00595213" w:rsidRPr="00E6597C" w14:paraId="254D9D03" w14:textId="77777777" w:rsidTr="00CB0ADE">
        <w:trPr>
          <w:trHeight w:val="2194"/>
          <w:trPrChange w:id="1143" w:author="Հերմինե Գևորգյան" w:date="2026-02-26T23:44:00Z" w16du:dateUtc="2026-02-26T19:44:00Z">
            <w:trPr>
              <w:trHeight w:val="2194"/>
            </w:trPr>
          </w:trPrChange>
        </w:trPr>
        <w:tc>
          <w:tcPr>
            <w:tcW w:w="5616" w:type="dxa"/>
            <w:tcBorders>
              <w:top w:val="nil"/>
              <w:left w:val="single" w:sz="4" w:space="0" w:color="auto"/>
              <w:bottom w:val="single" w:sz="4" w:space="0" w:color="auto"/>
              <w:right w:val="single" w:sz="4" w:space="0" w:color="auto"/>
            </w:tcBorders>
            <w:noWrap/>
            <w:vAlign w:val="bottom"/>
            <w:tcPrChange w:id="1144" w:author="Հերմինե Գևորգյան" w:date="2026-02-26T23:44:00Z" w16du:dateUtc="2026-02-26T19:44:00Z">
              <w:tcPr>
                <w:tcW w:w="5616" w:type="dxa"/>
                <w:tcBorders>
                  <w:top w:val="nil"/>
                  <w:left w:val="single" w:sz="4" w:space="0" w:color="auto"/>
                  <w:bottom w:val="single" w:sz="4" w:space="0" w:color="auto"/>
                  <w:right w:val="single" w:sz="4" w:space="0" w:color="auto"/>
                </w:tcBorders>
                <w:noWrap/>
                <w:vAlign w:val="bottom"/>
              </w:tcPr>
            </w:tcPrChange>
          </w:tcPr>
          <w:p w14:paraId="53639B76" w14:textId="77777777" w:rsidR="00595213" w:rsidRPr="00E6597C" w:rsidRDefault="00595213" w:rsidP="00CB0ADE">
            <w:pPr>
              <w:rPr>
                <w:rFonts w:ascii="GHEA Grapalat" w:hAnsi="GHEA Grapalat" w:cs="Sylfaen"/>
                <w:sz w:val="20"/>
                <w:szCs w:val="20"/>
              </w:rPr>
            </w:pPr>
            <w:r w:rsidRPr="00E6597C">
              <w:rPr>
                <w:rFonts w:ascii="Courier New" w:hAnsi="Courier New" w:cs="Courier New"/>
                <w:sz w:val="20"/>
                <w:szCs w:val="20"/>
              </w:rPr>
              <w:t> </w:t>
            </w:r>
            <w:r w:rsidRPr="00E6597C">
              <w:rPr>
                <w:rFonts w:ascii="GHEA Grapalat" w:hAnsi="GHEA Grapalat" w:cs="Arial"/>
                <w:sz w:val="20"/>
                <w:szCs w:val="20"/>
                <w:lang w:val="hy-AM"/>
              </w:rPr>
              <w:t>22</w:t>
            </w:r>
            <w:r w:rsidRPr="00E6597C">
              <w:rPr>
                <w:rFonts w:ascii="GHEA Grapalat" w:hAnsi="GHEA Grapalat" w:cs="Arial"/>
                <w:sz w:val="20"/>
                <w:szCs w:val="20"/>
              </w:rPr>
              <w:t>.</w:t>
            </w:r>
            <w:r w:rsidRPr="00E6597C">
              <w:rPr>
                <w:rFonts w:ascii="GHEA Grapalat" w:hAnsi="GHEA Grapalat" w:cs="Sylfaen"/>
                <w:sz w:val="20"/>
                <w:szCs w:val="20"/>
              </w:rPr>
              <w:t xml:space="preserve">ա. </w:t>
            </w:r>
            <w:proofErr w:type="spellStart"/>
            <w:r w:rsidRPr="00E6597C">
              <w:rPr>
                <w:rFonts w:ascii="GHEA Grapalat" w:hAnsi="GHEA Grapalat" w:cs="Sylfaen"/>
                <w:sz w:val="20"/>
                <w:szCs w:val="20"/>
              </w:rPr>
              <w:t>Շահառուի</w:t>
            </w:r>
            <w:proofErr w:type="spellEnd"/>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ստորագրությունները</w:t>
            </w:r>
            <w:proofErr w:type="spellEnd"/>
          </w:p>
          <w:p w14:paraId="2F4FE951" w14:textId="77777777" w:rsidR="00595213" w:rsidRPr="00E6597C" w:rsidRDefault="00595213" w:rsidP="00CB0ADE">
            <w:pPr>
              <w:rPr>
                <w:rFonts w:ascii="GHEA Grapalat" w:hAnsi="GHEA Grapalat" w:cs="Sylfaen"/>
                <w:sz w:val="20"/>
                <w:szCs w:val="20"/>
              </w:rPr>
            </w:pPr>
          </w:p>
          <w:p w14:paraId="27B68E09" w14:textId="77777777" w:rsidR="00595213" w:rsidRPr="00E6597C" w:rsidRDefault="00595213"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2173BF4C" w14:textId="77777777" w:rsidR="00595213" w:rsidRPr="00E6597C" w:rsidRDefault="00595213" w:rsidP="00CB0ADE">
            <w:pPr>
              <w:rPr>
                <w:rFonts w:ascii="GHEA Grapalat" w:hAnsi="GHEA Grapalat" w:cs="Tahoma"/>
                <w:color w:val="000000"/>
                <w:sz w:val="20"/>
                <w:szCs w:val="20"/>
              </w:rPr>
            </w:pPr>
          </w:p>
          <w:p w14:paraId="707E79C8" w14:textId="77777777" w:rsidR="00595213" w:rsidRPr="00E6597C" w:rsidRDefault="00595213" w:rsidP="00CB0ADE">
            <w:pPr>
              <w:rPr>
                <w:rFonts w:ascii="GHEA Grapalat" w:hAnsi="GHEA Grapalat" w:cs="Sylfaen"/>
                <w:sz w:val="20"/>
                <w:szCs w:val="20"/>
              </w:rPr>
            </w:pPr>
          </w:p>
          <w:p w14:paraId="3F12F02F" w14:textId="77777777" w:rsidR="00595213" w:rsidRPr="00E6597C" w:rsidRDefault="00595213"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5494FEBC" w14:textId="77777777" w:rsidR="00595213" w:rsidRPr="00E6597C" w:rsidRDefault="00595213" w:rsidP="00CB0ADE">
            <w:pPr>
              <w:rPr>
                <w:rFonts w:ascii="GHEA Grapalat" w:hAnsi="GHEA Grapalat" w:cs="Sylfaen"/>
                <w:sz w:val="20"/>
                <w:szCs w:val="20"/>
              </w:rPr>
            </w:pPr>
          </w:p>
          <w:p w14:paraId="72FD4CF5"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lang w:val="hy-AM"/>
              </w:rPr>
              <w:t>22</w:t>
            </w:r>
            <w:r w:rsidRPr="00E6597C">
              <w:rPr>
                <w:rFonts w:ascii="GHEA Grapalat" w:hAnsi="GHEA Grapalat" w:cs="Sylfaen"/>
                <w:sz w:val="20"/>
                <w:szCs w:val="20"/>
              </w:rPr>
              <w:t>.բ.</w:t>
            </w:r>
          </w:p>
          <w:p w14:paraId="7A7E4AF6"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Կ.Տ.</w:t>
            </w:r>
          </w:p>
          <w:p w14:paraId="5A0EB83A" w14:textId="77777777" w:rsidR="00595213" w:rsidRPr="00E6597C"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Change w:id="1145" w:author="Հերմինե Գևորգյան" w:date="2026-02-26T23:44:00Z" w16du:dateUtc="2026-02-26T19:44:00Z">
              <w:tcPr>
                <w:tcW w:w="5364" w:type="dxa"/>
                <w:tcBorders>
                  <w:top w:val="nil"/>
                  <w:left w:val="nil"/>
                  <w:bottom w:val="single" w:sz="4" w:space="0" w:color="auto"/>
                  <w:right w:val="single" w:sz="4" w:space="0" w:color="auto"/>
                </w:tcBorders>
                <w:noWrap/>
                <w:vAlign w:val="bottom"/>
              </w:tcPr>
            </w:tcPrChange>
          </w:tcPr>
          <w:p w14:paraId="01BE6277" w14:textId="77777777" w:rsidR="00595213" w:rsidRPr="00E6597C" w:rsidRDefault="00595213" w:rsidP="00CB0ADE">
            <w:pPr>
              <w:rPr>
                <w:rFonts w:ascii="GHEA Grapalat" w:hAnsi="GHEA Grapalat" w:cs="Sylfaen"/>
                <w:sz w:val="20"/>
                <w:szCs w:val="20"/>
              </w:rPr>
            </w:pPr>
            <w:r w:rsidRPr="00E6597C">
              <w:rPr>
                <w:rFonts w:ascii="GHEA Grapalat" w:hAnsi="GHEA Grapalat" w:cs="Arial"/>
                <w:sz w:val="20"/>
                <w:szCs w:val="20"/>
                <w:lang w:val="hy-AM"/>
              </w:rPr>
              <w:t>2</w:t>
            </w:r>
            <w:r w:rsidRPr="00E6597C">
              <w:rPr>
                <w:rFonts w:ascii="GHEA Grapalat" w:hAnsi="GHEA Grapalat" w:cs="Arial"/>
                <w:sz w:val="20"/>
                <w:szCs w:val="20"/>
              </w:rPr>
              <w:t>1.</w:t>
            </w:r>
            <w:r w:rsidRPr="00E6597C">
              <w:rPr>
                <w:rFonts w:ascii="GHEA Grapalat" w:hAnsi="GHEA Grapalat" w:cs="Sylfaen"/>
                <w:sz w:val="20"/>
                <w:szCs w:val="20"/>
              </w:rPr>
              <w:t xml:space="preserve">ա. </w:t>
            </w:r>
            <w:r w:rsidRPr="00E6597C">
              <w:rPr>
                <w:rFonts w:ascii="Courier New" w:hAnsi="Courier New" w:cs="Courier New"/>
                <w:sz w:val="20"/>
                <w:szCs w:val="20"/>
              </w:rPr>
              <w:t> </w:t>
            </w:r>
            <w:proofErr w:type="spellStart"/>
            <w:r w:rsidRPr="00E6597C">
              <w:rPr>
                <w:rFonts w:ascii="GHEA Grapalat" w:hAnsi="GHEA Grapalat" w:cs="Sylfaen"/>
                <w:sz w:val="20"/>
                <w:szCs w:val="20"/>
              </w:rPr>
              <w:t>Վճարողի</w:t>
            </w:r>
            <w:proofErr w:type="spellEnd"/>
            <w:r w:rsidRPr="00E6597C">
              <w:rPr>
                <w:rFonts w:ascii="GHEA Grapalat" w:hAnsi="GHEA Grapalat" w:cs="Sylfaen"/>
                <w:sz w:val="20"/>
                <w:szCs w:val="20"/>
              </w:rPr>
              <w:t xml:space="preserve"> ստորագրությունները`</w:t>
            </w:r>
          </w:p>
          <w:p w14:paraId="7FD41717" w14:textId="77777777" w:rsidR="00595213" w:rsidRPr="00E6597C" w:rsidRDefault="00595213" w:rsidP="00CB0ADE">
            <w:pPr>
              <w:jc w:val="right"/>
              <w:rPr>
                <w:rFonts w:ascii="GHEA Grapalat" w:hAnsi="GHEA Grapalat" w:cs="Sylfaen"/>
                <w:sz w:val="20"/>
                <w:szCs w:val="20"/>
              </w:rPr>
            </w:pPr>
          </w:p>
          <w:p w14:paraId="0686BF7A" w14:textId="77777777" w:rsidR="00595213" w:rsidRPr="00E6597C" w:rsidRDefault="00595213" w:rsidP="00CB0ADE">
            <w:pPr>
              <w:rPr>
                <w:rFonts w:ascii="GHEA Grapalat" w:hAnsi="GHEA Grapalat" w:cs="Sylfaen"/>
                <w:sz w:val="20"/>
                <w:szCs w:val="20"/>
              </w:rPr>
            </w:pPr>
            <w:r w:rsidRPr="00E6597C">
              <w:rPr>
                <w:rFonts w:ascii="GHEA Grapalat" w:hAnsi="GHEA Grapalat" w:cs="Tahoma"/>
                <w:color w:val="000000"/>
                <w:sz w:val="20"/>
                <w:szCs w:val="20"/>
              </w:rPr>
              <w:t xml:space="preserve">                                               /____________________/</w:t>
            </w:r>
          </w:p>
          <w:p w14:paraId="7A6C67EF" w14:textId="77777777" w:rsidR="00595213" w:rsidRPr="00E6597C" w:rsidRDefault="00595213" w:rsidP="00CB0ADE">
            <w:pPr>
              <w:jc w:val="right"/>
              <w:rPr>
                <w:rFonts w:ascii="GHEA Grapalat" w:hAnsi="GHEA Grapalat" w:cs="Tahoma"/>
                <w:color w:val="000000"/>
                <w:sz w:val="20"/>
                <w:szCs w:val="20"/>
              </w:rPr>
            </w:pPr>
          </w:p>
          <w:p w14:paraId="2BDC3A01" w14:textId="77777777" w:rsidR="00595213" w:rsidRPr="00E6597C" w:rsidRDefault="00595213" w:rsidP="00CB0ADE">
            <w:pPr>
              <w:jc w:val="right"/>
              <w:rPr>
                <w:rFonts w:ascii="GHEA Grapalat" w:hAnsi="GHEA Grapalat" w:cs="Tahoma"/>
                <w:color w:val="000000"/>
                <w:sz w:val="20"/>
                <w:szCs w:val="20"/>
              </w:rPr>
            </w:pPr>
          </w:p>
          <w:p w14:paraId="3AAA0DB5" w14:textId="77777777" w:rsidR="00595213" w:rsidRPr="00E6597C" w:rsidRDefault="00595213"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28DCAE53" w14:textId="77777777" w:rsidR="00595213" w:rsidRPr="00E6597C" w:rsidRDefault="00595213" w:rsidP="00CB0ADE">
            <w:pPr>
              <w:jc w:val="right"/>
              <w:rPr>
                <w:rFonts w:ascii="GHEA Grapalat" w:hAnsi="GHEA Grapalat" w:cs="Sylfaen"/>
                <w:sz w:val="20"/>
                <w:szCs w:val="20"/>
              </w:rPr>
            </w:pPr>
          </w:p>
          <w:p w14:paraId="35186A43" w14:textId="77777777" w:rsidR="00595213" w:rsidRPr="00E6597C" w:rsidRDefault="00595213" w:rsidP="00CB0ADE">
            <w:pPr>
              <w:jc w:val="right"/>
              <w:rPr>
                <w:rFonts w:ascii="GHEA Grapalat" w:hAnsi="GHEA Grapalat" w:cs="Sylfaen"/>
                <w:sz w:val="20"/>
                <w:szCs w:val="20"/>
              </w:rPr>
            </w:pPr>
            <w:r w:rsidRPr="00E6597C">
              <w:rPr>
                <w:rFonts w:ascii="GHEA Grapalat" w:hAnsi="GHEA Grapalat" w:cs="Sylfaen"/>
                <w:sz w:val="20"/>
                <w:szCs w:val="20"/>
                <w:lang w:val="hy-AM"/>
              </w:rPr>
              <w:t>2</w:t>
            </w:r>
            <w:r w:rsidRPr="00E6597C">
              <w:rPr>
                <w:rFonts w:ascii="GHEA Grapalat" w:hAnsi="GHEA Grapalat" w:cs="Sylfaen"/>
                <w:sz w:val="20"/>
                <w:szCs w:val="20"/>
              </w:rPr>
              <w:t>1.բ.                                                                    Կ.Տ.</w:t>
            </w:r>
          </w:p>
          <w:p w14:paraId="04B16A74" w14:textId="77777777" w:rsidR="00595213" w:rsidRPr="00E6597C" w:rsidRDefault="00595213" w:rsidP="00CB0ADE">
            <w:pPr>
              <w:jc w:val="right"/>
              <w:rPr>
                <w:rFonts w:ascii="GHEA Grapalat" w:hAnsi="GHEA Grapalat" w:cs="Sylfaen"/>
                <w:sz w:val="20"/>
                <w:szCs w:val="20"/>
              </w:rPr>
            </w:pPr>
          </w:p>
        </w:tc>
      </w:tr>
      <w:tr w:rsidR="00595213" w:rsidRPr="00E6597C" w14:paraId="2EED1D9B" w14:textId="77777777" w:rsidTr="00CB0ADE">
        <w:trPr>
          <w:trHeight w:val="2058"/>
          <w:trPrChange w:id="1146" w:author="Հերմինե Գևորգյան" w:date="2026-02-26T23:44:00Z" w16du:dateUtc="2026-02-26T19:44:00Z">
            <w:trPr>
              <w:trHeight w:val="2058"/>
            </w:trPr>
          </w:trPrChange>
        </w:trPr>
        <w:tc>
          <w:tcPr>
            <w:tcW w:w="5616" w:type="dxa"/>
            <w:tcBorders>
              <w:top w:val="single" w:sz="4" w:space="0" w:color="auto"/>
              <w:left w:val="single" w:sz="4" w:space="0" w:color="auto"/>
              <w:right w:val="single" w:sz="4" w:space="0" w:color="auto"/>
            </w:tcBorders>
            <w:noWrap/>
            <w:vAlign w:val="bottom"/>
            <w:tcPrChange w:id="1147" w:author="Հերմինե Գևորգյան" w:date="2026-02-26T23:44:00Z" w16du:dateUtc="2026-02-26T19:44:00Z">
              <w:tcPr>
                <w:tcW w:w="5616" w:type="dxa"/>
                <w:tcBorders>
                  <w:top w:val="single" w:sz="4" w:space="0" w:color="auto"/>
                  <w:left w:val="single" w:sz="4" w:space="0" w:color="auto"/>
                  <w:right w:val="single" w:sz="4" w:space="0" w:color="auto"/>
                </w:tcBorders>
                <w:noWrap/>
                <w:vAlign w:val="bottom"/>
              </w:tcPr>
            </w:tcPrChange>
          </w:tcPr>
          <w:p w14:paraId="2D8D50C3" w14:textId="77777777" w:rsidR="00595213" w:rsidRPr="00E6597C" w:rsidRDefault="00595213" w:rsidP="00CB0AD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4</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Շահառուին  սպասարկող ֆինանսական կազմակերպություն</w:t>
            </w:r>
            <w:r w:rsidRPr="00E6597C">
              <w:rPr>
                <w:rFonts w:ascii="GHEA Grapalat" w:hAnsi="GHEA Grapalat" w:cs="Tahoma"/>
                <w:color w:val="000000"/>
                <w:sz w:val="20"/>
                <w:szCs w:val="20"/>
              </w:rPr>
              <w:t xml:space="preserve"> </w:t>
            </w:r>
          </w:p>
          <w:p w14:paraId="2160060F" w14:textId="77777777" w:rsidR="00595213" w:rsidRPr="00E6597C" w:rsidRDefault="00595213" w:rsidP="00CB0ADE">
            <w:pPr>
              <w:rPr>
                <w:rFonts w:ascii="GHEA Grapalat" w:hAnsi="GHEA Grapalat" w:cs="Tahoma"/>
                <w:color w:val="000000"/>
                <w:sz w:val="20"/>
                <w:szCs w:val="20"/>
                <w:lang w:val="hy-AM"/>
              </w:rPr>
            </w:pPr>
            <w:r w:rsidRPr="00E6597C">
              <w:rPr>
                <w:rFonts w:ascii="GHEA Grapalat" w:hAnsi="GHEA Grapalat" w:cs="Tahoma"/>
                <w:color w:val="000000"/>
                <w:sz w:val="20"/>
                <w:szCs w:val="20"/>
              </w:rPr>
              <w:t xml:space="preserve">                             </w:t>
            </w:r>
            <w:r w:rsidRPr="00E6597C">
              <w:rPr>
                <w:rFonts w:ascii="GHEA Grapalat" w:hAnsi="GHEA Grapalat" w:cs="Tahoma"/>
                <w:color w:val="000000"/>
                <w:sz w:val="20"/>
                <w:szCs w:val="20"/>
                <w:lang w:val="hy-AM"/>
              </w:rPr>
              <w:t xml:space="preserve">                 </w:t>
            </w:r>
          </w:p>
          <w:p w14:paraId="7BD53048" w14:textId="77777777" w:rsidR="00595213" w:rsidRPr="00E6597C" w:rsidRDefault="00595213" w:rsidP="00CB0ADE">
            <w:pPr>
              <w:rPr>
                <w:rFonts w:ascii="GHEA Grapalat" w:hAnsi="GHEA Grapalat" w:cs="Tahoma"/>
                <w:color w:val="000000"/>
                <w:sz w:val="20"/>
                <w:szCs w:val="20"/>
              </w:rPr>
            </w:pPr>
            <w:r w:rsidRPr="00E6597C">
              <w:rPr>
                <w:rFonts w:ascii="GHEA Grapalat" w:hAnsi="GHEA Grapalat" w:cs="Tahoma"/>
                <w:color w:val="000000"/>
                <w:sz w:val="20"/>
                <w:szCs w:val="20"/>
                <w:lang w:val="hy-AM"/>
              </w:rPr>
              <w:t xml:space="preserve">                                                 </w:t>
            </w:r>
            <w:r w:rsidRPr="00E6597C">
              <w:rPr>
                <w:rFonts w:ascii="GHEA Grapalat" w:hAnsi="GHEA Grapalat" w:cs="Tahoma"/>
                <w:color w:val="000000"/>
                <w:sz w:val="20"/>
                <w:szCs w:val="20"/>
              </w:rPr>
              <w:t xml:space="preserve">   /____________________/</w:t>
            </w:r>
          </w:p>
          <w:p w14:paraId="3CAA3B42"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w:t>
            </w:r>
          </w:p>
          <w:p w14:paraId="69B02B9D"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ստորագրություն</w:t>
            </w:r>
            <w:proofErr w:type="spellEnd"/>
            <w:r w:rsidRPr="00E6597C">
              <w:rPr>
                <w:rFonts w:ascii="GHEA Grapalat" w:hAnsi="GHEA Grapalat" w:cs="Sylfaen"/>
                <w:sz w:val="20"/>
                <w:szCs w:val="20"/>
              </w:rPr>
              <w:t>/</w:t>
            </w:r>
          </w:p>
          <w:p w14:paraId="268621AB" w14:textId="77777777" w:rsidR="00595213" w:rsidRPr="00E6597C" w:rsidRDefault="00595213" w:rsidP="00CB0ADE">
            <w:pPr>
              <w:rPr>
                <w:rFonts w:ascii="GHEA Grapalat" w:hAnsi="GHEA Grapalat" w:cs="Tahoma"/>
                <w:color w:val="000000"/>
                <w:sz w:val="20"/>
                <w:szCs w:val="20"/>
              </w:rPr>
            </w:pPr>
          </w:p>
          <w:p w14:paraId="02C66BBA" w14:textId="77777777" w:rsidR="00595213" w:rsidRPr="00E6597C"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Change w:id="1148" w:author="Հերմինե Գևորգյան" w:date="2026-02-26T23:44:00Z" w16du:dateUtc="2026-02-26T19:44:00Z">
              <w:tcPr>
                <w:tcW w:w="5364" w:type="dxa"/>
                <w:tcBorders>
                  <w:top w:val="single" w:sz="4" w:space="0" w:color="auto"/>
                  <w:left w:val="nil"/>
                  <w:right w:val="single" w:sz="4" w:space="0" w:color="auto"/>
                </w:tcBorders>
                <w:noWrap/>
                <w:vAlign w:val="bottom"/>
              </w:tcPr>
            </w:tcPrChange>
          </w:tcPr>
          <w:p w14:paraId="111F6071" w14:textId="77777777" w:rsidR="00595213" w:rsidRPr="00E6597C" w:rsidRDefault="00595213" w:rsidP="00CB0ADE">
            <w:pPr>
              <w:rPr>
                <w:rFonts w:ascii="GHEA Grapalat" w:hAnsi="GHEA Grapalat" w:cs="Tahoma"/>
                <w:color w:val="000000"/>
                <w:sz w:val="20"/>
                <w:szCs w:val="20"/>
              </w:rPr>
            </w:pPr>
            <w:r w:rsidRPr="00E6597C">
              <w:rPr>
                <w:rFonts w:ascii="GHEA Grapalat" w:hAnsi="GHEA Grapalat" w:cs="Tahoma"/>
                <w:color w:val="000000"/>
                <w:sz w:val="20"/>
                <w:szCs w:val="20"/>
              </w:rPr>
              <w:lastRenderedPageBreak/>
              <w:t>2</w:t>
            </w:r>
            <w:r w:rsidRPr="00E6597C">
              <w:rPr>
                <w:rFonts w:ascii="GHEA Grapalat" w:hAnsi="GHEA Grapalat" w:cs="Tahoma"/>
                <w:color w:val="000000"/>
                <w:sz w:val="20"/>
                <w:szCs w:val="20"/>
                <w:lang w:val="hy-AM"/>
              </w:rPr>
              <w:t>3</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Վճարողին  սպասարկող ֆինանսական կազմակերպություն</w:t>
            </w:r>
            <w:r w:rsidRPr="00E6597C">
              <w:rPr>
                <w:rFonts w:ascii="GHEA Grapalat" w:hAnsi="GHEA Grapalat" w:cs="Tahoma"/>
                <w:color w:val="000000"/>
                <w:sz w:val="20"/>
                <w:szCs w:val="20"/>
              </w:rPr>
              <w:t xml:space="preserve"> </w:t>
            </w:r>
          </w:p>
          <w:p w14:paraId="7BC3866C" w14:textId="77777777" w:rsidR="00595213" w:rsidRPr="00E6597C" w:rsidRDefault="00595213" w:rsidP="00CB0ADE">
            <w:pPr>
              <w:jc w:val="right"/>
              <w:rPr>
                <w:rFonts w:ascii="GHEA Grapalat" w:hAnsi="GHEA Grapalat" w:cs="Tahoma"/>
                <w:color w:val="000000"/>
                <w:sz w:val="20"/>
                <w:szCs w:val="20"/>
              </w:rPr>
            </w:pPr>
          </w:p>
          <w:p w14:paraId="1708D6FF" w14:textId="77777777" w:rsidR="00595213" w:rsidRPr="00E6597C" w:rsidRDefault="00595213" w:rsidP="00CB0ADE">
            <w:pPr>
              <w:jc w:val="right"/>
              <w:rPr>
                <w:rFonts w:ascii="GHEA Grapalat" w:hAnsi="GHEA Grapalat" w:cs="Tahoma"/>
                <w:color w:val="000000"/>
                <w:sz w:val="20"/>
                <w:szCs w:val="20"/>
              </w:rPr>
            </w:pPr>
          </w:p>
          <w:p w14:paraId="492CAE8E" w14:textId="77777777" w:rsidR="00595213" w:rsidRPr="00E6597C" w:rsidRDefault="00595213"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52316716" w14:textId="77777777" w:rsidR="00595213" w:rsidRPr="00E6597C" w:rsidRDefault="00595213" w:rsidP="00CB0ADE">
            <w:pPr>
              <w:jc w:val="cente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w:t>
            </w:r>
            <w:proofErr w:type="spellStart"/>
            <w:r w:rsidRPr="00E6597C">
              <w:rPr>
                <w:rFonts w:ascii="GHEA Grapalat" w:hAnsi="GHEA Grapalat" w:cs="Sylfaen"/>
                <w:sz w:val="20"/>
                <w:szCs w:val="20"/>
              </w:rPr>
              <w:t>ստորագրություն</w:t>
            </w:r>
            <w:proofErr w:type="spellEnd"/>
            <w:r w:rsidRPr="00E6597C">
              <w:rPr>
                <w:rFonts w:ascii="GHEA Grapalat" w:hAnsi="GHEA Grapalat" w:cs="Sylfaen"/>
                <w:sz w:val="20"/>
                <w:szCs w:val="20"/>
              </w:rPr>
              <w:t>/</w:t>
            </w:r>
          </w:p>
          <w:p w14:paraId="4C4C873D" w14:textId="77777777" w:rsidR="00595213" w:rsidRPr="00E6597C" w:rsidRDefault="00595213" w:rsidP="00CB0ADE">
            <w:pPr>
              <w:jc w:val="right"/>
              <w:rPr>
                <w:rFonts w:ascii="GHEA Grapalat" w:hAnsi="GHEA Grapalat" w:cs="Arial"/>
                <w:sz w:val="20"/>
                <w:szCs w:val="20"/>
                <w:lang w:val="hy-AM"/>
              </w:rPr>
            </w:pPr>
          </w:p>
        </w:tc>
      </w:tr>
      <w:tr w:rsidR="00595213" w:rsidRPr="00E6597C" w14:paraId="0D37BE01" w14:textId="77777777" w:rsidTr="00CB0ADE">
        <w:trPr>
          <w:trHeight w:val="2194"/>
          <w:trPrChange w:id="1149" w:author="Հերմինե Գևորգյան" w:date="2026-02-26T23:44:00Z" w16du:dateUtc="2026-02-26T19:44:00Z">
            <w:trPr>
              <w:trHeight w:val="2194"/>
            </w:trPr>
          </w:trPrChange>
        </w:trPr>
        <w:tc>
          <w:tcPr>
            <w:tcW w:w="5616" w:type="dxa"/>
            <w:tcBorders>
              <w:top w:val="nil"/>
              <w:left w:val="single" w:sz="4" w:space="0" w:color="auto"/>
              <w:bottom w:val="single" w:sz="4" w:space="0" w:color="auto"/>
              <w:right w:val="single" w:sz="4" w:space="0" w:color="auto"/>
            </w:tcBorders>
            <w:noWrap/>
            <w:vAlign w:val="bottom"/>
            <w:tcPrChange w:id="1150" w:author="Հերմինե Գևորգյան" w:date="2026-02-26T23:44:00Z" w16du:dateUtc="2026-02-26T19:44:00Z">
              <w:tcPr>
                <w:tcW w:w="5616" w:type="dxa"/>
                <w:tcBorders>
                  <w:top w:val="nil"/>
                  <w:left w:val="single" w:sz="4" w:space="0" w:color="auto"/>
                  <w:bottom w:val="single" w:sz="4" w:space="0" w:color="auto"/>
                  <w:right w:val="single" w:sz="4" w:space="0" w:color="auto"/>
                </w:tcBorders>
                <w:noWrap/>
                <w:vAlign w:val="bottom"/>
              </w:tcPr>
            </w:tcPrChange>
          </w:tcPr>
          <w:p w14:paraId="5995931B"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24.բ.                                                       Կ.Տ.</w:t>
            </w:r>
          </w:p>
          <w:p w14:paraId="5A395DCE" w14:textId="77777777" w:rsidR="00595213" w:rsidRPr="00E6597C" w:rsidRDefault="00595213" w:rsidP="00CB0ADE">
            <w:pPr>
              <w:rPr>
                <w:rFonts w:ascii="GHEA Grapalat" w:hAnsi="GHEA Grapalat" w:cs="Sylfaen"/>
                <w:sz w:val="20"/>
                <w:szCs w:val="20"/>
              </w:rPr>
            </w:pPr>
          </w:p>
          <w:p w14:paraId="65D0905C" w14:textId="77777777" w:rsidR="00595213" w:rsidRPr="00E6597C" w:rsidRDefault="00595213" w:rsidP="00CB0ADE">
            <w:pPr>
              <w:rPr>
                <w:rFonts w:ascii="GHEA Grapalat" w:hAnsi="GHEA Grapalat" w:cs="Sylfaen"/>
                <w:sz w:val="20"/>
                <w:szCs w:val="20"/>
              </w:rPr>
            </w:pPr>
          </w:p>
          <w:p w14:paraId="0D3F022D" w14:textId="77777777" w:rsidR="00595213" w:rsidRPr="00E6597C" w:rsidRDefault="00595213" w:rsidP="00CB0ADE">
            <w:pP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2</w:t>
            </w:r>
            <w:r w:rsidRPr="00E6597C">
              <w:rPr>
                <w:rFonts w:ascii="GHEA Grapalat" w:hAnsi="GHEA Grapalat" w:cs="Sylfaen"/>
                <w:sz w:val="20"/>
                <w:szCs w:val="20"/>
                <w:lang w:val="hy-AM"/>
              </w:rPr>
              <w:t>4</w:t>
            </w:r>
            <w:r w:rsidRPr="00E6597C">
              <w:rPr>
                <w:rFonts w:ascii="GHEA Grapalat" w:hAnsi="GHEA Grapalat" w:cs="Sylfaen"/>
                <w:sz w:val="20"/>
                <w:szCs w:val="20"/>
              </w:rPr>
              <w:t>.</w:t>
            </w:r>
            <w:r w:rsidRPr="00E6597C">
              <w:rPr>
                <w:rFonts w:ascii="GHEA Grapalat" w:hAnsi="GHEA Grapalat" w:cs="Sylfaen"/>
                <w:sz w:val="20"/>
                <w:szCs w:val="20"/>
                <w:lang w:val="hy-AM"/>
              </w:rPr>
              <w:t>գ</w:t>
            </w:r>
            <w:r w:rsidRPr="00E6597C">
              <w:rPr>
                <w:rFonts w:ascii="GHEA Grapalat" w:hAnsi="GHEA Grapalat" w:cs="Tahoma"/>
                <w:color w:val="000000"/>
                <w:sz w:val="20"/>
                <w:szCs w:val="20"/>
              </w:rPr>
              <w:t xml:space="preserve">                                                 "___"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 xml:space="preserve">20___ </w:t>
            </w:r>
            <w:r w:rsidRPr="00E6597C">
              <w:rPr>
                <w:rFonts w:ascii="GHEA Grapalat" w:hAnsi="GHEA Grapalat" w:cs="Sylfaen"/>
                <w:color w:val="000000"/>
                <w:sz w:val="20"/>
                <w:szCs w:val="20"/>
              </w:rPr>
              <w:t>թ.</w:t>
            </w:r>
            <w:r w:rsidRPr="00E6597C">
              <w:rPr>
                <w:rFonts w:ascii="GHEA Grapalat" w:hAnsi="GHEA Grapalat" w:cs="Sylfaen"/>
                <w:sz w:val="20"/>
                <w:szCs w:val="20"/>
              </w:rPr>
              <w:t xml:space="preserve"> </w:t>
            </w:r>
          </w:p>
          <w:p w14:paraId="45432947" w14:textId="77777777" w:rsidR="00595213" w:rsidRPr="00E6597C" w:rsidRDefault="00595213" w:rsidP="00CB0ADE">
            <w:pPr>
              <w:rPr>
                <w:rFonts w:ascii="GHEA Grapalat" w:hAnsi="GHEA Grapalat" w:cs="Sylfaen"/>
                <w:sz w:val="20"/>
                <w:szCs w:val="20"/>
              </w:rPr>
            </w:pPr>
          </w:p>
          <w:p w14:paraId="3C9353B9"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w:t>
            </w:r>
          </w:p>
          <w:p w14:paraId="7AFFAC42" w14:textId="77777777" w:rsidR="00595213" w:rsidRPr="00E6597C"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Change w:id="1151" w:author="Հերմինե Գևորգյան" w:date="2026-02-26T23:44:00Z" w16du:dateUtc="2026-02-26T19:44:00Z">
              <w:tcPr>
                <w:tcW w:w="5364" w:type="dxa"/>
                <w:tcBorders>
                  <w:top w:val="nil"/>
                  <w:left w:val="nil"/>
                  <w:bottom w:val="single" w:sz="4" w:space="0" w:color="auto"/>
                  <w:right w:val="single" w:sz="4" w:space="0" w:color="auto"/>
                </w:tcBorders>
                <w:noWrap/>
                <w:vAlign w:val="bottom"/>
              </w:tcPr>
            </w:tcPrChange>
          </w:tcPr>
          <w:p w14:paraId="3D8047D4"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23.բ.                                                                 Կ.Տ.    </w:t>
            </w:r>
          </w:p>
          <w:p w14:paraId="7D50608F" w14:textId="77777777" w:rsidR="00595213" w:rsidRPr="00E6597C" w:rsidRDefault="00595213" w:rsidP="00CB0ADE">
            <w:pPr>
              <w:rPr>
                <w:rFonts w:ascii="GHEA Grapalat" w:hAnsi="GHEA Grapalat" w:cs="Sylfaen"/>
                <w:sz w:val="20"/>
                <w:szCs w:val="20"/>
              </w:rPr>
            </w:pPr>
          </w:p>
          <w:p w14:paraId="0F955845"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w:t>
            </w:r>
          </w:p>
          <w:p w14:paraId="6F680E87" w14:textId="77777777" w:rsidR="00595213" w:rsidRPr="00E6597C" w:rsidRDefault="00595213" w:rsidP="00CB0ADE">
            <w:pPr>
              <w:rPr>
                <w:rFonts w:ascii="GHEA Grapalat" w:hAnsi="GHEA Grapalat" w:cs="Sylfaen"/>
                <w:color w:val="000000"/>
                <w:sz w:val="20"/>
                <w:szCs w:val="20"/>
              </w:rPr>
            </w:pPr>
            <w:r w:rsidRPr="00E6597C">
              <w:rPr>
                <w:rFonts w:ascii="GHEA Grapalat" w:hAnsi="GHEA Grapalat" w:cs="Sylfaen"/>
                <w:sz w:val="20"/>
                <w:szCs w:val="20"/>
              </w:rPr>
              <w:t>23.</w:t>
            </w:r>
            <w:r w:rsidRPr="00E6597C">
              <w:rPr>
                <w:rFonts w:ascii="GHEA Grapalat" w:hAnsi="GHEA Grapalat" w:cs="Sylfaen"/>
                <w:sz w:val="20"/>
                <w:szCs w:val="20"/>
                <w:lang w:val="hy-AM"/>
              </w:rPr>
              <w:t>գ</w:t>
            </w:r>
            <w:r w:rsidRPr="00E6597C">
              <w:rPr>
                <w:rFonts w:ascii="GHEA Grapalat" w:hAnsi="GHEA Grapalat" w:cs="Sylfaen"/>
                <w:sz w:val="20"/>
                <w:szCs w:val="20"/>
              </w:rPr>
              <w:t>.</w:t>
            </w:r>
            <w:proofErr w:type="spellStart"/>
            <w:r w:rsidRPr="00E6597C">
              <w:rPr>
                <w:rFonts w:ascii="GHEA Grapalat" w:hAnsi="GHEA Grapalat" w:cs="Sylfaen"/>
                <w:sz w:val="20"/>
                <w:szCs w:val="20"/>
              </w:rPr>
              <w:t>Կատարման</w:t>
            </w:r>
            <w:proofErr w:type="spellEnd"/>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ամսաթիվը</w:t>
            </w:r>
            <w:proofErr w:type="spellEnd"/>
            <w:r w:rsidRPr="00E6597C">
              <w:rPr>
                <w:rFonts w:ascii="GHEA Grapalat" w:hAnsi="GHEA Grapalat" w:cs="Sylfaen"/>
                <w:sz w:val="20"/>
                <w:szCs w:val="20"/>
              </w:rPr>
              <w:t xml:space="preserve">`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p w14:paraId="06024B7B" w14:textId="77777777" w:rsidR="00595213" w:rsidRPr="00E6597C" w:rsidRDefault="00595213" w:rsidP="00CB0ADE">
            <w:pPr>
              <w:rPr>
                <w:rFonts w:ascii="GHEA Grapalat" w:hAnsi="GHEA Grapalat" w:cs="Sylfaen"/>
                <w:color w:val="000000"/>
                <w:sz w:val="20"/>
                <w:szCs w:val="20"/>
              </w:rPr>
            </w:pPr>
          </w:p>
          <w:p w14:paraId="211659AB" w14:textId="77777777" w:rsidR="00595213" w:rsidRPr="00E6597C" w:rsidRDefault="00595213" w:rsidP="00CB0ADE">
            <w:pPr>
              <w:rPr>
                <w:rFonts w:ascii="GHEA Grapalat" w:hAnsi="GHEA Grapalat" w:cs="Sylfaen"/>
                <w:sz w:val="20"/>
                <w:szCs w:val="20"/>
              </w:rPr>
            </w:pPr>
          </w:p>
          <w:p w14:paraId="717AC07F" w14:textId="77777777" w:rsidR="00595213" w:rsidRPr="00E6597C" w:rsidRDefault="00595213" w:rsidP="00CB0ADE">
            <w:pPr>
              <w:jc w:val="right"/>
              <w:rPr>
                <w:rFonts w:ascii="GHEA Grapalat" w:hAnsi="GHEA Grapalat" w:cs="Arial"/>
                <w:sz w:val="20"/>
                <w:szCs w:val="20"/>
              </w:rPr>
            </w:pPr>
          </w:p>
        </w:tc>
      </w:tr>
    </w:tbl>
    <w:p w14:paraId="2E80D533"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F7FDF25"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7A04B36"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B721602"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2C317D4"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175F656" w14:textId="77777777" w:rsidR="00595213" w:rsidRPr="004605D7"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605D7">
        <w:rPr>
          <w:rFonts w:ascii="GHEA Grapalat" w:hAnsi="GHEA Grapalat"/>
          <w:i/>
          <w:sz w:val="16"/>
          <w:lang w:val="hy-AM"/>
        </w:rPr>
        <w:t xml:space="preserve">* </w:t>
      </w:r>
      <w:r w:rsidRPr="00E6597C">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4577FE4F" w14:textId="77777777" w:rsidR="00631658" w:rsidRPr="00E6597C" w:rsidRDefault="00595213" w:rsidP="00631658">
      <w:pPr>
        <w:jc w:val="center"/>
        <w:rPr>
          <w:rFonts w:ascii="GHEA Grapalat" w:hAnsi="GHEA Grapalat"/>
          <w:b/>
          <w:sz w:val="22"/>
          <w:szCs w:val="22"/>
          <w:lang w:val="nl-NL"/>
        </w:rPr>
      </w:pPr>
      <w:r w:rsidRPr="00E6597C">
        <w:rPr>
          <w:rFonts w:ascii="GHEA Grapalat" w:hAnsi="GHEA Grapalat"/>
          <w:b/>
          <w:lang w:val="hy-AM"/>
        </w:rPr>
        <w:br w:type="page"/>
      </w:r>
      <w:r w:rsidR="00631658" w:rsidRPr="004605D7">
        <w:rPr>
          <w:rFonts w:ascii="GHEA Grapalat" w:hAnsi="GHEA Grapalat"/>
          <w:b/>
          <w:sz w:val="22"/>
          <w:szCs w:val="22"/>
          <w:lang w:val="hy-AM"/>
        </w:rPr>
        <w:lastRenderedPageBreak/>
        <w:t>Վճարման</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պահանջագրի</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պարտադիր</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վավերապայմանները</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և</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լրացման</w:t>
      </w:r>
      <w:r w:rsidR="00631658" w:rsidRPr="00E6597C">
        <w:rPr>
          <w:rFonts w:ascii="GHEA Grapalat" w:hAnsi="GHEA Grapalat"/>
          <w:b/>
          <w:sz w:val="22"/>
          <w:szCs w:val="22"/>
          <w:lang w:val="nl-NL"/>
        </w:rPr>
        <w:t xml:space="preserve"> </w:t>
      </w:r>
      <w:r w:rsidR="00631658" w:rsidRPr="00E6597C">
        <w:rPr>
          <w:rFonts w:ascii="GHEA Grapalat" w:hAnsi="GHEA Grapalat"/>
          <w:b/>
          <w:sz w:val="22"/>
          <w:szCs w:val="22"/>
          <w:lang w:val="hy-AM"/>
        </w:rPr>
        <w:t>ուղեցույց</w:t>
      </w:r>
      <w:r w:rsidR="00631658" w:rsidRPr="004605D7">
        <w:rPr>
          <w:rFonts w:ascii="GHEA Grapalat" w:hAnsi="GHEA Grapalat"/>
          <w:b/>
          <w:sz w:val="22"/>
          <w:szCs w:val="22"/>
          <w:lang w:val="hy-AM"/>
        </w:rPr>
        <w:t>ը</w:t>
      </w:r>
    </w:p>
    <w:p w14:paraId="2763F7F7" w14:textId="77777777" w:rsidR="00631658" w:rsidRPr="00E6597C"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Change w:id="1152" w:author="Հերմինե Գևորգյան" w:date="2026-02-26T23:44:00Z" w16du:dateUtc="2026-02-26T19:44:00Z">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PrChange>
      </w:tblPr>
      <w:tblGrid>
        <w:gridCol w:w="720"/>
        <w:gridCol w:w="1938"/>
        <w:gridCol w:w="2050"/>
        <w:gridCol w:w="3350"/>
        <w:gridCol w:w="2640"/>
        <w:tblGridChange w:id="1153">
          <w:tblGrid>
            <w:gridCol w:w="720"/>
            <w:gridCol w:w="396"/>
            <w:gridCol w:w="720"/>
            <w:gridCol w:w="822"/>
            <w:gridCol w:w="1116"/>
            <w:gridCol w:w="934"/>
            <w:gridCol w:w="1116"/>
            <w:gridCol w:w="2234"/>
            <w:gridCol w:w="1116"/>
            <w:gridCol w:w="1524"/>
            <w:gridCol w:w="1116"/>
          </w:tblGrid>
        </w:tblGridChange>
      </w:tblGrid>
      <w:tr w:rsidR="00631658" w:rsidRPr="00E6597C" w14:paraId="2C832C87" w14:textId="77777777" w:rsidTr="00CB0ADE">
        <w:trPr>
          <w:trPrChange w:id="1154" w:author="Հերմինե Գևորգյան" w:date="2026-02-26T23:44:00Z" w16du:dateUtc="2026-02-26T19:44:00Z">
            <w:trPr>
              <w:gridBefore w:val="2"/>
            </w:trPr>
          </w:trPrChange>
        </w:trPr>
        <w:tc>
          <w:tcPr>
            <w:tcW w:w="720" w:type="dxa"/>
            <w:tcBorders>
              <w:top w:val="single" w:sz="4" w:space="0" w:color="auto"/>
              <w:left w:val="single" w:sz="4" w:space="0" w:color="auto"/>
              <w:bottom w:val="single" w:sz="4" w:space="0" w:color="auto"/>
              <w:right w:val="single" w:sz="4" w:space="0" w:color="auto"/>
            </w:tcBorders>
            <w:tcPrChange w:id="1155" w:author="Հերմինե Գևորգյան" w:date="2026-02-26T23:44:00Z" w16du:dateUtc="2026-02-26T19:44:00Z">
              <w:tcPr>
                <w:tcW w:w="720" w:type="dxa"/>
                <w:tcBorders>
                  <w:top w:val="single" w:sz="4" w:space="0" w:color="auto"/>
                  <w:left w:val="single" w:sz="4" w:space="0" w:color="auto"/>
                  <w:bottom w:val="single" w:sz="4" w:space="0" w:color="auto"/>
                  <w:right w:val="single" w:sz="4" w:space="0" w:color="auto"/>
                </w:tcBorders>
              </w:tcPr>
            </w:tcPrChange>
          </w:tcPr>
          <w:p w14:paraId="412C7B59" w14:textId="77777777" w:rsidR="00631658" w:rsidRPr="00E6597C" w:rsidRDefault="00631658" w:rsidP="00CB0ADE">
            <w:pPr>
              <w:jc w:val="both"/>
              <w:rPr>
                <w:rFonts w:ascii="GHEA Grapalat" w:hAnsi="GHEA Grapalat"/>
                <w:sz w:val="20"/>
                <w:szCs w:val="20"/>
              </w:rPr>
            </w:pPr>
            <w:r w:rsidRPr="00E6597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Change w:id="1156" w:author="Հերմինե Գևորգյան" w:date="2026-02-26T23:44:00Z" w16du:dateUtc="2026-02-26T19:44:00Z">
              <w:tcPr>
                <w:tcW w:w="1938" w:type="dxa"/>
                <w:gridSpan w:val="2"/>
                <w:tcBorders>
                  <w:top w:val="single" w:sz="4" w:space="0" w:color="auto"/>
                  <w:left w:val="single" w:sz="4" w:space="0" w:color="auto"/>
                  <w:bottom w:val="single" w:sz="4" w:space="0" w:color="auto"/>
                  <w:right w:val="single" w:sz="4" w:space="0" w:color="auto"/>
                </w:tcBorders>
              </w:tcPr>
            </w:tcPrChange>
          </w:tcPr>
          <w:p w14:paraId="6284DD25"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 xml:space="preserve">&lt;&lt;Վճարման </w:t>
            </w:r>
            <w:proofErr w:type="spellStart"/>
            <w:r w:rsidRPr="00E6597C">
              <w:rPr>
                <w:rFonts w:ascii="GHEA Grapalat" w:hAnsi="GHEA Grapalat"/>
                <w:b/>
                <w:sz w:val="20"/>
                <w:szCs w:val="20"/>
              </w:rPr>
              <w:t>պահանջագիր</w:t>
            </w:r>
            <w:proofErr w:type="spellEnd"/>
            <w:r w:rsidRPr="00E6597C">
              <w:rPr>
                <w:rFonts w:ascii="GHEA Grapalat" w:hAnsi="GHEA Grapalat"/>
                <w:b/>
                <w:sz w:val="20"/>
                <w:szCs w:val="20"/>
              </w:rPr>
              <w:t xml:space="preserve">&gt;&gt; </w:t>
            </w:r>
            <w:proofErr w:type="spellStart"/>
            <w:r w:rsidRPr="00E6597C">
              <w:rPr>
                <w:rFonts w:ascii="GHEA Grapalat" w:hAnsi="GHEA Grapalat"/>
                <w:b/>
                <w:sz w:val="20"/>
                <w:szCs w:val="20"/>
              </w:rPr>
              <w:t>փաստաթղթի</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Change w:id="1157" w:author="Հերմինե Գևորգյան" w:date="2026-02-26T23:44:00Z" w16du:dateUtc="2026-02-26T19:44:00Z">
              <w:tcPr>
                <w:tcW w:w="2050" w:type="dxa"/>
                <w:gridSpan w:val="2"/>
                <w:tcBorders>
                  <w:top w:val="single" w:sz="4" w:space="0" w:color="auto"/>
                  <w:left w:val="single" w:sz="4" w:space="0" w:color="auto"/>
                  <w:bottom w:val="single" w:sz="4" w:space="0" w:color="auto"/>
                  <w:right w:val="single" w:sz="4" w:space="0" w:color="auto"/>
                </w:tcBorders>
              </w:tcPr>
            </w:tcPrChange>
          </w:tcPr>
          <w:p w14:paraId="1E24D027" w14:textId="77777777" w:rsidR="00631658" w:rsidRPr="00E6597C" w:rsidRDefault="00631658" w:rsidP="00CB0ADE">
            <w:pPr>
              <w:jc w:val="center"/>
              <w:rPr>
                <w:rFonts w:ascii="GHEA Grapalat" w:hAnsi="GHEA Grapalat"/>
                <w:b/>
                <w:sz w:val="20"/>
                <w:szCs w:val="20"/>
              </w:rPr>
            </w:pPr>
            <w:proofErr w:type="spellStart"/>
            <w:r w:rsidRPr="00E6597C">
              <w:rPr>
                <w:rFonts w:ascii="GHEA Grapalat" w:hAnsi="GHEA Grapalat"/>
                <w:b/>
                <w:sz w:val="20"/>
                <w:szCs w:val="20"/>
              </w:rPr>
              <w:t>Նշված</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դաշտի</w:t>
            </w:r>
            <w:proofErr w:type="spellEnd"/>
            <w:r w:rsidRPr="00E6597C">
              <w:rPr>
                <w:rFonts w:ascii="GHEA Grapalat" w:hAnsi="GHEA Grapalat"/>
                <w:b/>
                <w:sz w:val="20"/>
                <w:szCs w:val="20"/>
              </w:rPr>
              <w:t>/</w:t>
            </w:r>
          </w:p>
          <w:p w14:paraId="05521760" w14:textId="77777777" w:rsidR="00631658" w:rsidRPr="00E6597C" w:rsidRDefault="00631658" w:rsidP="00CB0ADE">
            <w:pPr>
              <w:jc w:val="center"/>
              <w:rPr>
                <w:rFonts w:ascii="GHEA Grapalat" w:hAnsi="GHEA Grapalat"/>
                <w:b/>
                <w:sz w:val="20"/>
                <w:szCs w:val="20"/>
              </w:rPr>
            </w:pPr>
            <w:proofErr w:type="spellStart"/>
            <w:r w:rsidRPr="00E6597C">
              <w:rPr>
                <w:rFonts w:ascii="GHEA Grapalat" w:hAnsi="GHEA Grapalat"/>
                <w:b/>
                <w:sz w:val="20"/>
                <w:szCs w:val="20"/>
              </w:rPr>
              <w:t>վավերապայմանի</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առկայությունը</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Change w:id="1158" w:author="Հերմինե Գևորգյան" w:date="2026-02-26T23:44:00Z" w16du:dateUtc="2026-02-26T19:44:00Z">
              <w:tcPr>
                <w:tcW w:w="3350" w:type="dxa"/>
                <w:gridSpan w:val="2"/>
                <w:tcBorders>
                  <w:top w:val="single" w:sz="4" w:space="0" w:color="auto"/>
                  <w:left w:val="single" w:sz="4" w:space="0" w:color="auto"/>
                  <w:bottom w:val="single" w:sz="4" w:space="0" w:color="auto"/>
                  <w:right w:val="single" w:sz="4" w:space="0" w:color="auto"/>
                </w:tcBorders>
              </w:tcPr>
            </w:tcPrChange>
          </w:tcPr>
          <w:p w14:paraId="395781FC" w14:textId="77777777" w:rsidR="00631658" w:rsidRPr="00E6597C" w:rsidRDefault="00631658" w:rsidP="00CB0ADE">
            <w:pPr>
              <w:jc w:val="center"/>
              <w:rPr>
                <w:rFonts w:ascii="GHEA Grapalat" w:hAnsi="GHEA Grapalat"/>
                <w:b/>
                <w:sz w:val="20"/>
                <w:szCs w:val="20"/>
                <w:lang w:val="hy-AM"/>
              </w:rPr>
            </w:pPr>
            <w:proofErr w:type="spellStart"/>
            <w:r w:rsidRPr="00E6597C">
              <w:rPr>
                <w:rFonts w:ascii="GHEA Grapalat" w:hAnsi="GHEA Grapalat"/>
                <w:b/>
                <w:sz w:val="20"/>
                <w:szCs w:val="20"/>
              </w:rPr>
              <w:t>Վավերապայմանի</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լրացման</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պահանջը</w:t>
            </w:r>
            <w:proofErr w:type="spellEnd"/>
            <w:r w:rsidRPr="00E6597C">
              <w:rPr>
                <w:rFonts w:ascii="GHEA Grapalat" w:hAnsi="GHEA Grapalat"/>
                <w:b/>
                <w:sz w:val="20"/>
                <w:szCs w:val="20"/>
                <w:lang w:val="hy-AM"/>
              </w:rPr>
              <w:t xml:space="preserve"> </w:t>
            </w:r>
          </w:p>
          <w:p w14:paraId="6D227EA8"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Change w:id="1159" w:author="Հերմինե Գևորգյան" w:date="2026-02-26T23:44:00Z" w16du:dateUtc="2026-02-26T19:44:00Z">
              <w:tcPr>
                <w:tcW w:w="2640" w:type="dxa"/>
                <w:gridSpan w:val="2"/>
                <w:tcBorders>
                  <w:top w:val="single" w:sz="4" w:space="0" w:color="auto"/>
                  <w:left w:val="single" w:sz="4" w:space="0" w:color="auto"/>
                  <w:bottom w:val="single" w:sz="4" w:space="0" w:color="auto"/>
                  <w:right w:val="single" w:sz="4" w:space="0" w:color="auto"/>
                </w:tcBorders>
              </w:tcPr>
            </w:tcPrChange>
          </w:tcPr>
          <w:p w14:paraId="5F61D243" w14:textId="77777777" w:rsidR="00631658" w:rsidRPr="00E6597C" w:rsidRDefault="00631658" w:rsidP="00CB0ADE">
            <w:pPr>
              <w:ind w:left="-588" w:firstLine="588"/>
              <w:jc w:val="center"/>
              <w:rPr>
                <w:rFonts w:ascii="GHEA Grapalat" w:hAnsi="GHEA Grapalat"/>
                <w:b/>
                <w:sz w:val="20"/>
                <w:szCs w:val="20"/>
              </w:rPr>
            </w:pPr>
            <w:proofErr w:type="spellStart"/>
            <w:r w:rsidRPr="00E6597C">
              <w:rPr>
                <w:rFonts w:ascii="GHEA Grapalat" w:hAnsi="GHEA Grapalat"/>
                <w:b/>
                <w:sz w:val="20"/>
                <w:szCs w:val="20"/>
              </w:rPr>
              <w:t>Վավերապայմանը</w:t>
            </w:r>
            <w:proofErr w:type="spellEnd"/>
          </w:p>
          <w:p w14:paraId="46CC4F72" w14:textId="77777777" w:rsidR="00631658" w:rsidRPr="00E6597C" w:rsidRDefault="00631658" w:rsidP="00CB0ADE">
            <w:pPr>
              <w:ind w:left="-588" w:firstLine="588"/>
              <w:jc w:val="center"/>
              <w:rPr>
                <w:rFonts w:ascii="GHEA Grapalat" w:hAnsi="GHEA Grapalat"/>
                <w:b/>
                <w:sz w:val="20"/>
                <w:szCs w:val="20"/>
              </w:rPr>
            </w:pPr>
            <w:proofErr w:type="spellStart"/>
            <w:r w:rsidRPr="00E6597C">
              <w:rPr>
                <w:rFonts w:ascii="GHEA Grapalat" w:hAnsi="GHEA Grapalat"/>
                <w:b/>
                <w:sz w:val="20"/>
                <w:szCs w:val="20"/>
              </w:rPr>
              <w:t>լրացնող</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կողմը</w:t>
            </w:r>
            <w:proofErr w:type="spellEnd"/>
            <w:r w:rsidRPr="00E6597C">
              <w:rPr>
                <w:rFonts w:ascii="GHEA Grapalat" w:hAnsi="GHEA Grapalat"/>
                <w:b/>
                <w:sz w:val="20"/>
                <w:szCs w:val="20"/>
              </w:rPr>
              <w:t xml:space="preserve">` </w:t>
            </w:r>
          </w:p>
          <w:p w14:paraId="2710B2F7" w14:textId="77777777" w:rsidR="00631658" w:rsidRPr="00E6597C" w:rsidRDefault="00631658" w:rsidP="00CB0ADE">
            <w:pPr>
              <w:ind w:left="-588" w:firstLine="588"/>
              <w:jc w:val="center"/>
              <w:rPr>
                <w:rFonts w:ascii="GHEA Grapalat" w:hAnsi="GHEA Grapalat"/>
                <w:b/>
                <w:sz w:val="20"/>
                <w:szCs w:val="20"/>
              </w:rPr>
            </w:pPr>
            <w:proofErr w:type="spellStart"/>
            <w:r w:rsidRPr="00E6597C">
              <w:rPr>
                <w:rFonts w:ascii="GHEA Grapalat" w:hAnsi="GHEA Grapalat"/>
                <w:b/>
                <w:sz w:val="20"/>
                <w:szCs w:val="20"/>
              </w:rPr>
              <w:t>շահառուն</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կամ</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վճարողը</w:t>
            </w:r>
            <w:proofErr w:type="spellEnd"/>
          </w:p>
          <w:p w14:paraId="46AE6C72" w14:textId="77777777" w:rsidR="00631658" w:rsidRPr="00E6597C" w:rsidRDefault="00631658" w:rsidP="00CB0ADE">
            <w:pPr>
              <w:ind w:left="-588" w:firstLine="588"/>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r>
      <w:tr w:rsidR="00631658" w:rsidRPr="00E6597C" w14:paraId="77333E1B" w14:textId="77777777" w:rsidTr="00CB0ADE">
        <w:trPr>
          <w:trPrChange w:id="1160" w:author="Հերմինե Գևորգյան" w:date="2026-02-26T23:44:00Z" w16du:dateUtc="2026-02-26T19:44:00Z">
            <w:trPr>
              <w:gridBefore w:val="2"/>
            </w:trPr>
          </w:trPrChange>
        </w:trPr>
        <w:tc>
          <w:tcPr>
            <w:tcW w:w="720" w:type="dxa"/>
            <w:tcBorders>
              <w:top w:val="single" w:sz="4" w:space="0" w:color="auto"/>
              <w:left w:val="single" w:sz="4" w:space="0" w:color="auto"/>
              <w:bottom w:val="single" w:sz="4" w:space="0" w:color="auto"/>
              <w:right w:val="single" w:sz="4" w:space="0" w:color="auto"/>
            </w:tcBorders>
            <w:tcPrChange w:id="1161" w:author="Հերմինե Գևորգյան" w:date="2026-02-26T23:44:00Z" w16du:dateUtc="2026-02-26T19:44:00Z">
              <w:tcPr>
                <w:tcW w:w="720" w:type="dxa"/>
                <w:tcBorders>
                  <w:top w:val="single" w:sz="4" w:space="0" w:color="auto"/>
                  <w:left w:val="single" w:sz="4" w:space="0" w:color="auto"/>
                  <w:bottom w:val="single" w:sz="4" w:space="0" w:color="auto"/>
                  <w:right w:val="single" w:sz="4" w:space="0" w:color="auto"/>
                </w:tcBorders>
              </w:tcPr>
            </w:tcPrChange>
          </w:tcPr>
          <w:p w14:paraId="3F500C16"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Change w:id="1162" w:author="Հերմինե Գևորգյան" w:date="2026-02-26T23:44:00Z" w16du:dateUtc="2026-02-26T19:44:00Z">
              <w:tcPr>
                <w:tcW w:w="1938" w:type="dxa"/>
                <w:gridSpan w:val="2"/>
                <w:tcBorders>
                  <w:top w:val="single" w:sz="4" w:space="0" w:color="auto"/>
                  <w:left w:val="single" w:sz="4" w:space="0" w:color="auto"/>
                  <w:bottom w:val="single" w:sz="4" w:space="0" w:color="auto"/>
                  <w:right w:val="single" w:sz="4" w:space="0" w:color="auto"/>
                </w:tcBorders>
              </w:tcPr>
            </w:tcPrChange>
          </w:tcPr>
          <w:p w14:paraId="7CEC880C"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Change w:id="1163" w:author="Հերմինե Գևորգյան" w:date="2026-02-26T23:44:00Z" w16du:dateUtc="2026-02-26T19:44:00Z">
              <w:tcPr>
                <w:tcW w:w="2050" w:type="dxa"/>
                <w:gridSpan w:val="2"/>
                <w:tcBorders>
                  <w:top w:val="single" w:sz="4" w:space="0" w:color="auto"/>
                  <w:left w:val="single" w:sz="4" w:space="0" w:color="auto"/>
                  <w:bottom w:val="single" w:sz="4" w:space="0" w:color="auto"/>
                  <w:right w:val="single" w:sz="4" w:space="0" w:color="auto"/>
                </w:tcBorders>
              </w:tcPr>
            </w:tcPrChange>
          </w:tcPr>
          <w:p w14:paraId="192C2F52"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Change w:id="1164" w:author="Հերմինե Գևորգյան" w:date="2026-02-26T23:44:00Z" w16du:dateUtc="2026-02-26T19:44:00Z">
              <w:tcPr>
                <w:tcW w:w="3350" w:type="dxa"/>
                <w:gridSpan w:val="2"/>
                <w:tcBorders>
                  <w:top w:val="single" w:sz="4" w:space="0" w:color="auto"/>
                  <w:left w:val="single" w:sz="4" w:space="0" w:color="auto"/>
                  <w:bottom w:val="single" w:sz="4" w:space="0" w:color="auto"/>
                  <w:right w:val="single" w:sz="4" w:space="0" w:color="auto"/>
                </w:tcBorders>
              </w:tcPr>
            </w:tcPrChange>
          </w:tcPr>
          <w:p w14:paraId="4F20131D"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Change w:id="1165" w:author="Հերմինե Գևորգյան" w:date="2026-02-26T23:44:00Z" w16du:dateUtc="2026-02-26T19:44:00Z">
              <w:tcPr>
                <w:tcW w:w="2640" w:type="dxa"/>
                <w:gridSpan w:val="2"/>
                <w:tcBorders>
                  <w:top w:val="single" w:sz="4" w:space="0" w:color="auto"/>
                  <w:left w:val="single" w:sz="4" w:space="0" w:color="auto"/>
                  <w:bottom w:val="single" w:sz="4" w:space="0" w:color="auto"/>
                  <w:right w:val="single" w:sz="4" w:space="0" w:color="auto"/>
                </w:tcBorders>
              </w:tcPr>
            </w:tcPrChange>
          </w:tcPr>
          <w:p w14:paraId="1C8A0D77"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5</w:t>
            </w:r>
          </w:p>
        </w:tc>
      </w:tr>
      <w:tr w:rsidR="00631658" w:rsidRPr="00E6597C" w14:paraId="4D9E2A3F" w14:textId="77777777" w:rsidTr="00CB0ADE">
        <w:tc>
          <w:tcPr>
            <w:tcW w:w="720" w:type="dxa"/>
            <w:tcBorders>
              <w:top w:val="single" w:sz="4" w:space="0" w:color="auto"/>
              <w:left w:val="single" w:sz="4" w:space="0" w:color="auto"/>
              <w:bottom w:val="single" w:sz="4" w:space="0" w:color="auto"/>
              <w:right w:val="single" w:sz="4" w:space="0" w:color="auto"/>
            </w:tcBorders>
          </w:tcPr>
          <w:p w14:paraId="03E294A3"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266CEA63"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B68A225"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821388A" w14:textId="3F443454" w:rsidR="00631658" w:rsidRPr="00E6597C" w:rsidRDefault="00631658" w:rsidP="00CB0ADE">
            <w:pPr>
              <w:jc w:val="center"/>
              <w:rPr>
                <w:rFonts w:ascii="GHEA Grapalat" w:hAnsi="GHEA Grapalat"/>
                <w:sz w:val="20"/>
                <w:szCs w:val="20"/>
              </w:rPr>
            </w:pPr>
            <w:del w:id="1166" w:author="Հերմինե Գևորգյան" w:date="2026-02-26T23:44:00Z" w16du:dateUtc="2026-02-26T19:44:00Z">
              <w:r w:rsidRPr="00E6597C">
                <w:rPr>
                  <w:rFonts w:ascii="GHEA Grapalat" w:hAnsi="GHEA Grapalat"/>
                  <w:sz w:val="20"/>
                  <w:szCs w:val="20"/>
                </w:rPr>
                <w:delText>պարտադիր</w:delText>
              </w:r>
            </w:del>
            <w:proofErr w:type="spellStart"/>
            <w:ins w:id="1167" w:author="Հերմինե Գևորգյան" w:date="2026-02-26T23:44:00Z" w16du:dateUtc="2026-02-26T19:44:00Z">
              <w:r w:rsidR="00DB0D42" w:rsidRPr="00E6597C">
                <w:rPr>
                  <w:rFonts w:ascii="GHEA Grapalat" w:hAnsi="GHEA Grapalat"/>
                  <w:sz w:val="20"/>
                  <w:szCs w:val="20"/>
                </w:rPr>
                <w:t>Պ</w:t>
              </w:r>
              <w:r w:rsidRPr="00E6597C">
                <w:rPr>
                  <w:rFonts w:ascii="GHEA Grapalat" w:hAnsi="GHEA Grapalat"/>
                  <w:sz w:val="20"/>
                  <w:szCs w:val="20"/>
                </w:rPr>
                <w:t>արտադիր</w:t>
              </w:r>
            </w:ins>
            <w:proofErr w:type="spellEnd"/>
          </w:p>
        </w:tc>
        <w:tc>
          <w:tcPr>
            <w:tcW w:w="2640" w:type="dxa"/>
            <w:tcBorders>
              <w:top w:val="single" w:sz="4" w:space="0" w:color="auto"/>
              <w:left w:val="single" w:sz="4" w:space="0" w:color="auto"/>
              <w:bottom w:val="single" w:sz="4" w:space="0" w:color="auto"/>
              <w:right w:val="single" w:sz="4" w:space="0" w:color="auto"/>
            </w:tcBorders>
          </w:tcPr>
          <w:p w14:paraId="6D82CA77"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Փաստաթղթի վրա նախապես լրացված է &lt;Վճարման պահանջագիր&gt;</w:t>
            </w:r>
          </w:p>
        </w:tc>
      </w:tr>
      <w:tr w:rsidR="00631658" w:rsidRPr="00E6597C" w14:paraId="381DC9CF" w14:textId="77777777" w:rsidTr="00CB0ADE">
        <w:tc>
          <w:tcPr>
            <w:tcW w:w="720" w:type="dxa"/>
            <w:tcBorders>
              <w:top w:val="single" w:sz="4" w:space="0" w:color="auto"/>
              <w:left w:val="single" w:sz="4" w:space="0" w:color="auto"/>
              <w:bottom w:val="single" w:sz="4" w:space="0" w:color="auto"/>
              <w:right w:val="single" w:sz="4" w:space="0" w:color="auto"/>
            </w:tcBorders>
          </w:tcPr>
          <w:p w14:paraId="47C785D5" w14:textId="77777777" w:rsidR="00631658" w:rsidRPr="00E6597C" w:rsidRDefault="00631658" w:rsidP="00CB0ADE">
            <w:pPr>
              <w:pStyle w:val="aff3"/>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C661924" w14:textId="77777777" w:rsidR="00631658" w:rsidRPr="00E6597C" w:rsidRDefault="00631658" w:rsidP="00CB0ADE">
            <w:pPr>
              <w:jc w:val="both"/>
              <w:rPr>
                <w:rFonts w:ascii="GHEA Grapalat" w:hAnsi="GHEA Grapalat"/>
                <w:sz w:val="20"/>
                <w:szCs w:val="20"/>
              </w:rPr>
            </w:pP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3DF4EFA"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8E57895" w14:textId="0E6FE725" w:rsidR="00631658" w:rsidRPr="00E6597C" w:rsidRDefault="00631658" w:rsidP="00CB0ADE">
            <w:pPr>
              <w:jc w:val="center"/>
              <w:rPr>
                <w:rFonts w:ascii="GHEA Grapalat" w:hAnsi="GHEA Grapalat"/>
                <w:sz w:val="20"/>
                <w:szCs w:val="20"/>
              </w:rPr>
            </w:pPr>
            <w:del w:id="1168" w:author="Հերմինե Գևորգյան" w:date="2026-02-26T23:44:00Z" w16du:dateUtc="2026-02-26T19:44:00Z">
              <w:r w:rsidRPr="00E6597C">
                <w:rPr>
                  <w:rFonts w:ascii="GHEA Grapalat" w:hAnsi="GHEA Grapalat"/>
                  <w:sz w:val="20"/>
                  <w:szCs w:val="20"/>
                </w:rPr>
                <w:delText>պարտադիր</w:delText>
              </w:r>
            </w:del>
            <w:proofErr w:type="spellStart"/>
            <w:ins w:id="1169" w:author="Հերմինե Գևորգյան" w:date="2026-02-26T23:44:00Z" w16du:dateUtc="2026-02-26T19:44:00Z">
              <w:r w:rsidR="00DB0D42" w:rsidRPr="00E6597C">
                <w:rPr>
                  <w:rFonts w:ascii="GHEA Grapalat" w:hAnsi="GHEA Grapalat"/>
                  <w:sz w:val="20"/>
                  <w:szCs w:val="20"/>
                </w:rPr>
                <w:t>Պ</w:t>
              </w:r>
              <w:r w:rsidRPr="00E6597C">
                <w:rPr>
                  <w:rFonts w:ascii="GHEA Grapalat" w:hAnsi="GHEA Grapalat"/>
                  <w:sz w:val="20"/>
                  <w:szCs w:val="20"/>
                </w:rPr>
                <w:t>արտադիր</w:t>
              </w:r>
            </w:ins>
            <w:proofErr w:type="spellEnd"/>
          </w:p>
        </w:tc>
        <w:tc>
          <w:tcPr>
            <w:tcW w:w="2640" w:type="dxa"/>
            <w:tcBorders>
              <w:top w:val="single" w:sz="4" w:space="0" w:color="auto"/>
              <w:left w:val="single" w:sz="4" w:space="0" w:color="auto"/>
              <w:bottom w:val="single" w:sz="4" w:space="0" w:color="auto"/>
              <w:right w:val="single" w:sz="4" w:space="0" w:color="auto"/>
            </w:tcBorders>
          </w:tcPr>
          <w:p w14:paraId="064FA29B"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բանկին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ներկայացնելիս</w:t>
            </w:r>
            <w:proofErr w:type="spellEnd"/>
          </w:p>
        </w:tc>
      </w:tr>
      <w:tr w:rsidR="00631658" w:rsidRPr="00E6597C" w14:paraId="287C2506" w14:textId="77777777" w:rsidTr="00CB0ADE">
        <w:trPr>
          <w:trPrChange w:id="1170" w:author="Հերմինե Գևորգյան" w:date="2026-02-26T23:44:00Z" w16du:dateUtc="2026-02-26T19:44:00Z">
            <w:trPr>
              <w:gridBefore w:val="2"/>
            </w:trPr>
          </w:trPrChange>
        </w:trPr>
        <w:tc>
          <w:tcPr>
            <w:tcW w:w="720" w:type="dxa"/>
            <w:tcBorders>
              <w:top w:val="single" w:sz="4" w:space="0" w:color="auto"/>
              <w:left w:val="single" w:sz="4" w:space="0" w:color="auto"/>
              <w:bottom w:val="single" w:sz="4" w:space="0" w:color="auto"/>
              <w:right w:val="single" w:sz="4" w:space="0" w:color="auto"/>
            </w:tcBorders>
            <w:tcPrChange w:id="1171" w:author="Հերմինե Գևորգյան" w:date="2026-02-26T23:44:00Z" w16du:dateUtc="2026-02-26T19:44:00Z">
              <w:tcPr>
                <w:tcW w:w="720" w:type="dxa"/>
                <w:tcBorders>
                  <w:top w:val="single" w:sz="4" w:space="0" w:color="auto"/>
                  <w:left w:val="single" w:sz="4" w:space="0" w:color="auto"/>
                  <w:bottom w:val="single" w:sz="4" w:space="0" w:color="auto"/>
                  <w:right w:val="single" w:sz="4" w:space="0" w:color="auto"/>
                </w:tcBorders>
              </w:tcPr>
            </w:tcPrChange>
          </w:tcPr>
          <w:p w14:paraId="69D3D833" w14:textId="77777777" w:rsidR="00631658" w:rsidRPr="00E6597C" w:rsidRDefault="00631658" w:rsidP="00CB0ADE">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Change w:id="1172" w:author="Հերմինե Գևորգյան" w:date="2026-02-26T23:44:00Z" w16du:dateUtc="2026-02-26T19:44:00Z">
              <w:tcPr>
                <w:tcW w:w="1938" w:type="dxa"/>
                <w:gridSpan w:val="2"/>
                <w:tcBorders>
                  <w:top w:val="single" w:sz="4" w:space="0" w:color="auto"/>
                  <w:left w:val="single" w:sz="4" w:space="0" w:color="auto"/>
                  <w:bottom w:val="single" w:sz="4" w:space="0" w:color="auto"/>
                  <w:right w:val="single" w:sz="4" w:space="0" w:color="auto"/>
                </w:tcBorders>
              </w:tcPr>
            </w:tcPrChange>
          </w:tcPr>
          <w:p w14:paraId="7F19F9BC" w14:textId="77777777" w:rsidR="00631658" w:rsidRPr="00E6597C" w:rsidRDefault="00631658" w:rsidP="00CB0ADE">
            <w:pPr>
              <w:jc w:val="both"/>
              <w:rPr>
                <w:rFonts w:ascii="GHEA Grapalat" w:hAnsi="GHEA Grapalat"/>
                <w:sz w:val="20"/>
                <w:szCs w:val="20"/>
              </w:rPr>
            </w:pPr>
            <w:proofErr w:type="spellStart"/>
            <w:r w:rsidRPr="00E6597C">
              <w:rPr>
                <w:rFonts w:ascii="GHEA Grapalat" w:hAnsi="GHEA Grapalat"/>
                <w:sz w:val="20"/>
                <w:szCs w:val="20"/>
              </w:rPr>
              <w:t>ներկայացման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Change w:id="1173" w:author="Հերմինե Գևորգյան" w:date="2026-02-26T23:44:00Z" w16du:dateUtc="2026-02-26T19:44:00Z">
              <w:tcPr>
                <w:tcW w:w="2050" w:type="dxa"/>
                <w:gridSpan w:val="2"/>
                <w:tcBorders>
                  <w:top w:val="single" w:sz="4" w:space="0" w:color="auto"/>
                  <w:left w:val="single" w:sz="4" w:space="0" w:color="auto"/>
                  <w:bottom w:val="single" w:sz="4" w:space="0" w:color="auto"/>
                  <w:right w:val="single" w:sz="4" w:space="0" w:color="auto"/>
                </w:tcBorders>
              </w:tcPr>
            </w:tcPrChange>
          </w:tcPr>
          <w:p w14:paraId="228EA001"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Change w:id="1174" w:author="Հերմինե Գևորգյան" w:date="2026-02-26T23:44:00Z" w16du:dateUtc="2026-02-26T19:44:00Z">
              <w:tcPr>
                <w:tcW w:w="3350" w:type="dxa"/>
                <w:gridSpan w:val="2"/>
                <w:tcBorders>
                  <w:top w:val="single" w:sz="4" w:space="0" w:color="auto"/>
                  <w:left w:val="single" w:sz="4" w:space="0" w:color="auto"/>
                  <w:bottom w:val="single" w:sz="4" w:space="0" w:color="auto"/>
                  <w:right w:val="single" w:sz="4" w:space="0" w:color="auto"/>
                </w:tcBorders>
              </w:tcPr>
            </w:tcPrChange>
          </w:tcPr>
          <w:p w14:paraId="549CFFD5"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260F746F" w14:textId="77777777" w:rsidR="00631658" w:rsidRPr="00E6597C"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Change w:id="1175" w:author="Հերմինե Գևորգյան" w:date="2026-02-26T23:44:00Z" w16du:dateUtc="2026-02-26T19:44:00Z">
              <w:tcPr>
                <w:tcW w:w="2640" w:type="dxa"/>
                <w:gridSpan w:val="2"/>
                <w:tcBorders>
                  <w:top w:val="single" w:sz="4" w:space="0" w:color="auto"/>
                  <w:left w:val="single" w:sz="4" w:space="0" w:color="auto"/>
                  <w:bottom w:val="single" w:sz="4" w:space="0" w:color="auto"/>
                  <w:right w:val="single" w:sz="4" w:space="0" w:color="auto"/>
                </w:tcBorders>
              </w:tcPr>
            </w:tcPrChange>
          </w:tcPr>
          <w:p w14:paraId="39F288F0" w14:textId="77777777" w:rsidR="00631658" w:rsidRPr="00E6597C" w:rsidRDefault="00631658" w:rsidP="00CB0ADE">
            <w:pPr>
              <w:ind w:left="132" w:hanging="132"/>
              <w:jc w:val="center"/>
              <w:rPr>
                <w:rFonts w:ascii="GHEA Grapalat" w:hAnsi="GHEA Grapalat"/>
                <w:sz w:val="20"/>
                <w:szCs w:val="20"/>
                <w:lang w:val="hy-AM"/>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բանկին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օրը</w:t>
            </w:r>
            <w:proofErr w:type="spellEnd"/>
            <w:r w:rsidRPr="00E6597C">
              <w:rPr>
                <w:rFonts w:ascii="GHEA Grapalat" w:hAnsi="GHEA Grapalat"/>
                <w:sz w:val="20"/>
                <w:szCs w:val="20"/>
                <w:lang w:val="hy-AM"/>
              </w:rPr>
              <w:t xml:space="preserve">: </w:t>
            </w:r>
          </w:p>
        </w:tc>
      </w:tr>
      <w:tr w:rsidR="00631658" w:rsidRPr="00E6597C" w14:paraId="7A1927BA" w14:textId="77777777" w:rsidTr="00CB0ADE">
        <w:trPr>
          <w:trPrChange w:id="1176" w:author="Հերմինե Գևորգյան" w:date="2026-02-26T23:44:00Z" w16du:dateUtc="2026-02-26T19:44:00Z">
            <w:trPr>
              <w:gridBefore w:val="2"/>
            </w:trPr>
          </w:trPrChange>
        </w:trPr>
        <w:tc>
          <w:tcPr>
            <w:tcW w:w="720" w:type="dxa"/>
            <w:tcBorders>
              <w:top w:val="single" w:sz="4" w:space="0" w:color="auto"/>
              <w:left w:val="single" w:sz="4" w:space="0" w:color="auto"/>
              <w:bottom w:val="single" w:sz="4" w:space="0" w:color="auto"/>
              <w:right w:val="single" w:sz="4" w:space="0" w:color="auto"/>
            </w:tcBorders>
            <w:tcPrChange w:id="1177" w:author="Հերմինե Գևորգյան" w:date="2026-02-26T23:44:00Z" w16du:dateUtc="2026-02-26T19:44:00Z">
              <w:tcPr>
                <w:tcW w:w="720" w:type="dxa"/>
                <w:tcBorders>
                  <w:top w:val="single" w:sz="4" w:space="0" w:color="auto"/>
                  <w:left w:val="single" w:sz="4" w:space="0" w:color="auto"/>
                  <w:bottom w:val="single" w:sz="4" w:space="0" w:color="auto"/>
                  <w:right w:val="single" w:sz="4" w:space="0" w:color="auto"/>
                </w:tcBorders>
              </w:tcPr>
            </w:tcPrChange>
          </w:tcPr>
          <w:p w14:paraId="3DA515BF" w14:textId="77777777" w:rsidR="00631658" w:rsidRPr="00E6597C" w:rsidRDefault="00631658" w:rsidP="00CB0ADE">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Change w:id="1178" w:author="Հերմինե Գևորգյան" w:date="2026-02-26T23:44:00Z" w16du:dateUtc="2026-02-26T19:44:00Z">
              <w:tcPr>
                <w:tcW w:w="1938" w:type="dxa"/>
                <w:gridSpan w:val="2"/>
                <w:tcBorders>
                  <w:top w:val="single" w:sz="4" w:space="0" w:color="auto"/>
                  <w:left w:val="single" w:sz="4" w:space="0" w:color="auto"/>
                  <w:bottom w:val="single" w:sz="4" w:space="0" w:color="auto"/>
                  <w:right w:val="single" w:sz="4" w:space="0" w:color="auto"/>
                </w:tcBorders>
              </w:tcPr>
            </w:tcPrChange>
          </w:tcPr>
          <w:p w14:paraId="01400D91" w14:textId="77777777" w:rsidR="00631658" w:rsidRPr="00E6597C" w:rsidRDefault="00631658" w:rsidP="00CB0ADE">
            <w:pPr>
              <w:jc w:val="both"/>
              <w:rPr>
                <w:rFonts w:ascii="GHEA Grapalat" w:hAnsi="GHEA Grapalat"/>
                <w:sz w:val="20"/>
                <w:szCs w:val="20"/>
              </w:rPr>
            </w:pP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Change w:id="1179" w:author="Հերմինե Գևորգյան" w:date="2026-02-26T23:44:00Z" w16du:dateUtc="2026-02-26T19:44:00Z">
              <w:tcPr>
                <w:tcW w:w="2050" w:type="dxa"/>
                <w:gridSpan w:val="2"/>
                <w:tcBorders>
                  <w:top w:val="single" w:sz="4" w:space="0" w:color="auto"/>
                  <w:left w:val="single" w:sz="4" w:space="0" w:color="auto"/>
                  <w:bottom w:val="single" w:sz="4" w:space="0" w:color="auto"/>
                  <w:right w:val="single" w:sz="4" w:space="0" w:color="auto"/>
                </w:tcBorders>
              </w:tcPr>
            </w:tcPrChange>
          </w:tcPr>
          <w:p w14:paraId="11552A9A"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Change w:id="1180" w:author="Հերմինե Գևորգյան" w:date="2026-02-26T23:44:00Z" w16du:dateUtc="2026-02-26T19:44:00Z">
              <w:tcPr>
                <w:tcW w:w="3350" w:type="dxa"/>
                <w:gridSpan w:val="2"/>
                <w:tcBorders>
                  <w:top w:val="single" w:sz="4" w:space="0" w:color="auto"/>
                  <w:left w:val="single" w:sz="4" w:space="0" w:color="auto"/>
                  <w:bottom w:val="single" w:sz="4" w:space="0" w:color="auto"/>
                  <w:right w:val="single" w:sz="4" w:space="0" w:color="auto"/>
                </w:tcBorders>
              </w:tcPr>
            </w:tcPrChange>
          </w:tcPr>
          <w:p w14:paraId="0B500EE5"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195827F8"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այն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անձի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անունը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որի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հաշվից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պետք</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գանձվի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պահանջագրով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նշված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գումարը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անունը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ազգանունը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եթե</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այն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ֆիզիկական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անձ</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կամ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անվանումը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եթե</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այն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իրավաբանական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անձ</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Նշվում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նաև</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այլ</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տվյալներ</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ըստ</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անհրաժեշտության</w:t>
            </w:r>
            <w:proofErr w:type="spellEnd"/>
            <w:r w:rsidRPr="00E6597C">
              <w:rPr>
                <w:rFonts w:ascii="GHEA Grapalat" w:hAnsi="GHEA Grapalat"/>
                <w:sz w:val="20"/>
                <w:szCs w:val="20"/>
              </w:rPr>
              <w:t>:</w:t>
            </w:r>
            <w:r w:rsidRPr="00E6597C">
              <w:rPr>
                <w:rFonts w:ascii="GHEA Grapalat" w:hAnsi="GHEA Grapalat"/>
                <w:sz w:val="20"/>
                <w:szCs w:val="20"/>
                <w:lang w:val="hy-AM"/>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Change w:id="1181" w:author="Հերմինե Գևորգյան" w:date="2026-02-26T23:44:00Z" w16du:dateUtc="2026-02-26T19:44:00Z">
              <w:tcPr>
                <w:tcW w:w="2640" w:type="dxa"/>
                <w:gridSpan w:val="2"/>
                <w:tcBorders>
                  <w:top w:val="single" w:sz="4" w:space="0" w:color="auto"/>
                  <w:left w:val="single" w:sz="4" w:space="0" w:color="auto"/>
                  <w:bottom w:val="single" w:sz="4" w:space="0" w:color="auto"/>
                  <w:right w:val="single" w:sz="4" w:space="0" w:color="auto"/>
                </w:tcBorders>
              </w:tcPr>
            </w:tcPrChange>
          </w:tcPr>
          <w:p w14:paraId="66021CD6" w14:textId="77777777" w:rsidR="00631658" w:rsidRPr="00E6597C" w:rsidRDefault="00631658" w:rsidP="00CB0ADE">
            <w:pPr>
              <w:ind w:left="252" w:hanging="252"/>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631658" w:rsidRPr="00E6597C" w14:paraId="3806287B" w14:textId="77777777" w:rsidTr="00CB0ADE">
        <w:trPr>
          <w:trPrChange w:id="1182" w:author="Հերմինե Գևորգյան" w:date="2026-02-26T23:44:00Z" w16du:dateUtc="2026-02-26T19:44:00Z">
            <w:trPr>
              <w:gridBefore w:val="2"/>
            </w:trPr>
          </w:trPrChange>
        </w:trPr>
        <w:tc>
          <w:tcPr>
            <w:tcW w:w="720" w:type="dxa"/>
            <w:tcBorders>
              <w:top w:val="single" w:sz="4" w:space="0" w:color="auto"/>
              <w:left w:val="single" w:sz="4" w:space="0" w:color="auto"/>
              <w:bottom w:val="single" w:sz="4" w:space="0" w:color="auto"/>
              <w:right w:val="single" w:sz="4" w:space="0" w:color="auto"/>
            </w:tcBorders>
            <w:tcPrChange w:id="1183" w:author="Հերմինե Գևորգյան" w:date="2026-02-26T23:44:00Z" w16du:dateUtc="2026-02-26T19:44:00Z">
              <w:tcPr>
                <w:tcW w:w="720" w:type="dxa"/>
                <w:tcBorders>
                  <w:top w:val="single" w:sz="4" w:space="0" w:color="auto"/>
                  <w:left w:val="single" w:sz="4" w:space="0" w:color="auto"/>
                  <w:bottom w:val="single" w:sz="4" w:space="0" w:color="auto"/>
                  <w:right w:val="single" w:sz="4" w:space="0" w:color="auto"/>
                </w:tcBorders>
              </w:tcPr>
            </w:tcPrChange>
          </w:tcPr>
          <w:p w14:paraId="3215F4F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Change w:id="1184" w:author="Հերմինե Գևորգյան" w:date="2026-02-26T23:44:00Z" w16du:dateUtc="2026-02-26T19:44:00Z">
              <w:tcPr>
                <w:tcW w:w="1938" w:type="dxa"/>
                <w:gridSpan w:val="2"/>
                <w:tcBorders>
                  <w:top w:val="single" w:sz="4" w:space="0" w:color="auto"/>
                  <w:left w:val="single" w:sz="4" w:space="0" w:color="auto"/>
                  <w:bottom w:val="single" w:sz="4" w:space="0" w:color="auto"/>
                  <w:right w:val="single" w:sz="4" w:space="0" w:color="auto"/>
                </w:tcBorders>
              </w:tcPr>
            </w:tcPrChange>
          </w:tcPr>
          <w:p w14:paraId="0F63A53D"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անվանումը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բանկը</w:t>
            </w:r>
            <w:proofErr w:type="spellEnd"/>
            <w:r w:rsidRPr="00E6597C">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Change w:id="1185" w:author="Հերմինե Գևորգյան" w:date="2026-02-26T23:44:00Z" w16du:dateUtc="2026-02-26T19:44:00Z">
              <w:tcPr>
                <w:tcW w:w="2050" w:type="dxa"/>
                <w:gridSpan w:val="2"/>
                <w:tcBorders>
                  <w:top w:val="single" w:sz="4" w:space="0" w:color="auto"/>
                  <w:left w:val="single" w:sz="4" w:space="0" w:color="auto"/>
                  <w:bottom w:val="single" w:sz="4" w:space="0" w:color="auto"/>
                  <w:right w:val="single" w:sz="4" w:space="0" w:color="auto"/>
                </w:tcBorders>
              </w:tcPr>
            </w:tcPrChange>
          </w:tcPr>
          <w:p w14:paraId="7CC6D226"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Change w:id="1186" w:author="Հերմինե Գևորգյան" w:date="2026-02-26T23:44:00Z" w16du:dateUtc="2026-02-26T19:44:00Z">
              <w:tcPr>
                <w:tcW w:w="3350" w:type="dxa"/>
                <w:gridSpan w:val="2"/>
                <w:tcBorders>
                  <w:top w:val="single" w:sz="4" w:space="0" w:color="auto"/>
                  <w:left w:val="single" w:sz="4" w:space="0" w:color="auto"/>
                  <w:bottom w:val="single" w:sz="4" w:space="0" w:color="auto"/>
                  <w:right w:val="single" w:sz="4" w:space="0" w:color="auto"/>
                </w:tcBorders>
              </w:tcPr>
            </w:tcPrChange>
          </w:tcPr>
          <w:p w14:paraId="7278F676"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r w:rsidRPr="00E6597C">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Change w:id="1187" w:author="Հերմինե Գևորգյան" w:date="2026-02-26T23:44:00Z" w16du:dateUtc="2026-02-26T19:44:00Z">
              <w:tcPr>
                <w:tcW w:w="2640" w:type="dxa"/>
                <w:gridSpan w:val="2"/>
                <w:tcBorders>
                  <w:top w:val="single" w:sz="4" w:space="0" w:color="auto"/>
                  <w:left w:val="single" w:sz="4" w:space="0" w:color="auto"/>
                  <w:bottom w:val="single" w:sz="4" w:space="0" w:color="auto"/>
                  <w:right w:val="single" w:sz="4" w:space="0" w:color="auto"/>
                </w:tcBorders>
              </w:tcPr>
            </w:tcPrChange>
          </w:tcPr>
          <w:p w14:paraId="2593F40C"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631658" w:rsidRPr="00E6597C" w14:paraId="3CE4A9AD" w14:textId="77777777" w:rsidTr="00CB0ADE">
        <w:trPr>
          <w:trPrChange w:id="1188" w:author="Հերմինե Գևորգյան" w:date="2026-02-26T23:44:00Z" w16du:dateUtc="2026-02-26T19:44:00Z">
            <w:trPr>
              <w:gridBefore w:val="2"/>
            </w:trPr>
          </w:trPrChange>
        </w:trPr>
        <w:tc>
          <w:tcPr>
            <w:tcW w:w="720" w:type="dxa"/>
            <w:tcBorders>
              <w:top w:val="single" w:sz="4" w:space="0" w:color="auto"/>
              <w:left w:val="single" w:sz="4" w:space="0" w:color="auto"/>
              <w:bottom w:val="single" w:sz="4" w:space="0" w:color="auto"/>
              <w:right w:val="single" w:sz="4" w:space="0" w:color="auto"/>
            </w:tcBorders>
            <w:tcPrChange w:id="1189" w:author="Հերմինե Գևորգյան" w:date="2026-02-26T23:44:00Z" w16du:dateUtc="2026-02-26T19:44:00Z">
              <w:tcPr>
                <w:tcW w:w="720" w:type="dxa"/>
                <w:tcBorders>
                  <w:top w:val="single" w:sz="4" w:space="0" w:color="auto"/>
                  <w:left w:val="single" w:sz="4" w:space="0" w:color="auto"/>
                  <w:bottom w:val="single" w:sz="4" w:space="0" w:color="auto"/>
                  <w:right w:val="single" w:sz="4" w:space="0" w:color="auto"/>
                </w:tcBorders>
              </w:tcPr>
            </w:tcPrChange>
          </w:tcPr>
          <w:p w14:paraId="5F4BD26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Change w:id="1190" w:author="Հերմինե Գևորգյան" w:date="2026-02-26T23:44:00Z" w16du:dateUtc="2026-02-26T19:44:00Z">
              <w:tcPr>
                <w:tcW w:w="1938" w:type="dxa"/>
                <w:gridSpan w:val="2"/>
                <w:tcBorders>
                  <w:top w:val="single" w:sz="4" w:space="0" w:color="auto"/>
                  <w:left w:val="single" w:sz="4" w:space="0" w:color="auto"/>
                  <w:bottom w:val="single" w:sz="4" w:space="0" w:color="auto"/>
                  <w:right w:val="single" w:sz="4" w:space="0" w:color="auto"/>
                </w:tcBorders>
              </w:tcPr>
            </w:tcPrChange>
          </w:tcPr>
          <w:p w14:paraId="7AD3531D"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հաշվի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Change w:id="1191" w:author="Հերմինե Գևորգյան" w:date="2026-02-26T23:44:00Z" w16du:dateUtc="2026-02-26T19:44:00Z">
              <w:tcPr>
                <w:tcW w:w="2050" w:type="dxa"/>
                <w:gridSpan w:val="2"/>
                <w:tcBorders>
                  <w:top w:val="single" w:sz="4" w:space="0" w:color="auto"/>
                  <w:left w:val="single" w:sz="4" w:space="0" w:color="auto"/>
                  <w:bottom w:val="single" w:sz="4" w:space="0" w:color="auto"/>
                  <w:right w:val="single" w:sz="4" w:space="0" w:color="auto"/>
                </w:tcBorders>
              </w:tcPr>
            </w:tcPrChange>
          </w:tcPr>
          <w:p w14:paraId="18288B5B"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Change w:id="1192" w:author="Հերմինե Գևորգյան" w:date="2026-02-26T23:44:00Z" w16du:dateUtc="2026-02-26T19:44:00Z">
              <w:tcPr>
                <w:tcW w:w="3350" w:type="dxa"/>
                <w:gridSpan w:val="2"/>
                <w:tcBorders>
                  <w:top w:val="single" w:sz="4" w:space="0" w:color="auto"/>
                  <w:left w:val="single" w:sz="4" w:space="0" w:color="auto"/>
                  <w:bottom w:val="single" w:sz="4" w:space="0" w:color="auto"/>
                  <w:right w:val="single" w:sz="4" w:space="0" w:color="auto"/>
                </w:tcBorders>
              </w:tcPr>
            </w:tcPrChange>
          </w:tcPr>
          <w:p w14:paraId="6676D36F"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779A3E0F"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բանկային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հաշվի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իրեն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կազմակերպությունում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որից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պետք</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գանձվի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պահանջագրով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նշված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գումարը</w:t>
            </w:r>
            <w:proofErr w:type="spellEnd"/>
            <w:r w:rsidRPr="00E6597C">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Change w:id="1193" w:author="Հերմինե Գևորգյան" w:date="2026-02-26T23:44:00Z" w16du:dateUtc="2026-02-26T19:44:00Z">
              <w:tcPr>
                <w:tcW w:w="2640" w:type="dxa"/>
                <w:gridSpan w:val="2"/>
                <w:tcBorders>
                  <w:top w:val="single" w:sz="4" w:space="0" w:color="auto"/>
                  <w:left w:val="single" w:sz="4" w:space="0" w:color="auto"/>
                  <w:bottom w:val="single" w:sz="4" w:space="0" w:color="auto"/>
                  <w:right w:val="single" w:sz="4" w:space="0" w:color="auto"/>
                </w:tcBorders>
              </w:tcPr>
            </w:tcPrChange>
          </w:tcPr>
          <w:p w14:paraId="734BC580"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631658" w:rsidRPr="00E6597C" w14:paraId="6842ABE0" w14:textId="77777777" w:rsidTr="00CB0ADE">
        <w:trPr>
          <w:trPrChange w:id="1194" w:author="Հերմինե Գևորգյան" w:date="2026-02-26T23:44:00Z" w16du:dateUtc="2026-02-26T19:44:00Z">
            <w:trPr>
              <w:gridBefore w:val="2"/>
            </w:trPr>
          </w:trPrChange>
        </w:trPr>
        <w:tc>
          <w:tcPr>
            <w:tcW w:w="720" w:type="dxa"/>
            <w:tcBorders>
              <w:top w:val="single" w:sz="4" w:space="0" w:color="auto"/>
              <w:left w:val="single" w:sz="4" w:space="0" w:color="auto"/>
              <w:bottom w:val="single" w:sz="4" w:space="0" w:color="auto"/>
              <w:right w:val="single" w:sz="4" w:space="0" w:color="auto"/>
            </w:tcBorders>
            <w:tcPrChange w:id="1195" w:author="Հերմինե Գևորգյան" w:date="2026-02-26T23:44:00Z" w16du:dateUtc="2026-02-26T19:44:00Z">
              <w:tcPr>
                <w:tcW w:w="720" w:type="dxa"/>
                <w:tcBorders>
                  <w:top w:val="single" w:sz="4" w:space="0" w:color="auto"/>
                  <w:left w:val="single" w:sz="4" w:space="0" w:color="auto"/>
                  <w:bottom w:val="single" w:sz="4" w:space="0" w:color="auto"/>
                  <w:right w:val="single" w:sz="4" w:space="0" w:color="auto"/>
                </w:tcBorders>
              </w:tcPr>
            </w:tcPrChange>
          </w:tcPr>
          <w:p w14:paraId="2B4E1429"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Change w:id="1196" w:author="Հերմինե Գևորգյան" w:date="2026-02-26T23:44:00Z" w16du:dateUtc="2026-02-26T19:44:00Z">
              <w:tcPr>
                <w:tcW w:w="1938" w:type="dxa"/>
                <w:gridSpan w:val="2"/>
                <w:tcBorders>
                  <w:top w:val="single" w:sz="4" w:space="0" w:color="auto"/>
                  <w:left w:val="single" w:sz="4" w:space="0" w:color="auto"/>
                  <w:bottom w:val="single" w:sz="4" w:space="0" w:color="auto"/>
                  <w:right w:val="single" w:sz="4" w:space="0" w:color="auto"/>
                </w:tcBorders>
              </w:tcPr>
            </w:tcPrChange>
          </w:tcPr>
          <w:p w14:paraId="6D683937"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Change w:id="1197" w:author="Հերմինե Գևորգյան" w:date="2026-02-26T23:44:00Z" w16du:dateUtc="2026-02-26T19:44:00Z">
              <w:tcPr>
                <w:tcW w:w="2050" w:type="dxa"/>
                <w:gridSpan w:val="2"/>
                <w:tcBorders>
                  <w:top w:val="single" w:sz="4" w:space="0" w:color="auto"/>
                  <w:left w:val="single" w:sz="4" w:space="0" w:color="auto"/>
                  <w:bottom w:val="single" w:sz="4" w:space="0" w:color="auto"/>
                  <w:right w:val="single" w:sz="4" w:space="0" w:color="auto"/>
                </w:tcBorders>
              </w:tcPr>
            </w:tcPrChange>
          </w:tcPr>
          <w:p w14:paraId="5267E864"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Change w:id="1198" w:author="Հերմինե Գևորգյան" w:date="2026-02-26T23:44:00Z" w16du:dateUtc="2026-02-26T19:44:00Z">
              <w:tcPr>
                <w:tcW w:w="3350" w:type="dxa"/>
                <w:gridSpan w:val="2"/>
                <w:tcBorders>
                  <w:top w:val="single" w:sz="4" w:space="0" w:color="auto"/>
                  <w:left w:val="single" w:sz="4" w:space="0" w:color="auto"/>
                  <w:bottom w:val="single" w:sz="4" w:space="0" w:color="auto"/>
                  <w:right w:val="single" w:sz="4" w:space="0" w:color="auto"/>
                </w:tcBorders>
              </w:tcPr>
            </w:tcPrChange>
          </w:tcPr>
          <w:p w14:paraId="774B3671"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ոչ</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p>
          <w:p w14:paraId="1B747F65"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Հայաստանի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Հանրապետության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նորմատիվ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իրավական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ակտերով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սահմաված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դեպքերում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երբ</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հանդիսանում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հաշվառված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Change w:id="1199" w:author="Հերմինե Գևորգյան" w:date="2026-02-26T23:44:00Z" w16du:dateUtc="2026-02-26T19:44:00Z">
              <w:tcPr>
                <w:tcW w:w="2640" w:type="dxa"/>
                <w:gridSpan w:val="2"/>
                <w:tcBorders>
                  <w:top w:val="single" w:sz="4" w:space="0" w:color="auto"/>
                  <w:left w:val="single" w:sz="4" w:space="0" w:color="auto"/>
                  <w:bottom w:val="single" w:sz="4" w:space="0" w:color="auto"/>
                  <w:right w:val="single" w:sz="4" w:space="0" w:color="auto"/>
                </w:tcBorders>
              </w:tcPr>
            </w:tcPrChange>
          </w:tcPr>
          <w:p w14:paraId="5F48005C"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631658" w:rsidRPr="00E6597C" w14:paraId="0C53ED10" w14:textId="77777777" w:rsidTr="00CB0ADE">
        <w:trPr>
          <w:trPrChange w:id="1200" w:author="Հերմինե Գևորգյան" w:date="2026-02-26T23:44:00Z" w16du:dateUtc="2026-02-26T19:44:00Z">
            <w:trPr>
              <w:gridBefore w:val="2"/>
            </w:trPr>
          </w:trPrChange>
        </w:trPr>
        <w:tc>
          <w:tcPr>
            <w:tcW w:w="720" w:type="dxa"/>
            <w:tcBorders>
              <w:top w:val="single" w:sz="4" w:space="0" w:color="auto"/>
              <w:left w:val="single" w:sz="4" w:space="0" w:color="auto"/>
              <w:bottom w:val="single" w:sz="4" w:space="0" w:color="auto"/>
              <w:right w:val="single" w:sz="4" w:space="0" w:color="auto"/>
            </w:tcBorders>
            <w:tcPrChange w:id="1201" w:author="Հերմինե Գևորգյան" w:date="2026-02-26T23:44:00Z" w16du:dateUtc="2026-02-26T19:44:00Z">
              <w:tcPr>
                <w:tcW w:w="720" w:type="dxa"/>
                <w:tcBorders>
                  <w:top w:val="single" w:sz="4" w:space="0" w:color="auto"/>
                  <w:left w:val="single" w:sz="4" w:space="0" w:color="auto"/>
                  <w:bottom w:val="single" w:sz="4" w:space="0" w:color="auto"/>
                  <w:right w:val="single" w:sz="4" w:space="0" w:color="auto"/>
                </w:tcBorders>
              </w:tcPr>
            </w:tcPrChange>
          </w:tcPr>
          <w:p w14:paraId="60C8A42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Change w:id="1202" w:author="Հերմինե Գևորգյան" w:date="2026-02-26T23:44:00Z" w16du:dateUtc="2026-02-26T19:44:00Z">
              <w:tcPr>
                <w:tcW w:w="1938" w:type="dxa"/>
                <w:gridSpan w:val="2"/>
                <w:tcBorders>
                  <w:top w:val="single" w:sz="4" w:space="0" w:color="auto"/>
                  <w:left w:val="single" w:sz="4" w:space="0" w:color="auto"/>
                  <w:bottom w:val="single" w:sz="4" w:space="0" w:color="auto"/>
                  <w:right w:val="single" w:sz="4" w:space="0" w:color="auto"/>
                </w:tcBorders>
              </w:tcPr>
            </w:tcPrChange>
          </w:tcPr>
          <w:p w14:paraId="0C4DC4E9"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Change w:id="1203" w:author="Հերմինե Գևորգյան" w:date="2026-02-26T23:44:00Z" w16du:dateUtc="2026-02-26T19:44:00Z">
              <w:tcPr>
                <w:tcW w:w="2050" w:type="dxa"/>
                <w:gridSpan w:val="2"/>
                <w:tcBorders>
                  <w:top w:val="single" w:sz="4" w:space="0" w:color="auto"/>
                  <w:left w:val="single" w:sz="4" w:space="0" w:color="auto"/>
                  <w:bottom w:val="single" w:sz="4" w:space="0" w:color="auto"/>
                  <w:right w:val="single" w:sz="4" w:space="0" w:color="auto"/>
                </w:tcBorders>
              </w:tcPr>
            </w:tcPrChange>
          </w:tcPr>
          <w:p w14:paraId="1E87CB3B"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Change w:id="1204" w:author="Հերմինե Գևորգյան" w:date="2026-02-26T23:44:00Z" w16du:dateUtc="2026-02-26T19:44:00Z">
              <w:tcPr>
                <w:tcW w:w="3350" w:type="dxa"/>
                <w:gridSpan w:val="2"/>
                <w:tcBorders>
                  <w:top w:val="single" w:sz="4" w:space="0" w:color="auto"/>
                  <w:left w:val="single" w:sz="4" w:space="0" w:color="auto"/>
                  <w:bottom w:val="single" w:sz="4" w:space="0" w:color="auto"/>
                  <w:right w:val="single" w:sz="4" w:space="0" w:color="auto"/>
                </w:tcBorders>
              </w:tcPr>
            </w:tcPrChange>
          </w:tcPr>
          <w:p w14:paraId="5A8C4CD5"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ոչ</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p>
          <w:p w14:paraId="536C5C46"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Հայաստանի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Հանրապետության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նորմատիվ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իրավական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ակտերով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սահմանված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դեպքերում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երբ</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հանդիսանում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ֆիզիկական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Change w:id="1205" w:author="Հերմինե Գևորգյան" w:date="2026-02-26T23:44:00Z" w16du:dateUtc="2026-02-26T19:44:00Z">
              <w:tcPr>
                <w:tcW w:w="2640" w:type="dxa"/>
                <w:gridSpan w:val="2"/>
                <w:tcBorders>
                  <w:top w:val="single" w:sz="4" w:space="0" w:color="auto"/>
                  <w:left w:val="single" w:sz="4" w:space="0" w:color="auto"/>
                  <w:bottom w:val="single" w:sz="4" w:space="0" w:color="auto"/>
                  <w:right w:val="single" w:sz="4" w:space="0" w:color="auto"/>
                </w:tcBorders>
              </w:tcPr>
            </w:tcPrChange>
          </w:tcPr>
          <w:p w14:paraId="7F1CBB8C"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631658" w:rsidRPr="00E6597C" w14:paraId="0F9515CD" w14:textId="77777777" w:rsidTr="00CB0ADE">
        <w:trPr>
          <w:trPrChange w:id="1206" w:author="Հերմինե Գևորգյան" w:date="2026-02-26T23:44:00Z" w16du:dateUtc="2026-02-26T19:44:00Z">
            <w:trPr>
              <w:gridBefore w:val="2"/>
            </w:trPr>
          </w:trPrChange>
        </w:trPr>
        <w:tc>
          <w:tcPr>
            <w:tcW w:w="720" w:type="dxa"/>
            <w:tcBorders>
              <w:top w:val="single" w:sz="4" w:space="0" w:color="auto"/>
              <w:left w:val="single" w:sz="4" w:space="0" w:color="auto"/>
              <w:bottom w:val="single" w:sz="4" w:space="0" w:color="auto"/>
              <w:right w:val="single" w:sz="4" w:space="0" w:color="auto"/>
            </w:tcBorders>
            <w:tcPrChange w:id="1207" w:author="Հերմինե Գևորգյան" w:date="2026-02-26T23:44:00Z" w16du:dateUtc="2026-02-26T19:44:00Z">
              <w:tcPr>
                <w:tcW w:w="720" w:type="dxa"/>
                <w:tcBorders>
                  <w:top w:val="single" w:sz="4" w:space="0" w:color="auto"/>
                  <w:left w:val="single" w:sz="4" w:space="0" w:color="auto"/>
                  <w:bottom w:val="single" w:sz="4" w:space="0" w:color="auto"/>
                  <w:right w:val="single" w:sz="4" w:space="0" w:color="auto"/>
                </w:tcBorders>
              </w:tcPr>
            </w:tcPrChange>
          </w:tcPr>
          <w:p w14:paraId="0ABA346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Change w:id="1208" w:author="Հերմինե Գևորգյան" w:date="2026-02-26T23:44:00Z" w16du:dateUtc="2026-02-26T19:44:00Z">
              <w:tcPr>
                <w:tcW w:w="1938" w:type="dxa"/>
                <w:gridSpan w:val="2"/>
                <w:tcBorders>
                  <w:top w:val="single" w:sz="4" w:space="0" w:color="auto"/>
                  <w:left w:val="single" w:sz="4" w:space="0" w:color="auto"/>
                  <w:bottom w:val="single" w:sz="4" w:space="0" w:color="auto"/>
                  <w:right w:val="single" w:sz="4" w:space="0" w:color="auto"/>
                </w:tcBorders>
              </w:tcPr>
            </w:tcPrChange>
          </w:tcPr>
          <w:p w14:paraId="24788EEF"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շահառու</w:t>
            </w:r>
            <w:proofErr w:type="spellEnd"/>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Change w:id="1209" w:author="Հերմինե Գևորգյան" w:date="2026-02-26T23:44:00Z" w16du:dateUtc="2026-02-26T19:44:00Z">
              <w:tcPr>
                <w:tcW w:w="2050" w:type="dxa"/>
                <w:gridSpan w:val="2"/>
                <w:tcBorders>
                  <w:top w:val="single" w:sz="4" w:space="0" w:color="auto"/>
                  <w:left w:val="single" w:sz="4" w:space="0" w:color="auto"/>
                  <w:bottom w:val="single" w:sz="4" w:space="0" w:color="auto"/>
                  <w:right w:val="single" w:sz="4" w:space="0" w:color="auto"/>
                </w:tcBorders>
              </w:tcPr>
            </w:tcPrChange>
          </w:tcPr>
          <w:p w14:paraId="40103FEA"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Change w:id="1210" w:author="Հերմինե Գևորգյան" w:date="2026-02-26T23:44:00Z" w16du:dateUtc="2026-02-26T19:44:00Z">
              <w:tcPr>
                <w:tcW w:w="3350" w:type="dxa"/>
                <w:gridSpan w:val="2"/>
                <w:tcBorders>
                  <w:top w:val="single" w:sz="4" w:space="0" w:color="auto"/>
                  <w:left w:val="single" w:sz="4" w:space="0" w:color="auto"/>
                  <w:bottom w:val="single" w:sz="4" w:space="0" w:color="auto"/>
                  <w:right w:val="single" w:sz="4" w:space="0" w:color="auto"/>
                </w:tcBorders>
              </w:tcPr>
            </w:tcPrChange>
          </w:tcPr>
          <w:p w14:paraId="4A70CCB9"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646AB171"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հանդիսացող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անձի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վճարումը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ստացողի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անվանումը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Նշվում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նաև</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այլ</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տվյալներ</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ըստ</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Change w:id="1211" w:author="Հերմինե Գևորգյան" w:date="2026-02-26T23:44:00Z" w16du:dateUtc="2026-02-26T19:44:00Z">
              <w:tcPr>
                <w:tcW w:w="2640" w:type="dxa"/>
                <w:gridSpan w:val="2"/>
                <w:tcBorders>
                  <w:top w:val="single" w:sz="4" w:space="0" w:color="auto"/>
                  <w:left w:val="single" w:sz="4" w:space="0" w:color="auto"/>
                  <w:bottom w:val="single" w:sz="4" w:space="0" w:color="auto"/>
                  <w:right w:val="single" w:sz="4" w:space="0" w:color="auto"/>
                </w:tcBorders>
              </w:tcPr>
            </w:tcPrChange>
          </w:tcPr>
          <w:p w14:paraId="6C262CE4"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նախապես</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հրավերով</w:t>
            </w:r>
            <w:proofErr w:type="spellEnd"/>
          </w:p>
        </w:tc>
      </w:tr>
      <w:tr w:rsidR="00631658" w:rsidRPr="00E6597C" w14:paraId="7F373CE6" w14:textId="77777777" w:rsidTr="00CB0ADE">
        <w:trPr>
          <w:trPrChange w:id="1212" w:author="Հերմինե Գևորգյան" w:date="2026-02-26T23:44:00Z" w16du:dateUtc="2026-02-26T19:44:00Z">
            <w:trPr>
              <w:gridBefore w:val="2"/>
            </w:trPr>
          </w:trPrChange>
        </w:trPr>
        <w:tc>
          <w:tcPr>
            <w:tcW w:w="720" w:type="dxa"/>
            <w:tcBorders>
              <w:top w:val="single" w:sz="4" w:space="0" w:color="auto"/>
              <w:left w:val="single" w:sz="4" w:space="0" w:color="auto"/>
              <w:bottom w:val="single" w:sz="4" w:space="0" w:color="auto"/>
              <w:right w:val="single" w:sz="4" w:space="0" w:color="auto"/>
            </w:tcBorders>
            <w:tcPrChange w:id="1213" w:author="Հերմինե Գևորգյան" w:date="2026-02-26T23:44:00Z" w16du:dateUtc="2026-02-26T19:44:00Z">
              <w:tcPr>
                <w:tcW w:w="720" w:type="dxa"/>
                <w:tcBorders>
                  <w:top w:val="single" w:sz="4" w:space="0" w:color="auto"/>
                  <w:left w:val="single" w:sz="4" w:space="0" w:color="auto"/>
                  <w:bottom w:val="single" w:sz="4" w:space="0" w:color="auto"/>
                  <w:right w:val="single" w:sz="4" w:space="0" w:color="auto"/>
                </w:tcBorders>
              </w:tcPr>
            </w:tcPrChange>
          </w:tcPr>
          <w:p w14:paraId="65720D65"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Change w:id="1214" w:author="Հերմինե Գևորգյան" w:date="2026-02-26T23:44:00Z" w16du:dateUtc="2026-02-26T19:44:00Z">
              <w:tcPr>
                <w:tcW w:w="1938" w:type="dxa"/>
                <w:gridSpan w:val="2"/>
                <w:tcBorders>
                  <w:top w:val="single" w:sz="4" w:space="0" w:color="auto"/>
                  <w:left w:val="single" w:sz="4" w:space="0" w:color="auto"/>
                  <w:bottom w:val="single" w:sz="4" w:space="0" w:color="auto"/>
                  <w:right w:val="single" w:sz="4" w:space="0" w:color="auto"/>
                </w:tcBorders>
              </w:tcPr>
            </w:tcPrChange>
          </w:tcPr>
          <w:p w14:paraId="6378D72C"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Հ</w:t>
            </w:r>
            <w:r w:rsidRPr="00E6597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Change w:id="1215" w:author="Հերմինե Գևորգյան" w:date="2026-02-26T23:44:00Z" w16du:dateUtc="2026-02-26T19:44:00Z">
              <w:tcPr>
                <w:tcW w:w="2050" w:type="dxa"/>
                <w:gridSpan w:val="2"/>
                <w:tcBorders>
                  <w:top w:val="single" w:sz="4" w:space="0" w:color="auto"/>
                  <w:left w:val="single" w:sz="4" w:space="0" w:color="auto"/>
                  <w:bottom w:val="single" w:sz="4" w:space="0" w:color="auto"/>
                  <w:right w:val="single" w:sz="4" w:space="0" w:color="auto"/>
                </w:tcBorders>
              </w:tcPr>
            </w:tcPrChange>
          </w:tcPr>
          <w:p w14:paraId="2DE39A03"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Change w:id="1216" w:author="Հերմինե Գևորգյան" w:date="2026-02-26T23:44:00Z" w16du:dateUtc="2026-02-26T19:44:00Z">
              <w:tcPr>
                <w:tcW w:w="3350" w:type="dxa"/>
                <w:gridSpan w:val="2"/>
                <w:tcBorders>
                  <w:top w:val="single" w:sz="4" w:space="0" w:color="auto"/>
                  <w:left w:val="single" w:sz="4" w:space="0" w:color="auto"/>
                  <w:bottom w:val="single" w:sz="4" w:space="0" w:color="auto"/>
                  <w:right w:val="single" w:sz="4" w:space="0" w:color="auto"/>
                </w:tcBorders>
              </w:tcPr>
            </w:tcPrChange>
          </w:tcPr>
          <w:p w14:paraId="0F983591"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ոչ</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p>
          <w:p w14:paraId="5D4BB24C" w14:textId="77777777"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rPr>
              <w:t xml:space="preserve"> (</w:t>
            </w:r>
            <w:r w:rsidRPr="00E6597C">
              <w:rPr>
                <w:rFonts w:ascii="GHEA Grapalat" w:hAnsi="GHEA Grapalat" w:cs="Sylfaen"/>
                <w:sz w:val="20"/>
                <w:szCs w:val="20"/>
                <w:lang w:val="hy-AM"/>
              </w:rPr>
              <w:t>գնումների հետ կապված գործընթացում չի լրացվում</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Change w:id="1217" w:author="Հերմինե Գևորգյան" w:date="2026-02-26T23:44:00Z" w16du:dateUtc="2026-02-26T19:44:00Z">
              <w:tcPr>
                <w:tcW w:w="2640" w:type="dxa"/>
                <w:gridSpan w:val="2"/>
                <w:tcBorders>
                  <w:top w:val="single" w:sz="4" w:space="0" w:color="auto"/>
                  <w:left w:val="single" w:sz="4" w:space="0" w:color="auto"/>
                  <w:bottom w:val="single" w:sz="4" w:space="0" w:color="auto"/>
                  <w:right w:val="single" w:sz="4" w:space="0" w:color="auto"/>
                </w:tcBorders>
              </w:tcPr>
            </w:tcPrChange>
          </w:tcPr>
          <w:p w14:paraId="3C03F769" w14:textId="77777777"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lang w:val="ru-RU"/>
              </w:rPr>
              <w:t>(</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631658" w:rsidRPr="00E6597C" w14:paraId="3873B4E8" w14:textId="77777777" w:rsidTr="00CB0ADE">
        <w:trPr>
          <w:trPrChange w:id="1218" w:author="Հերմինե Գևորգյան" w:date="2026-02-26T23:44:00Z" w16du:dateUtc="2026-02-26T19:44:00Z">
            <w:trPr>
              <w:gridBefore w:val="2"/>
            </w:trPr>
          </w:trPrChange>
        </w:trPr>
        <w:tc>
          <w:tcPr>
            <w:tcW w:w="720" w:type="dxa"/>
            <w:tcBorders>
              <w:top w:val="single" w:sz="4" w:space="0" w:color="auto"/>
              <w:left w:val="single" w:sz="4" w:space="0" w:color="auto"/>
              <w:bottom w:val="single" w:sz="4" w:space="0" w:color="auto"/>
              <w:right w:val="single" w:sz="4" w:space="0" w:color="auto"/>
            </w:tcBorders>
            <w:tcPrChange w:id="1219" w:author="Հերմինե Գևորգյան" w:date="2026-02-26T23:44:00Z" w16du:dateUtc="2026-02-26T19:44:00Z">
              <w:tcPr>
                <w:tcW w:w="720" w:type="dxa"/>
                <w:tcBorders>
                  <w:top w:val="single" w:sz="4" w:space="0" w:color="auto"/>
                  <w:left w:val="single" w:sz="4" w:space="0" w:color="auto"/>
                  <w:bottom w:val="single" w:sz="4" w:space="0" w:color="auto"/>
                  <w:right w:val="single" w:sz="4" w:space="0" w:color="auto"/>
                </w:tcBorders>
              </w:tcPr>
            </w:tcPrChange>
          </w:tcPr>
          <w:p w14:paraId="052847E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Change w:id="1220" w:author="Հերմինե Գևորգյան" w:date="2026-02-26T23:44:00Z" w16du:dateUtc="2026-02-26T19:44:00Z">
              <w:tcPr>
                <w:tcW w:w="1938" w:type="dxa"/>
                <w:gridSpan w:val="2"/>
                <w:tcBorders>
                  <w:top w:val="single" w:sz="4" w:space="0" w:color="auto"/>
                  <w:left w:val="single" w:sz="4" w:space="0" w:color="auto"/>
                  <w:bottom w:val="single" w:sz="4" w:space="0" w:color="auto"/>
                  <w:right w:val="single" w:sz="4" w:space="0" w:color="auto"/>
                </w:tcBorders>
              </w:tcPr>
            </w:tcPrChange>
          </w:tcPr>
          <w:p w14:paraId="755A542F"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Change w:id="1221" w:author="Հերմինե Գևորգյան" w:date="2026-02-26T23:44:00Z" w16du:dateUtc="2026-02-26T19:44:00Z">
              <w:tcPr>
                <w:tcW w:w="2050" w:type="dxa"/>
                <w:gridSpan w:val="2"/>
                <w:tcBorders>
                  <w:top w:val="single" w:sz="4" w:space="0" w:color="auto"/>
                  <w:left w:val="single" w:sz="4" w:space="0" w:color="auto"/>
                  <w:bottom w:val="single" w:sz="4" w:space="0" w:color="auto"/>
                  <w:right w:val="single" w:sz="4" w:space="0" w:color="auto"/>
                </w:tcBorders>
              </w:tcPr>
            </w:tcPrChange>
          </w:tcPr>
          <w:p w14:paraId="255C79ED"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Change w:id="1222" w:author="Հերմինե Գևորգյան" w:date="2026-02-26T23:44:00Z" w16du:dateUtc="2026-02-26T19:44:00Z">
              <w:tcPr>
                <w:tcW w:w="3350" w:type="dxa"/>
                <w:gridSpan w:val="2"/>
                <w:tcBorders>
                  <w:top w:val="single" w:sz="4" w:space="0" w:color="auto"/>
                  <w:left w:val="single" w:sz="4" w:space="0" w:color="auto"/>
                  <w:bottom w:val="single" w:sz="4" w:space="0" w:color="auto"/>
                  <w:right w:val="single" w:sz="4" w:space="0" w:color="auto"/>
                </w:tcBorders>
              </w:tcPr>
            </w:tcPrChange>
          </w:tcPr>
          <w:p w14:paraId="67BE2D78"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ոչ</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p>
          <w:p w14:paraId="05E35387"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Հայաստանի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Հանրապետության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նորմատիվ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իրավական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ակտերով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սահմանված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դեպքերում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երբ</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շահառուն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հանդիսանում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հաշվառված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հարկատու</w:t>
            </w:r>
            <w:proofErr w:type="spellEnd"/>
            <w:r w:rsidRPr="00E6597C">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Change w:id="1223" w:author="Հերմինե Գևորգյան" w:date="2026-02-26T23:44:00Z" w16du:dateUtc="2026-02-26T19:44:00Z">
              <w:tcPr>
                <w:tcW w:w="2640" w:type="dxa"/>
                <w:gridSpan w:val="2"/>
                <w:tcBorders>
                  <w:top w:val="single" w:sz="4" w:space="0" w:color="auto"/>
                  <w:left w:val="single" w:sz="4" w:space="0" w:color="auto"/>
                  <w:bottom w:val="single" w:sz="4" w:space="0" w:color="auto"/>
                  <w:right w:val="single" w:sz="4" w:space="0" w:color="auto"/>
                </w:tcBorders>
              </w:tcPr>
            </w:tcPrChange>
          </w:tcPr>
          <w:p w14:paraId="7D0809FA"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նախապես</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հրավերով</w:t>
            </w:r>
            <w:proofErr w:type="spellEnd"/>
          </w:p>
        </w:tc>
      </w:tr>
      <w:tr w:rsidR="00631658" w:rsidRPr="00E6597C" w14:paraId="024FF62A" w14:textId="77777777" w:rsidTr="00CB0ADE">
        <w:tc>
          <w:tcPr>
            <w:tcW w:w="720" w:type="dxa"/>
            <w:tcBorders>
              <w:top w:val="single" w:sz="4" w:space="0" w:color="auto"/>
              <w:left w:val="single" w:sz="4" w:space="0" w:color="auto"/>
              <w:bottom w:val="single" w:sz="4" w:space="0" w:color="auto"/>
              <w:right w:val="single" w:sz="4" w:space="0" w:color="auto"/>
            </w:tcBorders>
          </w:tcPr>
          <w:p w14:paraId="49EFF02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4DC4FFA"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շահառուին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անվանումը</w:t>
            </w:r>
            <w:proofErr w:type="spellEnd"/>
            <w:r w:rsidRPr="00E6597C">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2F4D474"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874D8A" w14:textId="749994F3" w:rsidR="00631658" w:rsidRPr="00E6597C" w:rsidRDefault="00631658" w:rsidP="00CB0ADE">
            <w:pPr>
              <w:jc w:val="center"/>
              <w:rPr>
                <w:rFonts w:ascii="GHEA Grapalat" w:hAnsi="GHEA Grapalat"/>
                <w:sz w:val="20"/>
                <w:szCs w:val="20"/>
              </w:rPr>
            </w:pPr>
            <w:del w:id="1224" w:author="Հերմինե Գևորգյան" w:date="2026-02-26T23:44:00Z" w16du:dateUtc="2026-02-26T19:44:00Z">
              <w:r w:rsidRPr="00E6597C">
                <w:rPr>
                  <w:rFonts w:ascii="GHEA Grapalat" w:hAnsi="GHEA Grapalat"/>
                  <w:sz w:val="20"/>
                  <w:szCs w:val="20"/>
                </w:rPr>
                <w:delText>պարտադիր</w:delText>
              </w:r>
            </w:del>
            <w:proofErr w:type="spellStart"/>
            <w:ins w:id="1225" w:author="Հերմինե Գևորգյան" w:date="2026-02-26T23:44:00Z" w16du:dateUtc="2026-02-26T19:44:00Z">
              <w:r w:rsidR="00DB0D42" w:rsidRPr="00E6597C">
                <w:rPr>
                  <w:rFonts w:ascii="GHEA Grapalat" w:hAnsi="GHEA Grapalat"/>
                  <w:sz w:val="20"/>
                  <w:szCs w:val="20"/>
                </w:rPr>
                <w:t>Պ</w:t>
              </w:r>
              <w:r w:rsidRPr="00E6597C">
                <w:rPr>
                  <w:rFonts w:ascii="GHEA Grapalat" w:hAnsi="GHEA Grapalat"/>
                  <w:sz w:val="20"/>
                  <w:szCs w:val="20"/>
                </w:rPr>
                <w:t>արտադիր</w:t>
              </w:r>
            </w:ins>
            <w:proofErr w:type="spellEnd"/>
          </w:p>
        </w:tc>
        <w:tc>
          <w:tcPr>
            <w:tcW w:w="2640" w:type="dxa"/>
            <w:tcBorders>
              <w:top w:val="single" w:sz="4" w:space="0" w:color="auto"/>
              <w:left w:val="single" w:sz="4" w:space="0" w:color="auto"/>
              <w:bottom w:val="single" w:sz="4" w:space="0" w:color="auto"/>
              <w:right w:val="single" w:sz="4" w:space="0" w:color="auto"/>
            </w:tcBorders>
          </w:tcPr>
          <w:p w14:paraId="12B69A73"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նախապես</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հրավերով</w:t>
            </w:r>
            <w:proofErr w:type="spellEnd"/>
          </w:p>
        </w:tc>
      </w:tr>
      <w:tr w:rsidR="00631658" w:rsidRPr="00E6597C" w14:paraId="7B7872A3" w14:textId="77777777" w:rsidTr="00CB0ADE">
        <w:trPr>
          <w:trPrChange w:id="1226" w:author="Հերմինե Գևորգյան" w:date="2026-02-26T23:44:00Z" w16du:dateUtc="2026-02-26T19:44:00Z">
            <w:trPr>
              <w:gridBefore w:val="2"/>
            </w:trPr>
          </w:trPrChange>
        </w:trPr>
        <w:tc>
          <w:tcPr>
            <w:tcW w:w="720" w:type="dxa"/>
            <w:tcBorders>
              <w:top w:val="single" w:sz="4" w:space="0" w:color="auto"/>
              <w:left w:val="single" w:sz="4" w:space="0" w:color="auto"/>
              <w:bottom w:val="single" w:sz="4" w:space="0" w:color="auto"/>
              <w:right w:val="single" w:sz="4" w:space="0" w:color="auto"/>
            </w:tcBorders>
            <w:tcPrChange w:id="1227" w:author="Հերմինե Գևորգյան" w:date="2026-02-26T23:44:00Z" w16du:dateUtc="2026-02-26T19:44:00Z">
              <w:tcPr>
                <w:tcW w:w="720" w:type="dxa"/>
                <w:tcBorders>
                  <w:top w:val="single" w:sz="4" w:space="0" w:color="auto"/>
                  <w:left w:val="single" w:sz="4" w:space="0" w:color="auto"/>
                  <w:bottom w:val="single" w:sz="4" w:space="0" w:color="auto"/>
                  <w:right w:val="single" w:sz="4" w:space="0" w:color="auto"/>
                </w:tcBorders>
              </w:tcPr>
            </w:tcPrChange>
          </w:tcPr>
          <w:p w14:paraId="50A3483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Change w:id="1228" w:author="Հերմինե Գևորգյան" w:date="2026-02-26T23:44:00Z" w16du:dateUtc="2026-02-26T19:44:00Z">
              <w:tcPr>
                <w:tcW w:w="1938" w:type="dxa"/>
                <w:gridSpan w:val="2"/>
                <w:tcBorders>
                  <w:top w:val="single" w:sz="4" w:space="0" w:color="auto"/>
                  <w:left w:val="single" w:sz="4" w:space="0" w:color="auto"/>
                  <w:bottom w:val="single" w:sz="4" w:space="0" w:color="auto"/>
                  <w:right w:val="single" w:sz="4" w:space="0" w:color="auto"/>
                </w:tcBorders>
              </w:tcPr>
            </w:tcPrChange>
          </w:tcPr>
          <w:p w14:paraId="2315CD69"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հաշվի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Change w:id="1229" w:author="Հերմինե Գևորգյան" w:date="2026-02-26T23:44:00Z" w16du:dateUtc="2026-02-26T19:44:00Z">
              <w:tcPr>
                <w:tcW w:w="2050" w:type="dxa"/>
                <w:gridSpan w:val="2"/>
                <w:tcBorders>
                  <w:top w:val="single" w:sz="4" w:space="0" w:color="auto"/>
                  <w:left w:val="single" w:sz="4" w:space="0" w:color="auto"/>
                  <w:bottom w:val="single" w:sz="4" w:space="0" w:color="auto"/>
                  <w:right w:val="single" w:sz="4" w:space="0" w:color="auto"/>
                </w:tcBorders>
              </w:tcPr>
            </w:tcPrChange>
          </w:tcPr>
          <w:p w14:paraId="1675E973"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Change w:id="1230" w:author="Հերմինե Գևորգյան" w:date="2026-02-26T23:44:00Z" w16du:dateUtc="2026-02-26T19:44:00Z">
              <w:tcPr>
                <w:tcW w:w="3350" w:type="dxa"/>
                <w:gridSpan w:val="2"/>
                <w:tcBorders>
                  <w:top w:val="single" w:sz="4" w:space="0" w:color="auto"/>
                  <w:left w:val="single" w:sz="4" w:space="0" w:color="auto"/>
                  <w:bottom w:val="single" w:sz="4" w:space="0" w:color="auto"/>
                  <w:right w:val="single" w:sz="4" w:space="0" w:color="auto"/>
                </w:tcBorders>
              </w:tcPr>
            </w:tcPrChange>
          </w:tcPr>
          <w:p w14:paraId="44898C03"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6BCD2182"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այն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բանկային</w:t>
            </w:r>
            <w:proofErr w:type="spellEnd"/>
            <w:r w:rsidRPr="00E6597C">
              <w:rPr>
                <w:rFonts w:ascii="GHEA Grapalat" w:hAnsi="GHEA Grapalat"/>
                <w:sz w:val="20"/>
                <w:szCs w:val="20"/>
              </w:rPr>
              <w:t xml:space="preserve"> (</w:t>
            </w:r>
            <w:r w:rsidRPr="00E6597C">
              <w:rPr>
                <w:rFonts w:ascii="GHEA Grapalat" w:hAnsi="GHEA Grapalat"/>
                <w:sz w:val="20"/>
                <w:szCs w:val="20"/>
                <w:lang w:val="hy-AM"/>
              </w:rPr>
              <w:t>գանձապետական</w:t>
            </w:r>
            <w:r w:rsidRPr="00E6597C">
              <w:rPr>
                <w:rFonts w:ascii="GHEA Grapalat" w:hAnsi="GHEA Grapalat"/>
                <w:sz w:val="20"/>
                <w:szCs w:val="20"/>
              </w:rPr>
              <w:t xml:space="preserve">) </w:t>
            </w:r>
            <w:proofErr w:type="spellStart"/>
            <w:r w:rsidRPr="00E6597C">
              <w:rPr>
                <w:rFonts w:ascii="GHEA Grapalat" w:hAnsi="GHEA Grapalat"/>
                <w:sz w:val="20"/>
                <w:szCs w:val="20"/>
              </w:rPr>
              <w:t>հաշվի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որի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վրա</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պետք</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փոխանցվեն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գանձված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Change w:id="1231" w:author="Հերմինե Գևորգյան" w:date="2026-02-26T23:44:00Z" w16du:dateUtc="2026-02-26T19:44:00Z">
              <w:tcPr>
                <w:tcW w:w="2640" w:type="dxa"/>
                <w:gridSpan w:val="2"/>
                <w:tcBorders>
                  <w:top w:val="single" w:sz="4" w:space="0" w:color="auto"/>
                  <w:left w:val="single" w:sz="4" w:space="0" w:color="auto"/>
                  <w:bottom w:val="single" w:sz="4" w:space="0" w:color="auto"/>
                  <w:right w:val="single" w:sz="4" w:space="0" w:color="auto"/>
                </w:tcBorders>
              </w:tcPr>
            </w:tcPrChange>
          </w:tcPr>
          <w:p w14:paraId="378B70F0"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նախապես</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հրավերով</w:t>
            </w:r>
            <w:proofErr w:type="spellEnd"/>
          </w:p>
        </w:tc>
      </w:tr>
      <w:tr w:rsidR="00631658" w:rsidRPr="00E6597C" w14:paraId="18C760F7" w14:textId="77777777" w:rsidTr="00CB0ADE">
        <w:trPr>
          <w:trPrChange w:id="1232" w:author="Հերմինե Գևորգյան" w:date="2026-02-26T23:44:00Z" w16du:dateUtc="2026-02-26T19:44:00Z">
            <w:trPr>
              <w:gridBefore w:val="2"/>
            </w:trPr>
          </w:trPrChange>
        </w:trPr>
        <w:tc>
          <w:tcPr>
            <w:tcW w:w="720" w:type="dxa"/>
            <w:tcBorders>
              <w:top w:val="single" w:sz="4" w:space="0" w:color="auto"/>
              <w:left w:val="single" w:sz="4" w:space="0" w:color="auto"/>
              <w:bottom w:val="single" w:sz="4" w:space="0" w:color="auto"/>
              <w:right w:val="single" w:sz="4" w:space="0" w:color="auto"/>
            </w:tcBorders>
            <w:tcPrChange w:id="1233" w:author="Հերմինե Գևորգյան" w:date="2026-02-26T23:44:00Z" w16du:dateUtc="2026-02-26T19:44:00Z">
              <w:tcPr>
                <w:tcW w:w="720" w:type="dxa"/>
                <w:tcBorders>
                  <w:top w:val="single" w:sz="4" w:space="0" w:color="auto"/>
                  <w:left w:val="single" w:sz="4" w:space="0" w:color="auto"/>
                  <w:bottom w:val="single" w:sz="4" w:space="0" w:color="auto"/>
                  <w:right w:val="single" w:sz="4" w:space="0" w:color="auto"/>
                </w:tcBorders>
              </w:tcPr>
            </w:tcPrChange>
          </w:tcPr>
          <w:p w14:paraId="56D2D40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Change w:id="1234" w:author="Հերմինե Գևորգյան" w:date="2026-02-26T23:44:00Z" w16du:dateUtc="2026-02-26T19:44:00Z">
              <w:tcPr>
                <w:tcW w:w="1938" w:type="dxa"/>
                <w:gridSpan w:val="2"/>
                <w:tcBorders>
                  <w:top w:val="single" w:sz="4" w:space="0" w:color="auto"/>
                  <w:left w:val="single" w:sz="4" w:space="0" w:color="auto"/>
                  <w:bottom w:val="single" w:sz="4" w:space="0" w:color="auto"/>
                  <w:right w:val="single" w:sz="4" w:space="0" w:color="auto"/>
                </w:tcBorders>
              </w:tcPr>
            </w:tcPrChange>
          </w:tcPr>
          <w:p w14:paraId="711D9B83"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գումարը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թվերով</w:t>
            </w:r>
            <w:proofErr w:type="spellEnd"/>
            <w:r w:rsidRPr="00E6597C">
              <w:rPr>
                <w:rFonts w:ascii="GHEA Grapalat" w:hAnsi="GHEA Grapalat"/>
                <w:sz w:val="20"/>
                <w:szCs w:val="20"/>
              </w:rPr>
              <w:t xml:space="preserve"> և </w:t>
            </w:r>
            <w:proofErr w:type="spellStart"/>
            <w:r w:rsidRPr="00E6597C">
              <w:rPr>
                <w:rFonts w:ascii="GHEA Grapalat" w:hAnsi="GHEA Grapalat"/>
                <w:sz w:val="20"/>
                <w:szCs w:val="20"/>
              </w:rPr>
              <w:t>բառերով</w:t>
            </w:r>
            <w:proofErr w:type="spellEnd"/>
            <w:r w:rsidRPr="00E6597C">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Change w:id="1235" w:author="Հերմինե Գևորգյան" w:date="2026-02-26T23:44:00Z" w16du:dateUtc="2026-02-26T19:44:00Z">
              <w:tcPr>
                <w:tcW w:w="2050" w:type="dxa"/>
                <w:gridSpan w:val="2"/>
                <w:tcBorders>
                  <w:top w:val="single" w:sz="4" w:space="0" w:color="auto"/>
                  <w:left w:val="single" w:sz="4" w:space="0" w:color="auto"/>
                  <w:bottom w:val="single" w:sz="4" w:space="0" w:color="auto"/>
                  <w:right w:val="single" w:sz="4" w:space="0" w:color="auto"/>
                </w:tcBorders>
              </w:tcPr>
            </w:tcPrChange>
          </w:tcPr>
          <w:p w14:paraId="17E3D18D"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Change w:id="1236" w:author="Հերմինե Գևորգյան" w:date="2026-02-26T23:44:00Z" w16du:dateUtc="2026-02-26T19:44:00Z">
              <w:tcPr>
                <w:tcW w:w="3350" w:type="dxa"/>
                <w:gridSpan w:val="2"/>
                <w:tcBorders>
                  <w:top w:val="single" w:sz="4" w:space="0" w:color="auto"/>
                  <w:left w:val="single" w:sz="4" w:space="0" w:color="auto"/>
                  <w:bottom w:val="single" w:sz="4" w:space="0" w:color="auto"/>
                  <w:right w:val="single" w:sz="4" w:space="0" w:color="auto"/>
                </w:tcBorders>
              </w:tcPr>
            </w:tcPrChange>
          </w:tcPr>
          <w:p w14:paraId="19EAC380"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5E5ABE98"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ենթակա</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Change w:id="1237" w:author="Հերմինե Գևորգյան" w:date="2026-02-26T23:44:00Z" w16du:dateUtc="2026-02-26T19:44:00Z">
              <w:tcPr>
                <w:tcW w:w="2640" w:type="dxa"/>
                <w:gridSpan w:val="2"/>
                <w:tcBorders>
                  <w:top w:val="single" w:sz="4" w:space="0" w:color="auto"/>
                  <w:left w:val="single" w:sz="4" w:space="0" w:color="auto"/>
                  <w:bottom w:val="single" w:sz="4" w:space="0" w:color="auto"/>
                  <w:right w:val="single" w:sz="4" w:space="0" w:color="auto"/>
                </w:tcBorders>
              </w:tcPr>
            </w:tcPrChange>
          </w:tcPr>
          <w:p w14:paraId="5A4EB6CB" w14:textId="77777777" w:rsidR="00631658" w:rsidRPr="00E6597C" w:rsidRDefault="00631658" w:rsidP="00CB0ADE">
            <w:pPr>
              <w:jc w:val="center"/>
              <w:rPr>
                <w:rFonts w:ascii="GHEA Grapalat" w:hAnsi="GHEA Grapalat"/>
                <w:sz w:val="20"/>
                <w:szCs w:val="20"/>
                <w:lang w:val="hy-AM"/>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lang w:val="hy-AM"/>
              </w:rPr>
              <w:t xml:space="preserve"> </w:t>
            </w:r>
          </w:p>
        </w:tc>
      </w:tr>
      <w:tr w:rsidR="00631658" w:rsidRPr="007E2503" w14:paraId="77E4DE45" w14:textId="77777777" w:rsidTr="00CB0ADE">
        <w:trPr>
          <w:trPrChange w:id="1238" w:author="Հերմինե Գևորգյան" w:date="2026-02-26T23:44:00Z" w16du:dateUtc="2026-02-26T19:44:00Z">
            <w:trPr>
              <w:gridBefore w:val="2"/>
            </w:trPr>
          </w:trPrChange>
        </w:trPr>
        <w:tc>
          <w:tcPr>
            <w:tcW w:w="720" w:type="dxa"/>
            <w:tcBorders>
              <w:top w:val="single" w:sz="4" w:space="0" w:color="auto"/>
              <w:left w:val="single" w:sz="4" w:space="0" w:color="auto"/>
              <w:bottom w:val="single" w:sz="4" w:space="0" w:color="auto"/>
              <w:right w:val="single" w:sz="4" w:space="0" w:color="auto"/>
            </w:tcBorders>
            <w:tcPrChange w:id="1239" w:author="Հերմինե Գևորգյան" w:date="2026-02-26T23:44:00Z" w16du:dateUtc="2026-02-26T19:44:00Z">
              <w:tcPr>
                <w:tcW w:w="720" w:type="dxa"/>
                <w:tcBorders>
                  <w:top w:val="single" w:sz="4" w:space="0" w:color="auto"/>
                  <w:left w:val="single" w:sz="4" w:space="0" w:color="auto"/>
                  <w:bottom w:val="single" w:sz="4" w:space="0" w:color="auto"/>
                  <w:right w:val="single" w:sz="4" w:space="0" w:color="auto"/>
                </w:tcBorders>
              </w:tcPr>
            </w:tcPrChange>
          </w:tcPr>
          <w:p w14:paraId="33DFA7B1"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Change w:id="1240" w:author="Հերմինե Գևորգյան" w:date="2026-02-26T23:44:00Z" w16du:dateUtc="2026-02-26T19:44:00Z">
              <w:tcPr>
                <w:tcW w:w="1938" w:type="dxa"/>
                <w:gridSpan w:val="2"/>
                <w:tcBorders>
                  <w:top w:val="single" w:sz="4" w:space="0" w:color="auto"/>
                  <w:left w:val="single" w:sz="4" w:space="0" w:color="auto"/>
                  <w:bottom w:val="single" w:sz="4" w:space="0" w:color="auto"/>
                  <w:right w:val="single" w:sz="4" w:space="0" w:color="auto"/>
                </w:tcBorders>
              </w:tcPr>
            </w:tcPrChange>
          </w:tcPr>
          <w:p w14:paraId="2631017A"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Ակցեպտավորված գումարը՝  (թվերով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Change w:id="1241" w:author="Հերմինե Գևորգյան" w:date="2026-02-26T23:44:00Z" w16du:dateUtc="2026-02-26T19:44:00Z">
              <w:tcPr>
                <w:tcW w:w="2050" w:type="dxa"/>
                <w:gridSpan w:val="2"/>
                <w:tcBorders>
                  <w:top w:val="single" w:sz="4" w:space="0" w:color="auto"/>
                  <w:left w:val="single" w:sz="4" w:space="0" w:color="auto"/>
                  <w:bottom w:val="single" w:sz="4" w:space="0" w:color="auto"/>
                  <w:right w:val="single" w:sz="4" w:space="0" w:color="auto"/>
                </w:tcBorders>
              </w:tcPr>
            </w:tcPrChange>
          </w:tcPr>
          <w:p w14:paraId="4112666F" w14:textId="77777777" w:rsidR="00631658" w:rsidRPr="00E6597C" w:rsidRDefault="006C4836" w:rsidP="00CB0ADE">
            <w:pPr>
              <w:jc w:val="center"/>
              <w:rPr>
                <w:rFonts w:ascii="GHEA Grapalat" w:hAnsi="GHEA Grapalat"/>
                <w:sz w:val="20"/>
                <w:szCs w:val="20"/>
                <w:lang w:val="hy-AM"/>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Change w:id="1242" w:author="Հերմինե Գևորգյան" w:date="2026-02-26T23:44:00Z" w16du:dateUtc="2026-02-26T19:44:00Z">
              <w:tcPr>
                <w:tcW w:w="3350" w:type="dxa"/>
                <w:gridSpan w:val="2"/>
                <w:tcBorders>
                  <w:top w:val="single" w:sz="4" w:space="0" w:color="auto"/>
                  <w:left w:val="single" w:sz="4" w:space="0" w:color="auto"/>
                  <w:bottom w:val="single" w:sz="4" w:space="0" w:color="auto"/>
                  <w:right w:val="single" w:sz="4" w:space="0" w:color="auto"/>
                </w:tcBorders>
              </w:tcPr>
            </w:tcPrChange>
          </w:tcPr>
          <w:p w14:paraId="79F0843E"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ոչ պարտադիր</w:t>
            </w:r>
          </w:p>
          <w:p w14:paraId="1B0E292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Change w:id="1243" w:author="Հերմինե Գևորգյան" w:date="2026-02-26T23:44:00Z" w16du:dateUtc="2026-02-26T19:44:00Z">
              <w:tcPr>
                <w:tcW w:w="2640" w:type="dxa"/>
                <w:gridSpan w:val="2"/>
                <w:tcBorders>
                  <w:top w:val="single" w:sz="4" w:space="0" w:color="auto"/>
                  <w:left w:val="single" w:sz="4" w:space="0" w:color="auto"/>
                  <w:bottom w:val="single" w:sz="4" w:space="0" w:color="auto"/>
                  <w:right w:val="single" w:sz="4" w:space="0" w:color="auto"/>
                </w:tcBorders>
              </w:tcPr>
            </w:tcPrChange>
          </w:tcPr>
          <w:p w14:paraId="094D5C91"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(չի լրացվում եւ չի կիրառվում)</w:t>
            </w:r>
          </w:p>
        </w:tc>
      </w:tr>
      <w:tr w:rsidR="00631658" w:rsidRPr="00E6597C" w14:paraId="34C52612" w14:textId="77777777" w:rsidTr="00CB0ADE">
        <w:tc>
          <w:tcPr>
            <w:tcW w:w="720" w:type="dxa"/>
            <w:tcBorders>
              <w:top w:val="single" w:sz="4" w:space="0" w:color="auto"/>
              <w:left w:val="single" w:sz="4" w:space="0" w:color="auto"/>
              <w:bottom w:val="single" w:sz="4" w:space="0" w:color="auto"/>
              <w:right w:val="single" w:sz="4" w:space="0" w:color="auto"/>
            </w:tcBorders>
          </w:tcPr>
          <w:p w14:paraId="222FF4BB"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24CC608F"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արժույթը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բառերով</w:t>
            </w:r>
            <w:proofErr w:type="spellEnd"/>
            <w:r w:rsidRPr="00E6597C">
              <w:rPr>
                <w:rFonts w:ascii="GHEA Grapalat" w:hAnsi="GHEA Grapalat"/>
                <w:sz w:val="20"/>
                <w:szCs w:val="20"/>
              </w:rPr>
              <w:t xml:space="preserve"> և </w:t>
            </w:r>
            <w:proofErr w:type="spellStart"/>
            <w:r w:rsidRPr="00E6597C">
              <w:rPr>
                <w:rFonts w:ascii="GHEA Grapalat" w:hAnsi="GHEA Grapalat"/>
                <w:sz w:val="20"/>
                <w:szCs w:val="20"/>
              </w:rPr>
              <w:t>կոդով</w:t>
            </w:r>
            <w:proofErr w:type="spellEnd"/>
            <w:r w:rsidRPr="00E6597C">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FA11162"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24C8B8" w14:textId="2D826C9A" w:rsidR="00631658" w:rsidRPr="00E6597C" w:rsidRDefault="00631658" w:rsidP="00CB0ADE">
            <w:pPr>
              <w:jc w:val="center"/>
              <w:rPr>
                <w:rFonts w:ascii="GHEA Grapalat" w:hAnsi="GHEA Grapalat"/>
                <w:sz w:val="20"/>
                <w:szCs w:val="20"/>
              </w:rPr>
            </w:pPr>
            <w:del w:id="1244" w:author="Հերմինե Գևորգյան" w:date="2026-02-26T23:44:00Z" w16du:dateUtc="2026-02-26T19:44:00Z">
              <w:r w:rsidRPr="00E6597C">
                <w:rPr>
                  <w:rFonts w:ascii="GHEA Grapalat" w:hAnsi="GHEA Grapalat"/>
                  <w:sz w:val="20"/>
                  <w:szCs w:val="20"/>
                </w:rPr>
                <w:delText>պարտադիր</w:delText>
              </w:r>
            </w:del>
            <w:proofErr w:type="spellStart"/>
            <w:ins w:id="1245" w:author="Հերմինե Գևորգյան" w:date="2026-02-26T23:44:00Z" w16du:dateUtc="2026-02-26T19:44:00Z">
              <w:r w:rsidR="00DB0D42" w:rsidRPr="00E6597C">
                <w:rPr>
                  <w:rFonts w:ascii="GHEA Grapalat" w:hAnsi="GHEA Grapalat"/>
                  <w:sz w:val="20"/>
                  <w:szCs w:val="20"/>
                </w:rPr>
                <w:t>Պ</w:t>
              </w:r>
              <w:r w:rsidRPr="00E6597C">
                <w:rPr>
                  <w:rFonts w:ascii="GHEA Grapalat" w:hAnsi="GHEA Grapalat"/>
                  <w:sz w:val="20"/>
                  <w:szCs w:val="20"/>
                </w:rPr>
                <w:t>արտադիր</w:t>
              </w:r>
            </w:ins>
            <w:proofErr w:type="spellEnd"/>
          </w:p>
        </w:tc>
        <w:tc>
          <w:tcPr>
            <w:tcW w:w="2640" w:type="dxa"/>
            <w:tcBorders>
              <w:top w:val="single" w:sz="4" w:space="0" w:color="auto"/>
              <w:left w:val="single" w:sz="4" w:space="0" w:color="auto"/>
              <w:bottom w:val="single" w:sz="4" w:space="0" w:color="auto"/>
              <w:right w:val="single" w:sz="4" w:space="0" w:color="auto"/>
            </w:tcBorders>
          </w:tcPr>
          <w:p w14:paraId="2B353F2B"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631658" w:rsidRPr="007E2503" w14:paraId="5B0E6078" w14:textId="77777777" w:rsidTr="00CB0ADE">
        <w:trPr>
          <w:trPrChange w:id="1246" w:author="Հերմինե Գևորգյան" w:date="2026-02-26T23:44:00Z" w16du:dateUtc="2026-02-26T19:44:00Z">
            <w:trPr>
              <w:gridBefore w:val="2"/>
            </w:trPr>
          </w:trPrChange>
        </w:trPr>
        <w:tc>
          <w:tcPr>
            <w:tcW w:w="720" w:type="dxa"/>
            <w:tcBorders>
              <w:top w:val="single" w:sz="4" w:space="0" w:color="auto"/>
              <w:left w:val="single" w:sz="4" w:space="0" w:color="auto"/>
              <w:bottom w:val="single" w:sz="4" w:space="0" w:color="auto"/>
              <w:right w:val="single" w:sz="4" w:space="0" w:color="auto"/>
            </w:tcBorders>
            <w:tcPrChange w:id="1247" w:author="Հերմինե Գևորգյան" w:date="2026-02-26T23:44:00Z" w16du:dateUtc="2026-02-26T19:44:00Z">
              <w:tcPr>
                <w:tcW w:w="720" w:type="dxa"/>
                <w:tcBorders>
                  <w:top w:val="single" w:sz="4" w:space="0" w:color="auto"/>
                  <w:left w:val="single" w:sz="4" w:space="0" w:color="auto"/>
                  <w:bottom w:val="single" w:sz="4" w:space="0" w:color="auto"/>
                  <w:right w:val="single" w:sz="4" w:space="0" w:color="auto"/>
                </w:tcBorders>
              </w:tcPr>
            </w:tcPrChange>
          </w:tcPr>
          <w:p w14:paraId="0A52450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Change w:id="1248" w:author="Հերմինե Գևորգյան" w:date="2026-02-26T23:44:00Z" w16du:dateUtc="2026-02-26T19:44:00Z">
              <w:tcPr>
                <w:tcW w:w="1938" w:type="dxa"/>
                <w:gridSpan w:val="2"/>
                <w:tcBorders>
                  <w:top w:val="single" w:sz="4" w:space="0" w:color="auto"/>
                  <w:left w:val="single" w:sz="4" w:space="0" w:color="auto"/>
                  <w:bottom w:val="single" w:sz="4" w:space="0" w:color="auto"/>
                  <w:right w:val="single" w:sz="4" w:space="0" w:color="auto"/>
                </w:tcBorders>
              </w:tcPr>
            </w:tcPrChange>
          </w:tcPr>
          <w:p w14:paraId="112ED1C5"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գործարքի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Change w:id="1249" w:author="Հերմինե Գևորգյան" w:date="2026-02-26T23:44:00Z" w16du:dateUtc="2026-02-26T19:44:00Z">
              <w:tcPr>
                <w:tcW w:w="2050" w:type="dxa"/>
                <w:gridSpan w:val="2"/>
                <w:tcBorders>
                  <w:top w:val="single" w:sz="4" w:space="0" w:color="auto"/>
                  <w:left w:val="single" w:sz="4" w:space="0" w:color="auto"/>
                  <w:bottom w:val="single" w:sz="4" w:space="0" w:color="auto"/>
                  <w:right w:val="single" w:sz="4" w:space="0" w:color="auto"/>
                </w:tcBorders>
              </w:tcPr>
            </w:tcPrChange>
          </w:tcPr>
          <w:p w14:paraId="4C323D32"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Change w:id="1250" w:author="Հերմինե Գևորգյան" w:date="2026-02-26T23:44:00Z" w16du:dateUtc="2026-02-26T19:44:00Z">
              <w:tcPr>
                <w:tcW w:w="3350" w:type="dxa"/>
                <w:gridSpan w:val="2"/>
                <w:tcBorders>
                  <w:top w:val="single" w:sz="4" w:space="0" w:color="auto"/>
                  <w:left w:val="single" w:sz="4" w:space="0" w:color="auto"/>
                  <w:bottom w:val="single" w:sz="4" w:space="0" w:color="auto"/>
                  <w:right w:val="single" w:sz="4" w:space="0" w:color="auto"/>
                </w:tcBorders>
              </w:tcPr>
            </w:tcPrChange>
          </w:tcPr>
          <w:p w14:paraId="3E627DB5" w14:textId="77777777" w:rsidR="00631658" w:rsidRPr="00E6597C" w:rsidRDefault="00631658" w:rsidP="00CB0ADE">
            <w:pPr>
              <w:jc w:val="center"/>
              <w:rPr>
                <w:rFonts w:ascii="GHEA Grapalat" w:hAnsi="GHEA Grapalat"/>
                <w:sz w:val="20"/>
                <w:szCs w:val="20"/>
                <w:lang w:val="hy-AM"/>
              </w:rPr>
            </w:pPr>
            <w:proofErr w:type="spellStart"/>
            <w:r w:rsidRPr="00E6597C">
              <w:rPr>
                <w:rFonts w:ascii="GHEA Grapalat" w:hAnsi="GHEA Grapalat"/>
                <w:sz w:val="20"/>
                <w:szCs w:val="20"/>
              </w:rPr>
              <w:t>Պարտադիր</w:t>
            </w:r>
            <w:proofErr w:type="spellEnd"/>
            <w:r w:rsidRPr="00E6597C">
              <w:rPr>
                <w:rFonts w:ascii="GHEA Grapalat" w:hAnsi="GHEA Grapalat"/>
                <w:sz w:val="20"/>
                <w:szCs w:val="20"/>
              </w:rPr>
              <w:t xml:space="preserve"> </w:t>
            </w:r>
            <w:r w:rsidRPr="00E6597C">
              <w:rPr>
                <w:rFonts w:ascii="GHEA Grapalat" w:hAnsi="GHEA Grapalat"/>
                <w:sz w:val="20"/>
                <w:szCs w:val="20"/>
                <w:lang w:val="hy-AM"/>
              </w:rPr>
              <w:t xml:space="preserve">լրացվում է </w:t>
            </w:r>
            <w:r w:rsidRPr="00E6597C">
              <w:rPr>
                <w:rFonts w:ascii="GHEA Grapalat" w:hAnsi="GHEA Grapalat"/>
                <w:sz w:val="20"/>
                <w:szCs w:val="20"/>
              </w:rPr>
              <w:t>«</w:t>
            </w:r>
            <w:r w:rsidR="00627FA5">
              <w:rPr>
                <w:rFonts w:ascii="GHEA Grapalat" w:hAnsi="GHEA Grapalat"/>
                <w:sz w:val="20"/>
                <w:szCs w:val="20"/>
                <w:lang w:val="hy-AM"/>
              </w:rPr>
              <w:t>որակավորման</w:t>
            </w:r>
            <w:r w:rsidRPr="00E6597C">
              <w:rPr>
                <w:rFonts w:ascii="GHEA Grapalat" w:hAnsi="GHEA Grapalat"/>
                <w:sz w:val="20"/>
                <w:szCs w:val="20"/>
                <w:lang w:val="hy-AM"/>
              </w:rPr>
              <w:t xml:space="preserve"> ապահովման համար</w:t>
            </w:r>
            <w:r w:rsidRPr="00E6597C">
              <w:rPr>
                <w:rFonts w:ascii="GHEA Grapalat" w:hAnsi="GHEA Grapalat"/>
                <w:sz w:val="20"/>
                <w:szCs w:val="20"/>
              </w:rPr>
              <w:t>»</w:t>
            </w:r>
            <w:r w:rsidRPr="00E6597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Change w:id="1251" w:author="Հերմինե Գևորգյան" w:date="2026-02-26T23:44:00Z" w16du:dateUtc="2026-02-26T19:44:00Z">
              <w:tcPr>
                <w:tcW w:w="2640" w:type="dxa"/>
                <w:gridSpan w:val="2"/>
                <w:tcBorders>
                  <w:top w:val="single" w:sz="4" w:space="0" w:color="auto"/>
                  <w:left w:val="single" w:sz="4" w:space="0" w:color="auto"/>
                  <w:bottom w:val="single" w:sz="4" w:space="0" w:color="auto"/>
                  <w:right w:val="single" w:sz="4" w:space="0" w:color="auto"/>
                </w:tcBorders>
              </w:tcPr>
            </w:tcPrChange>
          </w:tcPr>
          <w:p w14:paraId="637D5AB9"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նախապես լրացվում է շահառուի կողմից` հրավերով</w:t>
            </w:r>
          </w:p>
        </w:tc>
      </w:tr>
      <w:tr w:rsidR="00631658" w:rsidRPr="00E6597C" w14:paraId="6A1D0F01" w14:textId="77777777" w:rsidTr="00CB0ADE">
        <w:trPr>
          <w:trPrChange w:id="1252" w:author="Հերմինե Գևորգյան" w:date="2026-02-26T23:44:00Z" w16du:dateUtc="2026-02-26T19:44:00Z">
            <w:trPr>
              <w:gridBefore w:val="2"/>
            </w:trPr>
          </w:trPrChange>
        </w:trPr>
        <w:tc>
          <w:tcPr>
            <w:tcW w:w="720" w:type="dxa"/>
            <w:tcBorders>
              <w:top w:val="single" w:sz="4" w:space="0" w:color="auto"/>
              <w:left w:val="single" w:sz="4" w:space="0" w:color="auto"/>
              <w:bottom w:val="single" w:sz="4" w:space="0" w:color="auto"/>
              <w:right w:val="single" w:sz="4" w:space="0" w:color="auto"/>
            </w:tcBorders>
            <w:tcPrChange w:id="1253" w:author="Հերմինե Գևորգյան" w:date="2026-02-26T23:44:00Z" w16du:dateUtc="2026-02-26T19:44:00Z">
              <w:tcPr>
                <w:tcW w:w="720" w:type="dxa"/>
                <w:tcBorders>
                  <w:top w:val="single" w:sz="4" w:space="0" w:color="auto"/>
                  <w:left w:val="single" w:sz="4" w:space="0" w:color="auto"/>
                  <w:bottom w:val="single" w:sz="4" w:space="0" w:color="auto"/>
                  <w:right w:val="single" w:sz="4" w:space="0" w:color="auto"/>
                </w:tcBorders>
              </w:tcPr>
            </w:tcPrChange>
          </w:tcPr>
          <w:p w14:paraId="5197BFB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Change w:id="1254" w:author="Հերմինե Գևորգյան" w:date="2026-02-26T23:44:00Z" w16du:dateUtc="2026-02-26T19:44:00Z">
              <w:tcPr>
                <w:tcW w:w="1938" w:type="dxa"/>
                <w:gridSpan w:val="2"/>
                <w:tcBorders>
                  <w:top w:val="single" w:sz="4" w:space="0" w:color="auto"/>
                  <w:left w:val="single" w:sz="4" w:space="0" w:color="auto"/>
                  <w:bottom w:val="single" w:sz="4" w:space="0" w:color="auto"/>
                  <w:right w:val="single" w:sz="4" w:space="0" w:color="auto"/>
                </w:tcBorders>
              </w:tcPr>
            </w:tcPrChange>
          </w:tcPr>
          <w:p w14:paraId="45A20347" w14:textId="77777777"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Change w:id="1255" w:author="Հերմինե Գևորգյան" w:date="2026-02-26T23:44:00Z" w16du:dateUtc="2026-02-26T19:44:00Z">
              <w:tcPr>
                <w:tcW w:w="2050" w:type="dxa"/>
                <w:gridSpan w:val="2"/>
                <w:tcBorders>
                  <w:top w:val="single" w:sz="4" w:space="0" w:color="auto"/>
                  <w:left w:val="single" w:sz="4" w:space="0" w:color="auto"/>
                  <w:bottom w:val="single" w:sz="4" w:space="0" w:color="auto"/>
                  <w:right w:val="single" w:sz="4" w:space="0" w:color="auto"/>
                </w:tcBorders>
              </w:tcPr>
            </w:tcPrChange>
          </w:tcPr>
          <w:p w14:paraId="73649F0B"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Change w:id="1256" w:author="Հերմինե Գևորգյան" w:date="2026-02-26T23:44:00Z" w16du:dateUtc="2026-02-26T19:44:00Z">
              <w:tcPr>
                <w:tcW w:w="3350" w:type="dxa"/>
                <w:gridSpan w:val="2"/>
                <w:tcBorders>
                  <w:top w:val="single" w:sz="4" w:space="0" w:color="auto"/>
                  <w:left w:val="single" w:sz="4" w:space="0" w:color="auto"/>
                  <w:bottom w:val="single" w:sz="4" w:space="0" w:color="auto"/>
                  <w:right w:val="single" w:sz="4" w:space="0" w:color="auto"/>
                </w:tcBorders>
              </w:tcPr>
            </w:tcPrChange>
          </w:tcPr>
          <w:p w14:paraId="76366A8B"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20A258F3"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պահանջագրով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նշված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գումարի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գանձման</w:t>
            </w:r>
            <w:proofErr w:type="spellEnd"/>
            <w:r w:rsidRPr="00E6597C">
              <w:rPr>
                <w:rFonts w:ascii="GHEA Grapalat" w:hAnsi="GHEA Grapalat"/>
                <w:sz w:val="20"/>
                <w:szCs w:val="20"/>
              </w:rPr>
              <w:t xml:space="preserve"> և </w:t>
            </w:r>
            <w:proofErr w:type="spellStart"/>
            <w:r w:rsidRPr="00E6597C">
              <w:rPr>
                <w:rFonts w:ascii="GHEA Grapalat" w:hAnsi="GHEA Grapalat"/>
                <w:sz w:val="20"/>
                <w:szCs w:val="20"/>
              </w:rPr>
              <w:t>շահառուին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հիմք</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հանդիսացող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փաստաթղթի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տվյալները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որոնց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հիման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վրա</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շահառուն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lastRenderedPageBreak/>
              <w:t>պահանջագիր</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ներկայացնում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բանկին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պահանջագրի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հիմք</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հանդիսացող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պայմանագրի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համարը</w:t>
            </w:r>
            <w:proofErr w:type="spellEnd"/>
            <w:r w:rsidRPr="00E6597C">
              <w:rPr>
                <w:rFonts w:ascii="GHEA Grapalat" w:hAnsi="GHEA Grapalat"/>
                <w:sz w:val="20"/>
                <w:szCs w:val="20"/>
                <w:lang w:val="hy-AM"/>
              </w:rPr>
              <w:t>,</w:t>
            </w:r>
            <w:r w:rsidRPr="00E6597C">
              <w:rPr>
                <w:rFonts w:ascii="GHEA Grapalat" w:hAnsi="GHEA Grapalat" w:cs="Arial"/>
                <w:sz w:val="20"/>
                <w:szCs w:val="20"/>
                <w:lang w:val="hy-AM"/>
              </w:rPr>
              <w:t xml:space="preserve"> </w:t>
            </w:r>
            <w:r w:rsidRPr="00E6597C">
              <w:rPr>
                <w:rFonts w:ascii="GHEA Grapalat" w:hAnsi="GHEA Grapalat"/>
                <w:sz w:val="20"/>
                <w:szCs w:val="20"/>
              </w:rPr>
              <w:t xml:space="preserve"> </w:t>
            </w:r>
            <w:proofErr w:type="spellStart"/>
            <w:r w:rsidRPr="00E6597C">
              <w:rPr>
                <w:rFonts w:ascii="GHEA Grapalat" w:hAnsi="GHEA Grapalat"/>
                <w:sz w:val="20"/>
                <w:szCs w:val="20"/>
              </w:rPr>
              <w:t>գնման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ընթացակարգի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ծածկագիրը</w:t>
            </w:r>
            <w:proofErr w:type="spellEnd"/>
            <w:r w:rsidRPr="00E6597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Change w:id="1257" w:author="Հերմինե Գևորգյան" w:date="2026-02-26T23:44:00Z" w16du:dateUtc="2026-02-26T19:44:00Z">
              <w:tcPr>
                <w:tcW w:w="2640" w:type="dxa"/>
                <w:gridSpan w:val="2"/>
                <w:tcBorders>
                  <w:top w:val="single" w:sz="4" w:space="0" w:color="auto"/>
                  <w:left w:val="single" w:sz="4" w:space="0" w:color="auto"/>
                  <w:bottom w:val="single" w:sz="4" w:space="0" w:color="auto"/>
                  <w:right w:val="single" w:sz="4" w:space="0" w:color="auto"/>
                </w:tcBorders>
              </w:tcPr>
            </w:tcPrChange>
          </w:tcPr>
          <w:p w14:paraId="0F3B1EE6" w14:textId="77777777" w:rsidR="00631658" w:rsidRPr="00E6597C" w:rsidRDefault="00631658" w:rsidP="00CB0ADE">
            <w:pPr>
              <w:jc w:val="center"/>
              <w:rPr>
                <w:rFonts w:ascii="GHEA Grapalat" w:hAnsi="GHEA Grapalat"/>
                <w:sz w:val="20"/>
                <w:szCs w:val="20"/>
                <w:lang w:val="hy-AM"/>
              </w:rPr>
            </w:pPr>
            <w:proofErr w:type="spellStart"/>
            <w:r w:rsidRPr="00E6597C">
              <w:rPr>
                <w:rFonts w:ascii="GHEA Grapalat" w:hAnsi="GHEA Grapalat"/>
                <w:sz w:val="20"/>
                <w:szCs w:val="20"/>
              </w:rPr>
              <w:lastRenderedPageBreak/>
              <w:t>լրացվում</w:t>
            </w:r>
            <w:proofErr w:type="spellEnd"/>
            <w:r w:rsidRPr="00E6597C">
              <w:rPr>
                <w:rFonts w:ascii="GHEA Grapalat" w:hAnsi="GHEA Grapalat"/>
                <w:sz w:val="20"/>
                <w:szCs w:val="20"/>
              </w:rPr>
              <w:t xml:space="preserve"> է </w:t>
            </w:r>
            <w:r w:rsidRPr="00E6597C">
              <w:rPr>
                <w:rFonts w:ascii="GHEA Grapalat" w:hAnsi="GHEA Grapalat"/>
                <w:sz w:val="20"/>
                <w:szCs w:val="20"/>
                <w:lang w:val="hy-AM"/>
              </w:rPr>
              <w:t>շահառու</w:t>
            </w:r>
            <w:r w:rsidRPr="00E6597C">
              <w:rPr>
                <w:rFonts w:ascii="GHEA Grapalat" w:hAnsi="GHEA Grapalat"/>
                <w:sz w:val="20"/>
                <w:szCs w:val="20"/>
              </w:rPr>
              <w:t xml:space="preserve">ի </w:t>
            </w:r>
            <w:proofErr w:type="spellStart"/>
            <w:r w:rsidRPr="00E6597C">
              <w:rPr>
                <w:rFonts w:ascii="GHEA Grapalat" w:hAnsi="GHEA Grapalat"/>
                <w:sz w:val="20"/>
                <w:szCs w:val="20"/>
              </w:rPr>
              <w:t>կողմից</w:t>
            </w:r>
            <w:proofErr w:type="spellEnd"/>
          </w:p>
        </w:tc>
      </w:tr>
      <w:tr w:rsidR="00631658" w:rsidRPr="007E2503" w14:paraId="137983CE" w14:textId="77777777" w:rsidTr="00CB0ADE">
        <w:trPr>
          <w:trPrChange w:id="1258" w:author="Հերմինե Գևորգյան" w:date="2026-02-26T23:44:00Z" w16du:dateUtc="2026-02-26T19:44:00Z">
            <w:trPr>
              <w:gridBefore w:val="2"/>
            </w:trPr>
          </w:trPrChange>
        </w:trPr>
        <w:tc>
          <w:tcPr>
            <w:tcW w:w="720" w:type="dxa"/>
            <w:tcBorders>
              <w:top w:val="single" w:sz="4" w:space="0" w:color="auto"/>
              <w:left w:val="single" w:sz="4" w:space="0" w:color="auto"/>
              <w:bottom w:val="single" w:sz="4" w:space="0" w:color="auto"/>
              <w:right w:val="single" w:sz="4" w:space="0" w:color="auto"/>
            </w:tcBorders>
            <w:tcPrChange w:id="1259" w:author="Հերմինե Գևորգյան" w:date="2026-02-26T23:44:00Z" w16du:dateUtc="2026-02-26T19:44:00Z">
              <w:tcPr>
                <w:tcW w:w="720" w:type="dxa"/>
                <w:tcBorders>
                  <w:top w:val="single" w:sz="4" w:space="0" w:color="auto"/>
                  <w:left w:val="single" w:sz="4" w:space="0" w:color="auto"/>
                  <w:bottom w:val="single" w:sz="4" w:space="0" w:color="auto"/>
                  <w:right w:val="single" w:sz="4" w:space="0" w:color="auto"/>
                </w:tcBorders>
              </w:tcPr>
            </w:tcPrChange>
          </w:tcPr>
          <w:p w14:paraId="77D59511" w14:textId="77777777" w:rsidR="00631658" w:rsidRPr="00E6597C" w:rsidDel="0010680B"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Change w:id="1260" w:author="Հերմինե Գևորգյան" w:date="2026-02-26T23:44:00Z" w16du:dateUtc="2026-02-26T19:44:00Z">
              <w:tcPr>
                <w:tcW w:w="1938" w:type="dxa"/>
                <w:gridSpan w:val="2"/>
                <w:tcBorders>
                  <w:top w:val="single" w:sz="4" w:space="0" w:color="auto"/>
                  <w:left w:val="single" w:sz="4" w:space="0" w:color="auto"/>
                  <w:bottom w:val="single" w:sz="4" w:space="0" w:color="auto"/>
                  <w:right w:val="single" w:sz="4" w:space="0" w:color="auto"/>
                </w:tcBorders>
              </w:tcPr>
            </w:tcPrChange>
          </w:tcPr>
          <w:p w14:paraId="57C4A91B" w14:textId="77777777"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Change w:id="1261" w:author="Հերմինե Գևորգյան" w:date="2026-02-26T23:44:00Z" w16du:dateUtc="2026-02-26T19:44:00Z">
              <w:tcPr>
                <w:tcW w:w="2050" w:type="dxa"/>
                <w:gridSpan w:val="2"/>
                <w:tcBorders>
                  <w:top w:val="single" w:sz="4" w:space="0" w:color="auto"/>
                  <w:left w:val="single" w:sz="4" w:space="0" w:color="auto"/>
                  <w:bottom w:val="single" w:sz="4" w:space="0" w:color="auto"/>
                  <w:right w:val="single" w:sz="4" w:space="0" w:color="auto"/>
                </w:tcBorders>
              </w:tcPr>
            </w:tcPrChange>
          </w:tcPr>
          <w:p w14:paraId="2E985B6F"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Change w:id="1262" w:author="Հերմինե Գևորգյան" w:date="2026-02-26T23:44:00Z" w16du:dateUtc="2026-02-26T19:44:00Z">
              <w:tcPr>
                <w:tcW w:w="3350" w:type="dxa"/>
                <w:gridSpan w:val="2"/>
                <w:tcBorders>
                  <w:top w:val="single" w:sz="4" w:space="0" w:color="auto"/>
                  <w:left w:val="single" w:sz="4" w:space="0" w:color="auto"/>
                  <w:bottom w:val="single" w:sz="4" w:space="0" w:color="auto"/>
                  <w:right w:val="single" w:sz="4" w:space="0" w:color="auto"/>
                </w:tcBorders>
              </w:tcPr>
            </w:tcPrChange>
          </w:tcPr>
          <w:p w14:paraId="25F87702" w14:textId="77777777" w:rsidR="00631658" w:rsidRPr="00E6597C" w:rsidRDefault="00631658" w:rsidP="00CB0ADE">
            <w:pPr>
              <w:jc w:val="center"/>
              <w:rPr>
                <w:rFonts w:ascii="GHEA Grapalat" w:hAnsi="GHEA Grapalat" w:cs="Sylfaen"/>
                <w:sz w:val="20"/>
                <w:szCs w:val="20"/>
                <w:lang w:val="hy-AM"/>
              </w:rPr>
            </w:pPr>
            <w:proofErr w:type="spellStart"/>
            <w:r w:rsidRPr="00E6597C">
              <w:rPr>
                <w:rFonts w:ascii="GHEA Grapalat" w:hAnsi="GHEA Grapalat"/>
                <w:sz w:val="20"/>
                <w:szCs w:val="20"/>
              </w:rPr>
              <w:t>պարտադիր</w:t>
            </w:r>
            <w:proofErr w:type="spellEnd"/>
            <w:r w:rsidRPr="00E6597C">
              <w:rPr>
                <w:rFonts w:ascii="GHEA Grapalat" w:hAnsi="GHEA Grapalat" w:cs="Sylfaen"/>
                <w:sz w:val="20"/>
                <w:szCs w:val="20"/>
                <w:lang w:val="hy-AM"/>
              </w:rPr>
              <w:t xml:space="preserve"> </w:t>
            </w:r>
          </w:p>
          <w:p w14:paraId="47FA5EB8" w14:textId="77777777" w:rsidR="00631658" w:rsidRPr="00E6597C" w:rsidRDefault="00631658" w:rsidP="00CB0ADE">
            <w:pPr>
              <w:jc w:val="center"/>
              <w:rPr>
                <w:rFonts w:ascii="GHEA Grapalat" w:hAnsi="GHEA Grapalat" w:cs="Sylfaen"/>
                <w:sz w:val="20"/>
                <w:szCs w:val="20"/>
                <w:lang w:val="hy-AM"/>
              </w:rPr>
            </w:pPr>
            <w:r w:rsidRPr="00E6597C">
              <w:rPr>
                <w:rFonts w:ascii="GHEA Grapalat" w:hAnsi="GHEA Grapalat" w:cs="Sylfaen"/>
                <w:sz w:val="20"/>
                <w:szCs w:val="20"/>
                <w:lang w:val="hy-AM"/>
              </w:rPr>
              <w:t xml:space="preserve">լրացվում է &lt;ակցեպտավորված վճարում&gt; բառերը, </w:t>
            </w:r>
          </w:p>
          <w:p w14:paraId="6B108E42"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Change w:id="1263" w:author="Հերմինե Գևորգյան" w:date="2026-02-26T23:44:00Z" w16du:dateUtc="2026-02-26T19:44:00Z">
              <w:tcPr>
                <w:tcW w:w="2640" w:type="dxa"/>
                <w:gridSpan w:val="2"/>
                <w:tcBorders>
                  <w:top w:val="single" w:sz="4" w:space="0" w:color="auto"/>
                  <w:left w:val="single" w:sz="4" w:space="0" w:color="auto"/>
                  <w:bottom w:val="single" w:sz="4" w:space="0" w:color="auto"/>
                  <w:right w:val="single" w:sz="4" w:space="0" w:color="auto"/>
                </w:tcBorders>
              </w:tcPr>
            </w:tcPrChange>
          </w:tcPr>
          <w:p w14:paraId="752E7CE0"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 xml:space="preserve">նախապես լրացվում է շահառուի կողմից </w:t>
            </w:r>
          </w:p>
        </w:tc>
      </w:tr>
      <w:tr w:rsidR="00631658" w:rsidRPr="00E6597C" w14:paraId="7B710ADC" w14:textId="77777777" w:rsidTr="00CB0ADE">
        <w:trPr>
          <w:trPrChange w:id="1264" w:author="Հերմինե Գևորգյան" w:date="2026-02-26T23:44:00Z" w16du:dateUtc="2026-02-26T19:44:00Z">
            <w:trPr>
              <w:gridBefore w:val="2"/>
            </w:trPr>
          </w:trPrChange>
        </w:trPr>
        <w:tc>
          <w:tcPr>
            <w:tcW w:w="720" w:type="dxa"/>
            <w:tcBorders>
              <w:top w:val="single" w:sz="4" w:space="0" w:color="auto"/>
              <w:left w:val="single" w:sz="4" w:space="0" w:color="auto"/>
              <w:bottom w:val="single" w:sz="4" w:space="0" w:color="auto"/>
              <w:right w:val="single" w:sz="4" w:space="0" w:color="auto"/>
            </w:tcBorders>
            <w:tcPrChange w:id="1265" w:author="Հերմինե Գևորգյան" w:date="2026-02-26T23:44:00Z" w16du:dateUtc="2026-02-26T19:44:00Z">
              <w:tcPr>
                <w:tcW w:w="720" w:type="dxa"/>
                <w:tcBorders>
                  <w:top w:val="single" w:sz="4" w:space="0" w:color="auto"/>
                  <w:left w:val="single" w:sz="4" w:space="0" w:color="auto"/>
                  <w:bottom w:val="single" w:sz="4" w:space="0" w:color="auto"/>
                  <w:right w:val="single" w:sz="4" w:space="0" w:color="auto"/>
                </w:tcBorders>
              </w:tcPr>
            </w:tcPrChange>
          </w:tcPr>
          <w:p w14:paraId="37C23500"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Change w:id="1266" w:author="Հերմինե Գևորգյան" w:date="2026-02-26T23:44:00Z" w16du:dateUtc="2026-02-26T19:44:00Z">
              <w:tcPr>
                <w:tcW w:w="1938" w:type="dxa"/>
                <w:gridSpan w:val="2"/>
                <w:tcBorders>
                  <w:top w:val="single" w:sz="4" w:space="0" w:color="auto"/>
                  <w:left w:val="single" w:sz="4" w:space="0" w:color="auto"/>
                  <w:bottom w:val="single" w:sz="4" w:space="0" w:color="auto"/>
                  <w:right w:val="single" w:sz="4" w:space="0" w:color="auto"/>
                </w:tcBorders>
              </w:tcPr>
            </w:tcPrChange>
          </w:tcPr>
          <w:p w14:paraId="30781F90"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առդիր</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էջերի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Change w:id="1267" w:author="Հերմինե Գևորգյան" w:date="2026-02-26T23:44:00Z" w16du:dateUtc="2026-02-26T19:44:00Z">
              <w:tcPr>
                <w:tcW w:w="2050" w:type="dxa"/>
                <w:gridSpan w:val="2"/>
                <w:tcBorders>
                  <w:top w:val="single" w:sz="4" w:space="0" w:color="auto"/>
                  <w:left w:val="single" w:sz="4" w:space="0" w:color="auto"/>
                  <w:bottom w:val="single" w:sz="4" w:space="0" w:color="auto"/>
                  <w:right w:val="single" w:sz="4" w:space="0" w:color="auto"/>
                </w:tcBorders>
              </w:tcPr>
            </w:tcPrChange>
          </w:tcPr>
          <w:p w14:paraId="0B5F93A2"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Change w:id="1268" w:author="Հերմինե Գևորգյան" w:date="2026-02-26T23:44:00Z" w16du:dateUtc="2026-02-26T19:44:00Z">
              <w:tcPr>
                <w:tcW w:w="3350" w:type="dxa"/>
                <w:gridSpan w:val="2"/>
                <w:tcBorders>
                  <w:top w:val="single" w:sz="4" w:space="0" w:color="auto"/>
                  <w:left w:val="single" w:sz="4" w:space="0" w:color="auto"/>
                  <w:bottom w:val="single" w:sz="4" w:space="0" w:color="auto"/>
                  <w:right w:val="single" w:sz="4" w:space="0" w:color="auto"/>
                </w:tcBorders>
              </w:tcPr>
            </w:tcPrChange>
          </w:tcPr>
          <w:p w14:paraId="6CAF69CB"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ոչ</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p>
          <w:p w14:paraId="207A7693"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պահանջագրին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փաստաթղթերի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էջերի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քանակը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որոնք</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պետք</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տրամադրվեն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վճարողին</w:t>
            </w:r>
            <w:proofErr w:type="spellEnd"/>
            <w:r w:rsidRPr="00E6597C">
              <w:rPr>
                <w:rFonts w:ascii="GHEA Grapalat" w:hAnsi="GHEA Grapalat"/>
                <w:sz w:val="20"/>
                <w:szCs w:val="20"/>
                <w:lang w:val="hy-AM"/>
              </w:rPr>
              <w:t xml:space="preserve"> </w:t>
            </w:r>
            <w:r w:rsidRPr="00E6597C">
              <w:rPr>
                <w:rFonts w:ascii="GHEA Grapalat" w:hAnsi="GHEA Grapalat"/>
                <w:sz w:val="20"/>
                <w:szCs w:val="20"/>
              </w:rPr>
              <w:t>(</w:t>
            </w:r>
            <w:r w:rsidRPr="00E6597C">
              <w:rPr>
                <w:rFonts w:ascii="GHEA Grapalat" w:hAnsi="GHEA Grapalat"/>
                <w:sz w:val="20"/>
                <w:szCs w:val="20"/>
                <w:lang w:val="hy-AM"/>
              </w:rPr>
              <w:t>վճարողի բանկին</w:t>
            </w:r>
            <w:r w:rsidRPr="00E6597C">
              <w:rPr>
                <w:rFonts w:ascii="GHEA Grapalat" w:hAnsi="GHEA Grapalat"/>
                <w:sz w:val="20"/>
                <w:szCs w:val="20"/>
              </w:rPr>
              <w:t>)</w:t>
            </w:r>
          </w:p>
          <w:p w14:paraId="1523B98D"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Եթ ե լրացվել է &lt;</w:t>
            </w:r>
            <w:r w:rsidRPr="00E6597C">
              <w:rPr>
                <w:rFonts w:ascii="GHEA Grapalat" w:hAnsi="GHEA Grapalat" w:cs="Sylfaen"/>
                <w:sz w:val="20"/>
                <w:szCs w:val="20"/>
                <w:lang w:val="hy-AM"/>
              </w:rPr>
              <w:t>Վճարման կատարման հիմքեր&gt; դաշտը ապա այս տվյալը պարտադիր լրացվում է</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Change w:id="1269" w:author="Հերմինե Գևորգյան" w:date="2026-02-26T23:44:00Z" w16du:dateUtc="2026-02-26T19:44:00Z">
              <w:tcPr>
                <w:tcW w:w="2640" w:type="dxa"/>
                <w:gridSpan w:val="2"/>
                <w:tcBorders>
                  <w:top w:val="single" w:sz="4" w:space="0" w:color="auto"/>
                  <w:left w:val="single" w:sz="4" w:space="0" w:color="auto"/>
                  <w:bottom w:val="single" w:sz="4" w:space="0" w:color="auto"/>
                  <w:right w:val="single" w:sz="4" w:space="0" w:color="auto"/>
                </w:tcBorders>
              </w:tcPr>
            </w:tcPrChange>
          </w:tcPr>
          <w:p w14:paraId="16920907"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lang w:val="hy-AM"/>
              </w:rPr>
              <w:t xml:space="preserve"> </w:t>
            </w:r>
            <w:proofErr w:type="spellStart"/>
            <w:r w:rsidRPr="00E6597C">
              <w:rPr>
                <w:rFonts w:ascii="GHEA Grapalat" w:hAnsi="GHEA Grapalat"/>
                <w:sz w:val="20"/>
                <w:szCs w:val="20"/>
              </w:rPr>
              <w:t>կողմից</w:t>
            </w:r>
            <w:proofErr w:type="spellEnd"/>
          </w:p>
        </w:tc>
      </w:tr>
      <w:tr w:rsidR="00631658" w:rsidRPr="007E2503" w14:paraId="0664492C" w14:textId="77777777" w:rsidTr="00CB0ADE">
        <w:trPr>
          <w:trPrChange w:id="1270" w:author="Հերմինե Գևորգյան" w:date="2026-02-26T23:44:00Z" w16du:dateUtc="2026-02-26T19:44:00Z">
            <w:trPr>
              <w:gridBefore w:val="2"/>
            </w:trPr>
          </w:trPrChange>
        </w:trPr>
        <w:tc>
          <w:tcPr>
            <w:tcW w:w="720" w:type="dxa"/>
            <w:tcBorders>
              <w:top w:val="single" w:sz="4" w:space="0" w:color="auto"/>
              <w:left w:val="single" w:sz="4" w:space="0" w:color="auto"/>
              <w:bottom w:val="single" w:sz="4" w:space="0" w:color="auto"/>
              <w:right w:val="single" w:sz="4" w:space="0" w:color="auto"/>
            </w:tcBorders>
            <w:tcPrChange w:id="1271" w:author="Հերմինե Գևորգյան" w:date="2026-02-26T23:44:00Z" w16du:dateUtc="2026-02-26T19:44:00Z">
              <w:tcPr>
                <w:tcW w:w="720" w:type="dxa"/>
                <w:tcBorders>
                  <w:top w:val="single" w:sz="4" w:space="0" w:color="auto"/>
                  <w:left w:val="single" w:sz="4" w:space="0" w:color="auto"/>
                  <w:bottom w:val="single" w:sz="4" w:space="0" w:color="auto"/>
                  <w:right w:val="single" w:sz="4" w:space="0" w:color="auto"/>
                </w:tcBorders>
              </w:tcPr>
            </w:tcPrChange>
          </w:tcPr>
          <w:p w14:paraId="3ABA986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Change w:id="1272" w:author="Հերմինե Գևորգյան" w:date="2026-02-26T23:44:00Z" w16du:dateUtc="2026-02-26T19:44:00Z">
              <w:tcPr>
                <w:tcW w:w="1938" w:type="dxa"/>
                <w:gridSpan w:val="2"/>
                <w:tcBorders>
                  <w:top w:val="single" w:sz="4" w:space="0" w:color="auto"/>
                  <w:left w:val="single" w:sz="4" w:space="0" w:color="auto"/>
                  <w:bottom w:val="single" w:sz="4" w:space="0" w:color="auto"/>
                  <w:right w:val="single" w:sz="4" w:space="0" w:color="auto"/>
                </w:tcBorders>
              </w:tcPr>
            </w:tcPrChange>
          </w:tcPr>
          <w:p w14:paraId="23757246"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Change w:id="1273" w:author="Հերմինե Գևորգյան" w:date="2026-02-26T23:44:00Z" w16du:dateUtc="2026-02-26T19:44:00Z">
              <w:tcPr>
                <w:tcW w:w="2050" w:type="dxa"/>
                <w:gridSpan w:val="2"/>
                <w:tcBorders>
                  <w:top w:val="single" w:sz="4" w:space="0" w:color="auto"/>
                  <w:left w:val="single" w:sz="4" w:space="0" w:color="auto"/>
                  <w:bottom w:val="single" w:sz="4" w:space="0" w:color="auto"/>
                  <w:right w:val="single" w:sz="4" w:space="0" w:color="auto"/>
                </w:tcBorders>
              </w:tcPr>
            </w:tcPrChange>
          </w:tcPr>
          <w:p w14:paraId="6BADAC83"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Change w:id="1274" w:author="Հերմինե Գևորգյան" w:date="2026-02-26T23:44:00Z" w16du:dateUtc="2026-02-26T19:44:00Z">
              <w:tcPr>
                <w:tcW w:w="3350" w:type="dxa"/>
                <w:gridSpan w:val="2"/>
                <w:tcBorders>
                  <w:top w:val="single" w:sz="4" w:space="0" w:color="auto"/>
                  <w:left w:val="single" w:sz="4" w:space="0" w:color="auto"/>
                  <w:bottom w:val="single" w:sz="4" w:space="0" w:color="auto"/>
                  <w:right w:val="single" w:sz="4" w:space="0" w:color="auto"/>
                </w:tcBorders>
              </w:tcPr>
            </w:tcPrChange>
          </w:tcPr>
          <w:p w14:paraId="00C00991"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623BA969" w14:textId="77777777" w:rsidR="00631658" w:rsidRPr="00E6597C" w:rsidRDefault="00631658" w:rsidP="00CB0ADE">
            <w:pPr>
              <w:jc w:val="center"/>
              <w:rPr>
                <w:rFonts w:ascii="GHEA Grapalat" w:hAnsi="GHEA Grapalat"/>
                <w:sz w:val="20"/>
                <w:szCs w:val="20"/>
                <w:lang w:val="hy-AM"/>
              </w:rPr>
            </w:pPr>
            <w:proofErr w:type="spellStart"/>
            <w:r w:rsidRPr="00E6597C">
              <w:rPr>
                <w:rFonts w:ascii="GHEA Grapalat" w:hAnsi="GHEA Grapalat"/>
                <w:sz w:val="20"/>
                <w:szCs w:val="20"/>
              </w:rPr>
              <w:t>այս</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դաշտը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lang w:val="hy-AM"/>
              </w:rPr>
              <w:t xml:space="preserve"> է վճարողի կողմից պահանջագրի ներկայացման դեպքում: Ընդ որում</w:t>
            </w:r>
            <w:r w:rsidRPr="00E6597C">
              <w:rPr>
                <w:rFonts w:ascii="GHEA Grapalat" w:hAnsi="GHEA Grapalat"/>
                <w:sz w:val="20"/>
                <w:szCs w:val="20"/>
              </w:rPr>
              <w:t xml:space="preserve"> </w:t>
            </w:r>
            <w:proofErr w:type="spellStart"/>
            <w:r w:rsidRPr="00E6597C">
              <w:rPr>
                <w:rFonts w:ascii="GHEA Grapalat" w:hAnsi="GHEA Grapalat"/>
                <w:sz w:val="20"/>
                <w:szCs w:val="20"/>
              </w:rPr>
              <w:t>եթե</w:t>
            </w:r>
            <w:proofErr w:type="spellEnd"/>
            <w:r w:rsidRPr="00E6597C">
              <w:rPr>
                <w:rFonts w:ascii="GHEA Grapalat" w:hAnsi="GHEA Grapalat"/>
                <w:sz w:val="20"/>
                <w:szCs w:val="20"/>
              </w:rPr>
              <w:t xml:space="preserve"> </w:t>
            </w:r>
            <w:r w:rsidRPr="00E6597C">
              <w:rPr>
                <w:rFonts w:ascii="GHEA Grapalat" w:hAnsi="GHEA Grapalat" w:cs="Sylfaen"/>
                <w:sz w:val="20"/>
                <w:szCs w:val="20"/>
                <w:lang w:val="hy-AM"/>
              </w:rPr>
              <w:t xml:space="preserve">Վճարման պայմաններ դաշտում </w:t>
            </w:r>
            <w:r w:rsidRPr="00E6597C">
              <w:rPr>
                <w:rFonts w:ascii="GHEA Grapalat" w:hAnsi="GHEA Grapalat"/>
                <w:sz w:val="20"/>
                <w:szCs w:val="20"/>
                <w:lang w:val="hy-AM"/>
              </w:rPr>
              <w:t>նշված է &lt;ակցեպտավորված վճարում&gt; ապա</w:t>
            </w:r>
            <w:r w:rsidRPr="00E6597C">
              <w:rPr>
                <w:rFonts w:ascii="GHEA Grapalat" w:hAnsi="GHEA Grapalat" w:cs="Sylfaen"/>
                <w:sz w:val="20"/>
                <w:szCs w:val="20"/>
                <w:lang w:val="hy-AM"/>
              </w:rPr>
              <w:t xml:space="preserve"> </w:t>
            </w:r>
            <w:proofErr w:type="spellStart"/>
            <w:r w:rsidRPr="00E6597C">
              <w:rPr>
                <w:rFonts w:ascii="GHEA Grapalat" w:hAnsi="GHEA Grapalat"/>
                <w:sz w:val="20"/>
                <w:szCs w:val="20"/>
              </w:rPr>
              <w:t>վճարող</w:t>
            </w:r>
            <w:proofErr w:type="spellEnd"/>
            <w:r w:rsidRPr="00E6597C">
              <w:rPr>
                <w:rFonts w:ascii="GHEA Grapalat" w:hAnsi="GHEA Grapalat"/>
                <w:sz w:val="20"/>
                <w:szCs w:val="20"/>
                <w:lang w:val="hy-AM"/>
              </w:rPr>
              <w:t xml:space="preserve">ը ստորագրելով՝ </w:t>
            </w:r>
            <w:r w:rsidRPr="00E6597C">
              <w:rPr>
                <w:rFonts w:ascii="GHEA Grapalat" w:hAnsi="GHEA Grapalat" w:cs="Sylfaen"/>
                <w:sz w:val="20"/>
                <w:szCs w:val="20"/>
                <w:lang w:val="hy-AM"/>
              </w:rPr>
              <w:t xml:space="preserve">նախապես </w:t>
            </w:r>
            <w:r w:rsidRPr="00E6597C">
              <w:rPr>
                <w:rFonts w:ascii="GHEA Grapalat" w:hAnsi="GHEA Grapalat"/>
                <w:sz w:val="20"/>
                <w:szCs w:val="20"/>
                <w:lang w:val="hy-AM"/>
              </w:rPr>
              <w:t xml:space="preserve">համաձայնվում  </w:t>
            </w: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25DF01A8" w14:textId="77777777" w:rsidR="00631658" w:rsidRPr="00E6597C"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Change w:id="1275" w:author="Հերմինե Գևորգյան" w:date="2026-02-26T23:44:00Z" w16du:dateUtc="2026-02-26T19:44:00Z">
              <w:tcPr>
                <w:tcW w:w="2640" w:type="dxa"/>
                <w:gridSpan w:val="2"/>
                <w:tcBorders>
                  <w:top w:val="single" w:sz="4" w:space="0" w:color="auto"/>
                  <w:left w:val="single" w:sz="4" w:space="0" w:color="auto"/>
                  <w:bottom w:val="single" w:sz="4" w:space="0" w:color="auto"/>
                  <w:right w:val="single" w:sz="4" w:space="0" w:color="auto"/>
                </w:tcBorders>
              </w:tcPr>
            </w:tcPrChange>
          </w:tcPr>
          <w:p w14:paraId="774F472B"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 xml:space="preserve">ստորագրվում է վճարողի կողմից կամ </w:t>
            </w:r>
          </w:p>
          <w:p w14:paraId="376A4537"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դրվում է վճարողի էլեկտրոնային ստորագրությունը</w:t>
            </w:r>
          </w:p>
          <w:p w14:paraId="02EE2DEB" w14:textId="77777777" w:rsidR="00631658" w:rsidRPr="00E6597C" w:rsidRDefault="00631658" w:rsidP="00CB0ADE">
            <w:pPr>
              <w:jc w:val="center"/>
              <w:rPr>
                <w:rFonts w:ascii="GHEA Grapalat" w:hAnsi="GHEA Grapalat"/>
                <w:sz w:val="20"/>
                <w:szCs w:val="20"/>
                <w:lang w:val="hy-AM"/>
              </w:rPr>
            </w:pPr>
          </w:p>
        </w:tc>
      </w:tr>
      <w:tr w:rsidR="00631658" w:rsidRPr="007E2503" w14:paraId="7AE6C1D9" w14:textId="77777777" w:rsidTr="00CB0ADE">
        <w:trPr>
          <w:trPrChange w:id="1276" w:author="Հերմինե Գևորգյան" w:date="2026-02-26T23:44:00Z" w16du:dateUtc="2026-02-26T19:44:00Z">
            <w:trPr>
              <w:gridBefore w:val="2"/>
            </w:trPr>
          </w:trPrChange>
        </w:trPr>
        <w:tc>
          <w:tcPr>
            <w:tcW w:w="720" w:type="dxa"/>
            <w:tcBorders>
              <w:top w:val="single" w:sz="4" w:space="0" w:color="auto"/>
              <w:left w:val="single" w:sz="4" w:space="0" w:color="auto"/>
              <w:bottom w:val="single" w:sz="4" w:space="0" w:color="auto"/>
              <w:right w:val="single" w:sz="4" w:space="0" w:color="auto"/>
            </w:tcBorders>
            <w:vAlign w:val="center"/>
            <w:tcPrChange w:id="1277" w:author="Հերմինե Գևորգյան" w:date="2026-02-26T23:44:00Z" w16du:dateUtc="2026-02-26T19:44:00Z">
              <w:tcPr>
                <w:tcW w:w="720" w:type="dxa"/>
                <w:tcBorders>
                  <w:top w:val="single" w:sz="4" w:space="0" w:color="auto"/>
                  <w:left w:val="single" w:sz="4" w:space="0" w:color="auto"/>
                  <w:bottom w:val="single" w:sz="4" w:space="0" w:color="auto"/>
                  <w:right w:val="single" w:sz="4" w:space="0" w:color="auto"/>
                </w:tcBorders>
                <w:vAlign w:val="center"/>
              </w:tcPr>
            </w:tcPrChange>
          </w:tcPr>
          <w:p w14:paraId="5057C453" w14:textId="77777777" w:rsidR="00631658" w:rsidRPr="00E6597C" w:rsidRDefault="00631658" w:rsidP="00CB0ADE">
            <w:pP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Change w:id="1278" w:author="Հերմինե Գևորգյան" w:date="2026-02-26T23:44:00Z" w16du:dateUtc="2026-02-26T19:44:00Z">
              <w:tcPr>
                <w:tcW w:w="1938" w:type="dxa"/>
                <w:gridSpan w:val="2"/>
                <w:tcBorders>
                  <w:top w:val="single" w:sz="4" w:space="0" w:color="auto"/>
                  <w:left w:val="single" w:sz="4" w:space="0" w:color="auto"/>
                  <w:bottom w:val="single" w:sz="4" w:space="0" w:color="auto"/>
                  <w:right w:val="single" w:sz="4" w:space="0" w:color="auto"/>
                </w:tcBorders>
              </w:tcPr>
            </w:tcPrChange>
          </w:tcPr>
          <w:p w14:paraId="52137C7C"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Change w:id="1279" w:author="Հերմինե Գևորգյան" w:date="2026-02-26T23:44:00Z" w16du:dateUtc="2026-02-26T19:44:00Z">
              <w:tcPr>
                <w:tcW w:w="2050" w:type="dxa"/>
                <w:gridSpan w:val="2"/>
                <w:tcBorders>
                  <w:top w:val="single" w:sz="4" w:space="0" w:color="auto"/>
                  <w:left w:val="single" w:sz="4" w:space="0" w:color="auto"/>
                  <w:bottom w:val="single" w:sz="4" w:space="0" w:color="auto"/>
                  <w:right w:val="single" w:sz="4" w:space="0" w:color="auto"/>
                </w:tcBorders>
              </w:tcPr>
            </w:tcPrChange>
          </w:tcPr>
          <w:p w14:paraId="509B7185"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Change w:id="1280" w:author="Հերմինե Գևորգյան" w:date="2026-02-26T23:44:00Z" w16du:dateUtc="2026-02-26T19:44:00Z">
              <w:tcPr>
                <w:tcW w:w="3350" w:type="dxa"/>
                <w:gridSpan w:val="2"/>
                <w:tcBorders>
                  <w:top w:val="single" w:sz="4" w:space="0" w:color="auto"/>
                  <w:left w:val="single" w:sz="4" w:space="0" w:color="auto"/>
                  <w:bottom w:val="single" w:sz="4" w:space="0" w:color="auto"/>
                  <w:right w:val="single" w:sz="4" w:space="0" w:color="auto"/>
                </w:tcBorders>
              </w:tcPr>
            </w:tcPrChange>
          </w:tcPr>
          <w:p w14:paraId="765ED84D"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r w:rsidRPr="00E6597C">
              <w:rPr>
                <w:rFonts w:ascii="GHEA Grapalat" w:hAnsi="GHEA Grapalat"/>
                <w:sz w:val="20"/>
                <w:szCs w:val="20"/>
              </w:rPr>
              <w:t xml:space="preserve">` </w:t>
            </w:r>
          </w:p>
          <w:p w14:paraId="2F9CEBC6" w14:textId="77777777" w:rsidR="00631658" w:rsidRPr="00E6597C" w:rsidRDefault="00631658" w:rsidP="00CB0ADE">
            <w:pPr>
              <w:jc w:val="center"/>
              <w:rPr>
                <w:rFonts w:ascii="GHEA Grapalat" w:hAnsi="GHEA Grapalat"/>
                <w:sz w:val="20"/>
                <w:szCs w:val="20"/>
                <w:lang w:val="hy-AM"/>
              </w:rPr>
            </w:pPr>
            <w:proofErr w:type="spellStart"/>
            <w:r w:rsidRPr="00E6597C">
              <w:rPr>
                <w:rFonts w:ascii="GHEA Grapalat" w:hAnsi="GHEA Grapalat"/>
                <w:sz w:val="20"/>
                <w:szCs w:val="20"/>
              </w:rPr>
              <w:t>կնիքի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առկայության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r w:rsidRPr="00E6597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Change w:id="1281" w:author="Հերմինե Գևորգյան" w:date="2026-02-26T23:44:00Z" w16du:dateUtc="2026-02-26T19:44:00Z">
              <w:tcPr>
                <w:tcW w:w="2640" w:type="dxa"/>
                <w:gridSpan w:val="2"/>
                <w:tcBorders>
                  <w:top w:val="single" w:sz="4" w:space="0" w:color="auto"/>
                  <w:left w:val="single" w:sz="4" w:space="0" w:color="auto"/>
                  <w:bottom w:val="single" w:sz="4" w:space="0" w:color="auto"/>
                  <w:right w:val="single" w:sz="4" w:space="0" w:color="auto"/>
                </w:tcBorders>
              </w:tcPr>
            </w:tcPrChange>
          </w:tcPr>
          <w:p w14:paraId="320DD0B0"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 xml:space="preserve">կնքվում է վճարողի կողմից </w:t>
            </w:r>
          </w:p>
          <w:p w14:paraId="570BCDE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ներկայացնելիս</w:t>
            </w:r>
          </w:p>
        </w:tc>
      </w:tr>
      <w:tr w:rsidR="00631658" w:rsidRPr="00E6597C" w14:paraId="541998A5" w14:textId="77777777" w:rsidTr="00CB0ADE">
        <w:trPr>
          <w:trPrChange w:id="1282" w:author="Հերմինե Գևորգյան" w:date="2026-02-26T23:44:00Z" w16du:dateUtc="2026-02-26T19:44:00Z">
            <w:trPr>
              <w:gridBefore w:val="2"/>
            </w:trPr>
          </w:trPrChange>
        </w:trPr>
        <w:tc>
          <w:tcPr>
            <w:tcW w:w="720" w:type="dxa"/>
            <w:tcBorders>
              <w:top w:val="single" w:sz="4" w:space="0" w:color="auto"/>
              <w:left w:val="single" w:sz="4" w:space="0" w:color="auto"/>
              <w:bottom w:val="single" w:sz="4" w:space="0" w:color="auto"/>
              <w:right w:val="single" w:sz="4" w:space="0" w:color="auto"/>
            </w:tcBorders>
            <w:tcPrChange w:id="1283" w:author="Հերմինե Գևորգյան" w:date="2026-02-26T23:44:00Z" w16du:dateUtc="2026-02-26T19:44:00Z">
              <w:tcPr>
                <w:tcW w:w="720" w:type="dxa"/>
                <w:tcBorders>
                  <w:top w:val="single" w:sz="4" w:space="0" w:color="auto"/>
                  <w:left w:val="single" w:sz="4" w:space="0" w:color="auto"/>
                  <w:bottom w:val="single" w:sz="4" w:space="0" w:color="auto"/>
                  <w:right w:val="single" w:sz="4" w:space="0" w:color="auto"/>
                </w:tcBorders>
              </w:tcPr>
            </w:tcPrChange>
          </w:tcPr>
          <w:p w14:paraId="01A7A51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Change w:id="1284" w:author="Հերմինե Գևորգյան" w:date="2026-02-26T23:44:00Z" w16du:dateUtc="2026-02-26T19:44:00Z">
              <w:tcPr>
                <w:tcW w:w="1938" w:type="dxa"/>
                <w:gridSpan w:val="2"/>
                <w:tcBorders>
                  <w:top w:val="single" w:sz="4" w:space="0" w:color="auto"/>
                  <w:left w:val="single" w:sz="4" w:space="0" w:color="auto"/>
                  <w:bottom w:val="single" w:sz="4" w:space="0" w:color="auto"/>
                  <w:right w:val="single" w:sz="4" w:space="0" w:color="auto"/>
                </w:tcBorders>
              </w:tcPr>
            </w:tcPrChange>
          </w:tcPr>
          <w:p w14:paraId="1775DFA4"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Change w:id="1285" w:author="Հերմինե Գևորգյան" w:date="2026-02-26T23:44:00Z" w16du:dateUtc="2026-02-26T19:44:00Z">
              <w:tcPr>
                <w:tcW w:w="2050" w:type="dxa"/>
                <w:gridSpan w:val="2"/>
                <w:tcBorders>
                  <w:top w:val="single" w:sz="4" w:space="0" w:color="auto"/>
                  <w:left w:val="single" w:sz="4" w:space="0" w:color="auto"/>
                  <w:bottom w:val="single" w:sz="4" w:space="0" w:color="auto"/>
                  <w:right w:val="single" w:sz="4" w:space="0" w:color="auto"/>
                </w:tcBorders>
              </w:tcPr>
            </w:tcPrChange>
          </w:tcPr>
          <w:p w14:paraId="20116076"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Change w:id="1286" w:author="Հերմինե Գևորգյան" w:date="2026-02-26T23:44:00Z" w16du:dateUtc="2026-02-26T19:44:00Z">
              <w:tcPr>
                <w:tcW w:w="3350" w:type="dxa"/>
                <w:gridSpan w:val="2"/>
                <w:tcBorders>
                  <w:top w:val="single" w:sz="4" w:space="0" w:color="auto"/>
                  <w:left w:val="single" w:sz="4" w:space="0" w:color="auto"/>
                  <w:bottom w:val="single" w:sz="4" w:space="0" w:color="auto"/>
                  <w:right w:val="single" w:sz="4" w:space="0" w:color="auto"/>
                </w:tcBorders>
              </w:tcPr>
            </w:tcPrChange>
          </w:tcPr>
          <w:p w14:paraId="55AE5197"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r w:rsidRPr="00E6597C">
              <w:rPr>
                <w:rFonts w:ascii="GHEA Grapalat" w:hAnsi="GHEA Grapalat"/>
                <w:sz w:val="20"/>
                <w:szCs w:val="20"/>
                <w:lang w:val="hy-AM"/>
              </w:rPr>
              <w:t>՝</w:t>
            </w:r>
            <w:r w:rsidRPr="00E6597C">
              <w:rPr>
                <w:rFonts w:ascii="GHEA Grapalat" w:hAnsi="GHEA Grapalat"/>
                <w:sz w:val="20"/>
                <w:szCs w:val="20"/>
              </w:rPr>
              <w:t xml:space="preserve"> </w:t>
            </w:r>
          </w:p>
          <w:p w14:paraId="1B7CF153"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բանկ</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Change w:id="1287" w:author="Հերմինե Գևորգյան" w:date="2026-02-26T23:44:00Z" w16du:dateUtc="2026-02-26T19:44:00Z">
              <w:tcPr>
                <w:tcW w:w="2640" w:type="dxa"/>
                <w:gridSpan w:val="2"/>
                <w:tcBorders>
                  <w:top w:val="single" w:sz="4" w:space="0" w:color="auto"/>
                  <w:left w:val="single" w:sz="4" w:space="0" w:color="auto"/>
                  <w:bottom w:val="single" w:sz="4" w:space="0" w:color="auto"/>
                  <w:right w:val="single" w:sz="4" w:space="0" w:color="auto"/>
                </w:tcBorders>
              </w:tcPr>
            </w:tcPrChange>
          </w:tcPr>
          <w:p w14:paraId="2342C8AF"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ստորագրվում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631658" w:rsidRPr="00E6597C" w14:paraId="263AD2CE" w14:textId="77777777" w:rsidTr="00CB0ADE">
        <w:trPr>
          <w:trPrChange w:id="1288" w:author="Հերմինե Գևորգյան" w:date="2026-02-26T23:44:00Z" w16du:dateUtc="2026-02-26T19:44:00Z">
            <w:trPr>
              <w:gridBefore w:val="2"/>
            </w:trPr>
          </w:trPrChange>
        </w:trPr>
        <w:tc>
          <w:tcPr>
            <w:tcW w:w="720" w:type="dxa"/>
            <w:tcBorders>
              <w:top w:val="single" w:sz="4" w:space="0" w:color="auto"/>
              <w:left w:val="single" w:sz="4" w:space="0" w:color="auto"/>
              <w:bottom w:val="single" w:sz="4" w:space="0" w:color="auto"/>
              <w:right w:val="single" w:sz="4" w:space="0" w:color="auto"/>
            </w:tcBorders>
            <w:vAlign w:val="center"/>
            <w:tcPrChange w:id="1289" w:author="Հերմինե Գևորգյան" w:date="2026-02-26T23:44:00Z" w16du:dateUtc="2026-02-26T19:44:00Z">
              <w:tcPr>
                <w:tcW w:w="720" w:type="dxa"/>
                <w:tcBorders>
                  <w:top w:val="single" w:sz="4" w:space="0" w:color="auto"/>
                  <w:left w:val="single" w:sz="4" w:space="0" w:color="auto"/>
                  <w:bottom w:val="single" w:sz="4" w:space="0" w:color="auto"/>
                  <w:right w:val="single" w:sz="4" w:space="0" w:color="auto"/>
                </w:tcBorders>
                <w:vAlign w:val="center"/>
              </w:tcPr>
            </w:tcPrChange>
          </w:tcPr>
          <w:p w14:paraId="7501DF2F" w14:textId="77777777" w:rsidR="00631658" w:rsidRPr="00E6597C" w:rsidRDefault="00631658" w:rsidP="00CB0ADE">
            <w:pP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Change w:id="1290" w:author="Հերմինե Գևորգյան" w:date="2026-02-26T23:44:00Z" w16du:dateUtc="2026-02-26T19:44:00Z">
              <w:tcPr>
                <w:tcW w:w="1938" w:type="dxa"/>
                <w:gridSpan w:val="2"/>
                <w:tcBorders>
                  <w:top w:val="single" w:sz="4" w:space="0" w:color="auto"/>
                  <w:left w:val="single" w:sz="4" w:space="0" w:color="auto"/>
                  <w:bottom w:val="single" w:sz="4" w:space="0" w:color="auto"/>
                  <w:right w:val="single" w:sz="4" w:space="0" w:color="auto"/>
                </w:tcBorders>
              </w:tcPr>
            </w:tcPrChange>
          </w:tcPr>
          <w:p w14:paraId="63DC07D5"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Change w:id="1291" w:author="Հերմինե Գևորգյան" w:date="2026-02-26T23:44:00Z" w16du:dateUtc="2026-02-26T19:44:00Z">
              <w:tcPr>
                <w:tcW w:w="2050" w:type="dxa"/>
                <w:gridSpan w:val="2"/>
                <w:tcBorders>
                  <w:top w:val="single" w:sz="4" w:space="0" w:color="auto"/>
                  <w:left w:val="single" w:sz="4" w:space="0" w:color="auto"/>
                  <w:bottom w:val="single" w:sz="4" w:space="0" w:color="auto"/>
                  <w:right w:val="single" w:sz="4" w:space="0" w:color="auto"/>
                </w:tcBorders>
              </w:tcPr>
            </w:tcPrChange>
          </w:tcPr>
          <w:p w14:paraId="0B2556AA"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Change w:id="1292" w:author="Հերմինե Գևորգյան" w:date="2026-02-26T23:44:00Z" w16du:dateUtc="2026-02-26T19:44:00Z">
              <w:tcPr>
                <w:tcW w:w="3350" w:type="dxa"/>
                <w:gridSpan w:val="2"/>
                <w:tcBorders>
                  <w:top w:val="single" w:sz="4" w:space="0" w:color="auto"/>
                  <w:left w:val="single" w:sz="4" w:space="0" w:color="auto"/>
                  <w:bottom w:val="single" w:sz="4" w:space="0" w:color="auto"/>
                  <w:right w:val="single" w:sz="4" w:space="0" w:color="auto"/>
                </w:tcBorders>
              </w:tcPr>
            </w:tcPrChange>
          </w:tcPr>
          <w:p w14:paraId="327A7AE5"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r w:rsidRPr="00E6597C">
              <w:rPr>
                <w:rFonts w:ascii="GHEA Grapalat" w:hAnsi="GHEA Grapalat"/>
                <w:sz w:val="20"/>
                <w:szCs w:val="20"/>
              </w:rPr>
              <w:t xml:space="preserve">` </w:t>
            </w:r>
          </w:p>
          <w:p w14:paraId="1FC97371"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կնիքի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առկայության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Change w:id="1293" w:author="Հերմինե Գևորգյան" w:date="2026-02-26T23:44:00Z" w16du:dateUtc="2026-02-26T19:44:00Z">
              <w:tcPr>
                <w:tcW w:w="2640" w:type="dxa"/>
                <w:gridSpan w:val="2"/>
                <w:tcBorders>
                  <w:top w:val="single" w:sz="4" w:space="0" w:color="auto"/>
                  <w:left w:val="single" w:sz="4" w:space="0" w:color="auto"/>
                  <w:bottom w:val="single" w:sz="4" w:space="0" w:color="auto"/>
                  <w:right w:val="single" w:sz="4" w:space="0" w:color="auto"/>
                </w:tcBorders>
              </w:tcPr>
            </w:tcPrChange>
          </w:tcPr>
          <w:p w14:paraId="0E5E7E23" w14:textId="77777777" w:rsidR="00631658" w:rsidRPr="00E6597C" w:rsidRDefault="00631658" w:rsidP="00CB0ADE">
            <w:pPr>
              <w:jc w:val="center"/>
              <w:rPr>
                <w:rFonts w:ascii="GHEA Grapalat" w:hAnsi="GHEA Grapalat"/>
                <w:sz w:val="20"/>
                <w:szCs w:val="20"/>
                <w:lang w:val="hy-AM"/>
              </w:rPr>
            </w:pPr>
            <w:proofErr w:type="spellStart"/>
            <w:r w:rsidRPr="00E6597C">
              <w:rPr>
                <w:rFonts w:ascii="GHEA Grapalat" w:hAnsi="GHEA Grapalat"/>
                <w:sz w:val="20"/>
                <w:szCs w:val="20"/>
              </w:rPr>
              <w:t>կնքվում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lang w:val="hy-AM"/>
              </w:rPr>
              <w:t xml:space="preserve"> </w:t>
            </w:r>
          </w:p>
          <w:p w14:paraId="5A19AE2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բանկ ներկայացնելիս</w:t>
            </w:r>
          </w:p>
        </w:tc>
      </w:tr>
      <w:tr w:rsidR="00631658" w:rsidRPr="00E6597C" w14:paraId="0309AA56" w14:textId="77777777" w:rsidTr="00CB0ADE">
        <w:trPr>
          <w:trPrChange w:id="1294" w:author="Հերմինե Գևորգյան" w:date="2026-02-26T23:44:00Z" w16du:dateUtc="2026-02-26T19:44:00Z">
            <w:trPr>
              <w:gridBefore w:val="2"/>
            </w:trPr>
          </w:trPrChange>
        </w:trPr>
        <w:tc>
          <w:tcPr>
            <w:tcW w:w="720" w:type="dxa"/>
            <w:tcBorders>
              <w:top w:val="single" w:sz="4" w:space="0" w:color="auto"/>
              <w:left w:val="single" w:sz="4" w:space="0" w:color="auto"/>
              <w:bottom w:val="single" w:sz="4" w:space="0" w:color="auto"/>
              <w:right w:val="single" w:sz="4" w:space="0" w:color="auto"/>
            </w:tcBorders>
            <w:tcPrChange w:id="1295" w:author="Հերմինե Գևորգյան" w:date="2026-02-26T23:44:00Z" w16du:dateUtc="2026-02-26T19:44:00Z">
              <w:tcPr>
                <w:tcW w:w="720" w:type="dxa"/>
                <w:tcBorders>
                  <w:top w:val="single" w:sz="4" w:space="0" w:color="auto"/>
                  <w:left w:val="single" w:sz="4" w:space="0" w:color="auto"/>
                  <w:bottom w:val="single" w:sz="4" w:space="0" w:color="auto"/>
                  <w:right w:val="single" w:sz="4" w:space="0" w:color="auto"/>
                </w:tcBorders>
              </w:tcPr>
            </w:tcPrChange>
          </w:tcPr>
          <w:p w14:paraId="39B5EB0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lastRenderedPageBreak/>
              <w:t>2</w:t>
            </w:r>
            <w:r w:rsidRPr="00E6597C">
              <w:rPr>
                <w:rFonts w:ascii="GHEA Grapalat" w:hAnsi="GHEA Grapalat"/>
                <w:sz w:val="20"/>
                <w:szCs w:val="20"/>
                <w:lang w:val="hy-AM"/>
              </w:rPr>
              <w:t>3</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Change w:id="1296" w:author="Հերմինե Գևորգյան" w:date="2026-02-26T23:44:00Z" w16du:dateUtc="2026-02-26T19:44:00Z">
              <w:tcPr>
                <w:tcW w:w="1938" w:type="dxa"/>
                <w:gridSpan w:val="2"/>
                <w:tcBorders>
                  <w:top w:val="single" w:sz="4" w:space="0" w:color="auto"/>
                  <w:left w:val="single" w:sz="4" w:space="0" w:color="auto"/>
                  <w:bottom w:val="single" w:sz="4" w:space="0" w:color="auto"/>
                  <w:right w:val="single" w:sz="4" w:space="0" w:color="auto"/>
                </w:tcBorders>
              </w:tcPr>
            </w:tcPrChange>
          </w:tcPr>
          <w:p w14:paraId="13052164"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աշխատակցի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Change w:id="1297" w:author="Հերմինե Գևորգյան" w:date="2026-02-26T23:44:00Z" w16du:dateUtc="2026-02-26T19:44:00Z">
              <w:tcPr>
                <w:tcW w:w="2050" w:type="dxa"/>
                <w:gridSpan w:val="2"/>
                <w:tcBorders>
                  <w:top w:val="single" w:sz="4" w:space="0" w:color="auto"/>
                  <w:left w:val="single" w:sz="4" w:space="0" w:color="auto"/>
                  <w:bottom w:val="single" w:sz="4" w:space="0" w:color="auto"/>
                  <w:right w:val="single" w:sz="4" w:space="0" w:color="auto"/>
                </w:tcBorders>
              </w:tcPr>
            </w:tcPrChange>
          </w:tcPr>
          <w:p w14:paraId="46DEAA42"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Change w:id="1298" w:author="Հերմինե Գևորգյան" w:date="2026-02-26T23:44:00Z" w16du:dateUtc="2026-02-26T19:44:00Z">
              <w:tcPr>
                <w:tcW w:w="3350" w:type="dxa"/>
                <w:gridSpan w:val="2"/>
                <w:tcBorders>
                  <w:top w:val="single" w:sz="4" w:space="0" w:color="auto"/>
                  <w:left w:val="single" w:sz="4" w:space="0" w:color="auto"/>
                  <w:bottom w:val="single" w:sz="4" w:space="0" w:color="auto"/>
                  <w:right w:val="single" w:sz="4" w:space="0" w:color="auto"/>
                </w:tcBorders>
              </w:tcPr>
            </w:tcPrChange>
          </w:tcPr>
          <w:p w14:paraId="673670E7"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2E964056"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lang w:val="hy-AM"/>
              </w:rPr>
              <w:t>ը</w:t>
            </w:r>
            <w:r w:rsidRPr="00E6597C">
              <w:rPr>
                <w:rFonts w:ascii="GHEA Grapalat" w:hAnsi="GHEA Grapalat"/>
                <w:sz w:val="20"/>
                <w:szCs w:val="20"/>
              </w:rPr>
              <w:t xml:space="preserve"> </w:t>
            </w:r>
            <w:proofErr w:type="spellStart"/>
            <w:r w:rsidRPr="00E6597C">
              <w:rPr>
                <w:rFonts w:ascii="GHEA Grapalat" w:hAnsi="GHEA Grapalat"/>
                <w:sz w:val="20"/>
                <w:szCs w:val="20"/>
              </w:rPr>
              <w:t>թղթային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եղանակով</w:t>
            </w:r>
            <w:proofErr w:type="spellEnd"/>
            <w:r w:rsidRPr="00E6597C">
              <w:rPr>
                <w:rFonts w:ascii="GHEA Grapalat" w:hAnsi="GHEA Grapalat"/>
                <w:sz w:val="20"/>
                <w:szCs w:val="20"/>
              </w:rPr>
              <w:t xml:space="preserve"> </w:t>
            </w:r>
            <w:r w:rsidRPr="00E6597C">
              <w:rPr>
                <w:rFonts w:ascii="GHEA Grapalat" w:hAnsi="GHEA Grapalat"/>
                <w:sz w:val="20"/>
                <w:szCs w:val="20"/>
                <w:lang w:val="hy-AM"/>
              </w:rPr>
              <w:t xml:space="preserve">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ված լի</w:t>
            </w:r>
            <w:proofErr w:type="spellStart"/>
            <w:r w:rsidRPr="00E6597C">
              <w:rPr>
                <w:rFonts w:ascii="GHEA Grapalat" w:hAnsi="GHEA Grapalat"/>
                <w:sz w:val="20"/>
                <w:szCs w:val="20"/>
              </w:rPr>
              <w:t>նելու</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Change w:id="1299" w:author="Հերմինե Գևորգյան" w:date="2026-02-26T23:44:00Z" w16du:dateUtc="2026-02-26T19:44:00Z">
              <w:tcPr>
                <w:tcW w:w="2640" w:type="dxa"/>
                <w:gridSpan w:val="2"/>
                <w:tcBorders>
                  <w:top w:val="single" w:sz="4" w:space="0" w:color="auto"/>
                  <w:left w:val="single" w:sz="4" w:space="0" w:color="auto"/>
                  <w:bottom w:val="single" w:sz="4" w:space="0" w:color="auto"/>
                  <w:right w:val="single" w:sz="4" w:space="0" w:color="auto"/>
                </w:tcBorders>
              </w:tcPr>
            </w:tcPrChange>
          </w:tcPr>
          <w:p w14:paraId="552EE4BB" w14:textId="77777777" w:rsidR="00631658" w:rsidRPr="00E6597C" w:rsidRDefault="00631658" w:rsidP="00CB0ADE">
            <w:pPr>
              <w:jc w:val="center"/>
              <w:rPr>
                <w:rFonts w:ascii="GHEA Grapalat" w:hAnsi="GHEA Grapalat"/>
                <w:sz w:val="20"/>
                <w:szCs w:val="20"/>
              </w:rPr>
            </w:pPr>
          </w:p>
        </w:tc>
      </w:tr>
      <w:tr w:rsidR="00631658" w:rsidRPr="00E6597C" w14:paraId="3261309F" w14:textId="77777777" w:rsidTr="00CB0ADE">
        <w:trPr>
          <w:trPrChange w:id="1300" w:author="Հերմինե Գևորգյան" w:date="2026-02-26T23:44:00Z" w16du:dateUtc="2026-02-26T19:44:00Z">
            <w:trPr>
              <w:gridBefore w:val="2"/>
            </w:trPr>
          </w:trPrChange>
        </w:trPr>
        <w:tc>
          <w:tcPr>
            <w:tcW w:w="720" w:type="dxa"/>
            <w:tcBorders>
              <w:top w:val="single" w:sz="4" w:space="0" w:color="auto"/>
              <w:left w:val="single" w:sz="4" w:space="0" w:color="auto"/>
              <w:bottom w:val="single" w:sz="4" w:space="0" w:color="auto"/>
              <w:right w:val="single" w:sz="4" w:space="0" w:color="auto"/>
            </w:tcBorders>
            <w:vAlign w:val="center"/>
            <w:tcPrChange w:id="1301" w:author="Հերմինե Գևորգյան" w:date="2026-02-26T23:44:00Z" w16du:dateUtc="2026-02-26T19:44:00Z">
              <w:tcPr>
                <w:tcW w:w="720" w:type="dxa"/>
                <w:tcBorders>
                  <w:top w:val="single" w:sz="4" w:space="0" w:color="auto"/>
                  <w:left w:val="single" w:sz="4" w:space="0" w:color="auto"/>
                  <w:bottom w:val="single" w:sz="4" w:space="0" w:color="auto"/>
                  <w:right w:val="single" w:sz="4" w:space="0" w:color="auto"/>
                </w:tcBorders>
                <w:vAlign w:val="center"/>
              </w:tcPr>
            </w:tcPrChange>
          </w:tcPr>
          <w:p w14:paraId="24D854E6" w14:textId="77777777" w:rsidR="00631658" w:rsidRPr="00E6597C" w:rsidRDefault="00631658" w:rsidP="00CB0ADE">
            <w:pP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Change w:id="1302" w:author="Հերմինե Գևորգյան" w:date="2026-02-26T23:44:00Z" w16du:dateUtc="2026-02-26T19:44:00Z">
              <w:tcPr>
                <w:tcW w:w="1938" w:type="dxa"/>
                <w:gridSpan w:val="2"/>
                <w:tcBorders>
                  <w:top w:val="single" w:sz="4" w:space="0" w:color="auto"/>
                  <w:left w:val="single" w:sz="4" w:space="0" w:color="auto"/>
                  <w:bottom w:val="single" w:sz="4" w:space="0" w:color="auto"/>
                  <w:right w:val="single" w:sz="4" w:space="0" w:color="auto"/>
                </w:tcBorders>
              </w:tcPr>
            </w:tcPrChange>
          </w:tcPr>
          <w:p w14:paraId="1A3DC31E"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r w:rsidRPr="00E6597C">
              <w:rPr>
                <w:rFonts w:ascii="GHEA Grapalat" w:hAnsi="GHEA Grapalat"/>
                <w:sz w:val="20"/>
                <w:szCs w:val="20"/>
                <w:lang w:val="hy-AM"/>
              </w:rPr>
              <w:t>դրոշմա</w:t>
            </w:r>
            <w:proofErr w:type="spellStart"/>
            <w:r w:rsidRPr="00E6597C">
              <w:rPr>
                <w:rFonts w:ascii="GHEA Grapalat" w:hAnsi="GHEA Grapalat"/>
                <w:sz w:val="20"/>
                <w:szCs w:val="20"/>
              </w:rPr>
              <w:t>կնիքը</w:t>
            </w:r>
            <w:proofErr w:type="spellEnd"/>
            <w:r w:rsidRPr="00E6597C">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Change w:id="1303" w:author="Հերմինե Գևորգյան" w:date="2026-02-26T23:44:00Z" w16du:dateUtc="2026-02-26T19:44:00Z">
              <w:tcPr>
                <w:tcW w:w="2050" w:type="dxa"/>
                <w:gridSpan w:val="2"/>
                <w:tcBorders>
                  <w:top w:val="single" w:sz="4" w:space="0" w:color="auto"/>
                  <w:left w:val="single" w:sz="4" w:space="0" w:color="auto"/>
                  <w:bottom w:val="single" w:sz="4" w:space="0" w:color="auto"/>
                  <w:right w:val="single" w:sz="4" w:space="0" w:color="auto"/>
                </w:tcBorders>
              </w:tcPr>
            </w:tcPrChange>
          </w:tcPr>
          <w:p w14:paraId="4E730BEC"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Change w:id="1304" w:author="Հերմինե Գևորգյան" w:date="2026-02-26T23:44:00Z" w16du:dateUtc="2026-02-26T19:44:00Z">
              <w:tcPr>
                <w:tcW w:w="3350" w:type="dxa"/>
                <w:gridSpan w:val="2"/>
                <w:tcBorders>
                  <w:top w:val="single" w:sz="4" w:space="0" w:color="auto"/>
                  <w:left w:val="single" w:sz="4" w:space="0" w:color="auto"/>
                  <w:bottom w:val="single" w:sz="4" w:space="0" w:color="auto"/>
                  <w:right w:val="single" w:sz="4" w:space="0" w:color="auto"/>
                </w:tcBorders>
              </w:tcPr>
            </w:tcPrChange>
          </w:tcPr>
          <w:p w14:paraId="2E9D3527"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600CD988"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lang w:val="hy-AM"/>
              </w:rPr>
              <w:t>ը</w:t>
            </w:r>
            <w:r w:rsidRPr="00E6597C">
              <w:rPr>
                <w:rFonts w:ascii="GHEA Grapalat" w:hAnsi="GHEA Grapalat"/>
                <w:sz w:val="20"/>
                <w:szCs w:val="20"/>
              </w:rPr>
              <w:t xml:space="preserve"> </w:t>
            </w:r>
            <w:proofErr w:type="spellStart"/>
            <w:r w:rsidRPr="00E6597C">
              <w:rPr>
                <w:rFonts w:ascii="GHEA Grapalat" w:hAnsi="GHEA Grapalat"/>
                <w:sz w:val="20"/>
                <w:szCs w:val="20"/>
              </w:rPr>
              <w:t>թղթային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եղանակով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ված լի</w:t>
            </w:r>
            <w:proofErr w:type="spellStart"/>
            <w:r w:rsidRPr="00E6597C">
              <w:rPr>
                <w:rFonts w:ascii="GHEA Grapalat" w:hAnsi="GHEA Grapalat"/>
                <w:sz w:val="20"/>
                <w:szCs w:val="20"/>
              </w:rPr>
              <w:t>նելու</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Change w:id="1305" w:author="Հերմինե Գևորգյան" w:date="2026-02-26T23:44:00Z" w16du:dateUtc="2026-02-26T19:44:00Z">
              <w:tcPr>
                <w:tcW w:w="2640" w:type="dxa"/>
                <w:gridSpan w:val="2"/>
                <w:tcBorders>
                  <w:top w:val="single" w:sz="4" w:space="0" w:color="auto"/>
                  <w:left w:val="single" w:sz="4" w:space="0" w:color="auto"/>
                  <w:bottom w:val="single" w:sz="4" w:space="0" w:color="auto"/>
                  <w:right w:val="single" w:sz="4" w:space="0" w:color="auto"/>
                </w:tcBorders>
              </w:tcPr>
            </w:tcPrChange>
          </w:tcPr>
          <w:p w14:paraId="6802115E" w14:textId="77777777" w:rsidR="00631658" w:rsidRPr="00E6597C" w:rsidRDefault="00631658" w:rsidP="00CB0ADE">
            <w:pPr>
              <w:jc w:val="center"/>
              <w:rPr>
                <w:rFonts w:ascii="GHEA Grapalat" w:hAnsi="GHEA Grapalat"/>
                <w:sz w:val="20"/>
                <w:szCs w:val="20"/>
              </w:rPr>
            </w:pPr>
          </w:p>
        </w:tc>
      </w:tr>
      <w:tr w:rsidR="00631658" w:rsidRPr="00E6597C" w14:paraId="49649B03" w14:textId="77777777" w:rsidTr="00CB0ADE">
        <w:trPr>
          <w:trPrChange w:id="1306" w:author="Հերմինե Գևորգյան" w:date="2026-02-26T23:44:00Z" w16du:dateUtc="2026-02-26T19:44:00Z">
            <w:trPr>
              <w:gridBefore w:val="2"/>
            </w:trPr>
          </w:trPrChange>
        </w:trPr>
        <w:tc>
          <w:tcPr>
            <w:tcW w:w="720" w:type="dxa"/>
            <w:tcBorders>
              <w:top w:val="single" w:sz="4" w:space="0" w:color="auto"/>
              <w:left w:val="single" w:sz="4" w:space="0" w:color="auto"/>
              <w:bottom w:val="single" w:sz="4" w:space="0" w:color="auto"/>
              <w:right w:val="single" w:sz="4" w:space="0" w:color="auto"/>
            </w:tcBorders>
            <w:tcPrChange w:id="1307" w:author="Հերմինե Գևորգյան" w:date="2026-02-26T23:44:00Z" w16du:dateUtc="2026-02-26T19:44:00Z">
              <w:tcPr>
                <w:tcW w:w="720" w:type="dxa"/>
                <w:tcBorders>
                  <w:top w:val="single" w:sz="4" w:space="0" w:color="auto"/>
                  <w:left w:val="single" w:sz="4" w:space="0" w:color="auto"/>
                  <w:bottom w:val="single" w:sz="4" w:space="0" w:color="auto"/>
                  <w:right w:val="single" w:sz="4" w:space="0" w:color="auto"/>
                </w:tcBorders>
              </w:tcPr>
            </w:tcPrChange>
          </w:tcPr>
          <w:p w14:paraId="559305B3"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w:t>
            </w:r>
            <w:r w:rsidRPr="00E6597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Change w:id="1308" w:author="Հերմինե Գևորգյան" w:date="2026-02-26T23:44:00Z" w16du:dateUtc="2026-02-26T19:44:00Z">
              <w:tcPr>
                <w:tcW w:w="1938" w:type="dxa"/>
                <w:gridSpan w:val="2"/>
                <w:tcBorders>
                  <w:top w:val="single" w:sz="4" w:space="0" w:color="auto"/>
                  <w:left w:val="single" w:sz="4" w:space="0" w:color="auto"/>
                  <w:bottom w:val="single" w:sz="4" w:space="0" w:color="auto"/>
                  <w:right w:val="single" w:sz="4" w:space="0" w:color="auto"/>
                </w:tcBorders>
              </w:tcPr>
            </w:tcPrChange>
          </w:tcPr>
          <w:p w14:paraId="044E77E0"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Change w:id="1309" w:author="Հերմինե Գևորգյան" w:date="2026-02-26T23:44:00Z" w16du:dateUtc="2026-02-26T19:44:00Z">
              <w:tcPr>
                <w:tcW w:w="2050" w:type="dxa"/>
                <w:gridSpan w:val="2"/>
                <w:tcBorders>
                  <w:top w:val="single" w:sz="4" w:space="0" w:color="auto"/>
                  <w:left w:val="single" w:sz="4" w:space="0" w:color="auto"/>
                  <w:bottom w:val="single" w:sz="4" w:space="0" w:color="auto"/>
                  <w:right w:val="single" w:sz="4" w:space="0" w:color="auto"/>
                </w:tcBorders>
              </w:tcPr>
            </w:tcPrChange>
          </w:tcPr>
          <w:p w14:paraId="515989AA"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Change w:id="1310" w:author="Հերմինե Գևորգյան" w:date="2026-02-26T23:44:00Z" w16du:dateUtc="2026-02-26T19:44:00Z">
              <w:tcPr>
                <w:tcW w:w="3350" w:type="dxa"/>
                <w:gridSpan w:val="2"/>
                <w:tcBorders>
                  <w:top w:val="single" w:sz="4" w:space="0" w:color="auto"/>
                  <w:left w:val="single" w:sz="4" w:space="0" w:color="auto"/>
                  <w:bottom w:val="single" w:sz="4" w:space="0" w:color="auto"/>
                  <w:right w:val="single" w:sz="4" w:space="0" w:color="auto"/>
                </w:tcBorders>
              </w:tcPr>
            </w:tcPrChange>
          </w:tcPr>
          <w:p w14:paraId="73032EEC"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5C2C10B7"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նշվում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պահանջագրի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կատարման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ամսաթիվը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ժամը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Change w:id="1311" w:author="Հերմինե Գևորգյան" w:date="2026-02-26T23:44:00Z" w16du:dateUtc="2026-02-26T19:44:00Z">
              <w:tcPr>
                <w:tcW w:w="2640" w:type="dxa"/>
                <w:gridSpan w:val="2"/>
                <w:tcBorders>
                  <w:top w:val="single" w:sz="4" w:space="0" w:color="auto"/>
                  <w:left w:val="single" w:sz="4" w:space="0" w:color="auto"/>
                  <w:bottom w:val="single" w:sz="4" w:space="0" w:color="auto"/>
                  <w:right w:val="single" w:sz="4" w:space="0" w:color="auto"/>
                </w:tcBorders>
              </w:tcPr>
            </w:tcPrChange>
          </w:tcPr>
          <w:p w14:paraId="218A156C" w14:textId="77777777" w:rsidR="00631658" w:rsidRPr="00E6597C" w:rsidRDefault="00631658" w:rsidP="00CB0ADE">
            <w:pPr>
              <w:jc w:val="center"/>
              <w:rPr>
                <w:rFonts w:ascii="GHEA Grapalat" w:hAnsi="GHEA Grapalat"/>
                <w:sz w:val="20"/>
                <w:szCs w:val="20"/>
              </w:rPr>
            </w:pPr>
          </w:p>
        </w:tc>
      </w:tr>
      <w:tr w:rsidR="00631658" w:rsidRPr="00E6597C" w14:paraId="1831485E" w14:textId="77777777" w:rsidTr="00CB0ADE">
        <w:trPr>
          <w:trPrChange w:id="1312" w:author="Հերմինե Գևորգյան" w:date="2026-02-26T23:44:00Z" w16du:dateUtc="2026-02-26T19:44:00Z">
            <w:trPr>
              <w:gridBefore w:val="2"/>
            </w:trPr>
          </w:trPrChange>
        </w:trPr>
        <w:tc>
          <w:tcPr>
            <w:tcW w:w="720" w:type="dxa"/>
            <w:tcBorders>
              <w:top w:val="single" w:sz="4" w:space="0" w:color="auto"/>
              <w:left w:val="single" w:sz="4" w:space="0" w:color="auto"/>
              <w:bottom w:val="single" w:sz="4" w:space="0" w:color="auto"/>
              <w:right w:val="single" w:sz="4" w:space="0" w:color="auto"/>
            </w:tcBorders>
            <w:tcPrChange w:id="1313" w:author="Հերմինե Գևորգյան" w:date="2026-02-26T23:44:00Z" w16du:dateUtc="2026-02-26T19:44:00Z">
              <w:tcPr>
                <w:tcW w:w="720" w:type="dxa"/>
                <w:tcBorders>
                  <w:top w:val="single" w:sz="4" w:space="0" w:color="auto"/>
                  <w:left w:val="single" w:sz="4" w:space="0" w:color="auto"/>
                  <w:bottom w:val="single" w:sz="4" w:space="0" w:color="auto"/>
                  <w:right w:val="single" w:sz="4" w:space="0" w:color="auto"/>
                </w:tcBorders>
              </w:tcPr>
            </w:tcPrChange>
          </w:tcPr>
          <w:p w14:paraId="339BA69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Change w:id="1314" w:author="Հերմինե Գևորգյան" w:date="2026-02-26T23:44:00Z" w16du:dateUtc="2026-02-26T19:44:00Z">
              <w:tcPr>
                <w:tcW w:w="1938" w:type="dxa"/>
                <w:gridSpan w:val="2"/>
                <w:tcBorders>
                  <w:top w:val="single" w:sz="4" w:space="0" w:color="auto"/>
                  <w:left w:val="single" w:sz="4" w:space="0" w:color="auto"/>
                  <w:bottom w:val="single" w:sz="4" w:space="0" w:color="auto"/>
                  <w:right w:val="single" w:sz="4" w:space="0" w:color="auto"/>
                </w:tcBorders>
              </w:tcPr>
            </w:tcPrChange>
          </w:tcPr>
          <w:p w14:paraId="7551F8C4"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շահառուին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աշխատակցի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Change w:id="1315" w:author="Հերմինե Գևորգյան" w:date="2026-02-26T23:44:00Z" w16du:dateUtc="2026-02-26T19:44:00Z">
              <w:tcPr>
                <w:tcW w:w="2050" w:type="dxa"/>
                <w:gridSpan w:val="2"/>
                <w:tcBorders>
                  <w:top w:val="single" w:sz="4" w:space="0" w:color="auto"/>
                  <w:left w:val="single" w:sz="4" w:space="0" w:color="auto"/>
                  <w:bottom w:val="single" w:sz="4" w:space="0" w:color="auto"/>
                  <w:right w:val="single" w:sz="4" w:space="0" w:color="auto"/>
                </w:tcBorders>
              </w:tcPr>
            </w:tcPrChange>
          </w:tcPr>
          <w:p w14:paraId="64C16D37"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Change w:id="1316" w:author="Հերմինե Գևորգյան" w:date="2026-02-26T23:44:00Z" w16du:dateUtc="2026-02-26T19:44:00Z">
              <w:tcPr>
                <w:tcW w:w="3350" w:type="dxa"/>
                <w:gridSpan w:val="2"/>
                <w:tcBorders>
                  <w:top w:val="single" w:sz="4" w:space="0" w:color="auto"/>
                  <w:left w:val="single" w:sz="4" w:space="0" w:color="auto"/>
                  <w:bottom w:val="single" w:sz="4" w:space="0" w:color="auto"/>
                  <w:right w:val="single" w:sz="4" w:space="0" w:color="auto"/>
                </w:tcBorders>
              </w:tcPr>
            </w:tcPrChange>
          </w:tcPr>
          <w:p w14:paraId="6B87B41D"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ոչ</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p>
          <w:p w14:paraId="5015B44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շահառուին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lang w:val="hy-AM"/>
              </w:rPr>
              <w:t xml:space="preserve">ը </w:t>
            </w:r>
            <w:r w:rsidRPr="00E6597C">
              <w:rPr>
                <w:rFonts w:ascii="GHEA Grapalat" w:hAnsi="GHEA Grapalat"/>
                <w:sz w:val="20"/>
                <w:szCs w:val="20"/>
              </w:rPr>
              <w:t xml:space="preserve">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w:t>
            </w:r>
            <w:proofErr w:type="spellStart"/>
            <w:r w:rsidRPr="00E6597C">
              <w:rPr>
                <w:rFonts w:ascii="GHEA Grapalat" w:hAnsi="GHEA Grapalat"/>
                <w:sz w:val="20"/>
                <w:szCs w:val="20"/>
              </w:rPr>
              <w:t>ելու</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w:t>
            </w:r>
            <w:proofErr w:type="spellStart"/>
            <w:r w:rsidRPr="00E6597C">
              <w:rPr>
                <w:rFonts w:ascii="GHEA Grapalat" w:hAnsi="GHEA Grapalat"/>
                <w:sz w:val="20"/>
                <w:szCs w:val="20"/>
              </w:rPr>
              <w:t>աշխատակցի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ստորագրությունը</w:t>
            </w:r>
            <w:proofErr w:type="spellEnd"/>
            <w:r w:rsidRPr="00E6597C">
              <w:rPr>
                <w:rFonts w:ascii="GHEA Grapalat" w:hAnsi="GHEA Grapalat"/>
                <w:sz w:val="20"/>
                <w:szCs w:val="20"/>
              </w:rPr>
              <w:t xml:space="preserve"> </w:t>
            </w:r>
            <w:r w:rsidRPr="00E6597C">
              <w:rPr>
                <w:rFonts w:ascii="GHEA Grapalat" w:hAnsi="GHEA Grapalat"/>
                <w:sz w:val="20"/>
                <w:szCs w:val="20"/>
                <w:lang w:val="hy-AM"/>
              </w:rPr>
              <w:t xml:space="preserve">դրվում է </w:t>
            </w:r>
            <w:proofErr w:type="spellStart"/>
            <w:r w:rsidRPr="00E6597C">
              <w:rPr>
                <w:rFonts w:ascii="GHEA Grapalat" w:hAnsi="GHEA Grapalat"/>
                <w:sz w:val="20"/>
                <w:szCs w:val="20"/>
              </w:rPr>
              <w:t>թղթային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եղանակով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Change w:id="1317" w:author="Հերմինե Գևորգյան" w:date="2026-02-26T23:44:00Z" w16du:dateUtc="2026-02-26T19:44:00Z">
              <w:tcPr>
                <w:tcW w:w="2640" w:type="dxa"/>
                <w:gridSpan w:val="2"/>
                <w:tcBorders>
                  <w:top w:val="single" w:sz="4" w:space="0" w:color="auto"/>
                  <w:left w:val="single" w:sz="4" w:space="0" w:color="auto"/>
                  <w:bottom w:val="single" w:sz="4" w:space="0" w:color="auto"/>
                  <w:right w:val="single" w:sz="4" w:space="0" w:color="auto"/>
                </w:tcBorders>
              </w:tcPr>
            </w:tcPrChange>
          </w:tcPr>
          <w:p w14:paraId="6BB19F18" w14:textId="77777777" w:rsidR="00631658" w:rsidRPr="00E6597C" w:rsidRDefault="00631658" w:rsidP="00CB0ADE">
            <w:pPr>
              <w:jc w:val="center"/>
              <w:rPr>
                <w:rFonts w:ascii="GHEA Grapalat" w:hAnsi="GHEA Grapalat"/>
                <w:sz w:val="20"/>
                <w:szCs w:val="20"/>
              </w:rPr>
            </w:pPr>
          </w:p>
        </w:tc>
      </w:tr>
      <w:tr w:rsidR="00631658" w:rsidRPr="00E6597C" w14:paraId="4288BF25" w14:textId="77777777" w:rsidTr="00CB0ADE">
        <w:trPr>
          <w:trPrChange w:id="1318" w:author="Հերմինե Գևորգյան" w:date="2026-02-26T23:44:00Z" w16du:dateUtc="2026-02-26T19:44:00Z">
            <w:trPr>
              <w:gridBefore w:val="2"/>
            </w:trPr>
          </w:trPrChange>
        </w:trPr>
        <w:tc>
          <w:tcPr>
            <w:tcW w:w="720" w:type="dxa"/>
            <w:tcBorders>
              <w:top w:val="single" w:sz="4" w:space="0" w:color="auto"/>
              <w:left w:val="single" w:sz="4" w:space="0" w:color="auto"/>
              <w:bottom w:val="single" w:sz="4" w:space="0" w:color="auto"/>
              <w:right w:val="single" w:sz="4" w:space="0" w:color="auto"/>
            </w:tcBorders>
            <w:tcPrChange w:id="1319" w:author="Հերմինե Գևորգյան" w:date="2026-02-26T23:44:00Z" w16du:dateUtc="2026-02-26T19:44:00Z">
              <w:tcPr>
                <w:tcW w:w="720" w:type="dxa"/>
                <w:tcBorders>
                  <w:top w:val="single" w:sz="4" w:space="0" w:color="auto"/>
                  <w:left w:val="single" w:sz="4" w:space="0" w:color="auto"/>
                  <w:bottom w:val="single" w:sz="4" w:space="0" w:color="auto"/>
                  <w:right w:val="single" w:sz="4" w:space="0" w:color="auto"/>
                </w:tcBorders>
              </w:tcPr>
            </w:tcPrChange>
          </w:tcPr>
          <w:p w14:paraId="35B2005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Change w:id="1320" w:author="Հերմինե Գևորգյան" w:date="2026-02-26T23:44:00Z" w16du:dateUtc="2026-02-26T19:44:00Z">
              <w:tcPr>
                <w:tcW w:w="1938" w:type="dxa"/>
                <w:gridSpan w:val="2"/>
                <w:tcBorders>
                  <w:top w:val="single" w:sz="4" w:space="0" w:color="auto"/>
                  <w:left w:val="single" w:sz="4" w:space="0" w:color="auto"/>
                  <w:bottom w:val="single" w:sz="4" w:space="0" w:color="auto"/>
                  <w:right w:val="single" w:sz="4" w:space="0" w:color="auto"/>
                </w:tcBorders>
              </w:tcPr>
            </w:tcPrChange>
          </w:tcPr>
          <w:p w14:paraId="08C2BF74"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շահառռւին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r w:rsidRPr="00E6597C">
              <w:rPr>
                <w:rFonts w:ascii="GHEA Grapalat" w:hAnsi="GHEA Grapalat"/>
                <w:sz w:val="20"/>
                <w:szCs w:val="20"/>
                <w:lang w:val="hy-AM"/>
              </w:rPr>
              <w:t>դրոշմա</w:t>
            </w:r>
            <w:proofErr w:type="spellStart"/>
            <w:r w:rsidRPr="00E6597C">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Change w:id="1321" w:author="Հերմինե Գևորգյան" w:date="2026-02-26T23:44:00Z" w16du:dateUtc="2026-02-26T19:44:00Z">
              <w:tcPr>
                <w:tcW w:w="2050" w:type="dxa"/>
                <w:gridSpan w:val="2"/>
                <w:tcBorders>
                  <w:top w:val="single" w:sz="4" w:space="0" w:color="auto"/>
                  <w:left w:val="single" w:sz="4" w:space="0" w:color="auto"/>
                  <w:bottom w:val="single" w:sz="4" w:space="0" w:color="auto"/>
                  <w:right w:val="single" w:sz="4" w:space="0" w:color="auto"/>
                </w:tcBorders>
              </w:tcPr>
            </w:tcPrChange>
          </w:tcPr>
          <w:p w14:paraId="32377612"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Change w:id="1322" w:author="Հերմինե Գևորգյան" w:date="2026-02-26T23:44:00Z" w16du:dateUtc="2026-02-26T19:44:00Z">
              <w:tcPr>
                <w:tcW w:w="3350" w:type="dxa"/>
                <w:gridSpan w:val="2"/>
                <w:tcBorders>
                  <w:top w:val="single" w:sz="4" w:space="0" w:color="auto"/>
                  <w:left w:val="single" w:sz="4" w:space="0" w:color="auto"/>
                  <w:bottom w:val="single" w:sz="4" w:space="0" w:color="auto"/>
                  <w:right w:val="single" w:sz="4" w:space="0" w:color="auto"/>
                </w:tcBorders>
              </w:tcPr>
            </w:tcPrChange>
          </w:tcPr>
          <w:p w14:paraId="14B95B7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ոչ </w:t>
            </w:r>
            <w:proofErr w:type="spellStart"/>
            <w:r w:rsidRPr="00E6597C">
              <w:rPr>
                <w:rFonts w:ascii="GHEA Grapalat" w:hAnsi="GHEA Grapalat"/>
                <w:sz w:val="20"/>
                <w:szCs w:val="20"/>
              </w:rPr>
              <w:t>պարտադիր</w:t>
            </w:r>
            <w:proofErr w:type="spellEnd"/>
          </w:p>
          <w:p w14:paraId="25F6D6A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պահանջագիրը</w:t>
            </w:r>
            <w:proofErr w:type="spellEnd"/>
            <w:r w:rsidRPr="00E6597C">
              <w:rPr>
                <w:rFonts w:ascii="GHEA Grapalat" w:hAnsi="GHEA Grapalat"/>
                <w:sz w:val="20"/>
                <w:szCs w:val="20"/>
              </w:rPr>
              <w:t xml:space="preserve"> </w:t>
            </w:r>
            <w:r w:rsidRPr="00E6597C">
              <w:rPr>
                <w:rFonts w:ascii="GHEA Grapalat" w:hAnsi="GHEA Grapalat"/>
                <w:sz w:val="20"/>
                <w:szCs w:val="20"/>
                <w:lang w:val="hy-AM"/>
              </w:rPr>
              <w:t xml:space="preserve">վերջինիս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w:t>
            </w:r>
            <w:proofErr w:type="spellStart"/>
            <w:r w:rsidRPr="00E6597C">
              <w:rPr>
                <w:rFonts w:ascii="GHEA Grapalat" w:hAnsi="GHEA Grapalat"/>
                <w:sz w:val="20"/>
                <w:szCs w:val="20"/>
              </w:rPr>
              <w:t>ելու</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դրոշմակնիքը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է </w:t>
            </w:r>
            <w:proofErr w:type="spellStart"/>
            <w:r w:rsidRPr="00E6597C">
              <w:rPr>
                <w:rFonts w:ascii="GHEA Grapalat" w:hAnsi="GHEA Grapalat"/>
                <w:sz w:val="20"/>
                <w:szCs w:val="20"/>
              </w:rPr>
              <w:t>թղթային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եղանակով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Change w:id="1323" w:author="Հերմինե Գևորգյան" w:date="2026-02-26T23:44:00Z" w16du:dateUtc="2026-02-26T19:44:00Z">
              <w:tcPr>
                <w:tcW w:w="2640" w:type="dxa"/>
                <w:gridSpan w:val="2"/>
                <w:tcBorders>
                  <w:top w:val="single" w:sz="4" w:space="0" w:color="auto"/>
                  <w:left w:val="single" w:sz="4" w:space="0" w:color="auto"/>
                  <w:bottom w:val="single" w:sz="4" w:space="0" w:color="auto"/>
                  <w:right w:val="single" w:sz="4" w:space="0" w:color="auto"/>
                </w:tcBorders>
              </w:tcPr>
            </w:tcPrChange>
          </w:tcPr>
          <w:p w14:paraId="09955FCC" w14:textId="77777777" w:rsidR="00631658" w:rsidRPr="00E6597C" w:rsidRDefault="00631658" w:rsidP="00CB0ADE">
            <w:pPr>
              <w:jc w:val="center"/>
              <w:rPr>
                <w:rFonts w:ascii="GHEA Grapalat" w:hAnsi="GHEA Grapalat"/>
                <w:sz w:val="20"/>
                <w:szCs w:val="20"/>
              </w:rPr>
            </w:pPr>
          </w:p>
        </w:tc>
      </w:tr>
      <w:tr w:rsidR="00631658" w:rsidRPr="00E6597C" w14:paraId="6457CF66" w14:textId="77777777" w:rsidTr="00CB0ADE">
        <w:trPr>
          <w:trPrChange w:id="1324" w:author="Հերմինե Գևորգյան" w:date="2026-02-26T23:44:00Z" w16du:dateUtc="2026-02-26T19:44:00Z">
            <w:trPr>
              <w:gridBefore w:val="2"/>
            </w:trPr>
          </w:trPrChange>
        </w:trPr>
        <w:tc>
          <w:tcPr>
            <w:tcW w:w="720" w:type="dxa"/>
            <w:tcBorders>
              <w:top w:val="single" w:sz="4" w:space="0" w:color="auto"/>
              <w:left w:val="single" w:sz="4" w:space="0" w:color="auto"/>
              <w:bottom w:val="single" w:sz="4" w:space="0" w:color="auto"/>
              <w:right w:val="single" w:sz="4" w:space="0" w:color="auto"/>
            </w:tcBorders>
            <w:tcPrChange w:id="1325" w:author="Հերմինե Գևորգյան" w:date="2026-02-26T23:44:00Z" w16du:dateUtc="2026-02-26T19:44:00Z">
              <w:tcPr>
                <w:tcW w:w="720" w:type="dxa"/>
                <w:tcBorders>
                  <w:top w:val="single" w:sz="4" w:space="0" w:color="auto"/>
                  <w:left w:val="single" w:sz="4" w:space="0" w:color="auto"/>
                  <w:bottom w:val="single" w:sz="4" w:space="0" w:color="auto"/>
                  <w:right w:val="single" w:sz="4" w:space="0" w:color="auto"/>
                </w:tcBorders>
              </w:tcPr>
            </w:tcPrChange>
          </w:tcPr>
          <w:p w14:paraId="1319C47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Change w:id="1326" w:author="Հերմինե Գևորգյան" w:date="2026-02-26T23:44:00Z" w16du:dateUtc="2026-02-26T19:44:00Z">
              <w:tcPr>
                <w:tcW w:w="1938" w:type="dxa"/>
                <w:gridSpan w:val="2"/>
                <w:tcBorders>
                  <w:top w:val="single" w:sz="4" w:space="0" w:color="auto"/>
                  <w:left w:val="single" w:sz="4" w:space="0" w:color="auto"/>
                  <w:bottom w:val="single" w:sz="4" w:space="0" w:color="auto"/>
                  <w:right w:val="single" w:sz="4" w:space="0" w:color="auto"/>
                </w:tcBorders>
              </w:tcPr>
            </w:tcPrChange>
          </w:tcPr>
          <w:p w14:paraId="5E92AA6C"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շահառռւին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ամսաթիվը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ժամը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Change w:id="1327" w:author="Հերմինե Գևորգյան" w:date="2026-02-26T23:44:00Z" w16du:dateUtc="2026-02-26T19:44:00Z">
              <w:tcPr>
                <w:tcW w:w="2050" w:type="dxa"/>
                <w:gridSpan w:val="2"/>
                <w:tcBorders>
                  <w:top w:val="single" w:sz="4" w:space="0" w:color="auto"/>
                  <w:left w:val="single" w:sz="4" w:space="0" w:color="auto"/>
                  <w:bottom w:val="single" w:sz="4" w:space="0" w:color="auto"/>
                  <w:right w:val="single" w:sz="4" w:space="0" w:color="auto"/>
                </w:tcBorders>
              </w:tcPr>
            </w:tcPrChange>
          </w:tcPr>
          <w:p w14:paraId="3BA0DCFB"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Change w:id="1328" w:author="Հերմինե Գևորգյան" w:date="2026-02-26T23:44:00Z" w16du:dateUtc="2026-02-26T19:44:00Z">
              <w:tcPr>
                <w:tcW w:w="3350" w:type="dxa"/>
                <w:gridSpan w:val="2"/>
                <w:tcBorders>
                  <w:top w:val="single" w:sz="4" w:space="0" w:color="auto"/>
                  <w:left w:val="single" w:sz="4" w:space="0" w:color="auto"/>
                  <w:bottom w:val="single" w:sz="4" w:space="0" w:color="auto"/>
                  <w:right w:val="single" w:sz="4" w:space="0" w:color="auto"/>
                </w:tcBorders>
              </w:tcPr>
            </w:tcPrChange>
          </w:tcPr>
          <w:p w14:paraId="254A6AA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ոչ </w:t>
            </w:r>
            <w:proofErr w:type="spellStart"/>
            <w:r w:rsidRPr="00E6597C">
              <w:rPr>
                <w:rFonts w:ascii="GHEA Grapalat" w:hAnsi="GHEA Grapalat"/>
                <w:sz w:val="20"/>
                <w:szCs w:val="20"/>
              </w:rPr>
              <w:t>պարտադիր</w:t>
            </w:r>
            <w:proofErr w:type="spellEnd"/>
          </w:p>
          <w:p w14:paraId="32EAE1A9"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պահանջագիրը</w:t>
            </w:r>
            <w:proofErr w:type="spellEnd"/>
            <w:r w:rsidRPr="00E6597C">
              <w:rPr>
                <w:rFonts w:ascii="GHEA Grapalat" w:hAnsi="GHEA Grapalat"/>
                <w:sz w:val="20"/>
                <w:szCs w:val="20"/>
              </w:rPr>
              <w:t xml:space="preserve"> </w:t>
            </w:r>
            <w:r w:rsidRPr="00E6597C">
              <w:rPr>
                <w:rFonts w:ascii="GHEA Grapalat" w:hAnsi="GHEA Grapalat"/>
                <w:sz w:val="20"/>
                <w:szCs w:val="20"/>
                <w:lang w:val="hy-AM"/>
              </w:rPr>
              <w:t xml:space="preserve">վերջինիս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w:t>
            </w:r>
            <w:proofErr w:type="spellStart"/>
            <w:r w:rsidRPr="00E6597C">
              <w:rPr>
                <w:rFonts w:ascii="GHEA Grapalat" w:hAnsi="GHEA Grapalat"/>
                <w:sz w:val="20"/>
                <w:szCs w:val="20"/>
              </w:rPr>
              <w:t>ելու</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սույն տվյալները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են </w:t>
            </w:r>
            <w:proofErr w:type="spellStart"/>
            <w:r w:rsidRPr="00E6597C">
              <w:rPr>
                <w:rFonts w:ascii="GHEA Grapalat" w:hAnsi="GHEA Grapalat"/>
                <w:sz w:val="20"/>
                <w:szCs w:val="20"/>
              </w:rPr>
              <w:t>թղթային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եղանակով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Change w:id="1329" w:author="Հերմինե Գևորգյան" w:date="2026-02-26T23:44:00Z" w16du:dateUtc="2026-02-26T19:44:00Z">
              <w:tcPr>
                <w:tcW w:w="2640" w:type="dxa"/>
                <w:gridSpan w:val="2"/>
                <w:tcBorders>
                  <w:top w:val="single" w:sz="4" w:space="0" w:color="auto"/>
                  <w:left w:val="single" w:sz="4" w:space="0" w:color="auto"/>
                  <w:bottom w:val="single" w:sz="4" w:space="0" w:color="auto"/>
                  <w:right w:val="single" w:sz="4" w:space="0" w:color="auto"/>
                </w:tcBorders>
              </w:tcPr>
            </w:tcPrChange>
          </w:tcPr>
          <w:p w14:paraId="77DFEB6E" w14:textId="77777777" w:rsidR="00631658" w:rsidRPr="00E6597C" w:rsidRDefault="00631658" w:rsidP="00CB0ADE">
            <w:pPr>
              <w:jc w:val="center"/>
              <w:rPr>
                <w:rFonts w:ascii="GHEA Grapalat" w:hAnsi="GHEA Grapalat"/>
                <w:sz w:val="20"/>
                <w:szCs w:val="20"/>
              </w:rPr>
            </w:pPr>
          </w:p>
        </w:tc>
      </w:tr>
    </w:tbl>
    <w:p w14:paraId="17BC6063" w14:textId="77777777" w:rsidR="00631658" w:rsidRPr="00E6597C" w:rsidRDefault="00631658" w:rsidP="00631658">
      <w:pPr>
        <w:pStyle w:val="a3"/>
        <w:jc w:val="right"/>
        <w:rPr>
          <w:rFonts w:ascii="GHEA Grapalat" w:hAnsi="GHEA Grapalat" w:cs="Sylfaen"/>
          <w:i w:val="0"/>
          <w:lang w:val="en-US"/>
        </w:rPr>
      </w:pPr>
    </w:p>
    <w:p w14:paraId="30CA71C2" w14:textId="77777777" w:rsidR="00631658" w:rsidRPr="00E6597C" w:rsidRDefault="00631658" w:rsidP="00631658">
      <w:pPr>
        <w:pStyle w:val="a3"/>
        <w:jc w:val="right"/>
        <w:rPr>
          <w:rFonts w:ascii="GHEA Grapalat" w:hAnsi="GHEA Grapalat" w:cs="Sylfaen"/>
          <w:i w:val="0"/>
          <w:lang w:val="en-US"/>
        </w:rPr>
      </w:pPr>
    </w:p>
    <w:p w14:paraId="617AF75E" w14:textId="77777777" w:rsidR="00631658" w:rsidRPr="00E6597C" w:rsidRDefault="00631658" w:rsidP="00631658">
      <w:pPr>
        <w:pStyle w:val="a3"/>
        <w:jc w:val="right"/>
        <w:rPr>
          <w:rFonts w:ascii="GHEA Grapalat" w:hAnsi="GHEA Grapalat" w:cs="Sylfaen"/>
          <w:i w:val="0"/>
          <w:lang w:val="en-US"/>
        </w:rPr>
      </w:pPr>
    </w:p>
    <w:p w14:paraId="4570AD76" w14:textId="77777777" w:rsidR="00631658" w:rsidRPr="00E6597C" w:rsidRDefault="00631658" w:rsidP="00631658">
      <w:pPr>
        <w:pStyle w:val="a3"/>
        <w:jc w:val="right"/>
        <w:rPr>
          <w:rFonts w:ascii="GHEA Grapalat" w:hAnsi="GHEA Grapalat" w:cs="Sylfaen"/>
          <w:i w:val="0"/>
          <w:lang w:val="en-US"/>
        </w:rPr>
      </w:pPr>
    </w:p>
    <w:p w14:paraId="0EBB5951" w14:textId="77777777" w:rsidR="00631658" w:rsidRPr="00E6597C" w:rsidRDefault="00631658" w:rsidP="00631658">
      <w:pPr>
        <w:pStyle w:val="a3"/>
        <w:jc w:val="right"/>
        <w:rPr>
          <w:rFonts w:ascii="GHEA Grapalat" w:hAnsi="GHEA Grapalat" w:cs="Sylfaen"/>
          <w:i w:val="0"/>
          <w:lang w:val="en-US"/>
        </w:rPr>
      </w:pPr>
    </w:p>
    <w:p w14:paraId="40765A7E" w14:textId="20BD57CE" w:rsidR="00AB2DA5" w:rsidRPr="00F6523E" w:rsidRDefault="00631658" w:rsidP="00013D71">
      <w:pPr>
        <w:pStyle w:val="31"/>
        <w:spacing w:line="240" w:lineRule="auto"/>
        <w:ind w:firstLine="0"/>
        <w:jc w:val="right"/>
        <w:rPr>
          <w:rFonts w:ascii="GHEA Grapalat" w:hAnsi="GHEA Grapalat"/>
          <w:i/>
          <w:sz w:val="16"/>
          <w:lang w:val="hy-AM"/>
          <w:rPrChange w:id="1330" w:author="Հերմինե Գևորգյան" w:date="2026-02-26T23:44:00Z" w16du:dateUtc="2026-02-26T19:44:00Z">
            <w:rPr>
              <w:rFonts w:ascii="GHEA Grapalat" w:hAnsi="GHEA Grapalat"/>
              <w:b/>
              <w:lang w:val="hy-AM"/>
            </w:rPr>
          </w:rPrChange>
        </w:rPr>
      </w:pPr>
      <w:r w:rsidRPr="00E6597C">
        <w:rPr>
          <w:rFonts w:ascii="GHEA Grapalat" w:hAnsi="GHEA Grapalat"/>
          <w:b/>
          <w:lang w:val="hy-AM"/>
        </w:rPr>
        <w:br w:type="page"/>
      </w:r>
      <w:del w:id="1331" w:author="Հերմինե Գևորգյան" w:date="2026-02-26T23:44:00Z" w16du:dateUtc="2026-02-26T19:44:00Z">
        <w:r w:rsidR="00091EBC" w:rsidRPr="00E6597C">
          <w:rPr>
            <w:rFonts w:ascii="GHEA Grapalat" w:hAnsi="GHEA Grapalat" w:cs="Sylfaen"/>
            <w:b/>
            <w:lang w:val="hy-AM"/>
          </w:rPr>
          <w:delText>Հավելված</w:delText>
        </w:r>
        <w:r w:rsidR="00091EBC" w:rsidRPr="00E6597C">
          <w:rPr>
            <w:rFonts w:ascii="GHEA Grapalat" w:hAnsi="GHEA Grapalat" w:cs="Arial"/>
            <w:b/>
            <w:lang w:val="hy-AM"/>
          </w:rPr>
          <w:delText xml:space="preserve"> </w:delText>
        </w:r>
        <w:r w:rsidR="00BF7D70" w:rsidRPr="004605D7">
          <w:rPr>
            <w:rFonts w:ascii="GHEA Grapalat" w:hAnsi="GHEA Grapalat" w:cs="Arial"/>
            <w:b/>
            <w:lang w:val="hy-AM"/>
          </w:rPr>
          <w:delText>5</w:delText>
        </w:r>
      </w:del>
    </w:p>
    <w:p w14:paraId="2E60AD24" w14:textId="77777777" w:rsidR="00091EBC" w:rsidRPr="00E6597C" w:rsidRDefault="00091EBC" w:rsidP="00091EBC">
      <w:pPr>
        <w:pStyle w:val="31"/>
        <w:spacing w:line="240" w:lineRule="auto"/>
        <w:jc w:val="right"/>
        <w:rPr>
          <w:del w:id="1332" w:author="Հերմինե Գևորգյան" w:date="2026-02-26T23:44:00Z" w16du:dateUtc="2026-02-26T19:44:00Z"/>
          <w:rFonts w:ascii="GHEA Grapalat" w:hAnsi="GHEA Grapalat" w:cs="Arial"/>
          <w:b/>
          <w:lang w:val="hy-AM"/>
        </w:rPr>
      </w:pPr>
      <w:del w:id="1333" w:author="Հերմինե Գևորգյան" w:date="2026-02-26T23:44:00Z" w16du:dateUtc="2026-02-26T19:44:00Z">
        <w:r w:rsidRPr="00E6597C">
          <w:rPr>
            <w:rFonts w:ascii="GHEA Grapalat" w:hAnsi="GHEA Grapalat"/>
            <w:sz w:val="24"/>
            <w:szCs w:val="24"/>
            <w:lang w:val="hy-AM"/>
          </w:rPr>
          <w:lastRenderedPageBreak/>
          <w:delText>«</w:delText>
        </w:r>
        <w:r w:rsidRPr="00E6597C">
          <w:rPr>
            <w:rFonts w:ascii="GHEA Grapalat" w:hAnsi="GHEA Grapalat"/>
            <w:b/>
            <w:lang w:val="hy-AM"/>
          </w:rPr>
          <w:delText>---</w:delText>
        </w:r>
        <w:r w:rsidRPr="00E6597C">
          <w:rPr>
            <w:rFonts w:ascii="GHEA Grapalat" w:hAnsi="GHEA Grapalat" w:cs="Sylfaen"/>
            <w:b/>
            <w:lang w:val="hy-AM"/>
          </w:rPr>
          <w:delText>ԲՄԱ</w:delText>
        </w:r>
        <w:r w:rsidR="00F87473" w:rsidRPr="004605D7">
          <w:rPr>
            <w:rFonts w:ascii="GHEA Grapalat" w:hAnsi="GHEA Grapalat" w:cs="Sylfaen"/>
            <w:b/>
            <w:lang w:val="hy-AM"/>
          </w:rPr>
          <w:delText>Շ</w:delText>
        </w:r>
        <w:r w:rsidRPr="00E6597C">
          <w:rPr>
            <w:rFonts w:ascii="GHEA Grapalat" w:hAnsi="GHEA Grapalat" w:cs="Sylfaen"/>
            <w:b/>
            <w:lang w:val="hy-AM"/>
          </w:rPr>
          <w:delText>ՁԲ</w:delText>
        </w:r>
        <w:r w:rsidRPr="00E6597C">
          <w:rPr>
            <w:rFonts w:ascii="GHEA Grapalat" w:hAnsi="GHEA Grapalat" w:cs="Arial"/>
            <w:b/>
            <w:lang w:val="hy-AM"/>
          </w:rPr>
          <w:delText>---/---</w:delText>
        </w:r>
        <w:r w:rsidRPr="00E6597C">
          <w:rPr>
            <w:rFonts w:ascii="GHEA Grapalat" w:hAnsi="GHEA Grapalat"/>
            <w:sz w:val="24"/>
            <w:szCs w:val="24"/>
            <w:lang w:val="hy-AM"/>
          </w:rPr>
          <w:delText>»</w:delText>
        </w:r>
        <w:r w:rsidRPr="00E6597C">
          <w:rPr>
            <w:rFonts w:ascii="GHEA Grapalat" w:hAnsi="GHEA Grapalat" w:cs="Sylfaen"/>
            <w:b/>
            <w:lang w:val="es-ES"/>
          </w:rPr>
          <w:delText>*</w:delText>
        </w:r>
        <w:r w:rsidRPr="00E6597C">
          <w:rPr>
            <w:rFonts w:ascii="GHEA Grapalat" w:hAnsi="GHEA Grapalat"/>
            <w:b/>
            <w:lang w:val="hy-AM"/>
          </w:rPr>
          <w:delText xml:space="preserve">  </w:delText>
        </w:r>
        <w:r w:rsidRPr="00E6597C">
          <w:rPr>
            <w:rFonts w:ascii="GHEA Grapalat" w:hAnsi="GHEA Grapalat" w:cs="Sylfaen"/>
            <w:b/>
            <w:lang w:val="hy-AM"/>
          </w:rPr>
          <w:delText>ծածկագրով</w:delText>
        </w:r>
      </w:del>
    </w:p>
    <w:p w14:paraId="4DDF100D" w14:textId="77777777" w:rsidR="00091EBC" w:rsidRPr="00E6597C" w:rsidRDefault="00091EBC" w:rsidP="00091EBC">
      <w:pPr>
        <w:pStyle w:val="31"/>
        <w:spacing w:line="240" w:lineRule="auto"/>
        <w:jc w:val="right"/>
        <w:rPr>
          <w:del w:id="1334" w:author="Հերմինե Գևորգյան" w:date="2026-02-26T23:44:00Z" w16du:dateUtc="2026-02-26T19:44:00Z"/>
          <w:rFonts w:ascii="GHEA Grapalat" w:hAnsi="GHEA Grapalat" w:cs="Sylfaen"/>
          <w:b/>
          <w:lang w:val="hy-AM"/>
        </w:rPr>
      </w:pPr>
      <w:del w:id="1335" w:author="Հերմինե Գևորգյան" w:date="2026-02-26T23:44:00Z" w16du:dateUtc="2026-02-26T19:44:00Z">
        <w:r w:rsidRPr="00E6597C">
          <w:rPr>
            <w:rFonts w:ascii="GHEA Grapalat" w:hAnsi="GHEA Grapalat" w:cs="Sylfaen"/>
            <w:b/>
            <w:lang w:val="hy-AM"/>
          </w:rPr>
          <w:delText>բաց</w:delText>
        </w:r>
        <w:r w:rsidRPr="00E6597C">
          <w:rPr>
            <w:rFonts w:ascii="GHEA Grapalat" w:hAnsi="GHEA Grapalat" w:cs="Arial"/>
            <w:b/>
            <w:lang w:val="hy-AM"/>
          </w:rPr>
          <w:delText xml:space="preserve"> մրցույթի </w:delText>
        </w:r>
        <w:r w:rsidRPr="00E6597C">
          <w:rPr>
            <w:rFonts w:ascii="GHEA Grapalat" w:hAnsi="GHEA Grapalat" w:cs="Sylfaen"/>
            <w:b/>
            <w:lang w:val="hy-AM"/>
          </w:rPr>
          <w:delText>հրավերի</w:delText>
        </w:r>
      </w:del>
    </w:p>
    <w:p w14:paraId="017791A0" w14:textId="77777777" w:rsidR="00091EBC" w:rsidRPr="00E6597C" w:rsidRDefault="00091EBC" w:rsidP="00091EBC">
      <w:pPr>
        <w:pStyle w:val="31"/>
        <w:spacing w:line="240" w:lineRule="auto"/>
        <w:jc w:val="right"/>
        <w:rPr>
          <w:del w:id="1336" w:author="Հերմինե Գևորգյան" w:date="2026-02-26T23:44:00Z" w16du:dateUtc="2026-02-26T19:44:00Z"/>
          <w:rFonts w:ascii="GHEA Grapalat" w:hAnsi="GHEA Grapalat" w:cs="Sylfaen"/>
          <w:b/>
          <w:lang w:val="hy-AM"/>
        </w:rPr>
      </w:pPr>
    </w:p>
    <w:p w14:paraId="631A64DD" w14:textId="77777777" w:rsidR="00091EBC" w:rsidRPr="004605D7" w:rsidRDefault="00091EBC" w:rsidP="00091EBC">
      <w:pPr>
        <w:pStyle w:val="af4"/>
        <w:shd w:val="clear" w:color="auto" w:fill="FFFFFF"/>
        <w:spacing w:before="0" w:beforeAutospacing="0" w:after="0" w:afterAutospacing="0"/>
        <w:ind w:firstLine="375"/>
        <w:jc w:val="center"/>
        <w:rPr>
          <w:del w:id="1337" w:author="Հերմինե Գևորգյան" w:date="2026-02-26T23:44:00Z" w16du:dateUtc="2026-02-26T19:44:00Z"/>
          <w:rStyle w:val="af5"/>
          <w:rFonts w:ascii="GHEA Grapalat" w:hAnsi="GHEA Grapalat"/>
          <w:color w:val="000000"/>
          <w:sz w:val="20"/>
          <w:szCs w:val="20"/>
          <w:lang w:val="hy-AM"/>
        </w:rPr>
      </w:pPr>
      <w:del w:id="1338" w:author="Հերմինե Գևորգյան" w:date="2026-02-26T23:44:00Z" w16du:dateUtc="2026-02-26T19:44:00Z">
        <w:r w:rsidRPr="004605D7">
          <w:rPr>
            <w:rStyle w:val="af5"/>
            <w:rFonts w:ascii="GHEA Grapalat" w:hAnsi="GHEA Grapalat"/>
            <w:color w:val="000000"/>
            <w:sz w:val="20"/>
            <w:szCs w:val="20"/>
            <w:lang w:val="hy-AM"/>
          </w:rPr>
          <w:delText>ԵՐԱՇԽԻՔ N __________</w:delText>
        </w:r>
      </w:del>
    </w:p>
    <w:p w14:paraId="069C65E8" w14:textId="77777777" w:rsidR="001C7C1A" w:rsidRPr="00E6597C" w:rsidRDefault="001C7C1A" w:rsidP="001C7C1A">
      <w:pPr>
        <w:jc w:val="center"/>
        <w:rPr>
          <w:del w:id="1339" w:author="Հերմինե Գևորգյան" w:date="2026-02-26T23:44:00Z" w16du:dateUtc="2026-02-26T19:44:00Z"/>
          <w:rFonts w:ascii="GHEA Grapalat" w:hAnsi="GHEA Grapalat" w:cs="GHEA Grapalat"/>
          <w:b/>
          <w:sz w:val="20"/>
          <w:szCs w:val="20"/>
          <w:lang w:val="hy-AM"/>
        </w:rPr>
      </w:pPr>
      <w:del w:id="1340" w:author="Հերմինե Գևորգյան" w:date="2026-02-26T23:44:00Z" w16du:dateUtc="2026-02-26T19:44:00Z">
        <w:r w:rsidRPr="004605D7">
          <w:rPr>
            <w:rFonts w:ascii="GHEA Grapalat" w:hAnsi="GHEA Grapalat" w:cs="GHEA Grapalat"/>
            <w:b/>
            <w:sz w:val="18"/>
            <w:szCs w:val="18"/>
            <w:lang w:val="hy-AM"/>
          </w:rPr>
          <w:delText xml:space="preserve">         </w:delText>
        </w:r>
        <w:r w:rsidRPr="00E6597C">
          <w:rPr>
            <w:rFonts w:ascii="GHEA Grapalat" w:hAnsi="GHEA Grapalat" w:cs="GHEA Grapalat"/>
            <w:b/>
            <w:sz w:val="18"/>
            <w:szCs w:val="18"/>
            <w:lang w:val="hy-AM"/>
          </w:rPr>
          <w:delText>(</w:delText>
        </w:r>
        <w:r w:rsidRPr="004605D7">
          <w:rPr>
            <w:rFonts w:ascii="GHEA Grapalat" w:hAnsi="GHEA Grapalat" w:cs="GHEA Grapalat"/>
            <w:b/>
            <w:sz w:val="18"/>
            <w:szCs w:val="18"/>
            <w:lang w:val="hy-AM"/>
          </w:rPr>
          <w:delText xml:space="preserve">պայմանագրի </w:delText>
        </w:r>
        <w:r w:rsidRPr="00E6597C">
          <w:rPr>
            <w:rFonts w:ascii="GHEA Grapalat" w:hAnsi="GHEA Grapalat" w:cs="GHEA Grapalat"/>
            <w:b/>
            <w:sz w:val="18"/>
            <w:szCs w:val="18"/>
            <w:lang w:val="hy-AM"/>
          </w:rPr>
          <w:delText>ապահովում)</w:delText>
        </w:r>
      </w:del>
    </w:p>
    <w:p w14:paraId="38FE1846" w14:textId="77777777" w:rsidR="00091EBC" w:rsidRPr="004605D7" w:rsidRDefault="00091EBC" w:rsidP="00091EBC">
      <w:pPr>
        <w:pStyle w:val="af4"/>
        <w:shd w:val="clear" w:color="auto" w:fill="FFFFFF"/>
        <w:spacing w:before="0" w:beforeAutospacing="0" w:after="0" w:afterAutospacing="0"/>
        <w:ind w:firstLine="375"/>
        <w:rPr>
          <w:del w:id="1341" w:author="Հերմինե Գևորգյան" w:date="2026-02-26T23:44:00Z" w16du:dateUtc="2026-02-26T19:44:00Z"/>
          <w:rStyle w:val="af5"/>
          <w:lang w:val="hy-AM"/>
        </w:rPr>
      </w:pPr>
    </w:p>
    <w:p w14:paraId="06F6089B" w14:textId="77777777" w:rsidR="00091EBC" w:rsidRPr="004605D7" w:rsidRDefault="00091EBC" w:rsidP="00091EBC">
      <w:pPr>
        <w:pStyle w:val="af4"/>
        <w:shd w:val="clear" w:color="auto" w:fill="FFFFFF"/>
        <w:spacing w:before="0" w:beforeAutospacing="0" w:after="0" w:afterAutospacing="0"/>
        <w:ind w:firstLine="375"/>
        <w:rPr>
          <w:del w:id="1342" w:author="Հերմինե Գևորգյան" w:date="2026-02-26T23:44:00Z" w16du:dateUtc="2026-02-26T19:44:00Z"/>
          <w:rStyle w:val="af5"/>
          <w:rFonts w:ascii="GHEA Grapalat" w:hAnsi="GHEA Grapalat"/>
          <w:b w:val="0"/>
          <w:bCs w:val="0"/>
          <w:sz w:val="20"/>
          <w:szCs w:val="20"/>
          <w:u w:val="single"/>
          <w:lang w:val="hy-AM"/>
        </w:rPr>
      </w:pPr>
      <w:del w:id="1343" w:author="Հերմինե Գևորգյան" w:date="2026-02-26T23:44:00Z" w16du:dateUtc="2026-02-26T19:44:00Z">
        <w:r w:rsidRPr="004605D7">
          <w:rPr>
            <w:rStyle w:val="af5"/>
            <w:rFonts w:ascii="GHEA Grapalat" w:hAnsi="GHEA Grapalat"/>
            <w:b w:val="0"/>
            <w:bCs w:val="0"/>
            <w:sz w:val="20"/>
            <w:szCs w:val="20"/>
            <w:lang w:val="hy-AM"/>
          </w:rPr>
          <w:tab/>
          <w:delText xml:space="preserve">1.Սույն երաշխիքը (այսուհետ՝ երաշխիք) հանդիսանում է </w:delTex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del>
    </w:p>
    <w:p w14:paraId="27B4C740" w14:textId="77777777" w:rsidR="00091EBC" w:rsidRPr="004605D7" w:rsidRDefault="00091EBC" w:rsidP="00091EBC">
      <w:pPr>
        <w:pStyle w:val="af4"/>
        <w:shd w:val="clear" w:color="auto" w:fill="FFFFFF"/>
        <w:spacing w:before="0" w:beforeAutospacing="0" w:after="0" w:afterAutospacing="0"/>
        <w:ind w:left="5664" w:firstLine="708"/>
        <w:rPr>
          <w:del w:id="1344" w:author="Հերմինե Գևորգյան" w:date="2026-02-26T23:44:00Z" w16du:dateUtc="2026-02-26T19:44:00Z"/>
          <w:rStyle w:val="af5"/>
          <w:lang w:val="hy-AM"/>
        </w:rPr>
      </w:pPr>
      <w:del w:id="1345" w:author="Հերմինե Գևորգյան" w:date="2026-02-26T23:44:00Z" w16du:dateUtc="2026-02-26T19:44:00Z">
        <w:r w:rsidRPr="004605D7">
          <w:rPr>
            <w:rFonts w:ascii="GHEA Grapalat" w:hAnsi="GHEA Grapalat" w:cs="Sylfaen"/>
            <w:vertAlign w:val="superscript"/>
            <w:lang w:val="hy-AM"/>
          </w:rPr>
          <w:delText xml:space="preserve">          պատվիրատուի անվանումը</w:delText>
        </w:r>
      </w:del>
    </w:p>
    <w:p w14:paraId="5D4CAAC7" w14:textId="4B246609" w:rsidR="00091EBC" w:rsidRPr="00E6597C" w:rsidRDefault="00091EBC" w:rsidP="007A5E2D">
      <w:pPr>
        <w:pStyle w:val="af4"/>
        <w:shd w:val="clear" w:color="auto" w:fill="FFFFFF"/>
        <w:spacing w:before="0" w:beforeAutospacing="0" w:after="0" w:afterAutospacing="0"/>
        <w:rPr>
          <w:del w:id="1346" w:author="Հերմինե Գևորգյան" w:date="2026-02-26T23:44:00Z" w16du:dateUtc="2026-02-26T19:44:00Z"/>
          <w:rFonts w:ascii="GHEA Grapalat" w:hAnsi="GHEA Grapalat" w:cs="Sylfaen"/>
          <w:vertAlign w:val="superscript"/>
          <w:lang w:val="hy-AM"/>
        </w:rPr>
      </w:pPr>
      <w:del w:id="1347" w:author="Հերմինե Գևորգյան" w:date="2026-02-26T23:44:00Z" w16du:dateUtc="2026-02-26T19:44:00Z">
        <w:r w:rsidRPr="004605D7">
          <w:rPr>
            <w:rStyle w:val="af5"/>
            <w:rFonts w:ascii="GHEA Grapalat" w:hAnsi="GHEA Grapalat"/>
            <w:b w:val="0"/>
            <w:bCs w:val="0"/>
            <w:sz w:val="20"/>
            <w:szCs w:val="20"/>
            <w:lang w:val="hy-AM"/>
          </w:rPr>
          <w:delText xml:space="preserve">(այսուհետ՝ բենեֆիցիար) և </w:delTex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00265A5A">
          <w:rPr>
            <w:rStyle w:val="af5"/>
            <w:rFonts w:ascii="GHEA Grapalat" w:hAnsi="GHEA Grapalat"/>
            <w:b w:val="0"/>
            <w:bCs w:val="0"/>
            <w:sz w:val="20"/>
            <w:szCs w:val="20"/>
            <w:u w:val="single"/>
            <w:lang w:val="hy-AM"/>
          </w:rPr>
          <w:delText xml:space="preserve"> </w:delText>
        </w:r>
        <w:r w:rsidR="0034164E" w:rsidRPr="000B4CF4">
          <w:rPr>
            <w:rStyle w:val="af5"/>
            <w:rFonts w:ascii="GHEA Grapalat" w:hAnsi="GHEA Grapalat"/>
            <w:b w:val="0"/>
            <w:bCs w:val="0"/>
            <w:sz w:val="20"/>
            <w:szCs w:val="20"/>
            <w:lang w:val="hy-AM"/>
          </w:rPr>
          <w:delText>(այսուհետ՝ պրի</w:delText>
        </w:r>
        <w:r w:rsidR="0034164E">
          <w:rPr>
            <w:rStyle w:val="af5"/>
            <w:rFonts w:ascii="GHEA Grapalat" w:hAnsi="GHEA Grapalat"/>
            <w:b w:val="0"/>
            <w:bCs w:val="0"/>
            <w:sz w:val="20"/>
            <w:szCs w:val="20"/>
            <w:lang w:val="hy-AM"/>
          </w:rPr>
          <w:delText>ն</w:delText>
        </w:r>
        <w:r w:rsidR="0034164E" w:rsidRPr="000B4CF4">
          <w:rPr>
            <w:rStyle w:val="af5"/>
            <w:rFonts w:ascii="GHEA Grapalat" w:hAnsi="GHEA Grapalat"/>
            <w:b w:val="0"/>
            <w:bCs w:val="0"/>
            <w:sz w:val="20"/>
            <w:szCs w:val="20"/>
            <w:lang w:val="hy-AM"/>
          </w:rPr>
          <w:delText xml:space="preserve">ցիպալ) </w:delText>
        </w:r>
        <w:r w:rsidRPr="004605D7">
          <w:rPr>
            <w:rStyle w:val="af5"/>
            <w:rFonts w:ascii="GHEA Grapalat" w:hAnsi="GHEA Grapalat"/>
            <w:b w:val="0"/>
            <w:bCs w:val="0"/>
            <w:sz w:val="20"/>
            <w:szCs w:val="20"/>
            <w:lang w:val="hy-AM"/>
          </w:rPr>
          <w:delText xml:space="preserve"> միջև </w:delText>
        </w:r>
        <w:r w:rsidRPr="004605D7">
          <w:rPr>
            <w:rFonts w:cs="Sylfaen"/>
            <w:vertAlign w:val="superscript"/>
            <w:lang w:val="hy-AM"/>
          </w:rPr>
          <w:delText xml:space="preserve">                       </w:delText>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E6597C">
          <w:rPr>
            <w:rFonts w:ascii="GHEA Grapalat" w:hAnsi="GHEA Grapalat" w:cs="Sylfaen"/>
            <w:vertAlign w:val="superscript"/>
            <w:lang w:val="hy-AM"/>
          </w:rPr>
          <w:delText xml:space="preserve">ընտրված մասնակցի </w:delText>
        </w:r>
        <w:r w:rsidRPr="004605D7">
          <w:rPr>
            <w:rFonts w:ascii="GHEA Grapalat" w:hAnsi="GHEA Grapalat" w:cs="Sylfaen"/>
            <w:vertAlign w:val="superscript"/>
            <w:lang w:val="hy-AM"/>
          </w:rPr>
          <w:delText>անվանումը</w:delText>
        </w:r>
        <w:r w:rsidRPr="00E6597C">
          <w:rPr>
            <w:rFonts w:ascii="GHEA Grapalat" w:hAnsi="GHEA Grapalat" w:cs="Sylfaen"/>
            <w:vertAlign w:val="superscript"/>
            <w:lang w:val="hy-AM"/>
          </w:rPr>
          <w:delText xml:space="preserve"> </w:delText>
        </w:r>
      </w:del>
    </w:p>
    <w:p w14:paraId="61408DE6" w14:textId="77777777" w:rsidR="00091EBC" w:rsidRPr="004605D7" w:rsidRDefault="00091EBC" w:rsidP="007A5E2D">
      <w:pPr>
        <w:pStyle w:val="af4"/>
        <w:shd w:val="clear" w:color="auto" w:fill="FFFFFF"/>
        <w:spacing w:before="0" w:beforeAutospacing="0" w:after="0" w:afterAutospacing="0"/>
        <w:rPr>
          <w:del w:id="1348" w:author="Հերմինե Գևորգյան" w:date="2026-02-26T23:44:00Z" w16du:dateUtc="2026-02-26T19:44:00Z"/>
          <w:rStyle w:val="af5"/>
          <w:rFonts w:ascii="GHEA Grapalat" w:hAnsi="GHEA Grapalat"/>
          <w:b w:val="0"/>
          <w:bCs w:val="0"/>
          <w:sz w:val="20"/>
          <w:szCs w:val="20"/>
          <w:lang w:val="hy-AM"/>
        </w:rPr>
      </w:pPr>
      <w:del w:id="1349" w:author="Հերմինե Գևորգյան" w:date="2026-02-26T23:44:00Z" w16du:dateUtc="2026-02-26T19:44:00Z">
        <w:r w:rsidRPr="004605D7">
          <w:rPr>
            <w:rStyle w:val="af5"/>
            <w:rFonts w:ascii="GHEA Grapalat" w:hAnsi="GHEA Grapalat"/>
            <w:b w:val="0"/>
            <w:bCs w:val="0"/>
            <w:sz w:val="20"/>
            <w:szCs w:val="20"/>
            <w:lang w:val="hy-AM"/>
          </w:rPr>
          <w:delText xml:space="preserve">կնքվելիք N </w:delTex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delText xml:space="preserve">  պայմանագրից բխող պրինցիպալի </w:delText>
        </w:r>
      </w:del>
    </w:p>
    <w:p w14:paraId="0490A931" w14:textId="77777777" w:rsidR="00091EBC" w:rsidRPr="004605D7" w:rsidRDefault="00091EBC" w:rsidP="00091EBC">
      <w:pPr>
        <w:pStyle w:val="af4"/>
        <w:shd w:val="clear" w:color="auto" w:fill="FFFFFF"/>
        <w:spacing w:before="0" w:beforeAutospacing="0" w:after="0" w:afterAutospacing="0"/>
        <w:ind w:firstLine="375"/>
        <w:rPr>
          <w:del w:id="1350" w:author="Հերմինե Գևորգյան" w:date="2026-02-26T23:44:00Z" w16du:dateUtc="2026-02-26T19:44:00Z"/>
          <w:rStyle w:val="af5"/>
          <w:rFonts w:ascii="GHEA Grapalat" w:hAnsi="GHEA Grapalat"/>
          <w:b w:val="0"/>
          <w:bCs w:val="0"/>
          <w:sz w:val="20"/>
          <w:szCs w:val="20"/>
          <w:lang w:val="hy-AM"/>
        </w:rPr>
      </w:pPr>
      <w:del w:id="1351" w:author="Հերմինե Գևորգյան" w:date="2026-02-26T23:44:00Z" w16du:dateUtc="2026-02-26T19:44:00Z">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E6597C">
          <w:rPr>
            <w:rFonts w:ascii="GHEA Grapalat" w:hAnsi="GHEA Grapalat" w:cs="Sylfaen"/>
            <w:vertAlign w:val="superscript"/>
            <w:lang w:val="hy-AM"/>
          </w:rPr>
          <w:delText xml:space="preserve">կնքվելիք պայմանագրի </w:delText>
        </w:r>
        <w:r w:rsidR="007A5E2D" w:rsidRPr="004605D7">
          <w:rPr>
            <w:rFonts w:ascii="GHEA Grapalat" w:hAnsi="GHEA Grapalat" w:cs="Sylfaen"/>
            <w:vertAlign w:val="superscript"/>
            <w:lang w:val="hy-AM"/>
          </w:rPr>
          <w:delText>համարը</w:delText>
        </w:r>
      </w:del>
    </w:p>
    <w:p w14:paraId="3CB78136" w14:textId="77777777" w:rsidR="00091EBC" w:rsidRPr="004605D7" w:rsidRDefault="00091EBC" w:rsidP="007A5E2D">
      <w:pPr>
        <w:pStyle w:val="af4"/>
        <w:shd w:val="clear" w:color="auto" w:fill="FFFFFF"/>
        <w:spacing w:before="0" w:beforeAutospacing="0" w:after="0" w:afterAutospacing="0"/>
        <w:rPr>
          <w:del w:id="1352" w:author="Հերմինե Գևորգյան" w:date="2026-02-26T23:44:00Z" w16du:dateUtc="2026-02-26T19:44:00Z"/>
          <w:rStyle w:val="af5"/>
          <w:rFonts w:ascii="GHEA Grapalat" w:hAnsi="GHEA Grapalat"/>
          <w:b w:val="0"/>
          <w:bCs w:val="0"/>
          <w:sz w:val="20"/>
          <w:szCs w:val="20"/>
          <w:lang w:val="hy-AM"/>
        </w:rPr>
      </w:pPr>
      <w:del w:id="1353" w:author="Հերմինե Գևորգյան" w:date="2026-02-26T23:44:00Z" w16du:dateUtc="2026-02-26T19:44:00Z">
        <w:r w:rsidRPr="004605D7">
          <w:rPr>
            <w:rStyle w:val="af5"/>
            <w:rFonts w:ascii="GHEA Grapalat" w:hAnsi="GHEA Grapalat"/>
            <w:b w:val="0"/>
            <w:bCs w:val="0"/>
            <w:sz w:val="20"/>
            <w:szCs w:val="20"/>
            <w:lang w:val="hy-AM"/>
          </w:rPr>
          <w:delText>պարտավորությունների (այսուհետ՝ երաշխավորված պարտավորություններ) կատարման ապահով</w:delText>
        </w:r>
        <w:r w:rsidR="00194C6E">
          <w:rPr>
            <w:rStyle w:val="af5"/>
            <w:rFonts w:ascii="GHEA Grapalat" w:hAnsi="GHEA Grapalat"/>
            <w:b w:val="0"/>
            <w:bCs w:val="0"/>
            <w:sz w:val="20"/>
            <w:szCs w:val="20"/>
            <w:lang w:val="hy-AM"/>
          </w:rPr>
          <w:delText>ում</w:delText>
        </w:r>
        <w:r w:rsidRPr="004605D7">
          <w:rPr>
            <w:rStyle w:val="af5"/>
            <w:rFonts w:ascii="GHEA Grapalat" w:hAnsi="GHEA Grapalat"/>
            <w:b w:val="0"/>
            <w:bCs w:val="0"/>
            <w:sz w:val="20"/>
            <w:szCs w:val="20"/>
            <w:lang w:val="hy-AM"/>
          </w:rPr>
          <w:delText xml:space="preserve">: </w:delText>
        </w:r>
      </w:del>
    </w:p>
    <w:p w14:paraId="66E4C83C" w14:textId="77777777" w:rsidR="00091EBC" w:rsidRPr="004605D7" w:rsidRDefault="00091EBC" w:rsidP="00091EBC">
      <w:pPr>
        <w:pStyle w:val="af4"/>
        <w:shd w:val="clear" w:color="auto" w:fill="FFFFFF"/>
        <w:spacing w:before="0" w:beforeAutospacing="0" w:after="0" w:afterAutospacing="0"/>
        <w:ind w:firstLine="708"/>
        <w:rPr>
          <w:del w:id="1354" w:author="Հերմինե Գևորգյան" w:date="2026-02-26T23:44:00Z" w16du:dateUtc="2026-02-26T19:44:00Z"/>
          <w:rStyle w:val="af5"/>
          <w:rFonts w:ascii="GHEA Grapalat" w:hAnsi="GHEA Grapalat"/>
          <w:b w:val="0"/>
          <w:bCs w:val="0"/>
          <w:sz w:val="20"/>
          <w:szCs w:val="20"/>
          <w:lang w:val="hy-AM"/>
        </w:rPr>
      </w:pPr>
      <w:del w:id="1355" w:author="Հերմինե Գևորգյան" w:date="2026-02-26T23:44:00Z" w16du:dateUtc="2026-02-26T19:44:00Z">
        <w:r w:rsidRPr="004605D7">
          <w:rPr>
            <w:rStyle w:val="af5"/>
            <w:rFonts w:ascii="GHEA Grapalat" w:hAnsi="GHEA Grapalat"/>
            <w:b w:val="0"/>
            <w:bCs w:val="0"/>
            <w:sz w:val="20"/>
            <w:szCs w:val="20"/>
            <w:lang w:val="hy-AM"/>
          </w:rPr>
          <w:delText xml:space="preserve">2. Երաշխիքով </w:delTex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delText xml:space="preserve"> (այսուհետ՝ երաշխիք տվող </w:delText>
        </w:r>
      </w:del>
    </w:p>
    <w:p w14:paraId="71E29AE8" w14:textId="77777777" w:rsidR="00091EBC" w:rsidRPr="004605D7" w:rsidRDefault="00091EBC" w:rsidP="00091EBC">
      <w:pPr>
        <w:pStyle w:val="af4"/>
        <w:shd w:val="clear" w:color="auto" w:fill="FFFFFF"/>
        <w:spacing w:before="0" w:beforeAutospacing="0" w:after="0" w:afterAutospacing="0"/>
        <w:ind w:firstLine="375"/>
        <w:rPr>
          <w:del w:id="1356" w:author="Հերմինե Գևորգյան" w:date="2026-02-26T23:44:00Z" w16du:dateUtc="2026-02-26T19:44:00Z"/>
          <w:rStyle w:val="af5"/>
          <w:rFonts w:ascii="GHEA Grapalat" w:hAnsi="GHEA Grapalat"/>
          <w:b w:val="0"/>
          <w:bCs w:val="0"/>
          <w:sz w:val="20"/>
          <w:szCs w:val="20"/>
          <w:lang w:val="hy-AM"/>
        </w:rPr>
      </w:pPr>
      <w:del w:id="1357" w:author="Հերմինե Գևորգյան" w:date="2026-02-26T23:44:00Z" w16du:dateUtc="2026-02-26T19:44:00Z">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delText xml:space="preserve">                         </w:delText>
        </w:r>
        <w:r w:rsidRPr="004605D7">
          <w:rPr>
            <w:rFonts w:ascii="GHEA Grapalat" w:hAnsi="GHEA Grapalat" w:cs="Sylfaen"/>
            <w:vertAlign w:val="superscript"/>
            <w:lang w:val="hy-AM"/>
          </w:rPr>
          <w:delText xml:space="preserve">երաշխիքը տվող բանկի </w:delText>
        </w:r>
        <w:r w:rsidRPr="00E6597C">
          <w:rPr>
            <w:rFonts w:ascii="GHEA Grapalat" w:hAnsi="GHEA Grapalat" w:cs="Sylfaen"/>
            <w:vertAlign w:val="superscript"/>
            <w:lang w:val="hy-AM"/>
          </w:rPr>
          <w:delText>անվանումը</w:delText>
        </w:r>
      </w:del>
    </w:p>
    <w:p w14:paraId="1D5DB2D1" w14:textId="77777777" w:rsidR="00091EBC" w:rsidRPr="004605D7" w:rsidRDefault="00091EBC" w:rsidP="00091EBC">
      <w:pPr>
        <w:pStyle w:val="af4"/>
        <w:shd w:val="clear" w:color="auto" w:fill="FFFFFF"/>
        <w:spacing w:before="0" w:beforeAutospacing="0" w:after="0" w:afterAutospacing="0"/>
        <w:rPr>
          <w:del w:id="1358" w:author="Հերմինե Գևորգյան" w:date="2026-02-26T23:44:00Z" w16du:dateUtc="2026-02-26T19:44:00Z"/>
          <w:rStyle w:val="af5"/>
          <w:rFonts w:ascii="GHEA Grapalat" w:hAnsi="GHEA Grapalat"/>
          <w:b w:val="0"/>
          <w:bCs w:val="0"/>
          <w:sz w:val="20"/>
          <w:szCs w:val="20"/>
          <w:u w:val="single"/>
          <w:lang w:val="hy-AM"/>
        </w:rPr>
      </w:pPr>
      <w:del w:id="1359" w:author="Հերմինե Գևորգյան" w:date="2026-02-26T23:44:00Z" w16du:dateUtc="2026-02-26T19:44:00Z">
        <w:r w:rsidRPr="004605D7">
          <w:rPr>
            <w:rStyle w:val="af5"/>
            <w:rFonts w:ascii="GHEA Grapalat" w:hAnsi="GHEA Grapalat"/>
            <w:b w:val="0"/>
            <w:bCs w:val="0"/>
            <w:sz w:val="20"/>
            <w:szCs w:val="20"/>
            <w:lang w:val="hy-AM"/>
          </w:rPr>
          <w:delTex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delTex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del>
    </w:p>
    <w:p w14:paraId="2EA1AB35" w14:textId="77777777" w:rsidR="00091EBC" w:rsidRPr="004605D7" w:rsidRDefault="00091EBC" w:rsidP="00091EBC">
      <w:pPr>
        <w:pStyle w:val="af4"/>
        <w:shd w:val="clear" w:color="auto" w:fill="FFFFFF"/>
        <w:spacing w:before="0" w:beforeAutospacing="0" w:after="0" w:afterAutospacing="0"/>
        <w:ind w:left="7080" w:firstLine="708"/>
        <w:rPr>
          <w:del w:id="1360" w:author="Հերմինե Գևորգյան" w:date="2026-02-26T23:44:00Z" w16du:dateUtc="2026-02-26T19:44:00Z"/>
          <w:rStyle w:val="af5"/>
          <w:rFonts w:ascii="GHEA Grapalat" w:hAnsi="GHEA Grapalat"/>
          <w:b w:val="0"/>
          <w:bCs w:val="0"/>
          <w:sz w:val="20"/>
          <w:szCs w:val="20"/>
          <w:u w:val="single"/>
          <w:lang w:val="hy-AM"/>
        </w:rPr>
      </w:pPr>
      <w:del w:id="1361" w:author="Հերմինե Գևորգյան" w:date="2026-02-26T23:44:00Z" w16du:dateUtc="2026-02-26T19:44:00Z">
        <w:r w:rsidRPr="004605D7">
          <w:rPr>
            <w:rFonts w:ascii="GHEA Grapalat" w:hAnsi="GHEA Grapalat" w:cs="Sylfaen"/>
            <w:vertAlign w:val="superscript"/>
            <w:lang w:val="hy-AM"/>
          </w:rPr>
          <w:delText xml:space="preserve">   գումարը թվերով և տառերով</w:delText>
        </w:r>
      </w:del>
    </w:p>
    <w:p w14:paraId="0B31DB56" w14:textId="77777777" w:rsidR="00091EBC" w:rsidRPr="004605D7" w:rsidRDefault="00091EBC" w:rsidP="00091EBC">
      <w:pPr>
        <w:pStyle w:val="af4"/>
        <w:shd w:val="clear" w:color="auto" w:fill="FFFFFF"/>
        <w:spacing w:before="0" w:beforeAutospacing="0" w:after="0" w:afterAutospacing="0"/>
        <w:rPr>
          <w:del w:id="1362" w:author="Հերմինե Գևորգյան" w:date="2026-02-26T23:44:00Z" w16du:dateUtc="2026-02-26T19:44:00Z"/>
          <w:rStyle w:val="af5"/>
          <w:rFonts w:ascii="GHEA Grapalat" w:hAnsi="GHEA Grapalat"/>
          <w:b w:val="0"/>
          <w:bCs w:val="0"/>
          <w:sz w:val="20"/>
          <w:szCs w:val="20"/>
          <w:lang w:val="hy-AM"/>
        </w:rPr>
      </w:pPr>
      <w:del w:id="1363" w:author="Հերմինե Գևորգյան" w:date="2026-02-26T23:44:00Z" w16du:dateUtc="2026-02-26T19:44:00Z">
        <w:r w:rsidRPr="004605D7">
          <w:rPr>
            <w:rStyle w:val="af5"/>
            <w:rFonts w:ascii="GHEA Grapalat" w:hAnsi="GHEA Grapalat"/>
            <w:b w:val="0"/>
            <w:bCs w:val="0"/>
            <w:sz w:val="20"/>
            <w:szCs w:val="20"/>
            <w:lang w:val="hy-AM"/>
          </w:rPr>
          <w:delText xml:space="preserve">(այսուհետ՝ երաշխիքի գումար)՝ պահանջն ստանալուց </w:delText>
        </w:r>
        <w:r w:rsidR="00C8399F">
          <w:rPr>
            <w:rStyle w:val="af5"/>
            <w:rFonts w:ascii="GHEA Grapalat" w:hAnsi="GHEA Grapalat"/>
            <w:b w:val="0"/>
            <w:bCs w:val="0"/>
            <w:sz w:val="20"/>
            <w:szCs w:val="20"/>
            <w:lang w:val="hy-AM"/>
          </w:rPr>
          <w:delText>հինգ</w:delText>
        </w:r>
        <w:r w:rsidRPr="004605D7">
          <w:rPr>
            <w:rStyle w:val="af5"/>
            <w:rFonts w:ascii="GHEA Grapalat" w:hAnsi="GHEA Grapalat"/>
            <w:b w:val="0"/>
            <w:bCs w:val="0"/>
            <w:sz w:val="20"/>
            <w:szCs w:val="20"/>
            <w:lang w:val="hy-AM"/>
          </w:rPr>
          <w:delText xml:space="preserve"> աշխատանքային օրվա ընթացքում:   Վճարումը  կատարվում է բենեֆիցիարի </w:delTex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delText>հաշվեհամարին փոխանցման միջոցով:</w:delText>
        </w:r>
      </w:del>
    </w:p>
    <w:p w14:paraId="12B825DF" w14:textId="5880BF87" w:rsidR="00091EBC" w:rsidRPr="004605D7" w:rsidRDefault="00091EBC" w:rsidP="00091EBC">
      <w:pPr>
        <w:pStyle w:val="af4"/>
        <w:shd w:val="clear" w:color="auto" w:fill="FFFFFF"/>
        <w:spacing w:before="0" w:beforeAutospacing="0" w:after="0" w:afterAutospacing="0"/>
        <w:rPr>
          <w:del w:id="1364" w:author="Հերմինե Գևորգյան" w:date="2026-02-26T23:44:00Z" w16du:dateUtc="2026-02-26T19:44:00Z"/>
          <w:rStyle w:val="af5"/>
          <w:rFonts w:ascii="GHEA Grapalat" w:hAnsi="GHEA Grapalat"/>
          <w:b w:val="0"/>
          <w:bCs w:val="0"/>
          <w:sz w:val="20"/>
          <w:szCs w:val="20"/>
          <w:lang w:val="hy-AM"/>
        </w:rPr>
      </w:pPr>
      <w:del w:id="1365" w:author="Հերմինե Գևորգյան" w:date="2026-02-26T23:44:00Z" w16du:dateUtc="2026-02-26T19:44:00Z">
        <w:r w:rsidRPr="004605D7">
          <w:rPr>
            <w:rFonts w:ascii="GHEA Grapalat" w:hAnsi="GHEA Grapalat" w:cs="Sylfaen"/>
            <w:vertAlign w:val="superscript"/>
            <w:lang w:val="hy-AM"/>
          </w:rPr>
          <w:delText xml:space="preserve">                                                                                      հաշվեհամարը</w:delText>
        </w:r>
        <w:r w:rsidR="001E1735">
          <w:rPr>
            <w:rFonts w:ascii="GHEA Grapalat" w:hAnsi="GHEA Grapalat" w:cs="Sylfaen"/>
            <w:b/>
            <w:lang w:val="es-ES"/>
          </w:rPr>
          <w:delText>*</w:delText>
        </w:r>
      </w:del>
    </w:p>
    <w:p w14:paraId="3D919542" w14:textId="77777777" w:rsidR="00091EBC" w:rsidRPr="004605D7" w:rsidRDefault="00091EBC" w:rsidP="00091EBC">
      <w:pPr>
        <w:pStyle w:val="af4"/>
        <w:shd w:val="clear" w:color="auto" w:fill="FFFFFF"/>
        <w:spacing w:before="0" w:beforeAutospacing="0" w:after="0" w:afterAutospacing="0"/>
        <w:ind w:firstLine="375"/>
        <w:rPr>
          <w:del w:id="1366" w:author="Հերմինե Գևորգյան" w:date="2026-02-26T23:44:00Z" w16du:dateUtc="2026-02-26T19:44:00Z"/>
          <w:rFonts w:ascii="GHEA Grapalat" w:hAnsi="GHEA Grapalat"/>
          <w:color w:val="000000"/>
          <w:sz w:val="20"/>
          <w:szCs w:val="20"/>
          <w:lang w:val="hy-AM"/>
        </w:rPr>
      </w:pPr>
      <w:del w:id="1367" w:author="Հերմինե Գևորգյան" w:date="2026-02-26T23:44:00Z" w16du:dateUtc="2026-02-26T19:44:00Z">
        <w:r w:rsidRPr="004605D7">
          <w:rPr>
            <w:rFonts w:ascii="GHEA Grapalat" w:hAnsi="GHEA Grapalat"/>
            <w:color w:val="000000"/>
            <w:sz w:val="20"/>
            <w:szCs w:val="20"/>
            <w:lang w:val="hy-AM"/>
          </w:rPr>
          <w:delText>3. Սույն երաշխիքն անհետկանչելի է:</w:delText>
        </w:r>
      </w:del>
    </w:p>
    <w:p w14:paraId="1517D620" w14:textId="77777777" w:rsidR="00091EBC" w:rsidRPr="004605D7" w:rsidRDefault="00091EBC" w:rsidP="00091EBC">
      <w:pPr>
        <w:pStyle w:val="af4"/>
        <w:shd w:val="clear" w:color="auto" w:fill="FFFFFF"/>
        <w:spacing w:before="0" w:beforeAutospacing="0" w:after="0" w:afterAutospacing="0"/>
        <w:ind w:firstLine="375"/>
        <w:rPr>
          <w:del w:id="1368" w:author="Հերմինե Գևորգյան" w:date="2026-02-26T23:44:00Z" w16du:dateUtc="2026-02-26T19:44:00Z"/>
          <w:rFonts w:ascii="GHEA Grapalat" w:hAnsi="GHEA Grapalat"/>
          <w:color w:val="000000"/>
          <w:sz w:val="20"/>
          <w:szCs w:val="20"/>
          <w:lang w:val="hy-AM"/>
        </w:rPr>
      </w:pPr>
      <w:del w:id="1369" w:author="Հերմինե Գևորգյան" w:date="2026-02-26T23:44:00Z" w16du:dateUtc="2026-02-26T19:44:00Z">
        <w:r w:rsidRPr="004605D7">
          <w:rPr>
            <w:rFonts w:ascii="GHEA Grapalat" w:hAnsi="GHEA Grapalat"/>
            <w:color w:val="000000"/>
            <w:sz w:val="20"/>
            <w:szCs w:val="20"/>
            <w:lang w:val="hy-AM"/>
          </w:rPr>
          <w:delTex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delText>
        </w:r>
      </w:del>
    </w:p>
    <w:p w14:paraId="4E7E5899" w14:textId="19D948B2" w:rsidR="006C4836" w:rsidRPr="00842CF6" w:rsidRDefault="0024041A" w:rsidP="006C4836">
      <w:pPr>
        <w:pStyle w:val="af4"/>
        <w:shd w:val="clear" w:color="auto" w:fill="FFFFFF"/>
        <w:spacing w:before="0" w:beforeAutospacing="0" w:after="0" w:afterAutospacing="0"/>
        <w:ind w:firstLine="375"/>
        <w:jc w:val="both"/>
        <w:rPr>
          <w:del w:id="1370" w:author="Հերմինե Գևորգյան" w:date="2026-02-26T23:44:00Z" w16du:dateUtc="2026-02-26T19:44:00Z"/>
          <w:rFonts w:ascii="GHEA Grapalat" w:hAnsi="GHEA Grapalat"/>
          <w:color w:val="000000"/>
          <w:sz w:val="20"/>
          <w:szCs w:val="20"/>
          <w:lang w:val="hy-AM"/>
        </w:rPr>
      </w:pPr>
      <w:del w:id="1371" w:author="Հերմինե Գևորգյան" w:date="2026-02-26T23:44:00Z" w16du:dateUtc="2026-02-26T19:44:00Z">
        <w:r w:rsidRPr="004605D7">
          <w:rPr>
            <w:rFonts w:ascii="GHEA Grapalat" w:hAnsi="GHEA Grapalat"/>
            <w:color w:val="000000"/>
            <w:sz w:val="20"/>
            <w:szCs w:val="20"/>
            <w:lang w:val="hy-AM"/>
          </w:rPr>
          <w:delText xml:space="preserve">5. </w:delText>
        </w:r>
        <w:r w:rsidR="006C4836" w:rsidRPr="00842CF6">
          <w:rPr>
            <w:rFonts w:ascii="GHEA Grapalat" w:hAnsi="GHEA Grapalat"/>
            <w:color w:val="000000"/>
            <w:sz w:val="20"/>
            <w:szCs w:val="20"/>
            <w:lang w:val="hy-AM"/>
          </w:rPr>
          <w:delText xml:space="preserve">Երաշխիքը գործում է </w:delText>
        </w:r>
        <w:r w:rsidR="00C53834">
          <w:rPr>
            <w:rFonts w:ascii="GHEA Grapalat" w:hAnsi="GHEA Grapalat"/>
            <w:color w:val="000000"/>
            <w:sz w:val="20"/>
            <w:szCs w:val="20"/>
            <w:lang w:val="hy-AM"/>
          </w:rPr>
          <w:delText xml:space="preserve">թողարկման պահից և </w:delText>
        </w:r>
        <w:r w:rsidR="009065B6">
          <w:rPr>
            <w:rFonts w:ascii="GHEA Grapalat" w:hAnsi="GHEA Grapalat"/>
            <w:color w:val="000000"/>
            <w:sz w:val="20"/>
            <w:szCs w:val="20"/>
            <w:lang w:val="hy-AM"/>
          </w:rPr>
          <w:delText>ուժի մեջ</w:delText>
        </w:r>
        <w:r w:rsidR="00C53834">
          <w:rPr>
            <w:rFonts w:ascii="GHEA Grapalat" w:hAnsi="GHEA Grapalat"/>
            <w:color w:val="000000"/>
            <w:sz w:val="20"/>
            <w:szCs w:val="20"/>
            <w:lang w:val="hy-AM"/>
          </w:rPr>
          <w:delText xml:space="preserve"> է </w:delText>
        </w:r>
        <w:r w:rsidR="006C4836" w:rsidRPr="00842CF6">
          <w:rPr>
            <w:rFonts w:ascii="GHEA Grapalat" w:hAnsi="GHEA Grapalat"/>
            <w:color w:val="000000"/>
            <w:sz w:val="20"/>
            <w:szCs w:val="20"/>
            <w:lang w:val="hy-AM"/>
          </w:rPr>
          <w:delText xml:space="preserve">բենեֆիցիարի և պրիցիպալի միջև կնքվելիքN </w:delText>
        </w:r>
        <w:r w:rsidR="006C4836" w:rsidRPr="00842CF6">
          <w:rPr>
            <w:rFonts w:ascii="GHEA Grapalat" w:hAnsi="GHEA Grapalat"/>
            <w:color w:val="000000"/>
            <w:sz w:val="20"/>
            <w:szCs w:val="20"/>
            <w:u w:val="single"/>
            <w:lang w:val="hy-AM"/>
          </w:rPr>
          <w:tab/>
        </w:r>
        <w:r w:rsidR="006C4836" w:rsidRPr="00842CF6">
          <w:rPr>
            <w:rFonts w:ascii="GHEA Grapalat" w:hAnsi="GHEA Grapalat"/>
            <w:color w:val="000000"/>
            <w:sz w:val="20"/>
            <w:szCs w:val="20"/>
            <w:u w:val="single"/>
            <w:lang w:val="hy-AM"/>
          </w:rPr>
          <w:tab/>
        </w:r>
        <w:r w:rsidR="006C4836" w:rsidRPr="00842CF6">
          <w:rPr>
            <w:rFonts w:ascii="GHEA Grapalat" w:hAnsi="GHEA Grapalat"/>
            <w:color w:val="000000"/>
            <w:sz w:val="20"/>
            <w:szCs w:val="20"/>
            <w:u w:val="single"/>
            <w:lang w:val="hy-AM"/>
          </w:rPr>
          <w:tab/>
        </w:r>
        <w:r w:rsidR="006C4836" w:rsidRPr="00842CF6">
          <w:rPr>
            <w:rFonts w:ascii="GHEA Grapalat" w:hAnsi="GHEA Grapalat"/>
            <w:color w:val="000000"/>
            <w:sz w:val="20"/>
            <w:szCs w:val="20"/>
            <w:u w:val="single"/>
            <w:lang w:val="hy-AM"/>
          </w:rPr>
          <w:tab/>
        </w:r>
      </w:del>
    </w:p>
    <w:p w14:paraId="6019D0A7" w14:textId="77777777" w:rsidR="006C4836" w:rsidRPr="00842CF6" w:rsidRDefault="006C4836" w:rsidP="006C4836">
      <w:pPr>
        <w:pStyle w:val="af4"/>
        <w:shd w:val="clear" w:color="auto" w:fill="FFFFFF"/>
        <w:spacing w:before="0" w:beforeAutospacing="0" w:after="0" w:afterAutospacing="0"/>
        <w:ind w:left="4956" w:firstLine="708"/>
        <w:rPr>
          <w:del w:id="1372" w:author="Հերմինե Գևորգյան" w:date="2026-02-26T23:44:00Z" w16du:dateUtc="2026-02-26T19:44:00Z"/>
          <w:rFonts w:ascii="GHEA Grapalat" w:hAnsi="GHEA Grapalat" w:cs="Sylfaen"/>
          <w:vertAlign w:val="superscript"/>
          <w:lang w:val="hy-AM"/>
        </w:rPr>
      </w:pPr>
      <w:del w:id="1373" w:author="Հերմինե Գևորգյան" w:date="2026-02-26T23:44:00Z" w16du:dateUtc="2026-02-26T19:44:00Z">
        <w:r w:rsidRPr="00842CF6">
          <w:rPr>
            <w:rFonts w:ascii="GHEA Grapalat" w:hAnsi="GHEA Grapalat" w:cs="Sylfaen"/>
            <w:vertAlign w:val="superscript"/>
            <w:lang w:val="hy-AM"/>
          </w:rPr>
          <w:delText xml:space="preserve">                                   կնքվելիք պայմանագրի համարը </w:delText>
        </w:r>
      </w:del>
    </w:p>
    <w:p w14:paraId="59668629" w14:textId="77777777" w:rsidR="006C4836" w:rsidRPr="00842CF6" w:rsidRDefault="006C4836" w:rsidP="006C4836">
      <w:pPr>
        <w:pStyle w:val="aff3"/>
        <w:tabs>
          <w:tab w:val="left" w:pos="0"/>
        </w:tabs>
        <w:ind w:left="0"/>
        <w:mirrorIndents/>
        <w:jc w:val="both"/>
        <w:rPr>
          <w:del w:id="1374" w:author="Հերմինե Գևորգյան" w:date="2026-02-26T23:44:00Z" w16du:dateUtc="2026-02-26T19:44:00Z"/>
          <w:rFonts w:ascii="GHEA Grapalat" w:hAnsi="GHEA Grapalat"/>
          <w:color w:val="000000"/>
          <w:sz w:val="20"/>
          <w:szCs w:val="20"/>
          <w:u w:val="single"/>
          <w:lang w:val="hy-AM"/>
        </w:rPr>
      </w:pPr>
      <w:del w:id="1375" w:author="Հերմինե Գևորգյան" w:date="2026-02-26T23:44:00Z" w16du:dateUtc="2026-02-26T19:44:00Z">
        <w:r w:rsidRPr="00842CF6">
          <w:rPr>
            <w:rFonts w:ascii="GHEA Grapalat" w:hAnsi="GHEA Grapalat"/>
            <w:color w:val="000000"/>
            <w:sz w:val="20"/>
            <w:szCs w:val="20"/>
            <w:lang w:val="hy-AM"/>
          </w:rPr>
          <w:delText xml:space="preserve">պայմանագիրն ուժի մեջ մտնելու օրվանից մինչև </w:delTex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s="Sylfaen"/>
            <w:vertAlign w:val="superscript"/>
            <w:lang w:val="hy-AM"/>
          </w:rPr>
          <w:delText xml:space="preserve">կնքվելիք պայմանագրով </w:delText>
        </w:r>
        <w:r w:rsidR="00807F72">
          <w:rPr>
            <w:rFonts w:ascii="GHEA Grapalat" w:hAnsi="GHEA Grapalat" w:cs="Sylfaen"/>
            <w:vertAlign w:val="superscript"/>
            <w:lang w:val="hy-AM"/>
          </w:rPr>
          <w:delText>նախատեսված</w:delText>
        </w:r>
        <w:r w:rsidRPr="00842CF6">
          <w:rPr>
            <w:rFonts w:ascii="GHEA Grapalat" w:hAnsi="GHEA Grapalat" w:cs="Sylfaen"/>
            <w:vertAlign w:val="superscript"/>
            <w:lang w:val="hy-AM"/>
          </w:rPr>
          <w:delText xml:space="preserve"> աշխատանքի կատարման վերջնաժամկետը, ներառյալ երաշխիքային ժամկետը</w:delText>
        </w:r>
      </w:del>
    </w:p>
    <w:p w14:paraId="78617FA4" w14:textId="1D3D1A1B" w:rsidR="00436DA1" w:rsidRPr="003750DF" w:rsidRDefault="006C4836" w:rsidP="00436DA1">
      <w:pPr>
        <w:pStyle w:val="aff3"/>
        <w:tabs>
          <w:tab w:val="left" w:pos="0"/>
        </w:tabs>
        <w:ind w:left="0"/>
        <w:mirrorIndents/>
        <w:jc w:val="both"/>
        <w:rPr>
          <w:del w:id="1376" w:author="Հերմինե Գևորգյան" w:date="2026-02-26T23:44:00Z" w16du:dateUtc="2026-02-26T19:44:00Z"/>
          <w:rFonts w:ascii="GHEA Grapalat" w:eastAsia="Calibri" w:hAnsi="GHEA Grapalat"/>
          <w:color w:val="000000"/>
          <w:sz w:val="20"/>
          <w:szCs w:val="20"/>
          <w:lang w:val="hy-AM"/>
        </w:rPr>
      </w:pPr>
      <w:del w:id="1377" w:author="Հերմինե Գևորգյան" w:date="2026-02-26T23:44:00Z" w16du:dateUtc="2026-02-26T19:44:00Z">
        <w:r w:rsidRPr="00842CF6">
          <w:rPr>
            <w:rFonts w:ascii="GHEA Grapalat" w:hAnsi="GHEA Grapalat"/>
            <w:color w:val="000000"/>
            <w:sz w:val="20"/>
            <w:szCs w:val="20"/>
            <w:lang w:val="hy-AM"/>
          </w:rPr>
          <w:delTex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delText>
        </w:r>
        <w:r w:rsidR="00436DA1">
          <w:rPr>
            <w:rFonts w:ascii="GHEA Grapalat" w:hAnsi="GHEA Grapalat"/>
            <w:color w:val="000000"/>
            <w:sz w:val="20"/>
            <w:szCs w:val="20"/>
            <w:lang w:val="hy-AM"/>
          </w:rPr>
          <w:delText>՝</w:delText>
        </w:r>
        <w:r w:rsidR="00436DA1" w:rsidRPr="008242F8">
          <w:rPr>
            <w:rFonts w:ascii="GHEA Grapalat" w:hAnsi="GHEA Grapalat"/>
            <w:color w:val="000000"/>
            <w:sz w:val="20"/>
            <w:szCs w:val="20"/>
            <w:lang w:val="hy-AM"/>
          </w:rPr>
          <w:delText xml:space="preserve">-----------------------------------      </w:delText>
        </w:r>
      </w:del>
    </w:p>
    <w:p w14:paraId="4F6A9ECE" w14:textId="0EEB7552" w:rsidR="00436DA1" w:rsidRPr="003750DF" w:rsidRDefault="00436DA1" w:rsidP="00436DA1">
      <w:pPr>
        <w:pStyle w:val="aff3"/>
        <w:tabs>
          <w:tab w:val="left" w:pos="0"/>
        </w:tabs>
        <w:ind w:left="0"/>
        <w:mirrorIndents/>
        <w:jc w:val="both"/>
        <w:rPr>
          <w:del w:id="1378" w:author="Հերմինե Գևորգյան" w:date="2026-02-26T23:44:00Z" w16du:dateUtc="2026-02-26T19:44:00Z"/>
          <w:rFonts w:ascii="GHEA Grapalat" w:hAnsi="GHEA Grapalat"/>
          <w:color w:val="000000"/>
          <w:sz w:val="20"/>
          <w:szCs w:val="20"/>
          <w:lang w:val="hy-AM"/>
        </w:rPr>
      </w:pPr>
      <w:del w:id="1379" w:author="Հերմինե Գևորգյան" w:date="2026-02-26T23:44:00Z" w16du:dateUtc="2026-02-26T19:44:00Z">
        <w:r w:rsidRPr="003750DF">
          <w:rPr>
            <w:rFonts w:ascii="GHEA Grapalat" w:hAnsi="GHEA Grapalat" w:cs="Sylfaen"/>
            <w:vertAlign w:val="superscript"/>
            <w:lang w:val="hy-AM"/>
          </w:rPr>
          <w:delText xml:space="preserve">    </w:delText>
        </w:r>
        <w:r>
          <w:rPr>
            <w:rFonts w:ascii="GHEA Grapalat" w:hAnsi="GHEA Grapalat" w:cs="Sylfaen"/>
            <w:vertAlign w:val="superscript"/>
            <w:lang w:val="hy-AM"/>
          </w:rPr>
          <w:delText xml:space="preserve">                                                                                                                                  </w:delText>
        </w:r>
        <w:r w:rsidR="000117CC">
          <w:rPr>
            <w:rFonts w:ascii="GHEA Grapalat" w:hAnsi="GHEA Grapalat" w:cs="Sylfaen"/>
            <w:vertAlign w:val="superscript"/>
            <w:lang w:val="hy-AM"/>
          </w:rPr>
          <w:delText xml:space="preserve">                                </w:delText>
        </w:r>
        <w:r>
          <w:rPr>
            <w:rFonts w:ascii="GHEA Grapalat" w:hAnsi="GHEA Grapalat" w:cs="Sylfaen"/>
            <w:vertAlign w:val="superscript"/>
            <w:lang w:val="hy-AM"/>
          </w:rPr>
          <w:delText xml:space="preserve">   </w:delText>
        </w:r>
        <w:r w:rsidRPr="003750DF">
          <w:rPr>
            <w:rFonts w:ascii="GHEA Grapalat" w:hAnsi="GHEA Grapalat" w:cs="Sylfaen"/>
            <w:vertAlign w:val="superscript"/>
            <w:lang w:val="hy-AM"/>
          </w:rPr>
          <w:delText xml:space="preserve"> քարտուղարի էլ. փոստի հասցեն</w:delText>
        </w:r>
      </w:del>
    </w:p>
    <w:p w14:paraId="4D35B786" w14:textId="77777777" w:rsidR="006C4836" w:rsidRPr="00842CF6" w:rsidRDefault="006C4836" w:rsidP="006C4836">
      <w:pPr>
        <w:pStyle w:val="aff3"/>
        <w:tabs>
          <w:tab w:val="left" w:pos="0"/>
        </w:tabs>
        <w:ind w:left="0"/>
        <w:mirrorIndents/>
        <w:jc w:val="both"/>
        <w:rPr>
          <w:del w:id="1380" w:author="Հերմինե Գևորգյան" w:date="2026-02-26T23:44:00Z" w16du:dateUtc="2026-02-26T19:44:00Z"/>
          <w:rFonts w:ascii="GHEA Grapalat" w:hAnsi="GHEA Grapalat"/>
          <w:color w:val="000000"/>
          <w:sz w:val="20"/>
          <w:szCs w:val="20"/>
          <w:lang w:val="hy-AM"/>
        </w:rPr>
      </w:pPr>
      <w:del w:id="1381" w:author="Հերմինե Գևորգյան" w:date="2026-02-26T23:44:00Z" w16du:dateUtc="2026-02-26T19:44:00Z">
        <w:r w:rsidRPr="00842CF6">
          <w:rPr>
            <w:rFonts w:ascii="GHEA Grapalat" w:hAnsi="GHEA Grapalat"/>
            <w:color w:val="000000"/>
            <w:sz w:val="20"/>
            <w:szCs w:val="20"/>
            <w:lang w:val="hy-AM"/>
          </w:rPr>
          <w:delText xml:space="preserve"> էլեկտրոնային փոստի հասցեին։     </w:delText>
        </w:r>
      </w:del>
    </w:p>
    <w:p w14:paraId="20CE6759" w14:textId="77777777" w:rsidR="00091EBC" w:rsidRPr="004605D7" w:rsidRDefault="00091EBC" w:rsidP="00807F72">
      <w:pPr>
        <w:pStyle w:val="af4"/>
        <w:shd w:val="clear" w:color="auto" w:fill="FFFFFF"/>
        <w:spacing w:before="0" w:beforeAutospacing="0" w:after="0" w:afterAutospacing="0"/>
        <w:ind w:firstLine="375"/>
        <w:jc w:val="both"/>
        <w:rPr>
          <w:del w:id="1382" w:author="Հերմինե Գևորգյան" w:date="2026-02-26T23:44:00Z" w16du:dateUtc="2026-02-26T19:44:00Z"/>
          <w:rFonts w:ascii="GHEA Grapalat" w:hAnsi="GHEA Grapalat"/>
          <w:color w:val="000000"/>
          <w:sz w:val="20"/>
          <w:szCs w:val="20"/>
          <w:lang w:val="hy-AM"/>
        </w:rPr>
      </w:pPr>
      <w:del w:id="1383" w:author="Հերմինե Գևորգյան" w:date="2026-02-26T23:44:00Z" w16du:dateUtc="2026-02-26T19:44:00Z">
        <w:r w:rsidRPr="004605D7">
          <w:rPr>
            <w:rFonts w:ascii="GHEA Grapalat" w:hAnsi="GHEA Grapalat"/>
            <w:color w:val="000000"/>
            <w:sz w:val="20"/>
            <w:szCs w:val="20"/>
            <w:lang w:val="hy-AM"/>
          </w:rPr>
          <w:delText>6. Բենեֆիցիարը պահանջը ներկայացնում է երաշխիք տվող անձին գրավոր ձևով: Պահանջին կից ներկայացվում են հետևյալ փաստաթղթերը՝</w:delText>
        </w:r>
      </w:del>
    </w:p>
    <w:p w14:paraId="295F88BE" w14:textId="77777777" w:rsidR="00DC3470" w:rsidRPr="004605D7" w:rsidRDefault="00DC3470" w:rsidP="00DC3470">
      <w:pPr>
        <w:pStyle w:val="af4"/>
        <w:shd w:val="clear" w:color="auto" w:fill="FFFFFF"/>
        <w:spacing w:before="0" w:beforeAutospacing="0" w:after="0" w:afterAutospacing="0"/>
        <w:ind w:firstLine="375"/>
        <w:rPr>
          <w:del w:id="1384" w:author="Հերմինե Գևորգյան" w:date="2026-02-26T23:44:00Z" w16du:dateUtc="2026-02-26T19:44:00Z"/>
          <w:rFonts w:ascii="GHEA Grapalat" w:hAnsi="GHEA Grapalat"/>
          <w:color w:val="000000"/>
          <w:sz w:val="20"/>
          <w:szCs w:val="20"/>
          <w:lang w:val="hy-AM"/>
        </w:rPr>
      </w:pPr>
      <w:del w:id="1385" w:author="Հերմինե Գևորգյան" w:date="2026-02-26T23:44:00Z" w16du:dateUtc="2026-02-26T19:44:00Z">
        <w:r w:rsidRPr="004605D7">
          <w:rPr>
            <w:rFonts w:ascii="GHEA Grapalat" w:hAnsi="GHEA Grapalat"/>
            <w:color w:val="000000"/>
            <w:sz w:val="20"/>
            <w:szCs w:val="20"/>
            <w:lang w:val="hy-AM"/>
          </w:rPr>
          <w:delText xml:space="preserve">1) </w:delText>
        </w:r>
        <w:r w:rsidR="0091775C" w:rsidRPr="004605D7">
          <w:rPr>
            <w:rFonts w:ascii="GHEA Grapalat" w:hAnsi="GHEA Grapalat"/>
            <w:color w:val="000000"/>
            <w:sz w:val="20"/>
            <w:szCs w:val="20"/>
            <w:lang w:val="hy-AM"/>
          </w:rPr>
          <w:delText xml:space="preserve">N </w:delTex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0091775C" w:rsidRPr="004605D7">
          <w:rPr>
            <w:rFonts w:ascii="GHEA Grapalat" w:hAnsi="GHEA Grapalat"/>
            <w:color w:val="000000"/>
            <w:sz w:val="20"/>
            <w:szCs w:val="20"/>
            <w:u w:val="single"/>
            <w:lang w:val="hy-AM"/>
          </w:rPr>
          <w:tab/>
          <w:delText xml:space="preserve">     </w:delText>
        </w:r>
        <w:r w:rsidRPr="004605D7">
          <w:rPr>
            <w:rFonts w:ascii="GHEA Grapalat" w:hAnsi="GHEA Grapalat"/>
            <w:color w:val="000000"/>
            <w:sz w:val="20"/>
            <w:szCs w:val="20"/>
            <w:lang w:val="hy-AM"/>
          </w:rPr>
          <w:delText xml:space="preserve"> պայմանագրի, ներառյալ նաև դրանում </w:delText>
        </w:r>
        <w:r w:rsidR="0091775C" w:rsidRPr="004605D7">
          <w:rPr>
            <w:rFonts w:ascii="GHEA Grapalat" w:hAnsi="GHEA Grapalat"/>
            <w:color w:val="000000"/>
            <w:sz w:val="20"/>
            <w:szCs w:val="20"/>
            <w:lang w:val="hy-AM"/>
          </w:rPr>
          <w:delText>կատարված</w:delText>
        </w:r>
      </w:del>
    </w:p>
    <w:p w14:paraId="510D9878" w14:textId="77777777" w:rsidR="00DC3470" w:rsidRPr="00E6597C" w:rsidRDefault="00DC3470" w:rsidP="00DC3470">
      <w:pPr>
        <w:pStyle w:val="af4"/>
        <w:shd w:val="clear" w:color="auto" w:fill="FFFFFF"/>
        <w:spacing w:before="0" w:beforeAutospacing="0" w:after="0" w:afterAutospacing="0"/>
        <w:rPr>
          <w:del w:id="1386" w:author="Հերմինե Գևորգյան" w:date="2026-02-26T23:44:00Z" w16du:dateUtc="2026-02-26T19:44:00Z"/>
          <w:rFonts w:ascii="GHEA Grapalat" w:hAnsi="GHEA Grapalat" w:cs="Sylfaen"/>
          <w:vertAlign w:val="superscript"/>
          <w:lang w:val="hy-AM"/>
        </w:rPr>
      </w:pPr>
      <w:del w:id="1387" w:author="Հերմինե Գևորգյան" w:date="2026-02-26T23:44:00Z" w16du:dateUtc="2026-02-26T19:44:00Z">
        <w:r w:rsidRPr="004605D7">
          <w:rPr>
            <w:rFonts w:ascii="GHEA Grapalat" w:hAnsi="GHEA Grapalat" w:cs="Sylfaen"/>
            <w:vertAlign w:val="superscript"/>
            <w:lang w:val="hy-AM"/>
          </w:rPr>
          <w:delText xml:space="preserve">                          </w:delText>
        </w:r>
        <w:r w:rsidRPr="00E6597C">
          <w:rPr>
            <w:rFonts w:ascii="GHEA Grapalat" w:hAnsi="GHEA Grapalat" w:cs="Sylfaen"/>
            <w:vertAlign w:val="superscript"/>
            <w:lang w:val="hy-AM"/>
          </w:rPr>
          <w:delText xml:space="preserve">կնքվելիք պայմանագրի </w:delText>
        </w:r>
        <w:r w:rsidR="0091775C" w:rsidRPr="004605D7">
          <w:rPr>
            <w:rFonts w:ascii="GHEA Grapalat" w:hAnsi="GHEA Grapalat" w:cs="Sylfaen"/>
            <w:vertAlign w:val="superscript"/>
            <w:lang w:val="hy-AM"/>
          </w:rPr>
          <w:delText>համարը</w:delText>
        </w:r>
        <w:r w:rsidRPr="00E6597C">
          <w:rPr>
            <w:rFonts w:ascii="GHEA Grapalat" w:hAnsi="GHEA Grapalat" w:cs="Sylfaen"/>
            <w:vertAlign w:val="superscript"/>
            <w:lang w:val="hy-AM"/>
          </w:rPr>
          <w:delText xml:space="preserve"> </w:delText>
        </w:r>
      </w:del>
    </w:p>
    <w:p w14:paraId="119F1D52" w14:textId="3DBD7ECF" w:rsidR="00DC3470" w:rsidRPr="004605D7" w:rsidRDefault="00DC3470" w:rsidP="00DC3470">
      <w:pPr>
        <w:pStyle w:val="af4"/>
        <w:shd w:val="clear" w:color="auto" w:fill="FFFFFF"/>
        <w:spacing w:before="0" w:beforeAutospacing="0" w:after="0" w:afterAutospacing="0"/>
        <w:rPr>
          <w:del w:id="1388" w:author="Հերմինե Գևորգյան" w:date="2026-02-26T23:44:00Z" w16du:dateUtc="2026-02-26T19:44:00Z"/>
          <w:rFonts w:ascii="GHEA Grapalat" w:hAnsi="GHEA Grapalat"/>
          <w:color w:val="000000"/>
          <w:sz w:val="20"/>
          <w:szCs w:val="20"/>
          <w:lang w:val="hy-AM"/>
        </w:rPr>
      </w:pPr>
      <w:del w:id="1389" w:author="Հերմինե Գևորգյան" w:date="2026-02-26T23:44:00Z" w16du:dateUtc="2026-02-26T19:44:00Z">
        <w:r w:rsidRPr="004605D7">
          <w:rPr>
            <w:rFonts w:ascii="GHEA Grapalat" w:hAnsi="GHEA Grapalat"/>
            <w:color w:val="000000"/>
            <w:sz w:val="20"/>
            <w:szCs w:val="20"/>
            <w:lang w:val="hy-AM"/>
          </w:rPr>
          <w:delText xml:space="preserve"> փոփոխությունների, լրացուցիչ համաձայնագրերի պատճենները.</w:delText>
        </w:r>
      </w:del>
    </w:p>
    <w:p w14:paraId="20349195" w14:textId="77777777" w:rsidR="00DC3470" w:rsidRPr="00CB242F" w:rsidRDefault="00DC3470" w:rsidP="00DC3470">
      <w:pPr>
        <w:pStyle w:val="af4"/>
        <w:shd w:val="clear" w:color="auto" w:fill="FFFFFF"/>
        <w:spacing w:before="0" w:beforeAutospacing="0" w:after="0" w:afterAutospacing="0"/>
        <w:ind w:firstLine="375"/>
        <w:jc w:val="both"/>
        <w:rPr>
          <w:del w:id="1390" w:author="Հերմինե Գևորգյան" w:date="2026-02-26T23:44:00Z" w16du:dateUtc="2026-02-26T19:44:00Z"/>
          <w:rFonts w:ascii="GHEA Grapalat" w:hAnsi="GHEA Grapalat"/>
          <w:color w:val="000000"/>
          <w:sz w:val="20"/>
          <w:szCs w:val="20"/>
          <w:lang w:val="hy-AM"/>
        </w:rPr>
      </w:pPr>
      <w:del w:id="1391" w:author="Հերմինե Գևորգյան" w:date="2026-02-26T23:44:00Z" w16du:dateUtc="2026-02-26T19:44:00Z">
        <w:r w:rsidRPr="004605D7">
          <w:rPr>
            <w:rFonts w:ascii="GHEA Grapalat" w:hAnsi="GHEA Grapalat"/>
            <w:color w:val="000000"/>
            <w:sz w:val="20"/>
            <w:szCs w:val="20"/>
            <w:lang w:val="hy-AM"/>
          </w:rPr>
          <w:delText xml:space="preserve">2) բենեֆիցիարի կողմից պայմանագիրը միակողմանի լուծելու մասին </w:delText>
        </w:r>
        <w:r>
          <w:fldChar w:fldCharType="begin"/>
        </w:r>
        <w:r w:rsidRPr="00FB40E3">
          <w:rPr>
            <w:lang w:val="hy-AM"/>
          </w:rPr>
          <w:delInstrText>HYPERLINK "http://www.procurement.am"</w:delInstrText>
        </w:r>
        <w:r>
          <w:fldChar w:fldCharType="separate"/>
        </w:r>
        <w:r w:rsidRPr="004605D7">
          <w:rPr>
            <w:rStyle w:val="a9"/>
            <w:rFonts w:ascii="GHEA Grapalat" w:hAnsi="GHEA Grapalat"/>
            <w:sz w:val="20"/>
            <w:szCs w:val="20"/>
            <w:lang w:val="hy-AM"/>
          </w:rPr>
          <w:delText>www.procurement.am</w:delText>
        </w:r>
        <w:r>
          <w:fldChar w:fldCharType="end"/>
        </w:r>
        <w:r w:rsidRPr="004605D7">
          <w:rPr>
            <w:rFonts w:ascii="GHEA Grapalat" w:hAnsi="GHEA Grapalat"/>
            <w:color w:val="000000"/>
            <w:sz w:val="20"/>
            <w:szCs w:val="20"/>
            <w:lang w:val="hy-AM"/>
          </w:rPr>
          <w:delText xml:space="preserve"> հասց</w:delText>
        </w:r>
        <w:r w:rsidR="00194C6E">
          <w:rPr>
            <w:rFonts w:ascii="GHEA Grapalat" w:hAnsi="GHEA Grapalat"/>
            <w:color w:val="000000"/>
            <w:sz w:val="20"/>
            <w:szCs w:val="20"/>
            <w:lang w:val="hy-AM"/>
          </w:rPr>
          <w:delText>ե</w:delText>
        </w:r>
        <w:r w:rsidRPr="004605D7">
          <w:rPr>
            <w:rFonts w:ascii="GHEA Grapalat" w:hAnsi="GHEA Grapalat"/>
            <w:color w:val="000000"/>
            <w:sz w:val="20"/>
            <w:szCs w:val="20"/>
            <w:lang w:val="hy-AM"/>
          </w:rPr>
          <w:delText>ով գործող տեղեկագրում հրապարակած ծանուցումը</w:delText>
        </w:r>
        <w:r w:rsidR="00CB242F" w:rsidRPr="00CB242F">
          <w:rPr>
            <w:rFonts w:ascii="GHEA Grapalat" w:hAnsi="GHEA Grapalat"/>
            <w:color w:val="000000"/>
            <w:sz w:val="20"/>
            <w:szCs w:val="20"/>
            <w:lang w:val="hy-AM"/>
          </w:rPr>
          <w:delText>:</w:delText>
        </w:r>
      </w:del>
    </w:p>
    <w:p w14:paraId="1BC1BCD9" w14:textId="77777777" w:rsidR="00091EBC" w:rsidRPr="004605D7" w:rsidRDefault="00091EBC" w:rsidP="00091EBC">
      <w:pPr>
        <w:pStyle w:val="af4"/>
        <w:shd w:val="clear" w:color="auto" w:fill="FFFFFF"/>
        <w:spacing w:before="0" w:beforeAutospacing="0" w:after="0" w:afterAutospacing="0"/>
        <w:ind w:firstLine="375"/>
        <w:jc w:val="both"/>
        <w:rPr>
          <w:del w:id="1392" w:author="Հերմինե Գևորգյան" w:date="2026-02-26T23:44:00Z" w16du:dateUtc="2026-02-26T19:44:00Z"/>
          <w:rFonts w:ascii="GHEA Grapalat" w:hAnsi="GHEA Grapalat"/>
          <w:color w:val="000000"/>
          <w:sz w:val="20"/>
          <w:szCs w:val="20"/>
          <w:lang w:val="hy-AM"/>
        </w:rPr>
      </w:pPr>
      <w:del w:id="1393" w:author="Հերմինե Գևորգյան" w:date="2026-02-26T23:44:00Z" w16du:dateUtc="2026-02-26T19:44:00Z">
        <w:r w:rsidRPr="004605D7">
          <w:rPr>
            <w:rFonts w:ascii="GHEA Grapalat" w:hAnsi="GHEA Grapalat"/>
            <w:color w:val="000000"/>
            <w:sz w:val="20"/>
            <w:szCs w:val="20"/>
            <w:lang w:val="hy-AM"/>
          </w:rPr>
          <w:delText>7. Երաշխիք տվող անձը բենեֆիցիարի կողմից ներկայացված պահանջը և կից փաստաթղթերը ստանալու</w:delText>
        </w:r>
        <w:r w:rsidR="00194C6E">
          <w:rPr>
            <w:rFonts w:ascii="GHEA Grapalat" w:hAnsi="GHEA Grapalat"/>
            <w:color w:val="000000"/>
            <w:sz w:val="20"/>
            <w:szCs w:val="20"/>
            <w:lang w:val="hy-AM"/>
          </w:rPr>
          <w:delText>ց</w:delText>
        </w:r>
        <w:r w:rsidRPr="004605D7">
          <w:rPr>
            <w:rFonts w:ascii="GHEA Grapalat" w:hAnsi="GHEA Grapalat"/>
            <w:color w:val="000000"/>
            <w:sz w:val="20"/>
            <w:szCs w:val="20"/>
            <w:lang w:val="hy-AM"/>
          </w:rPr>
          <w:delTex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delText>
        </w:r>
      </w:del>
    </w:p>
    <w:p w14:paraId="7276A1C0" w14:textId="77777777" w:rsidR="00091EBC" w:rsidRPr="004605D7" w:rsidRDefault="00D82F69" w:rsidP="00091EBC">
      <w:pPr>
        <w:pStyle w:val="af4"/>
        <w:shd w:val="clear" w:color="auto" w:fill="FFFFFF"/>
        <w:spacing w:before="0" w:beforeAutospacing="0" w:after="0" w:afterAutospacing="0"/>
        <w:ind w:firstLine="375"/>
        <w:rPr>
          <w:del w:id="1394" w:author="Հերմինե Գևորգյան" w:date="2026-02-26T23:44:00Z" w16du:dateUtc="2026-02-26T19:44:00Z"/>
          <w:rFonts w:ascii="GHEA Grapalat" w:hAnsi="GHEA Grapalat"/>
          <w:color w:val="000000"/>
          <w:sz w:val="20"/>
          <w:szCs w:val="20"/>
          <w:lang w:val="hy-AM"/>
        </w:rPr>
      </w:pPr>
      <w:del w:id="1395" w:author="Հերմինե Գևորգյան" w:date="2026-02-26T23:44:00Z" w16du:dateUtc="2026-02-26T19:44:00Z">
        <w:r w:rsidRPr="004605D7">
          <w:rPr>
            <w:rFonts w:ascii="GHEA Grapalat" w:hAnsi="GHEA Grapalat"/>
            <w:color w:val="000000"/>
            <w:sz w:val="20"/>
            <w:szCs w:val="20"/>
            <w:lang w:val="hy-AM"/>
          </w:rPr>
          <w:delText>8</w:delText>
        </w:r>
        <w:r w:rsidR="00091EBC" w:rsidRPr="004605D7">
          <w:rPr>
            <w:rFonts w:ascii="GHEA Grapalat" w:hAnsi="GHEA Grapalat"/>
            <w:color w:val="000000"/>
            <w:sz w:val="20"/>
            <w:szCs w:val="20"/>
            <w:lang w:val="hy-AM"/>
          </w:rPr>
          <w:delText>. Երաշխիք տվող անձը մերժում է բենեֆիցիարի պահանջը, եթե`</w:delText>
        </w:r>
      </w:del>
    </w:p>
    <w:p w14:paraId="4C28498C" w14:textId="77777777" w:rsidR="00091EBC" w:rsidRPr="004605D7" w:rsidRDefault="00091EBC" w:rsidP="00091EBC">
      <w:pPr>
        <w:pStyle w:val="af4"/>
        <w:shd w:val="clear" w:color="auto" w:fill="FFFFFF"/>
        <w:spacing w:before="0" w:beforeAutospacing="0" w:after="0" w:afterAutospacing="0"/>
        <w:ind w:firstLine="375"/>
        <w:jc w:val="both"/>
        <w:rPr>
          <w:del w:id="1396" w:author="Հերմինե Գևորգյան" w:date="2026-02-26T23:44:00Z" w16du:dateUtc="2026-02-26T19:44:00Z"/>
          <w:rFonts w:ascii="GHEA Grapalat" w:hAnsi="GHEA Grapalat"/>
          <w:color w:val="000000"/>
          <w:sz w:val="20"/>
          <w:szCs w:val="20"/>
          <w:lang w:val="hy-AM"/>
        </w:rPr>
      </w:pPr>
      <w:del w:id="1397" w:author="Հերմինե Գևորգյան" w:date="2026-02-26T23:44:00Z" w16du:dateUtc="2026-02-26T19:44:00Z">
        <w:r w:rsidRPr="004605D7">
          <w:rPr>
            <w:rFonts w:ascii="GHEA Grapalat" w:hAnsi="GHEA Grapalat"/>
            <w:color w:val="000000"/>
            <w:sz w:val="20"/>
            <w:szCs w:val="20"/>
            <w:lang w:val="hy-AM"/>
          </w:rPr>
          <w:delText>1) պահանջը կամ կից փաստաթղթերը չեն համապատասխանում սույն երաշխիքի պայմաններին.</w:delText>
        </w:r>
      </w:del>
    </w:p>
    <w:p w14:paraId="409A5102" w14:textId="77777777" w:rsidR="00091EBC" w:rsidRPr="004605D7" w:rsidRDefault="00091EBC" w:rsidP="00091EBC">
      <w:pPr>
        <w:pStyle w:val="af4"/>
        <w:shd w:val="clear" w:color="auto" w:fill="FFFFFF"/>
        <w:spacing w:before="0" w:beforeAutospacing="0" w:after="0" w:afterAutospacing="0"/>
        <w:ind w:firstLine="375"/>
        <w:rPr>
          <w:del w:id="1398" w:author="Հերմինե Գևորգյան" w:date="2026-02-26T23:44:00Z" w16du:dateUtc="2026-02-26T19:44:00Z"/>
          <w:rFonts w:ascii="GHEA Grapalat" w:hAnsi="GHEA Grapalat"/>
          <w:color w:val="000000"/>
          <w:sz w:val="20"/>
          <w:szCs w:val="20"/>
          <w:lang w:val="hy-AM"/>
        </w:rPr>
      </w:pPr>
      <w:del w:id="1399" w:author="Հերմինե Գևորգյան" w:date="2026-02-26T23:44:00Z" w16du:dateUtc="2026-02-26T19:44:00Z">
        <w:r w:rsidRPr="004605D7">
          <w:rPr>
            <w:rFonts w:ascii="GHEA Grapalat" w:hAnsi="GHEA Grapalat"/>
            <w:color w:val="000000"/>
            <w:sz w:val="20"/>
            <w:szCs w:val="20"/>
            <w:lang w:val="hy-AM"/>
          </w:rPr>
          <w:delText>2) պահանջը ներկայացվել է երաշխիքով սահմանված ժամկետի ավարտից հետո:</w:delText>
        </w:r>
      </w:del>
    </w:p>
    <w:p w14:paraId="7B2288B3" w14:textId="77777777" w:rsidR="00091EBC" w:rsidRPr="004605D7" w:rsidRDefault="00D82F69" w:rsidP="00091EBC">
      <w:pPr>
        <w:pStyle w:val="af4"/>
        <w:shd w:val="clear" w:color="auto" w:fill="FFFFFF"/>
        <w:spacing w:before="0" w:beforeAutospacing="0" w:after="0" w:afterAutospacing="0"/>
        <w:ind w:firstLine="375"/>
        <w:jc w:val="both"/>
        <w:rPr>
          <w:del w:id="1400" w:author="Հերմինե Գևորգյան" w:date="2026-02-26T23:44:00Z" w16du:dateUtc="2026-02-26T19:44:00Z"/>
          <w:rFonts w:ascii="GHEA Grapalat" w:hAnsi="GHEA Grapalat"/>
          <w:color w:val="000000"/>
          <w:sz w:val="20"/>
          <w:szCs w:val="20"/>
          <w:lang w:val="hy-AM"/>
        </w:rPr>
      </w:pPr>
      <w:del w:id="1401" w:author="Հերմինե Գևորգյան" w:date="2026-02-26T23:44:00Z" w16du:dateUtc="2026-02-26T19:44:00Z">
        <w:r w:rsidRPr="004605D7">
          <w:rPr>
            <w:rFonts w:ascii="GHEA Grapalat" w:hAnsi="GHEA Grapalat"/>
            <w:color w:val="000000"/>
            <w:sz w:val="20"/>
            <w:szCs w:val="20"/>
            <w:lang w:val="hy-AM"/>
          </w:rPr>
          <w:delText>9</w:delText>
        </w:r>
        <w:r w:rsidR="00091EBC" w:rsidRPr="004605D7">
          <w:rPr>
            <w:rFonts w:ascii="GHEA Grapalat" w:hAnsi="GHEA Grapalat"/>
            <w:color w:val="000000"/>
            <w:sz w:val="20"/>
            <w:szCs w:val="20"/>
            <w:lang w:val="hy-AM"/>
          </w:rPr>
          <w:delTex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delText>
        </w:r>
      </w:del>
    </w:p>
    <w:p w14:paraId="76E32619" w14:textId="77777777" w:rsidR="00091EBC" w:rsidRPr="004605D7" w:rsidRDefault="00091EBC" w:rsidP="00091EBC">
      <w:pPr>
        <w:pStyle w:val="af4"/>
        <w:shd w:val="clear" w:color="auto" w:fill="FFFFFF"/>
        <w:spacing w:before="0" w:beforeAutospacing="0" w:after="0" w:afterAutospacing="0"/>
        <w:ind w:firstLine="375"/>
        <w:jc w:val="both"/>
        <w:rPr>
          <w:del w:id="1402" w:author="Հերմինե Գևորգյան" w:date="2026-02-26T23:44:00Z" w16du:dateUtc="2026-02-26T19:44:00Z"/>
          <w:rFonts w:ascii="GHEA Grapalat" w:hAnsi="GHEA Grapalat"/>
          <w:color w:val="000000"/>
          <w:sz w:val="20"/>
          <w:szCs w:val="20"/>
          <w:lang w:val="hy-AM"/>
        </w:rPr>
      </w:pPr>
      <w:del w:id="1403" w:author="Հերմինե Գևորգյան" w:date="2026-02-26T23:44:00Z" w16du:dateUtc="2026-02-26T19:44:00Z">
        <w:r w:rsidRPr="004605D7">
          <w:rPr>
            <w:rFonts w:ascii="GHEA Grapalat" w:hAnsi="GHEA Grapalat"/>
            <w:color w:val="000000"/>
            <w:sz w:val="20"/>
            <w:szCs w:val="20"/>
            <w:lang w:val="hy-AM"/>
          </w:rPr>
          <w:delText>1</w:delText>
        </w:r>
        <w:r w:rsidR="00D82F69" w:rsidRPr="004605D7">
          <w:rPr>
            <w:rFonts w:ascii="GHEA Grapalat" w:hAnsi="GHEA Grapalat"/>
            <w:color w:val="000000"/>
            <w:sz w:val="20"/>
            <w:szCs w:val="20"/>
            <w:lang w:val="hy-AM"/>
          </w:rPr>
          <w:delText>0</w:delText>
        </w:r>
        <w:r w:rsidRPr="004605D7">
          <w:rPr>
            <w:rFonts w:ascii="GHEA Grapalat" w:hAnsi="GHEA Grapalat"/>
            <w:color w:val="000000"/>
            <w:sz w:val="20"/>
            <w:szCs w:val="20"/>
            <w:lang w:val="hy-AM"/>
          </w:rPr>
          <w:delText>. Սույն երաշխիքի նկատմամբ կիրառվում են Հայաստանի Հանրապետության քաղաքացիական օրենսգրքի համապատասխան դրույթները:</w:delText>
        </w:r>
      </w:del>
    </w:p>
    <w:p w14:paraId="03397CA8" w14:textId="77777777" w:rsidR="00091EBC" w:rsidRPr="004605D7" w:rsidRDefault="00091EBC" w:rsidP="00091EBC">
      <w:pPr>
        <w:pStyle w:val="af4"/>
        <w:shd w:val="clear" w:color="auto" w:fill="FFFFFF"/>
        <w:spacing w:before="0" w:beforeAutospacing="0" w:after="0" w:afterAutospacing="0"/>
        <w:ind w:firstLine="375"/>
        <w:jc w:val="both"/>
        <w:rPr>
          <w:del w:id="1404" w:author="Հերմինե Գևորգյան" w:date="2026-02-26T23:44:00Z" w16du:dateUtc="2026-02-26T19:44:00Z"/>
          <w:rFonts w:ascii="GHEA Grapalat" w:hAnsi="GHEA Grapalat"/>
          <w:color w:val="000000"/>
          <w:sz w:val="20"/>
          <w:szCs w:val="20"/>
          <w:lang w:val="hy-AM"/>
        </w:rPr>
      </w:pPr>
      <w:del w:id="1405" w:author="Հերմինե Գևորգյան" w:date="2026-02-26T23:44:00Z" w16du:dateUtc="2026-02-26T19:44:00Z">
        <w:r w:rsidRPr="004605D7">
          <w:rPr>
            <w:rFonts w:ascii="GHEA Grapalat" w:hAnsi="GHEA Grapalat"/>
            <w:color w:val="000000"/>
            <w:sz w:val="20"/>
            <w:szCs w:val="20"/>
            <w:lang w:val="hy-AM"/>
          </w:rPr>
          <w:delText>1</w:delText>
        </w:r>
        <w:r w:rsidR="00D82F69" w:rsidRPr="004605D7">
          <w:rPr>
            <w:rFonts w:ascii="GHEA Grapalat" w:hAnsi="GHEA Grapalat"/>
            <w:color w:val="000000"/>
            <w:sz w:val="20"/>
            <w:szCs w:val="20"/>
            <w:lang w:val="hy-AM"/>
          </w:rPr>
          <w:delText>1</w:delText>
        </w:r>
        <w:r w:rsidRPr="004605D7">
          <w:rPr>
            <w:rFonts w:ascii="GHEA Grapalat" w:hAnsi="GHEA Grapalat"/>
            <w:color w:val="000000"/>
            <w:sz w:val="20"/>
            <w:szCs w:val="20"/>
            <w:lang w:val="hy-AM"/>
          </w:rPr>
          <w:delText>. Սույն երաշխիքի կապակցությամբ ծագող վեճերը ենթակա են լուծման Հայաստանի Հանրապետության օրենսդրությամբ սահմանված կարգով:</w:delText>
        </w:r>
      </w:del>
    </w:p>
    <w:p w14:paraId="4F6FD7FA" w14:textId="77777777" w:rsidR="00091EBC" w:rsidRPr="004605D7" w:rsidRDefault="00091EBC" w:rsidP="00091EBC">
      <w:pPr>
        <w:pStyle w:val="af4"/>
        <w:shd w:val="clear" w:color="auto" w:fill="FFFFFF"/>
        <w:spacing w:before="0" w:beforeAutospacing="0" w:after="0" w:afterAutospacing="0"/>
        <w:ind w:firstLine="375"/>
        <w:jc w:val="both"/>
        <w:rPr>
          <w:del w:id="1406" w:author="Հերմինե Գևորգյան" w:date="2026-02-26T23:44:00Z" w16du:dateUtc="2026-02-26T19:44:00Z"/>
          <w:rFonts w:ascii="GHEA Grapalat" w:hAnsi="GHEA Grapalat"/>
          <w:color w:val="000000"/>
          <w:sz w:val="20"/>
          <w:szCs w:val="20"/>
          <w:lang w:val="hy-AM"/>
        </w:rPr>
      </w:pPr>
    </w:p>
    <w:p w14:paraId="10BD6C57" w14:textId="77777777" w:rsidR="00091EBC" w:rsidRPr="004605D7" w:rsidRDefault="00091EBC" w:rsidP="00091EBC">
      <w:pPr>
        <w:pStyle w:val="af4"/>
        <w:shd w:val="clear" w:color="auto" w:fill="FFFFFF"/>
        <w:spacing w:before="0" w:beforeAutospacing="0" w:after="0" w:afterAutospacing="0"/>
        <w:ind w:firstLine="375"/>
        <w:jc w:val="both"/>
        <w:rPr>
          <w:del w:id="1407" w:author="Հերմինե Գևորգյան" w:date="2026-02-26T23:44:00Z" w16du:dateUtc="2026-02-26T19:44:00Z"/>
          <w:rFonts w:ascii="GHEA Grapalat" w:hAnsi="GHEA Grapalat"/>
          <w:color w:val="000000"/>
          <w:sz w:val="20"/>
          <w:szCs w:val="20"/>
          <w:u w:val="single"/>
          <w:lang w:val="hy-AM"/>
        </w:rPr>
      </w:pPr>
      <w:del w:id="1408" w:author="Հերմինե Գևորգյան" w:date="2026-02-26T23:44:00Z" w16du:dateUtc="2026-02-26T19:44:00Z">
        <w:r w:rsidRPr="004605D7">
          <w:rPr>
            <w:rFonts w:ascii="GHEA Grapalat" w:hAnsi="GHEA Grapalat"/>
            <w:color w:val="000000"/>
            <w:sz w:val="20"/>
            <w:szCs w:val="20"/>
            <w:lang w:val="hy-AM"/>
          </w:rPr>
          <w:delText xml:space="preserve">Գործադիր </w:delText>
        </w:r>
        <w:r w:rsidR="0070371B" w:rsidRPr="004605D7">
          <w:rPr>
            <w:rFonts w:ascii="GHEA Grapalat" w:hAnsi="GHEA Grapalat"/>
            <w:color w:val="000000"/>
            <w:sz w:val="20"/>
            <w:szCs w:val="20"/>
            <w:lang w:val="hy-AM"/>
          </w:rPr>
          <w:delText>մարմնի ղեկավար</w:delText>
        </w:r>
        <w:r w:rsidRPr="004605D7">
          <w:rPr>
            <w:rFonts w:ascii="GHEA Grapalat" w:hAnsi="GHEA Grapalat"/>
            <w:color w:val="000000"/>
            <w:sz w:val="20"/>
            <w:szCs w:val="20"/>
            <w:lang w:val="hy-AM"/>
          </w:rPr>
          <w:delText xml:space="preserve"> </w:delTex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del>
    </w:p>
    <w:p w14:paraId="4DF1F9E8" w14:textId="77777777" w:rsidR="00091EBC" w:rsidRPr="004605D7" w:rsidRDefault="00091EBC" w:rsidP="00091EBC">
      <w:pPr>
        <w:pStyle w:val="af4"/>
        <w:shd w:val="clear" w:color="auto" w:fill="FFFFFF"/>
        <w:spacing w:before="0" w:beforeAutospacing="0" w:after="0" w:afterAutospacing="0"/>
        <w:ind w:firstLine="375"/>
        <w:jc w:val="both"/>
        <w:rPr>
          <w:del w:id="1409" w:author="Հերմինե Գևորգյան" w:date="2026-02-26T23:44:00Z" w16du:dateUtc="2026-02-26T19:44:00Z"/>
          <w:rFonts w:ascii="GHEA Grapalat" w:hAnsi="GHEA Grapalat"/>
          <w:color w:val="000000"/>
          <w:sz w:val="20"/>
          <w:szCs w:val="20"/>
          <w:lang w:val="hy-AM"/>
        </w:rPr>
      </w:pPr>
    </w:p>
    <w:p w14:paraId="570D0AE1" w14:textId="77777777" w:rsidR="00091EBC" w:rsidRPr="004605D7" w:rsidRDefault="00091EBC" w:rsidP="00091EBC">
      <w:pPr>
        <w:pStyle w:val="af4"/>
        <w:shd w:val="clear" w:color="auto" w:fill="FFFFFF"/>
        <w:spacing w:before="0" w:beforeAutospacing="0" w:after="0" w:afterAutospacing="0"/>
        <w:ind w:firstLine="375"/>
        <w:jc w:val="both"/>
        <w:rPr>
          <w:del w:id="1410" w:author="Հերմինե Գևորգյան" w:date="2026-02-26T23:44:00Z" w16du:dateUtc="2026-02-26T19:44:00Z"/>
          <w:rFonts w:ascii="GHEA Grapalat" w:hAnsi="GHEA Grapalat"/>
          <w:color w:val="000000"/>
          <w:sz w:val="20"/>
          <w:szCs w:val="20"/>
          <w:lang w:val="hy-AM"/>
        </w:rPr>
      </w:pPr>
      <w:del w:id="1411" w:author="Հերմինե Գևորգյան" w:date="2026-02-26T23:44:00Z" w16du:dateUtc="2026-02-26T19:44:00Z">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del>
    </w:p>
    <w:p w14:paraId="2A672C29" w14:textId="77777777" w:rsidR="00091EBC" w:rsidRPr="00E6597C" w:rsidRDefault="00091EBC" w:rsidP="00091EBC">
      <w:pPr>
        <w:pStyle w:val="af4"/>
        <w:shd w:val="clear" w:color="auto" w:fill="FFFFFF"/>
        <w:spacing w:before="0" w:beforeAutospacing="0" w:after="0" w:afterAutospacing="0"/>
        <w:rPr>
          <w:del w:id="1412" w:author="Հերմինե Գևորգյան" w:date="2026-02-26T23:44:00Z" w16du:dateUtc="2026-02-26T19:44:00Z"/>
          <w:rFonts w:ascii="GHEA Grapalat" w:hAnsi="GHEA Grapalat" w:cs="Sylfaen"/>
          <w:vertAlign w:val="superscript"/>
          <w:lang w:val="hy-AM"/>
        </w:rPr>
      </w:pPr>
      <w:del w:id="1413" w:author="Հերմինե Գևորգյան" w:date="2026-02-26T23:44:00Z" w16du:dateUtc="2026-02-26T19:44:00Z">
        <w:r w:rsidRPr="004605D7">
          <w:rPr>
            <w:rFonts w:ascii="GHEA Grapalat" w:hAnsi="GHEA Grapalat" w:cs="Sylfaen"/>
            <w:vertAlign w:val="superscript"/>
            <w:lang w:val="hy-AM"/>
          </w:rPr>
          <w:delText xml:space="preserve">                                                        </w:delText>
        </w:r>
        <w:r w:rsidRPr="00E6597C">
          <w:rPr>
            <w:rFonts w:ascii="GHEA Grapalat" w:hAnsi="GHEA Grapalat" w:cs="Sylfaen"/>
            <w:vertAlign w:val="superscript"/>
            <w:lang w:val="hy-AM"/>
          </w:rPr>
          <w:delText>ամիսը, ամսաթիվը, տարեթիվը</w:delText>
        </w:r>
      </w:del>
    </w:p>
    <w:p w14:paraId="5315F33D" w14:textId="77777777" w:rsidR="00091EBC" w:rsidRPr="00E6597C" w:rsidRDefault="00091EBC" w:rsidP="00091EBC">
      <w:pPr>
        <w:pStyle w:val="31"/>
        <w:spacing w:line="240" w:lineRule="auto"/>
        <w:jc w:val="center"/>
        <w:rPr>
          <w:del w:id="1414" w:author="Հերմինե Գևորգյան" w:date="2026-02-26T23:44:00Z" w16du:dateUtc="2026-02-26T19:44:00Z"/>
          <w:rFonts w:ascii="GHEA Grapalat" w:hAnsi="GHEA Grapalat" w:cs="Arial"/>
          <w:b/>
          <w:lang w:val="hy-AM"/>
        </w:rPr>
      </w:pPr>
    </w:p>
    <w:p w14:paraId="0C215CE8" w14:textId="77777777" w:rsidR="00091EBC" w:rsidRPr="00E6597C" w:rsidRDefault="00091EBC" w:rsidP="00091EBC">
      <w:pPr>
        <w:pStyle w:val="31"/>
        <w:spacing w:line="240" w:lineRule="auto"/>
        <w:jc w:val="right"/>
        <w:rPr>
          <w:del w:id="1415" w:author="Հերմինե Գևորգյան" w:date="2026-02-26T23:44:00Z" w16du:dateUtc="2026-02-26T19:44:00Z"/>
          <w:rFonts w:ascii="GHEA Grapalat" w:hAnsi="GHEA Grapalat"/>
          <w:szCs w:val="24"/>
          <w:lang w:val="hy-AM"/>
        </w:rPr>
      </w:pPr>
    </w:p>
    <w:p w14:paraId="56624502" w14:textId="77777777" w:rsidR="00AB2DA5" w:rsidRPr="00F6523E" w:rsidRDefault="00AB2DA5" w:rsidP="00AB2DA5">
      <w:pPr>
        <w:pStyle w:val="af2"/>
        <w:jc w:val="both"/>
        <w:rPr>
          <w:del w:id="1416" w:author="Հերմինե Գևորգյան" w:date="2026-02-26T23:44:00Z" w16du:dateUtc="2026-02-26T19:44:00Z"/>
          <w:rFonts w:ascii="GHEA Grapalat" w:hAnsi="GHEA Grapalat"/>
          <w:i/>
          <w:sz w:val="16"/>
          <w:szCs w:val="16"/>
          <w:lang w:val="hy-AM"/>
        </w:rPr>
      </w:pPr>
      <w:del w:id="1417" w:author="Հերմինե Գևորգյան" w:date="2026-02-26T23:44:00Z" w16du:dateUtc="2026-02-26T19:44:00Z">
        <w:r w:rsidRPr="00F6523E">
          <w:rPr>
            <w:rFonts w:ascii="GHEA Grapalat" w:hAnsi="GHEA Grapalat"/>
            <w:i/>
            <w:sz w:val="16"/>
            <w:szCs w:val="16"/>
            <w:lang w:val="hy-AM"/>
          </w:rPr>
          <w:delText>*լրացվում</w:delText>
        </w:r>
        <w:r w:rsidRPr="00F6523E">
          <w:rPr>
            <w:rFonts w:ascii="GHEA Grapalat" w:hAnsi="GHEA Grapalat"/>
            <w:i/>
            <w:sz w:val="16"/>
            <w:szCs w:val="16"/>
            <w:lang w:val="af-ZA"/>
          </w:rPr>
          <w:delText xml:space="preserve"> </w:delText>
        </w:r>
        <w:r w:rsidRPr="00F6523E">
          <w:rPr>
            <w:rFonts w:ascii="GHEA Grapalat" w:hAnsi="GHEA Grapalat"/>
            <w:i/>
            <w:sz w:val="16"/>
            <w:szCs w:val="16"/>
            <w:lang w:val="hy-AM"/>
          </w:rPr>
          <w:delText>է</w:delText>
        </w:r>
        <w:r w:rsidRPr="00F6523E">
          <w:rPr>
            <w:rFonts w:ascii="GHEA Grapalat" w:hAnsi="GHEA Grapalat"/>
            <w:i/>
            <w:sz w:val="16"/>
            <w:szCs w:val="16"/>
            <w:lang w:val="af-ZA"/>
          </w:rPr>
          <w:delText xml:space="preserve"> </w:delText>
        </w:r>
        <w:r w:rsidRPr="00F6523E">
          <w:rPr>
            <w:rFonts w:ascii="GHEA Grapalat" w:hAnsi="GHEA Grapalat"/>
            <w:i/>
            <w:sz w:val="16"/>
            <w:szCs w:val="16"/>
            <w:lang w:val="hy-AM"/>
          </w:rPr>
          <w:delText>հանձնաժողովի</w:delText>
        </w:r>
        <w:r w:rsidRPr="00F6523E">
          <w:rPr>
            <w:rFonts w:ascii="GHEA Grapalat" w:hAnsi="GHEA Grapalat"/>
            <w:i/>
            <w:sz w:val="16"/>
            <w:szCs w:val="16"/>
            <w:lang w:val="af-ZA"/>
          </w:rPr>
          <w:delText xml:space="preserve"> </w:delText>
        </w:r>
        <w:r w:rsidRPr="00F6523E">
          <w:rPr>
            <w:rFonts w:ascii="GHEA Grapalat" w:hAnsi="GHEA Grapalat"/>
            <w:i/>
            <w:sz w:val="16"/>
            <w:szCs w:val="16"/>
            <w:lang w:val="hy-AM"/>
          </w:rPr>
          <w:delText>քարտուղարի</w:delText>
        </w:r>
        <w:r w:rsidRPr="00F6523E">
          <w:rPr>
            <w:rFonts w:ascii="GHEA Grapalat" w:hAnsi="GHEA Grapalat"/>
            <w:i/>
            <w:sz w:val="16"/>
            <w:szCs w:val="16"/>
            <w:lang w:val="af-ZA"/>
          </w:rPr>
          <w:delText xml:space="preserve"> </w:delText>
        </w:r>
        <w:r w:rsidRPr="00F6523E">
          <w:rPr>
            <w:rFonts w:ascii="GHEA Grapalat" w:hAnsi="GHEA Grapalat"/>
            <w:i/>
            <w:sz w:val="16"/>
            <w:szCs w:val="16"/>
            <w:lang w:val="hy-AM"/>
          </w:rPr>
          <w:delText>կողմից</w:delText>
        </w:r>
        <w:r w:rsidRPr="00F6523E">
          <w:rPr>
            <w:rFonts w:ascii="GHEA Grapalat" w:hAnsi="GHEA Grapalat"/>
            <w:i/>
            <w:sz w:val="16"/>
            <w:szCs w:val="16"/>
            <w:lang w:val="af-ZA"/>
          </w:rPr>
          <w:delText xml:space="preserve">` </w:delText>
        </w:r>
        <w:r w:rsidRPr="00F6523E">
          <w:rPr>
            <w:rFonts w:ascii="GHEA Grapalat" w:hAnsi="GHEA Grapalat"/>
            <w:i/>
            <w:sz w:val="16"/>
            <w:szCs w:val="16"/>
            <w:lang w:val="hy-AM"/>
          </w:rPr>
          <w:delText>մինչև</w:delText>
        </w:r>
        <w:r w:rsidRPr="00F6523E">
          <w:rPr>
            <w:rFonts w:ascii="GHEA Grapalat" w:hAnsi="GHEA Grapalat"/>
            <w:i/>
            <w:sz w:val="16"/>
            <w:szCs w:val="16"/>
            <w:lang w:val="af-ZA"/>
          </w:rPr>
          <w:delText xml:space="preserve"> </w:delText>
        </w:r>
        <w:r w:rsidRPr="00F6523E">
          <w:rPr>
            <w:rFonts w:ascii="GHEA Grapalat" w:hAnsi="GHEA Grapalat"/>
            <w:i/>
            <w:sz w:val="16"/>
            <w:szCs w:val="16"/>
            <w:lang w:val="hy-AM"/>
          </w:rPr>
          <w:delText>հրավերը</w:delText>
        </w:r>
        <w:r w:rsidRPr="00F6523E">
          <w:rPr>
            <w:rFonts w:ascii="GHEA Grapalat" w:hAnsi="GHEA Grapalat"/>
            <w:i/>
            <w:sz w:val="16"/>
            <w:szCs w:val="16"/>
            <w:lang w:val="af-ZA"/>
          </w:rPr>
          <w:delText xml:space="preserve"> </w:delText>
        </w:r>
        <w:r w:rsidRPr="00F6523E">
          <w:rPr>
            <w:rFonts w:ascii="GHEA Grapalat" w:hAnsi="GHEA Grapalat"/>
            <w:i/>
            <w:sz w:val="16"/>
            <w:szCs w:val="16"/>
            <w:lang w:val="hy-AM"/>
          </w:rPr>
          <w:delText>տեղեկագրում</w:delText>
        </w:r>
        <w:r w:rsidRPr="00F6523E">
          <w:rPr>
            <w:rFonts w:ascii="GHEA Grapalat" w:hAnsi="GHEA Grapalat"/>
            <w:i/>
            <w:sz w:val="16"/>
            <w:szCs w:val="16"/>
            <w:lang w:val="af-ZA"/>
          </w:rPr>
          <w:delText xml:space="preserve"> </w:delText>
        </w:r>
        <w:r w:rsidRPr="00F6523E">
          <w:rPr>
            <w:rFonts w:ascii="GHEA Grapalat" w:hAnsi="GHEA Grapalat"/>
            <w:i/>
            <w:sz w:val="16"/>
            <w:szCs w:val="16"/>
            <w:lang w:val="hy-AM"/>
          </w:rPr>
          <w:delText>հրապարակելը:</w:delText>
        </w:r>
      </w:del>
    </w:p>
    <w:p w14:paraId="12FE3000" w14:textId="77777777" w:rsidR="00631658" w:rsidRPr="00E6597C" w:rsidRDefault="009C370D" w:rsidP="00631658">
      <w:pPr>
        <w:jc w:val="right"/>
        <w:rPr>
          <w:del w:id="1418" w:author="Հերմինե Գևորգյան" w:date="2026-02-26T23:44:00Z" w16du:dateUtc="2026-02-26T19:44:00Z"/>
          <w:rFonts w:ascii="GHEA Grapalat" w:hAnsi="GHEA Grapalat" w:cs="GHEA Grapalat"/>
          <w:i/>
          <w:sz w:val="18"/>
          <w:szCs w:val="18"/>
          <w:lang w:val="hy-AM"/>
        </w:rPr>
      </w:pPr>
      <w:del w:id="1419" w:author="Հերմինե Գևորգյան" w:date="2026-02-26T23:44:00Z" w16du:dateUtc="2026-02-26T19:44:00Z">
        <w:r w:rsidRPr="00E6597C">
          <w:rPr>
            <w:rFonts w:ascii="GHEA Grapalat" w:hAnsi="GHEA Grapalat"/>
            <w:b/>
            <w:lang w:val="hy-AM"/>
          </w:rPr>
          <w:br w:type="page"/>
        </w:r>
      </w:del>
    </w:p>
    <w:p w14:paraId="76F5D96A" w14:textId="5284D1A9" w:rsidR="00631658" w:rsidRPr="00E6597C" w:rsidRDefault="00631658" w:rsidP="00631658">
      <w:pPr>
        <w:jc w:val="right"/>
        <w:rPr>
          <w:ins w:id="1420" w:author="Հերմինե Գևորգյան" w:date="2026-02-26T23:44:00Z" w16du:dateUtc="2026-02-26T19:44:00Z"/>
          <w:rFonts w:ascii="GHEA Grapalat" w:hAnsi="GHEA Grapalat" w:cs="GHEA Grapalat"/>
          <w:i/>
          <w:sz w:val="18"/>
          <w:szCs w:val="18"/>
          <w:lang w:val="hy-AM"/>
        </w:rPr>
      </w:pPr>
    </w:p>
    <w:p w14:paraId="50A2ACFF" w14:textId="698514F3" w:rsidR="00631658" w:rsidRPr="00E6597C" w:rsidRDefault="00013D71">
      <w:pPr>
        <w:pStyle w:val="31"/>
        <w:tabs>
          <w:tab w:val="left" w:pos="8340"/>
          <w:tab w:val="right" w:pos="10536"/>
        </w:tabs>
        <w:spacing w:line="240" w:lineRule="auto"/>
        <w:jc w:val="left"/>
        <w:rPr>
          <w:rFonts w:ascii="GHEA Grapalat" w:hAnsi="GHEA Grapalat" w:cs="Sylfaen"/>
          <w:b/>
          <w:lang w:val="hy-AM"/>
        </w:rPr>
        <w:pPrChange w:id="1421" w:author="Հերմինե Գևորգյան" w:date="2026-02-26T23:44:00Z" w16du:dateUtc="2026-02-26T19:44:00Z">
          <w:pPr>
            <w:pStyle w:val="31"/>
            <w:spacing w:line="240" w:lineRule="auto"/>
            <w:jc w:val="right"/>
          </w:pPr>
        </w:pPrChange>
      </w:pPr>
      <w:ins w:id="1422" w:author="Հերմինե Գևորգյան" w:date="2026-02-26T23:44:00Z" w16du:dateUtc="2026-02-26T19:44:00Z">
        <w:r>
          <w:rPr>
            <w:rFonts w:ascii="GHEA Grapalat" w:hAnsi="GHEA Grapalat" w:cs="Sylfaen"/>
            <w:b/>
            <w:lang w:val="hy-AM"/>
          </w:rPr>
          <w:tab/>
        </w:r>
        <w:r>
          <w:rPr>
            <w:rFonts w:ascii="GHEA Grapalat" w:hAnsi="GHEA Grapalat" w:cs="Sylfaen"/>
            <w:b/>
            <w:lang w:val="hy-AM"/>
          </w:rPr>
          <w:tab/>
        </w:r>
      </w:ins>
      <w:r w:rsidR="00631658" w:rsidRPr="00E6597C">
        <w:rPr>
          <w:rFonts w:ascii="GHEA Grapalat" w:hAnsi="GHEA Grapalat" w:cs="Sylfaen"/>
          <w:b/>
          <w:lang w:val="hy-AM"/>
        </w:rPr>
        <w:t>Հավելված 5.1</w:t>
      </w:r>
    </w:p>
    <w:p w14:paraId="0BD38549" w14:textId="000DE1B0" w:rsidR="00631658" w:rsidRPr="00E6597C" w:rsidRDefault="00631658" w:rsidP="00631658">
      <w:pPr>
        <w:pStyle w:val="31"/>
        <w:spacing w:line="240" w:lineRule="auto"/>
        <w:jc w:val="right"/>
        <w:rPr>
          <w:rFonts w:ascii="GHEA Grapalat" w:hAnsi="GHEA Grapalat" w:cs="Sylfaen"/>
          <w:b/>
          <w:lang w:val="hy-AM"/>
        </w:rPr>
      </w:pPr>
      <w:del w:id="1423" w:author="Հերմինե Գևորգյան" w:date="2026-02-26T23:44:00Z" w16du:dateUtc="2026-02-26T19:44:00Z">
        <w:r w:rsidRPr="00E6597C">
          <w:rPr>
            <w:rFonts w:ascii="GHEA Grapalat" w:hAnsi="GHEA Grapalat" w:cs="Sylfaen"/>
            <w:b/>
            <w:lang w:val="hy-AM"/>
          </w:rPr>
          <w:delText>«---ԲՄԱ</w:delText>
        </w:r>
        <w:r w:rsidR="00F87473" w:rsidRPr="004605D7">
          <w:rPr>
            <w:rFonts w:ascii="GHEA Grapalat" w:hAnsi="GHEA Grapalat" w:cs="Sylfaen"/>
            <w:b/>
            <w:lang w:val="hy-AM"/>
          </w:rPr>
          <w:delText>Շ</w:delText>
        </w:r>
        <w:r w:rsidRPr="00E6597C">
          <w:rPr>
            <w:rFonts w:ascii="GHEA Grapalat" w:hAnsi="GHEA Grapalat" w:cs="Sylfaen"/>
            <w:b/>
            <w:lang w:val="hy-AM"/>
          </w:rPr>
          <w:delText>ՁԲ---/---»*</w:delText>
        </w:r>
      </w:del>
      <w:ins w:id="1424" w:author="Հերմինե Գևորգյան" w:date="2026-02-26T23:44:00Z" w16du:dateUtc="2026-02-26T19:44:00Z">
        <w:r w:rsidR="00013D71" w:rsidRPr="00D672AD">
          <w:rPr>
            <w:rFonts w:ascii="GHEA Grapalat" w:hAnsi="GHEA Grapalat"/>
            <w:sz w:val="22"/>
            <w:szCs w:val="22"/>
            <w:lang w:val="hy-AM"/>
          </w:rPr>
          <w:t>«</w:t>
        </w:r>
        <w:r w:rsidR="00AD14A1">
          <w:rPr>
            <w:rFonts w:ascii="GHEA Grapalat" w:hAnsi="GHEA Grapalat"/>
            <w:lang w:val="hy-AM"/>
          </w:rPr>
          <w:t>ՀՀ ԳՄՍ</w:t>
        </w:r>
        <w:r w:rsidR="00305463">
          <w:rPr>
            <w:rFonts w:ascii="GHEA Grapalat" w:hAnsi="GHEA Grapalat"/>
            <w:lang w:val="hy-AM"/>
          </w:rPr>
          <w:t>Հ</w:t>
        </w:r>
        <w:r w:rsidR="00AD14A1">
          <w:rPr>
            <w:rFonts w:ascii="GHEA Grapalat" w:hAnsi="GHEA Grapalat"/>
            <w:lang w:val="hy-AM"/>
          </w:rPr>
          <w:t>Դ-ԳՀ</w:t>
        </w:r>
        <w:r w:rsidR="00AD14A1">
          <w:rPr>
            <w:rFonts w:ascii="GHEA Grapalat" w:hAnsi="GHEA Grapalat"/>
            <w:lang w:val="af-ZA"/>
          </w:rPr>
          <w:t>Ա</w:t>
        </w:r>
        <w:r w:rsidR="00AD14A1">
          <w:rPr>
            <w:rFonts w:ascii="GHEA Grapalat" w:hAnsi="GHEA Grapalat"/>
            <w:lang w:val="hy-AM"/>
          </w:rPr>
          <w:t>Շ</w:t>
        </w:r>
        <w:r w:rsidR="00AD14A1">
          <w:rPr>
            <w:rFonts w:ascii="GHEA Grapalat" w:hAnsi="GHEA Grapalat"/>
            <w:lang w:val="af-ZA"/>
          </w:rPr>
          <w:t>ՁԲ</w:t>
        </w:r>
        <w:r w:rsidR="00AD14A1" w:rsidRPr="00E6597C">
          <w:rPr>
            <w:rFonts w:ascii="GHEA Grapalat" w:hAnsi="GHEA Grapalat"/>
            <w:u w:val="single"/>
            <w:lang w:val="af-ZA"/>
          </w:rPr>
          <w:t xml:space="preserve"> </w:t>
        </w:r>
        <w:r w:rsidR="00AD14A1">
          <w:rPr>
            <w:rFonts w:ascii="GHEA Grapalat" w:hAnsi="GHEA Grapalat"/>
            <w:u w:val="single"/>
            <w:lang w:val="hy-AM"/>
          </w:rPr>
          <w:t xml:space="preserve"> 2</w:t>
        </w:r>
      </w:ins>
      <w:r w:rsidR="00037BD5">
        <w:rPr>
          <w:rFonts w:ascii="GHEA Grapalat" w:hAnsi="GHEA Grapalat"/>
          <w:u w:val="single"/>
          <w:lang w:val="hy-AM"/>
        </w:rPr>
        <w:t>6</w:t>
      </w:r>
      <w:ins w:id="1425" w:author="Հերմինե Գևորգյան" w:date="2026-02-26T23:44:00Z" w16du:dateUtc="2026-02-26T19:44:00Z">
        <w:r w:rsidR="00AD14A1">
          <w:rPr>
            <w:rFonts w:ascii="GHEA Grapalat" w:hAnsi="GHEA Grapalat"/>
            <w:u w:val="single"/>
            <w:lang w:val="hy-AM"/>
          </w:rPr>
          <w:t>/0</w:t>
        </w:r>
      </w:ins>
      <w:r w:rsidR="00037BD5">
        <w:rPr>
          <w:rFonts w:ascii="GHEA Grapalat" w:hAnsi="GHEA Grapalat"/>
          <w:i/>
          <w:u w:val="single"/>
          <w:lang w:val="hy-AM"/>
        </w:rPr>
        <w:t>1</w:t>
      </w:r>
      <w:ins w:id="1426" w:author="Հերմինե Գևորգյան" w:date="2026-02-26T23:44:00Z" w16du:dateUtc="2026-02-26T19:44:00Z">
        <w:r w:rsidR="00013D71" w:rsidRPr="00D672AD">
          <w:rPr>
            <w:rFonts w:ascii="GHEA Grapalat" w:hAnsi="GHEA Grapalat"/>
            <w:i/>
            <w:lang w:val="hy-AM"/>
          </w:rPr>
          <w:t>»</w:t>
        </w:r>
        <w:r w:rsidRPr="00E6597C">
          <w:rPr>
            <w:rFonts w:ascii="GHEA Grapalat" w:hAnsi="GHEA Grapalat" w:cs="Sylfaen"/>
            <w:b/>
            <w:lang w:val="hy-AM"/>
          </w:rPr>
          <w:t>*</w:t>
        </w:r>
      </w:ins>
      <w:r w:rsidRPr="00E6597C">
        <w:rPr>
          <w:rFonts w:ascii="GHEA Grapalat" w:hAnsi="GHEA Grapalat" w:cs="Sylfaen"/>
          <w:b/>
          <w:lang w:val="hy-AM"/>
        </w:rPr>
        <w:t xml:space="preserve">  ծածկագրով</w:t>
      </w:r>
    </w:p>
    <w:p w14:paraId="4CAD0268" w14:textId="36889516" w:rsidR="00631658" w:rsidRPr="00E6597C" w:rsidRDefault="00631658" w:rsidP="00631658">
      <w:pPr>
        <w:pStyle w:val="31"/>
        <w:spacing w:line="240" w:lineRule="auto"/>
        <w:jc w:val="right"/>
        <w:rPr>
          <w:rFonts w:ascii="GHEA Grapalat" w:hAnsi="GHEA Grapalat" w:cs="Sylfaen"/>
          <w:b/>
          <w:lang w:val="hy-AM"/>
        </w:rPr>
      </w:pPr>
      <w:del w:id="1427" w:author="Հերմինե Գևորգյան" w:date="2026-02-26T23:44:00Z" w16du:dateUtc="2026-02-26T19:44:00Z">
        <w:r w:rsidRPr="00E6597C">
          <w:rPr>
            <w:rFonts w:ascii="GHEA Grapalat" w:hAnsi="GHEA Grapalat" w:cs="Sylfaen"/>
            <w:b/>
            <w:lang w:val="hy-AM"/>
          </w:rPr>
          <w:delText>բաց մրցույթի</w:delText>
        </w:r>
      </w:del>
      <w:ins w:id="1428" w:author="Հերմինե Գևորգյան" w:date="2026-02-26T23:44:00Z" w16du:dateUtc="2026-02-26T19:44:00Z">
        <w:r w:rsidR="00013D71">
          <w:rPr>
            <w:rFonts w:ascii="GHEA Grapalat" w:hAnsi="GHEA Grapalat" w:cs="Sylfaen"/>
            <w:b/>
            <w:lang w:val="hy-AM"/>
          </w:rPr>
          <w:t>Գնանշման հարցման</w:t>
        </w:r>
      </w:ins>
      <w:r w:rsidRPr="00E6597C">
        <w:rPr>
          <w:rFonts w:ascii="GHEA Grapalat" w:hAnsi="GHEA Grapalat" w:cs="Sylfaen"/>
          <w:b/>
          <w:lang w:val="hy-AM"/>
        </w:rPr>
        <w:t xml:space="preserve"> հրավերի</w:t>
      </w:r>
    </w:p>
    <w:p w14:paraId="24423529" w14:textId="77777777" w:rsidR="00631658" w:rsidRPr="00E6597C" w:rsidRDefault="00631658" w:rsidP="00631658">
      <w:pPr>
        <w:jc w:val="center"/>
        <w:rPr>
          <w:rFonts w:ascii="GHEA Grapalat" w:hAnsi="GHEA Grapalat" w:cs="GHEA Grapalat"/>
          <w:b/>
          <w:sz w:val="20"/>
          <w:szCs w:val="20"/>
          <w:lang w:val="hy-AM"/>
        </w:rPr>
      </w:pPr>
      <w:r w:rsidRPr="00E6597C">
        <w:rPr>
          <w:rFonts w:ascii="GHEA Grapalat" w:hAnsi="GHEA Grapalat" w:cs="GHEA Grapalat"/>
          <w:b/>
          <w:sz w:val="18"/>
          <w:szCs w:val="18"/>
          <w:lang w:val="hy-AM"/>
        </w:rPr>
        <w:t xml:space="preserve">       </w:t>
      </w:r>
      <w:r w:rsidRPr="00E6597C">
        <w:rPr>
          <w:rFonts w:ascii="GHEA Grapalat" w:hAnsi="GHEA Grapalat" w:cs="GHEA Grapalat"/>
          <w:b/>
          <w:sz w:val="20"/>
          <w:szCs w:val="20"/>
          <w:lang w:val="hy-AM"/>
        </w:rPr>
        <w:t xml:space="preserve">ՏՈւԺԱՆՔԻ ՄԱՍԻՆ ՀԱՄԱՁԱՅՆԱԳԻՐ </w:t>
      </w:r>
    </w:p>
    <w:p w14:paraId="1AFE3685" w14:textId="77777777" w:rsidR="001C7C1A" w:rsidRPr="00E6597C" w:rsidRDefault="00631658" w:rsidP="001C7C1A">
      <w:pPr>
        <w:jc w:val="center"/>
        <w:rPr>
          <w:rFonts w:ascii="GHEA Grapalat" w:hAnsi="GHEA Grapalat" w:cs="GHEA Grapalat"/>
          <w:b/>
          <w:sz w:val="20"/>
          <w:szCs w:val="20"/>
          <w:lang w:val="hy-AM"/>
        </w:rPr>
      </w:pPr>
      <w:r w:rsidRPr="00E6597C">
        <w:rPr>
          <w:rFonts w:ascii="GHEA Grapalat" w:hAnsi="GHEA Grapalat" w:cs="GHEA Grapalat"/>
          <w:sz w:val="20"/>
          <w:szCs w:val="20"/>
          <w:lang w:val="hy-AM"/>
        </w:rPr>
        <w:t xml:space="preserve">  </w:t>
      </w:r>
      <w:r w:rsidRPr="00E6597C">
        <w:rPr>
          <w:rFonts w:ascii="GHEA Grapalat" w:hAnsi="GHEA Grapalat" w:cs="GHEA Grapalat"/>
          <w:b/>
          <w:sz w:val="20"/>
          <w:szCs w:val="20"/>
          <w:lang w:val="hy-AM"/>
        </w:rPr>
        <w:t xml:space="preserve"> </w:t>
      </w:r>
      <w:r w:rsidR="001C7C1A" w:rsidRPr="004605D7">
        <w:rPr>
          <w:rFonts w:ascii="GHEA Grapalat" w:hAnsi="GHEA Grapalat" w:cs="GHEA Grapalat"/>
          <w:b/>
          <w:sz w:val="18"/>
          <w:szCs w:val="18"/>
          <w:lang w:val="hy-AM"/>
        </w:rPr>
        <w:t xml:space="preserve">         </w:t>
      </w:r>
      <w:r w:rsidR="001C7C1A" w:rsidRPr="00E6597C">
        <w:rPr>
          <w:rFonts w:ascii="GHEA Grapalat" w:hAnsi="GHEA Grapalat" w:cs="GHEA Grapalat"/>
          <w:b/>
          <w:sz w:val="18"/>
          <w:szCs w:val="18"/>
          <w:lang w:val="hy-AM"/>
        </w:rPr>
        <w:t>(</w:t>
      </w:r>
      <w:r w:rsidR="001C7C1A" w:rsidRPr="004605D7">
        <w:rPr>
          <w:rFonts w:ascii="GHEA Grapalat" w:hAnsi="GHEA Grapalat" w:cs="GHEA Grapalat"/>
          <w:b/>
          <w:sz w:val="18"/>
          <w:szCs w:val="18"/>
          <w:lang w:val="hy-AM"/>
        </w:rPr>
        <w:t xml:space="preserve">պայմանագրի </w:t>
      </w:r>
      <w:r w:rsidR="001C7C1A" w:rsidRPr="00E6597C">
        <w:rPr>
          <w:rFonts w:ascii="GHEA Grapalat" w:hAnsi="GHEA Grapalat" w:cs="GHEA Grapalat"/>
          <w:b/>
          <w:sz w:val="18"/>
          <w:szCs w:val="18"/>
          <w:lang w:val="hy-AM"/>
        </w:rPr>
        <w:t>ապահովում)</w:t>
      </w:r>
    </w:p>
    <w:p w14:paraId="257E50E1" w14:textId="77777777" w:rsidR="00631658" w:rsidRPr="00E6597C" w:rsidRDefault="00631658" w:rsidP="00631658">
      <w:pPr>
        <w:rPr>
          <w:rFonts w:ascii="GHEA Grapalat" w:hAnsi="GHEA Grapalat" w:cs="GHEA Grapalat"/>
          <w:b/>
          <w:sz w:val="20"/>
          <w:szCs w:val="20"/>
          <w:lang w:val="hy-AM"/>
        </w:rPr>
      </w:pPr>
    </w:p>
    <w:p w14:paraId="79F182EE" w14:textId="4603FA84" w:rsidR="00631658" w:rsidRPr="00E6597C" w:rsidRDefault="00631658" w:rsidP="00631658">
      <w:pPr>
        <w:rPr>
          <w:rFonts w:ascii="GHEA Grapalat" w:hAnsi="GHEA Grapalat" w:cs="GHEA Grapalat"/>
          <w:sz w:val="20"/>
          <w:szCs w:val="20"/>
          <w:lang w:val="hy-AM"/>
        </w:rPr>
      </w:pPr>
      <w:r w:rsidRPr="00E6597C">
        <w:rPr>
          <w:rFonts w:ascii="GHEA Grapalat" w:hAnsi="GHEA Grapalat" w:cs="GHEA Grapalat"/>
          <w:sz w:val="20"/>
          <w:szCs w:val="20"/>
          <w:lang w:val="hy-AM"/>
        </w:rPr>
        <w:t xml:space="preserve">     ք. Երևան</w:t>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00AB2DA5">
        <w:rPr>
          <w:rFonts w:ascii="GHEA Grapalat" w:hAnsi="GHEA Grapalat" w:cs="GHEA Grapalat"/>
          <w:sz w:val="20"/>
          <w:szCs w:val="20"/>
          <w:lang w:val="hy-AM"/>
        </w:rPr>
        <w:t xml:space="preserve"> 20   թ.</w:t>
      </w:r>
    </w:p>
    <w:p w14:paraId="4138D155" w14:textId="77777777" w:rsidR="00631658" w:rsidRPr="00E6597C" w:rsidRDefault="00631658" w:rsidP="00631658">
      <w:pPr>
        <w:rPr>
          <w:rFonts w:ascii="GHEA Grapalat" w:hAnsi="GHEA Grapalat" w:cs="GHEA Grapalat"/>
          <w:sz w:val="20"/>
          <w:szCs w:val="20"/>
          <w:lang w:val="hy-AM"/>
        </w:rPr>
      </w:pPr>
    </w:p>
    <w:p w14:paraId="3BC380DF" w14:textId="77777777" w:rsidR="00631658" w:rsidRPr="00E6597C" w:rsidRDefault="00631658" w:rsidP="00631658">
      <w:pPr>
        <w:jc w:val="both"/>
        <w:rPr>
          <w:rFonts w:ascii="GHEA Grapalat" w:hAnsi="GHEA Grapalat" w:cs="GHEA Grapalat"/>
          <w:sz w:val="20"/>
          <w:szCs w:val="20"/>
          <w:u w:val="single"/>
          <w:vertAlign w:val="subscript"/>
          <w:lang w:val="hy-AM"/>
        </w:rPr>
      </w:pP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vertAlign w:val="subscript"/>
          <w:lang w:val="hy-AM"/>
        </w:rPr>
        <w:t xml:space="preserve">, </w:t>
      </w:r>
      <w:r w:rsidRPr="00E6597C">
        <w:rPr>
          <w:rFonts w:ascii="GHEA Grapalat" w:hAnsi="GHEA Grapalat" w:cs="GHEA Grapalat"/>
          <w:sz w:val="20"/>
          <w:szCs w:val="20"/>
          <w:lang w:val="hy-AM"/>
        </w:rPr>
        <w:t xml:space="preserve">ի դեմս Ընկերության տնօրեն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5633C06E" w14:textId="77777777" w:rsidR="00631658" w:rsidRPr="00E6597C" w:rsidRDefault="00631658" w:rsidP="00631658">
      <w:pPr>
        <w:jc w:val="both"/>
        <w:rPr>
          <w:rFonts w:ascii="GHEA Grapalat" w:hAnsi="GHEA Grapalat" w:cs="GHEA Grapalat"/>
          <w:sz w:val="20"/>
          <w:szCs w:val="20"/>
          <w:lang w:val="hy-AM"/>
        </w:rPr>
      </w:pPr>
      <w:r w:rsidRPr="00E6597C">
        <w:rPr>
          <w:rFonts w:ascii="GHEA Grapalat" w:hAnsi="GHEA Grapalat"/>
          <w:sz w:val="20"/>
          <w:szCs w:val="20"/>
          <w:vertAlign w:val="superscript"/>
          <w:lang w:val="hy-AM"/>
        </w:rPr>
        <w:t xml:space="preserve">       Ընկերության անվանումը</w:t>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t xml:space="preserve">    </w:t>
      </w:r>
      <w:r w:rsidRPr="00E6597C">
        <w:rPr>
          <w:rFonts w:ascii="GHEA Grapalat" w:hAnsi="GHEA Grapalat"/>
          <w:sz w:val="20"/>
          <w:szCs w:val="20"/>
          <w:vertAlign w:val="superscript"/>
          <w:lang w:val="hy-AM"/>
        </w:rPr>
        <w:t>Ընկերության տնօրենի անուն ազգանունը, անձնագրային տվյալները</w:t>
      </w:r>
      <w:r w:rsidRPr="00E6597C">
        <w:rPr>
          <w:rFonts w:ascii="GHEA Grapalat" w:hAnsi="GHEA Grapalat" w:cs="GHEA Grapalat"/>
          <w:sz w:val="20"/>
          <w:szCs w:val="20"/>
          <w:vertAlign w:val="subscript"/>
          <w:lang w:val="hy-AM"/>
        </w:rPr>
        <w:t xml:space="preserve">, </w:t>
      </w:r>
      <w:r w:rsidRPr="00E6597C">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A6A1880" w14:textId="77777777" w:rsidR="00631658" w:rsidRPr="00E6597C" w:rsidRDefault="00631658" w:rsidP="00631658">
      <w:pPr>
        <w:ind w:firstLine="708"/>
        <w:jc w:val="both"/>
        <w:rPr>
          <w:rFonts w:ascii="GHEA Grapalat" w:hAnsi="GHEA Grapalat" w:cs="GHEA Grapalat"/>
          <w:sz w:val="20"/>
          <w:szCs w:val="20"/>
          <w:lang w:val="hy-AM"/>
        </w:rPr>
      </w:pPr>
    </w:p>
    <w:p w14:paraId="733AA67C" w14:textId="77777777" w:rsidR="00631658" w:rsidRPr="00E6597C" w:rsidRDefault="00194C6E" w:rsidP="006D197A">
      <w:pPr>
        <w:ind w:left="360"/>
        <w:jc w:val="center"/>
        <w:rPr>
          <w:rFonts w:ascii="GHEA Grapalat" w:hAnsi="GHEA Grapalat" w:cs="GHEA Grapalat"/>
          <w:b/>
          <w:bCs/>
          <w:sz w:val="20"/>
          <w:szCs w:val="20"/>
          <w:lang w:val="pt-BR"/>
        </w:rPr>
      </w:pPr>
      <w:r>
        <w:rPr>
          <w:rFonts w:ascii="GHEA Grapalat" w:hAnsi="GHEA Grapalat" w:cs="GHEA Grapalat"/>
          <w:b/>
          <w:sz w:val="20"/>
          <w:szCs w:val="20"/>
          <w:lang w:val="hy-AM"/>
        </w:rPr>
        <w:t>1.</w:t>
      </w:r>
      <w:r w:rsidR="00631658" w:rsidRPr="00E6597C">
        <w:rPr>
          <w:rFonts w:ascii="GHEA Grapalat" w:hAnsi="GHEA Grapalat" w:cs="GHEA Grapalat"/>
          <w:b/>
          <w:sz w:val="20"/>
          <w:szCs w:val="20"/>
          <w:lang w:val="hy-AM"/>
        </w:rPr>
        <w:t xml:space="preserve"> Հ</w:t>
      </w:r>
      <w:r w:rsidR="00631658" w:rsidRPr="006D197A">
        <w:rPr>
          <w:rFonts w:ascii="GHEA Grapalat" w:hAnsi="GHEA Grapalat" w:cs="GHEA Grapalat"/>
          <w:b/>
          <w:sz w:val="20"/>
          <w:szCs w:val="20"/>
          <w:lang w:val="hy-AM"/>
        </w:rPr>
        <w:t>ամաձայնության առարկան</w:t>
      </w:r>
    </w:p>
    <w:p w14:paraId="2C11E7E5" w14:textId="77777777" w:rsidR="00631658" w:rsidRPr="00E6597C" w:rsidRDefault="00631658" w:rsidP="00631658">
      <w:pPr>
        <w:jc w:val="both"/>
        <w:rPr>
          <w:rFonts w:ascii="GHEA Grapalat" w:hAnsi="GHEA Grapalat" w:cs="GHEA Grapalat"/>
          <w:b/>
          <w:bCs/>
          <w:sz w:val="20"/>
          <w:szCs w:val="20"/>
          <w:lang w:val="pt-BR"/>
        </w:rPr>
      </w:pPr>
      <w:r w:rsidRPr="00E6597C">
        <w:rPr>
          <w:rFonts w:ascii="GHEA Grapalat" w:hAnsi="GHEA Grapalat" w:cs="GHEA Grapalat"/>
          <w:sz w:val="20"/>
          <w:szCs w:val="20"/>
          <w:lang w:val="pt-BR"/>
        </w:rPr>
        <w:tab/>
      </w:r>
      <w:r w:rsidRPr="00E6597C">
        <w:rPr>
          <w:rFonts w:ascii="GHEA Grapalat" w:hAnsi="GHEA Grapalat" w:cs="GHEA Grapalat"/>
          <w:sz w:val="20"/>
          <w:szCs w:val="20"/>
          <w:lang w:val="pt-BR"/>
        </w:rPr>
        <w:tab/>
        <w:t xml:space="preserve">                               </w:t>
      </w:r>
    </w:p>
    <w:p w14:paraId="45FA17FB" w14:textId="5068E241" w:rsidR="00631658" w:rsidRPr="00E6597C" w:rsidRDefault="00631658" w:rsidP="00631658">
      <w:pPr>
        <w:ind w:left="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1.1 Ընկերությունը մասնակցում է </w:t>
      </w:r>
      <w:ins w:id="1429" w:author="Հերմինե Գևորգյան" w:date="2026-02-26T23:44:00Z" w16du:dateUtc="2026-02-26T19:44:00Z">
        <w:r w:rsidR="00A10D8F" w:rsidRPr="006B18BF">
          <w:rPr>
            <w:rFonts w:ascii="GHEA Grapalat" w:hAnsi="GHEA Grapalat" w:cs="Arial"/>
            <w:sz w:val="20"/>
            <w:szCs w:val="20"/>
            <w:lang w:val="hy-AM"/>
          </w:rPr>
          <w:t xml:space="preserve">«ՀՀ Գեղարքունիքի մարզի </w:t>
        </w:r>
        <w:r w:rsidR="00305463">
          <w:rPr>
            <w:rFonts w:ascii="GHEA Grapalat" w:hAnsi="GHEA Grapalat" w:cs="Arial"/>
            <w:sz w:val="20"/>
            <w:szCs w:val="20"/>
            <w:lang w:val="hy-AM"/>
          </w:rPr>
          <w:t xml:space="preserve">Սեմյոնովկայի հիմնական </w:t>
        </w:r>
        <w:r w:rsidR="00A10D8F" w:rsidRPr="006B18BF">
          <w:rPr>
            <w:rFonts w:ascii="GHEA Grapalat" w:hAnsi="GHEA Grapalat" w:cs="Arial"/>
            <w:sz w:val="20"/>
            <w:szCs w:val="20"/>
            <w:lang w:val="hy-AM"/>
          </w:rPr>
          <w:t xml:space="preserve"> դպրոց » ՊՈԱԿ</w:t>
        </w:r>
      </w:ins>
      <w:r w:rsidRPr="00E6597C">
        <w:rPr>
          <w:rFonts w:ascii="GHEA Grapalat" w:hAnsi="GHEA Grapalat" w:cs="GHEA Grapalat"/>
          <w:sz w:val="20"/>
          <w:szCs w:val="20"/>
          <w:u w:val="single"/>
          <w:lang w:val="pt-BR"/>
        </w:rPr>
        <w:tab/>
      </w:r>
      <w:r w:rsidRPr="00E6597C">
        <w:rPr>
          <w:rFonts w:ascii="GHEA Grapalat" w:hAnsi="GHEA Grapalat" w:cs="GHEA Grapalat"/>
          <w:sz w:val="20"/>
          <w:szCs w:val="20"/>
          <w:u w:val="single"/>
          <w:lang w:val="pt-BR"/>
        </w:rPr>
        <w:tab/>
      </w:r>
      <w:r w:rsidRPr="00E6597C">
        <w:rPr>
          <w:rFonts w:ascii="GHEA Grapalat" w:hAnsi="GHEA Grapalat" w:cs="GHEA Grapalat"/>
          <w:sz w:val="20"/>
          <w:szCs w:val="20"/>
          <w:u w:val="single"/>
          <w:lang w:val="pt-BR"/>
        </w:rPr>
        <w:tab/>
        <w:t xml:space="preserve">    </w:t>
      </w:r>
      <w:r w:rsidRPr="00E6597C">
        <w:rPr>
          <w:rFonts w:ascii="GHEA Grapalat" w:hAnsi="GHEA Grapalat" w:cs="GHEA Grapalat"/>
          <w:sz w:val="20"/>
          <w:szCs w:val="20"/>
          <w:u w:val="single"/>
          <w:lang w:val="pt-BR"/>
        </w:rPr>
        <w:tab/>
        <w:t xml:space="preserve">           </w:t>
      </w:r>
      <w:r w:rsidRPr="00E6597C">
        <w:rPr>
          <w:rFonts w:ascii="GHEA Grapalat" w:hAnsi="GHEA Grapalat" w:cs="GHEA Grapalat"/>
          <w:sz w:val="20"/>
          <w:szCs w:val="20"/>
          <w:u w:val="single"/>
          <w:lang w:val="pt-BR"/>
        </w:rPr>
        <w:tab/>
      </w:r>
      <w:r w:rsidRPr="00E6597C">
        <w:rPr>
          <w:rFonts w:ascii="GHEA Grapalat" w:hAnsi="GHEA Grapalat" w:cs="GHEA Grapalat"/>
          <w:sz w:val="20"/>
          <w:szCs w:val="20"/>
          <w:lang w:val="pt-BR"/>
        </w:rPr>
        <w:t xml:space="preserve">*  (այսուհետ` Պատվիրատու) կողմից </w:t>
      </w:r>
    </w:p>
    <w:p w14:paraId="2676BF38" w14:textId="77777777" w:rsidR="00631658" w:rsidRPr="00E6597C" w:rsidRDefault="00631658" w:rsidP="00631658">
      <w:pPr>
        <w:ind w:left="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                                                                 </w:t>
      </w:r>
      <w:r w:rsidRPr="00E6597C">
        <w:rPr>
          <w:rFonts w:ascii="GHEA Grapalat" w:hAnsi="GHEA Grapalat"/>
          <w:sz w:val="20"/>
          <w:szCs w:val="20"/>
          <w:vertAlign w:val="superscript"/>
          <w:lang w:val="hy-AM"/>
        </w:rPr>
        <w:t>պատվիրատուի անվանումը</w:t>
      </w:r>
    </w:p>
    <w:p w14:paraId="34928250" w14:textId="06C93516" w:rsidR="00631658" w:rsidRPr="00E6597C" w:rsidRDefault="00631658" w:rsidP="00631658">
      <w:pPr>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կազմակերպված` </w:t>
      </w:r>
      <w:del w:id="1430" w:author="Հերմինե Գևորգյան" w:date="2026-02-26T23:44:00Z" w16du:dateUtc="2026-02-26T19:44:00Z">
        <w:r w:rsidRPr="00E6597C">
          <w:rPr>
            <w:rFonts w:ascii="GHEA Grapalat" w:hAnsi="GHEA Grapalat" w:cs="GHEA Grapalat"/>
            <w:sz w:val="20"/>
            <w:szCs w:val="20"/>
            <w:u w:val="single"/>
            <w:lang w:val="pt-BR"/>
          </w:rPr>
          <w:delText xml:space="preserve"> </w:delText>
        </w:r>
        <w:r w:rsidRPr="00E6597C">
          <w:rPr>
            <w:rFonts w:ascii="GHEA Grapalat" w:hAnsi="GHEA Grapalat" w:cs="GHEA Grapalat"/>
            <w:sz w:val="20"/>
            <w:szCs w:val="20"/>
            <w:u w:val="single"/>
            <w:lang w:val="pt-BR"/>
          </w:rPr>
          <w:tab/>
          <w:delText xml:space="preserve">                                            </w:delText>
        </w:r>
      </w:del>
      <w:ins w:id="1431" w:author="Հերմինե Գևորգյան" w:date="2026-02-26T23:44:00Z" w16du:dateUtc="2026-02-26T19:44:00Z">
        <w:r w:rsidR="00013D71" w:rsidRPr="00D672AD">
          <w:rPr>
            <w:rFonts w:ascii="GHEA Grapalat" w:hAnsi="GHEA Grapalat"/>
            <w:sz w:val="22"/>
            <w:szCs w:val="22"/>
            <w:lang w:val="hy-AM"/>
          </w:rPr>
          <w:t>«</w:t>
        </w:r>
        <w:r w:rsidR="00AD14A1">
          <w:rPr>
            <w:rFonts w:ascii="GHEA Grapalat" w:hAnsi="GHEA Grapalat"/>
            <w:lang w:val="hy-AM"/>
          </w:rPr>
          <w:t>ՀՀ ԳՄՍ</w:t>
        </w:r>
        <w:r w:rsidR="00305463">
          <w:rPr>
            <w:rFonts w:ascii="GHEA Grapalat" w:hAnsi="GHEA Grapalat"/>
            <w:lang w:val="hy-AM"/>
          </w:rPr>
          <w:t>Հ</w:t>
        </w:r>
        <w:r w:rsidR="00AD14A1">
          <w:rPr>
            <w:rFonts w:ascii="GHEA Grapalat" w:hAnsi="GHEA Grapalat"/>
            <w:lang w:val="hy-AM"/>
          </w:rPr>
          <w:t>Դ-ԳՀ</w:t>
        </w:r>
        <w:r w:rsidR="00AD14A1">
          <w:rPr>
            <w:rFonts w:ascii="GHEA Grapalat" w:hAnsi="GHEA Grapalat"/>
            <w:lang w:val="af-ZA"/>
          </w:rPr>
          <w:t>Ա</w:t>
        </w:r>
        <w:r w:rsidR="00AD14A1">
          <w:rPr>
            <w:rFonts w:ascii="GHEA Grapalat" w:hAnsi="GHEA Grapalat"/>
            <w:lang w:val="hy-AM"/>
          </w:rPr>
          <w:t>Շ</w:t>
        </w:r>
        <w:r w:rsidR="00AD14A1">
          <w:rPr>
            <w:rFonts w:ascii="GHEA Grapalat" w:hAnsi="GHEA Grapalat"/>
            <w:lang w:val="af-ZA"/>
          </w:rPr>
          <w:t>ՁԲ</w:t>
        </w:r>
        <w:r w:rsidR="00AD14A1" w:rsidRPr="00E6597C">
          <w:rPr>
            <w:rFonts w:ascii="GHEA Grapalat" w:hAnsi="GHEA Grapalat"/>
            <w:u w:val="single"/>
            <w:lang w:val="af-ZA"/>
          </w:rPr>
          <w:t xml:space="preserve"> </w:t>
        </w:r>
        <w:r w:rsidR="00AD14A1">
          <w:rPr>
            <w:rFonts w:ascii="GHEA Grapalat" w:hAnsi="GHEA Grapalat"/>
            <w:u w:val="single"/>
            <w:lang w:val="hy-AM"/>
          </w:rPr>
          <w:t xml:space="preserve"> 2</w:t>
        </w:r>
      </w:ins>
      <w:r w:rsidR="00037BD5">
        <w:rPr>
          <w:rFonts w:ascii="GHEA Grapalat" w:hAnsi="GHEA Grapalat"/>
          <w:u w:val="single"/>
          <w:lang w:val="hy-AM"/>
        </w:rPr>
        <w:t>6</w:t>
      </w:r>
      <w:ins w:id="1432" w:author="Հերմինե Գևորգյան" w:date="2026-02-26T23:44:00Z" w16du:dateUtc="2026-02-26T19:44:00Z">
        <w:r w:rsidR="00AD14A1">
          <w:rPr>
            <w:rFonts w:ascii="GHEA Grapalat" w:hAnsi="GHEA Grapalat"/>
            <w:u w:val="single"/>
            <w:lang w:val="hy-AM"/>
          </w:rPr>
          <w:t>/0</w:t>
        </w:r>
      </w:ins>
      <w:r w:rsidR="00037BD5">
        <w:rPr>
          <w:rFonts w:ascii="GHEA Grapalat" w:hAnsi="GHEA Grapalat"/>
          <w:i/>
          <w:u w:val="single"/>
          <w:lang w:val="hy-AM"/>
        </w:rPr>
        <w:t>1</w:t>
      </w:r>
      <w:ins w:id="1433" w:author="Հերմինե Գևորգյան" w:date="2026-02-26T23:44:00Z" w16du:dateUtc="2026-02-26T19:44:00Z">
        <w:r w:rsidR="00013D71" w:rsidRPr="00D672AD">
          <w:rPr>
            <w:rFonts w:ascii="GHEA Grapalat" w:hAnsi="GHEA Grapalat"/>
            <w:i/>
            <w:lang w:val="hy-AM"/>
          </w:rPr>
          <w:t>»</w:t>
        </w:r>
      </w:ins>
      <w:r w:rsidRPr="00E6597C">
        <w:rPr>
          <w:rFonts w:ascii="GHEA Grapalat" w:hAnsi="GHEA Grapalat" w:cs="GHEA Grapalat"/>
          <w:sz w:val="20"/>
          <w:szCs w:val="20"/>
          <w:u w:val="single"/>
          <w:lang w:val="pt-BR"/>
        </w:rPr>
        <w:t xml:space="preserve"> </w:t>
      </w:r>
      <w:r w:rsidRPr="00E6597C">
        <w:rPr>
          <w:rFonts w:ascii="GHEA Grapalat" w:hAnsi="GHEA Grapalat" w:cs="GHEA Grapalat"/>
          <w:sz w:val="20"/>
          <w:szCs w:val="20"/>
          <w:lang w:val="pt-BR"/>
        </w:rPr>
        <w:t>* ծածկագրով գնման ընթացակարգին:</w:t>
      </w:r>
    </w:p>
    <w:p w14:paraId="739E0F07" w14:textId="77777777" w:rsidR="00631658" w:rsidRPr="00E6597C" w:rsidRDefault="00631658" w:rsidP="00631658">
      <w:pPr>
        <w:ind w:left="426"/>
        <w:jc w:val="both"/>
        <w:rPr>
          <w:rFonts w:ascii="GHEA Grapalat" w:hAnsi="GHEA Grapalat" w:cs="GHEA Grapalat"/>
          <w:sz w:val="20"/>
          <w:szCs w:val="20"/>
          <w:lang w:val="pt-BR"/>
        </w:rPr>
      </w:pPr>
      <w:r w:rsidRPr="004605D7">
        <w:rPr>
          <w:rFonts w:ascii="GHEA Grapalat" w:hAnsi="GHEA Grapalat"/>
          <w:sz w:val="20"/>
          <w:szCs w:val="20"/>
          <w:vertAlign w:val="superscript"/>
          <w:lang w:val="pt-BR"/>
        </w:rPr>
        <w:t xml:space="preserve">                                                        </w:t>
      </w:r>
      <w:r w:rsidRPr="00E6597C">
        <w:rPr>
          <w:rFonts w:ascii="GHEA Grapalat" w:hAnsi="GHEA Grapalat"/>
          <w:sz w:val="20"/>
          <w:szCs w:val="20"/>
          <w:vertAlign w:val="superscript"/>
          <w:lang w:val="hy-AM"/>
        </w:rPr>
        <w:t>ընթացակարգի ծածկագիրը</w:t>
      </w:r>
    </w:p>
    <w:p w14:paraId="11B362D3" w14:textId="77777777" w:rsidR="00631658" w:rsidRPr="00E6597C" w:rsidRDefault="00631658" w:rsidP="00631658">
      <w:pPr>
        <w:ind w:firstLine="426"/>
        <w:jc w:val="both"/>
        <w:rPr>
          <w:rFonts w:ascii="GHEA Grapalat" w:hAnsi="GHEA Grapalat" w:cs="GHEA Grapalat"/>
          <w:color w:val="5B9BD5"/>
          <w:sz w:val="20"/>
          <w:szCs w:val="20"/>
          <w:lang w:val="hy-AM"/>
        </w:rPr>
      </w:pPr>
      <w:r w:rsidRPr="00E6597C">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29E3060E" w14:textId="77777777" w:rsidR="00631658" w:rsidRPr="00E6597C" w:rsidRDefault="007A5E2D" w:rsidP="007A5E2D">
      <w:pPr>
        <w:ind w:firstLine="426"/>
        <w:jc w:val="both"/>
        <w:rPr>
          <w:rFonts w:ascii="GHEA Grapalat" w:hAnsi="GHEA Grapalat" w:cs="GHEA Grapalat"/>
          <w:color w:val="000000"/>
          <w:sz w:val="20"/>
          <w:szCs w:val="20"/>
          <w:lang w:val="pt-BR"/>
        </w:rPr>
      </w:pPr>
      <w:r w:rsidRPr="00E6597C">
        <w:rPr>
          <w:rFonts w:ascii="GHEA Grapalat" w:hAnsi="GHEA Grapalat" w:cs="GHEA Grapalat"/>
          <w:color w:val="000000"/>
          <w:sz w:val="20"/>
          <w:szCs w:val="20"/>
          <w:lang w:val="pt-BR"/>
        </w:rPr>
        <w:t xml:space="preserve">1.3 </w:t>
      </w:r>
      <w:r w:rsidR="00631658" w:rsidRPr="00E6597C">
        <w:rPr>
          <w:rFonts w:ascii="GHEA Grapalat" w:hAnsi="GHEA Grapalat" w:cs="GHEA Grapalat"/>
          <w:color w:val="000000"/>
          <w:sz w:val="20"/>
          <w:szCs w:val="20"/>
          <w:lang w:val="pt-BR"/>
        </w:rPr>
        <w:t>Ընկերությունը</w:t>
      </w:r>
      <w:r w:rsidR="00631658" w:rsidRPr="00E6597C">
        <w:rPr>
          <w:rFonts w:ascii="GHEA Grapalat" w:hAnsi="GHEA Grapalat" w:cs="GHEA Grapalat"/>
          <w:color w:val="000000"/>
          <w:sz w:val="20"/>
          <w:szCs w:val="20"/>
          <w:lang w:val="hy-AM"/>
        </w:rPr>
        <w:t xml:space="preserve"> սույն </w:t>
      </w:r>
      <w:r w:rsidR="00631658" w:rsidRPr="00E6597C">
        <w:rPr>
          <w:rFonts w:ascii="GHEA Grapalat" w:hAnsi="GHEA Grapalat" w:cs="GHEA Grapalat"/>
          <w:color w:val="000000"/>
          <w:sz w:val="20"/>
          <w:szCs w:val="20"/>
          <w:lang w:val="pt-BR"/>
        </w:rPr>
        <w:t>տուժանքի համաձայնագ</w:t>
      </w:r>
      <w:r w:rsidR="00631658" w:rsidRPr="00E6597C">
        <w:rPr>
          <w:rFonts w:ascii="GHEA Grapalat" w:hAnsi="GHEA Grapalat" w:cs="GHEA Grapalat"/>
          <w:color w:val="000000"/>
          <w:sz w:val="20"/>
          <w:szCs w:val="20"/>
          <w:lang w:val="hy-AM"/>
        </w:rPr>
        <w:t>ր</w:t>
      </w:r>
      <w:r w:rsidR="00631658" w:rsidRPr="00E6597C">
        <w:rPr>
          <w:rFonts w:ascii="GHEA Grapalat" w:hAnsi="GHEA Grapalat" w:cs="GHEA Grapalat"/>
          <w:color w:val="000000"/>
          <w:sz w:val="20"/>
          <w:szCs w:val="20"/>
          <w:lang w:val="pt-BR"/>
        </w:rPr>
        <w:t>ի</w:t>
      </w:r>
      <w:r w:rsidR="00631658" w:rsidRPr="00E6597C">
        <w:rPr>
          <w:rFonts w:ascii="GHEA Grapalat" w:hAnsi="GHEA Grapalat" w:cs="GHEA Grapalat"/>
          <w:color w:val="000000"/>
          <w:sz w:val="20"/>
          <w:szCs w:val="20"/>
          <w:lang w:val="hy-AM"/>
        </w:rPr>
        <w:t xml:space="preserve">ն կից ներկայացվող վճարման պահանջագրի </w:t>
      </w:r>
      <w:r w:rsidRPr="004605D7">
        <w:rPr>
          <w:rFonts w:ascii="GHEA Grapalat" w:hAnsi="GHEA Grapalat" w:cs="GHEA Grapalat"/>
          <w:color w:val="000000"/>
          <w:sz w:val="20"/>
          <w:szCs w:val="20"/>
          <w:lang w:val="hy-AM"/>
        </w:rPr>
        <w:t>(</w:t>
      </w:r>
      <w:r w:rsidR="00631658" w:rsidRPr="00E6597C">
        <w:rPr>
          <w:rFonts w:ascii="GHEA Grapalat" w:hAnsi="GHEA Grapalat" w:cs="GHEA Grapalat"/>
          <w:color w:val="000000"/>
          <w:sz w:val="20"/>
          <w:szCs w:val="20"/>
          <w:lang w:val="hy-AM"/>
        </w:rPr>
        <w:t>այսուհետ` Պահանջագիր</w:t>
      </w:r>
      <w:r w:rsidRPr="004605D7">
        <w:rPr>
          <w:rFonts w:ascii="GHEA Grapalat" w:hAnsi="GHEA Grapalat" w:cs="GHEA Grapalat"/>
          <w:color w:val="000000"/>
          <w:sz w:val="20"/>
          <w:szCs w:val="20"/>
          <w:lang w:val="hy-AM"/>
        </w:rPr>
        <w:t>)</w:t>
      </w:r>
      <w:r w:rsidR="00631658" w:rsidRPr="00E6597C">
        <w:rPr>
          <w:rFonts w:ascii="GHEA Grapalat" w:hAnsi="GHEA Grapalat" w:cs="GHEA Grapalat"/>
          <w:color w:val="000000"/>
          <w:sz w:val="20"/>
          <w:szCs w:val="20"/>
          <w:lang w:val="hy-AM"/>
        </w:rPr>
        <w:t xml:space="preserve"> ստորագրմամբ անհետկանչելիորեն  համաձայնվում է, որ </w:t>
      </w:r>
    </w:p>
    <w:p w14:paraId="056C12EB" w14:textId="77777777" w:rsidR="00631658" w:rsidRPr="00E6597C" w:rsidRDefault="00631658" w:rsidP="0063165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E1E6DF5" w14:textId="77777777" w:rsidR="00631658" w:rsidRPr="00E6597C" w:rsidRDefault="00631658" w:rsidP="0063165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E6597C">
        <w:rPr>
          <w:rFonts w:ascii="GHEA Grapalat" w:hAnsi="GHEA Grapalat" w:cs="GHEA Grapalat"/>
          <w:color w:val="000000"/>
          <w:sz w:val="20"/>
          <w:szCs w:val="20"/>
          <w:lang w:val="pt-BR"/>
        </w:rPr>
        <w:t>Ընկերության</w:t>
      </w:r>
      <w:r w:rsidRPr="00E6597C">
        <w:rPr>
          <w:rFonts w:ascii="GHEA Grapalat" w:hAnsi="GHEA Grapalat" w:cs="GHEA Grapalat"/>
          <w:color w:val="000000"/>
          <w:sz w:val="20"/>
          <w:szCs w:val="20"/>
          <w:lang w:val="hy-AM"/>
        </w:rPr>
        <w:t xml:space="preserve"> հաշվից  գանձելու համար՝ առանց լրացուցիչ ակցեպտավորման: </w:t>
      </w:r>
    </w:p>
    <w:p w14:paraId="106D0668" w14:textId="77777777" w:rsidR="00631658" w:rsidRPr="00E6597C" w:rsidRDefault="00631658" w:rsidP="0063165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գ)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9B7250" w14:textId="77777777" w:rsidR="00631658" w:rsidRPr="00E6597C" w:rsidRDefault="00631658" w:rsidP="00631658">
      <w:pPr>
        <w:ind w:left="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դ)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37D3930" w14:textId="77777777" w:rsidR="00631658" w:rsidRPr="00E6597C" w:rsidRDefault="00631658" w:rsidP="00631658">
      <w:pPr>
        <w:ind w:firstLine="426"/>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76079CE8" w14:textId="7B9C09D0" w:rsidR="00631658" w:rsidRPr="00E6597C" w:rsidRDefault="0034164E" w:rsidP="00265A5A">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E6597C">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E6597C">
        <w:rPr>
          <w:rFonts w:ascii="GHEA Grapalat" w:hAnsi="GHEA Grapalat" w:cs="GHEA Grapalat"/>
          <w:sz w:val="20"/>
          <w:szCs w:val="20"/>
          <w:lang w:val="hy-AM"/>
        </w:rPr>
        <w:t xml:space="preserve">Պահանջագիրը բնօրինակներով </w:t>
      </w:r>
      <w:r w:rsidR="00631658" w:rsidRPr="00E6597C">
        <w:rPr>
          <w:rFonts w:ascii="GHEA Grapalat" w:hAnsi="GHEA Grapalat" w:cs="GHEA Grapalat"/>
          <w:sz w:val="20"/>
          <w:szCs w:val="20"/>
          <w:lang w:val="pt-BR"/>
        </w:rPr>
        <w:t xml:space="preserve">ներկայացնում է </w:t>
      </w:r>
      <w:r w:rsidR="00631658" w:rsidRPr="00E6597C">
        <w:rPr>
          <w:rFonts w:ascii="GHEA Grapalat" w:hAnsi="GHEA Grapalat" w:cs="GHEA Grapalat"/>
          <w:sz w:val="20"/>
          <w:szCs w:val="20"/>
          <w:lang w:val="hy-AM"/>
        </w:rPr>
        <w:t>Վճարող Բանկին</w:t>
      </w:r>
      <w:r w:rsidR="00631658" w:rsidRPr="00E6597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E6597C">
        <w:rPr>
          <w:rFonts w:ascii="GHEA Grapalat" w:hAnsi="GHEA Grapalat" w:cs="GHEA Grapalat"/>
          <w:sz w:val="20"/>
          <w:szCs w:val="20"/>
          <w:lang w:val="hy-AM"/>
        </w:rPr>
        <w:t>Պահանջագիրը</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էլեկտրոնային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թվային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ստորագրությամբ</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հաստատված</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լինելու</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դեպքում</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դրանք</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Վճարող</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Բանկին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են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ներկայացվում</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էլեկտրոնային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կրիչներով</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ինչպես</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նաև</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դրանցից</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արտատպված</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թղթային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տարբերակներով</w:t>
      </w:r>
      <w:r w:rsidR="00631658" w:rsidRPr="00E6597C">
        <w:rPr>
          <w:rFonts w:ascii="GHEA Grapalat" w:hAnsi="GHEA Grapalat" w:cs="GHEA Grapalat"/>
          <w:sz w:val="20"/>
          <w:szCs w:val="20"/>
          <w:lang w:val="pt-BR"/>
        </w:rPr>
        <w:t>:</w:t>
      </w:r>
    </w:p>
    <w:p w14:paraId="1D1B7282" w14:textId="7D3EC691" w:rsidR="00631658" w:rsidRPr="00E6597C" w:rsidRDefault="0034164E" w:rsidP="00265A5A">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E6597C">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4104B361" w14:textId="77777777"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hy-AM"/>
        </w:rPr>
        <w:t>Վճարող Բանկի կողմից Պ</w:t>
      </w:r>
      <w:r w:rsidRPr="00E6597C">
        <w:rPr>
          <w:rFonts w:ascii="GHEA Grapalat" w:hAnsi="GHEA Grapalat" w:cs="GHEA Grapalat"/>
          <w:sz w:val="20"/>
          <w:szCs w:val="20"/>
          <w:lang w:val="pt-BR"/>
        </w:rPr>
        <w:t xml:space="preserve">ահանջագրում նշված գումարի վճարման հետևանքով </w:t>
      </w:r>
      <w:r w:rsidRPr="00E6597C">
        <w:rPr>
          <w:rFonts w:ascii="GHEA Grapalat" w:hAnsi="GHEA Grapalat" w:cs="GHEA Grapalat"/>
          <w:sz w:val="20"/>
          <w:szCs w:val="20"/>
          <w:lang w:val="hy-AM"/>
        </w:rPr>
        <w:t xml:space="preserve">Ընկերության </w:t>
      </w:r>
      <w:r w:rsidRPr="00E6597C">
        <w:rPr>
          <w:rFonts w:ascii="GHEA Grapalat" w:hAnsi="GHEA Grapalat" w:cs="GHEA Grapalat"/>
          <w:sz w:val="20"/>
          <w:szCs w:val="20"/>
          <w:lang w:val="pt-BR"/>
        </w:rPr>
        <w:t xml:space="preserve">առաջացած ռիսկերի (Ընկերության կրած վնասների) </w:t>
      </w:r>
      <w:r w:rsidRPr="00E6597C">
        <w:rPr>
          <w:rFonts w:ascii="GHEA Grapalat" w:hAnsi="GHEA Grapalat" w:cs="GHEA Grapalat"/>
          <w:sz w:val="20"/>
          <w:szCs w:val="20"/>
          <w:lang w:val="hy-AM"/>
        </w:rPr>
        <w:t xml:space="preserve">և բացասական հետևանքների </w:t>
      </w:r>
      <w:r w:rsidRPr="00E6597C">
        <w:rPr>
          <w:rFonts w:ascii="GHEA Grapalat" w:hAnsi="GHEA Grapalat" w:cs="GHEA Grapalat"/>
          <w:sz w:val="20"/>
          <w:szCs w:val="20"/>
          <w:lang w:val="pt-BR"/>
        </w:rPr>
        <w:t>համար Բանկը</w:t>
      </w:r>
      <w:r w:rsidRPr="00E6597C">
        <w:rPr>
          <w:rFonts w:ascii="GHEA Grapalat" w:hAnsi="GHEA Grapalat" w:cs="GHEA Grapalat"/>
          <w:sz w:val="20"/>
          <w:szCs w:val="20"/>
          <w:lang w:val="hy-AM"/>
        </w:rPr>
        <w:t xml:space="preserve"> որևէ</w:t>
      </w:r>
      <w:r w:rsidRPr="00E6597C">
        <w:rPr>
          <w:rFonts w:ascii="GHEA Grapalat" w:hAnsi="GHEA Grapalat" w:cs="GHEA Grapalat"/>
          <w:sz w:val="20"/>
          <w:szCs w:val="20"/>
          <w:lang w:val="pt-BR"/>
        </w:rPr>
        <w:t xml:space="preserve"> պատասխանատվություն չի կրում</w:t>
      </w:r>
      <w:r w:rsidRPr="00E6597C">
        <w:rPr>
          <w:rFonts w:ascii="GHEA Grapalat" w:hAnsi="GHEA Grapalat" w:cs="GHEA Grapalat"/>
          <w:sz w:val="20"/>
          <w:szCs w:val="20"/>
          <w:lang w:val="hy-AM"/>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6C625505" w14:textId="77777777"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hy-AM"/>
        </w:rPr>
        <w:t>Այն դեպքում</w:t>
      </w:r>
      <w:r w:rsidRPr="00E6597C">
        <w:rPr>
          <w:rFonts w:ascii="GHEA Grapalat" w:hAnsi="GHEA Grapalat" w:cs="GHEA Grapalat"/>
          <w:sz w:val="20"/>
          <w:szCs w:val="20"/>
          <w:lang w:val="pt-BR"/>
        </w:rPr>
        <w:t>,</w:t>
      </w:r>
      <w:r w:rsidRPr="00E6597C">
        <w:rPr>
          <w:rFonts w:ascii="GHEA Grapalat" w:hAnsi="GHEA Grapalat" w:cs="GHEA Grapalat"/>
          <w:sz w:val="20"/>
          <w:szCs w:val="20"/>
          <w:lang w:val="hy-AM"/>
        </w:rPr>
        <w:t xml:space="preserve"> երբ Ընկերության հաշվի միջոցները չեն բավարարում</w:t>
      </w:r>
      <w:r w:rsidRPr="00E6597C">
        <w:rPr>
          <w:rFonts w:ascii="GHEA Grapalat" w:hAnsi="GHEA Grapalat" w:cs="GHEA Grapalat"/>
          <w:sz w:val="20"/>
          <w:szCs w:val="20"/>
        </w:rPr>
        <w:t>՝</w:t>
      </w:r>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Վճարող</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բանկը</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վճարման</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պահանջագիրը</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ստանալուց</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հետո</w:t>
      </w:r>
      <w:proofErr w:type="spellEnd"/>
      <w:r w:rsidRPr="00E6597C">
        <w:rPr>
          <w:rFonts w:ascii="GHEA Grapalat" w:hAnsi="GHEA Grapalat" w:cs="GHEA Grapalat"/>
          <w:sz w:val="20"/>
          <w:szCs w:val="20"/>
        </w:rPr>
        <w:t>՝</w:t>
      </w:r>
      <w:r w:rsidRPr="00E6597C">
        <w:rPr>
          <w:rFonts w:ascii="GHEA Grapalat" w:hAnsi="GHEA Grapalat" w:cs="GHEA Grapalat"/>
          <w:sz w:val="20"/>
          <w:szCs w:val="20"/>
          <w:lang w:val="pt-BR"/>
        </w:rPr>
        <w:t xml:space="preserve"> 2 (</w:t>
      </w:r>
      <w:proofErr w:type="spellStart"/>
      <w:r w:rsidRPr="00E6597C">
        <w:rPr>
          <w:rFonts w:ascii="GHEA Grapalat" w:hAnsi="GHEA Grapalat" w:cs="GHEA Grapalat"/>
          <w:sz w:val="20"/>
          <w:szCs w:val="20"/>
        </w:rPr>
        <w:t>երկու</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աշխատանքային</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օրվա</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ընթացքում</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պետք</w:t>
      </w:r>
      <w:proofErr w:type="spellEnd"/>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է</w:t>
      </w:r>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տեղեկացնի</w:t>
      </w:r>
      <w:proofErr w:type="spellEnd"/>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Պատվիրատուին՝</w:t>
      </w:r>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գրավոր</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ձևով</w:t>
      </w:r>
      <w:proofErr w:type="spellEnd"/>
      <w:r w:rsidRPr="00E6597C">
        <w:rPr>
          <w:rFonts w:ascii="GHEA Grapalat" w:hAnsi="GHEA Grapalat" w:cs="GHEA Grapalat"/>
          <w:sz w:val="20"/>
          <w:szCs w:val="20"/>
          <w:lang w:val="pt-BR"/>
        </w:rPr>
        <w:t>:</w:t>
      </w:r>
    </w:p>
    <w:p w14:paraId="13649748" w14:textId="77777777"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 Սույն համաձայնագիրը և կից </w:t>
      </w:r>
      <w:r w:rsidRPr="00E6597C">
        <w:rPr>
          <w:rFonts w:ascii="GHEA Grapalat" w:hAnsi="GHEA Grapalat" w:cs="GHEA Grapalat"/>
          <w:sz w:val="20"/>
          <w:szCs w:val="20"/>
          <w:lang w:val="hy-AM"/>
        </w:rPr>
        <w:t>Պ</w:t>
      </w:r>
      <w:r w:rsidRPr="00E6597C">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Pr="00E6597C">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150C5F61" w14:textId="77777777" w:rsidR="00631658" w:rsidRPr="00E6597C" w:rsidRDefault="00631658" w:rsidP="00631658">
      <w:pPr>
        <w:jc w:val="both"/>
        <w:rPr>
          <w:rFonts w:ascii="GHEA Grapalat" w:hAnsi="GHEA Grapalat" w:cs="GHEA Grapalat"/>
          <w:sz w:val="20"/>
          <w:szCs w:val="20"/>
          <w:lang w:val="hy-AM"/>
        </w:rPr>
      </w:pPr>
    </w:p>
    <w:p w14:paraId="16B3C4E3" w14:textId="77777777" w:rsidR="00631658" w:rsidRPr="00015CC3" w:rsidRDefault="00194C6E" w:rsidP="006D197A">
      <w:pPr>
        <w:ind w:left="360"/>
        <w:jc w:val="center"/>
        <w:rPr>
          <w:rFonts w:ascii="GHEA Grapalat" w:hAnsi="GHEA Grapalat" w:cs="GHEA Grapalat"/>
          <w:b/>
          <w:bCs/>
          <w:sz w:val="20"/>
          <w:szCs w:val="20"/>
          <w:lang w:val="hy-AM"/>
        </w:rPr>
      </w:pPr>
      <w:r>
        <w:rPr>
          <w:rFonts w:ascii="GHEA Grapalat" w:hAnsi="GHEA Grapalat" w:cs="GHEA Grapalat"/>
          <w:b/>
          <w:bCs/>
          <w:sz w:val="20"/>
          <w:szCs w:val="20"/>
          <w:lang w:val="hy-AM"/>
        </w:rPr>
        <w:t>2.</w:t>
      </w:r>
      <w:r w:rsidR="00631658" w:rsidRPr="00015CC3">
        <w:rPr>
          <w:rFonts w:ascii="GHEA Grapalat" w:hAnsi="GHEA Grapalat" w:cs="GHEA Grapalat"/>
          <w:b/>
          <w:bCs/>
          <w:sz w:val="20"/>
          <w:szCs w:val="20"/>
          <w:lang w:val="hy-AM"/>
        </w:rPr>
        <w:t>Այլ պայմաններ</w:t>
      </w:r>
    </w:p>
    <w:p w14:paraId="0994F83C" w14:textId="77777777" w:rsidR="00334B2F" w:rsidRPr="00015CC3" w:rsidRDefault="007A5E2D" w:rsidP="007A5E2D">
      <w:pPr>
        <w:ind w:firstLine="567"/>
        <w:jc w:val="both"/>
        <w:rPr>
          <w:rFonts w:ascii="GHEA Grapalat" w:hAnsi="GHEA Grapalat" w:cs="GHEA Grapalat"/>
          <w:sz w:val="20"/>
          <w:szCs w:val="20"/>
          <w:lang w:val="hy-AM"/>
        </w:rPr>
      </w:pPr>
      <w:r w:rsidRPr="00015CC3">
        <w:rPr>
          <w:rFonts w:ascii="GHEA Grapalat" w:hAnsi="GHEA Grapalat" w:cs="GHEA Grapalat"/>
          <w:sz w:val="20"/>
          <w:szCs w:val="20"/>
          <w:lang w:val="hy-AM"/>
        </w:rPr>
        <w:t>2.1 Սույն համաձայնագիրը</w:t>
      </w:r>
      <w:r w:rsidRPr="00E6597C">
        <w:rPr>
          <w:rFonts w:ascii="GHEA Grapalat" w:hAnsi="GHEA Grapalat" w:cs="GHEA Grapalat"/>
          <w:sz w:val="20"/>
          <w:szCs w:val="20"/>
          <w:lang w:val="hy-AM"/>
        </w:rPr>
        <w:t xml:space="preserve"> և Պահանջագիրը անհետկանչելի են,</w:t>
      </w:r>
      <w:r w:rsidRPr="00015CC3">
        <w:rPr>
          <w:rFonts w:ascii="GHEA Grapalat" w:hAnsi="GHEA Grapalat" w:cs="GHEA Grapalat"/>
          <w:sz w:val="20"/>
          <w:szCs w:val="20"/>
          <w:lang w:val="hy-AM"/>
        </w:rPr>
        <w:t xml:space="preserve"> ուժի մեջ </w:t>
      </w:r>
      <w:r w:rsidRPr="00E6597C">
        <w:rPr>
          <w:rFonts w:ascii="GHEA Grapalat" w:hAnsi="GHEA Grapalat" w:cs="GHEA Grapalat"/>
          <w:sz w:val="20"/>
          <w:szCs w:val="20"/>
          <w:lang w:val="hy-AM"/>
        </w:rPr>
        <w:t>են</w:t>
      </w:r>
      <w:r w:rsidRPr="00015CC3">
        <w:rPr>
          <w:rFonts w:ascii="GHEA Grapalat" w:hAnsi="GHEA Grapalat" w:cs="GHEA Grapalat"/>
          <w:sz w:val="20"/>
          <w:szCs w:val="20"/>
          <w:lang w:val="hy-AM"/>
        </w:rPr>
        <w:t xml:space="preserve"> մտնում Ընկերության կողմից վավերացման պահից և ուժի մեջ</w:t>
      </w:r>
      <w:r w:rsidRPr="00E6597C">
        <w:rPr>
          <w:rFonts w:ascii="GHEA Grapalat" w:hAnsi="GHEA Grapalat" w:cs="GHEA Grapalat"/>
          <w:sz w:val="20"/>
          <w:szCs w:val="20"/>
          <w:lang w:val="hy-AM"/>
        </w:rPr>
        <w:t xml:space="preserve"> են մինչև </w:t>
      </w:r>
      <w:r w:rsidRPr="00015CC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015CC3">
        <w:rPr>
          <w:rFonts w:ascii="GHEA Grapalat" w:hAnsi="GHEA Grapalat" w:cs="GHEA Grapalat"/>
          <w:sz w:val="20"/>
          <w:szCs w:val="20"/>
          <w:lang w:val="hy-AM"/>
        </w:rPr>
        <w:t xml:space="preserve"> հաջորդող քսաներորդ աշխատանքային օրը ներառյալ:</w:t>
      </w:r>
    </w:p>
    <w:p w14:paraId="3303B904" w14:textId="77777777" w:rsidR="00631658" w:rsidRPr="00E6597C"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30DD902B" w14:textId="77777777" w:rsidR="00631658" w:rsidRPr="00E6597C"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EF08090" w14:textId="77777777" w:rsidR="00631658" w:rsidRPr="00E6597C" w:rsidDel="00A13215"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B80DDF8" w14:textId="77777777" w:rsidR="00631658" w:rsidRPr="00E6597C"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9D03BC7" w14:textId="77777777" w:rsidR="00631658" w:rsidRPr="00E6597C" w:rsidRDefault="00631658" w:rsidP="00631658">
      <w:pPr>
        <w:ind w:firstLine="567"/>
        <w:jc w:val="both"/>
        <w:rPr>
          <w:rFonts w:ascii="GHEA Grapalat" w:hAnsi="GHEA Grapalat" w:cs="GHEA Grapalat"/>
          <w:sz w:val="20"/>
          <w:szCs w:val="20"/>
          <w:lang w:val="hy-AM"/>
        </w:rPr>
      </w:pPr>
    </w:p>
    <w:p w14:paraId="1491FC1D" w14:textId="77777777" w:rsidR="00631658" w:rsidRPr="00E6597C" w:rsidRDefault="00631658" w:rsidP="00631658">
      <w:pPr>
        <w:ind w:firstLine="567"/>
        <w:jc w:val="center"/>
        <w:rPr>
          <w:rFonts w:ascii="GHEA Grapalat" w:hAnsi="GHEA Grapalat" w:cs="GHEA Grapalat"/>
          <w:sz w:val="20"/>
          <w:szCs w:val="20"/>
          <w:lang w:val="hy-AM"/>
        </w:rPr>
      </w:pPr>
      <w:r w:rsidRPr="00E6597C">
        <w:rPr>
          <w:rFonts w:ascii="GHEA Grapalat" w:hAnsi="GHEA Grapalat" w:cs="GHEA Grapalat"/>
          <w:b/>
          <w:sz w:val="20"/>
          <w:szCs w:val="20"/>
          <w:lang w:val="hy-AM"/>
        </w:rPr>
        <w:t>3. Ընկերության հասցեն, բանկային վավերապայմանները`</w:t>
      </w:r>
    </w:p>
    <w:p w14:paraId="3F81AE91" w14:textId="77777777" w:rsidR="00631658" w:rsidRPr="00E6597C" w:rsidRDefault="00631658" w:rsidP="00631658">
      <w:pPr>
        <w:jc w:val="both"/>
        <w:rPr>
          <w:rFonts w:ascii="GHEA Grapalat" w:hAnsi="GHEA Grapalat" w:cs="GHEA Grapalat"/>
          <w:sz w:val="20"/>
          <w:szCs w:val="20"/>
          <w:u w:val="single"/>
          <w:lang w:val="hy-AM"/>
        </w:rPr>
      </w:pP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6D12B5D5"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անվանումը</w:t>
      </w:r>
    </w:p>
    <w:p w14:paraId="01D69F53" w14:textId="77777777" w:rsidR="00631658" w:rsidRPr="00E6597C" w:rsidRDefault="00631658" w:rsidP="00631658">
      <w:pPr>
        <w:jc w:val="both"/>
        <w:rPr>
          <w:rFonts w:ascii="GHEA Grapalat" w:hAnsi="GHEA Grapalat"/>
          <w:sz w:val="20"/>
          <w:szCs w:val="20"/>
          <w:u w:val="single"/>
          <w:vertAlign w:val="superscript"/>
          <w:lang w:val="hy-AM"/>
        </w:rPr>
      </w:pPr>
      <w:r w:rsidRPr="00E6597C">
        <w:rPr>
          <w:rFonts w:ascii="GHEA Grapalat" w:hAnsi="GHEA Grapalat"/>
          <w:sz w:val="20"/>
          <w:szCs w:val="20"/>
          <w:vertAlign w:val="superscript"/>
          <w:lang w:val="hy-AM"/>
        </w:rPr>
        <w:t xml:space="preserve"> </w:t>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21AAD8D8"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հասցեն</w:t>
      </w:r>
    </w:p>
    <w:p w14:paraId="324D97F6" w14:textId="77777777" w:rsidR="00631658" w:rsidRPr="00E6597C" w:rsidRDefault="00631658" w:rsidP="00631658">
      <w:pPr>
        <w:jc w:val="both"/>
        <w:rPr>
          <w:rFonts w:ascii="GHEA Grapalat" w:hAnsi="GHEA Grapalat"/>
          <w:sz w:val="20"/>
          <w:szCs w:val="20"/>
          <w:u w:val="single"/>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65CB7967"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ընկերությանը սպասարկող բանկի անվանումը</w:t>
      </w:r>
    </w:p>
    <w:p w14:paraId="49FD57BB"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171B8FAE"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բանկային հաշվեհամարը</w:t>
      </w:r>
    </w:p>
    <w:p w14:paraId="1763CB86"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6A8387D4"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հարկ վճարողի հաշվառման համարը</w:t>
      </w:r>
    </w:p>
    <w:p w14:paraId="52FEBA0A" w14:textId="77777777" w:rsidR="00631658" w:rsidRPr="00E6597C" w:rsidRDefault="00631658" w:rsidP="00631658">
      <w:pPr>
        <w:jc w:val="both"/>
        <w:rPr>
          <w:rFonts w:ascii="GHEA Grapalat" w:hAnsi="GHEA Grapalat"/>
          <w:sz w:val="20"/>
          <w:szCs w:val="20"/>
          <w:u w:val="single"/>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1133EC4D"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տնօրենի անունը, ազգանունը և ստորագրությունը</w:t>
      </w:r>
    </w:p>
    <w:p w14:paraId="0FFCF136" w14:textId="5AB14137" w:rsidR="00631658" w:rsidRPr="00E6597C" w:rsidRDefault="00631658">
      <w:pPr>
        <w:tabs>
          <w:tab w:val="left" w:pos="5772"/>
        </w:tabs>
        <w:jc w:val="both"/>
        <w:rPr>
          <w:rFonts w:ascii="GHEA Grapalat" w:hAnsi="GHEA Grapalat"/>
          <w:sz w:val="20"/>
          <w:szCs w:val="20"/>
          <w:lang w:val="hy-AM"/>
        </w:rPr>
        <w:pPrChange w:id="1434" w:author="Հերմինե Գևորգյան" w:date="2026-02-26T23:44:00Z" w16du:dateUtc="2026-02-26T19:44:00Z">
          <w:pPr>
            <w:jc w:val="both"/>
          </w:pPr>
        </w:pPrChange>
      </w:pPr>
      <w:r w:rsidRPr="00E6597C">
        <w:rPr>
          <w:rFonts w:ascii="GHEA Grapalat" w:hAnsi="GHEA Grapalat"/>
          <w:sz w:val="20"/>
          <w:szCs w:val="20"/>
          <w:lang w:val="hy-AM"/>
        </w:rPr>
        <w:t>Կ.Տ</w:t>
      </w:r>
      <w:ins w:id="1435" w:author="Հերմինե Գևորգյան" w:date="2026-02-26T23:44:00Z" w16du:dateUtc="2026-02-26T19:44:00Z">
        <w:r w:rsidR="003C6336">
          <w:rPr>
            <w:rFonts w:ascii="GHEA Grapalat" w:hAnsi="GHEA Grapalat"/>
            <w:sz w:val="20"/>
            <w:szCs w:val="20"/>
            <w:lang w:val="hy-AM"/>
          </w:rPr>
          <w:tab/>
        </w:r>
      </w:ins>
    </w:p>
    <w:p w14:paraId="75BE50AC" w14:textId="77777777" w:rsidR="00631658" w:rsidRPr="00E6597C" w:rsidRDefault="00631658" w:rsidP="00631658">
      <w:pPr>
        <w:jc w:val="both"/>
        <w:rPr>
          <w:rFonts w:ascii="GHEA Grapalat" w:hAnsi="GHEA Grapalat"/>
          <w:sz w:val="20"/>
          <w:szCs w:val="20"/>
          <w:lang w:val="hy-AM"/>
        </w:rPr>
      </w:pPr>
    </w:p>
    <w:p w14:paraId="2129CF32" w14:textId="77777777" w:rsidR="00631658" w:rsidRPr="00E6597C" w:rsidRDefault="00631658" w:rsidP="00631658">
      <w:pPr>
        <w:jc w:val="both"/>
        <w:rPr>
          <w:rFonts w:ascii="GHEA Grapalat" w:hAnsi="GHEA Grapalat"/>
          <w:sz w:val="20"/>
          <w:szCs w:val="20"/>
          <w:lang w:val="hy-AM"/>
        </w:rPr>
      </w:pPr>
      <w:r w:rsidRPr="00E6597C">
        <w:rPr>
          <w:rFonts w:ascii="GHEA Grapalat" w:hAnsi="GHEA Grapalat"/>
          <w:sz w:val="20"/>
          <w:szCs w:val="20"/>
          <w:lang w:val="hy-AM"/>
        </w:rPr>
        <w:t>Օր/ամիս/տարի</w:t>
      </w:r>
    </w:p>
    <w:p w14:paraId="5BFE7C9E" w14:textId="77777777" w:rsidR="00631658" w:rsidRPr="00E6597C" w:rsidRDefault="00631658" w:rsidP="00631658">
      <w:pPr>
        <w:jc w:val="center"/>
        <w:rPr>
          <w:rFonts w:ascii="GHEA Grapalat" w:hAnsi="GHEA Grapalat" w:cs="GHEA Grapalat"/>
          <w:sz w:val="20"/>
          <w:szCs w:val="20"/>
          <w:lang w:val="hy-AM"/>
        </w:rPr>
      </w:pPr>
    </w:p>
    <w:p w14:paraId="4CFF8FDD" w14:textId="77777777" w:rsidR="00631658" w:rsidRPr="00E6597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E6597C">
        <w:rPr>
          <w:rFonts w:ascii="GHEA Grapalat" w:hAnsi="GHEA Grapalat" w:cs="Sylfaen"/>
          <w:i/>
          <w:sz w:val="20"/>
          <w:szCs w:val="20"/>
          <w:lang w:val="hy-AM"/>
        </w:rPr>
        <w:t xml:space="preserve">* </w:t>
      </w:r>
      <w:r w:rsidRPr="00E6597C">
        <w:rPr>
          <w:rFonts w:ascii="GHEA Grapalat" w:hAnsi="GHEA Grapalat"/>
          <w:i/>
          <w:sz w:val="20"/>
          <w:szCs w:val="20"/>
          <w:lang w:val="hy-AM"/>
        </w:rPr>
        <w:t>լրացվում է հանձնաժողովի քարտուղարի կողմից` մինչև հրավերը տեղեկագրում հրապարակելը:</w:t>
      </w:r>
    </w:p>
    <w:p w14:paraId="033F02A8" w14:textId="77777777" w:rsidR="00631658" w:rsidRPr="00E6597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235593B1" w14:textId="77777777" w:rsidR="00631658" w:rsidRPr="00E6597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250FAAAC" w14:textId="77777777" w:rsidR="00334B2F" w:rsidRPr="00E6597C" w:rsidRDefault="00631658" w:rsidP="00334B2F">
      <w:pPr>
        <w:pStyle w:val="31"/>
        <w:spacing w:line="240" w:lineRule="auto"/>
        <w:jc w:val="right"/>
        <w:rPr>
          <w:rFonts w:ascii="GHEA Grapalat" w:hAnsi="GHEA Grapalat"/>
          <w:b/>
          <w:lang w:val="hy-AM"/>
        </w:rPr>
      </w:pPr>
      <w:r w:rsidRPr="00E6597C">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Change w:id="1436" w:author="Հերմինե Գևորգյան" w:date="2026-02-26T23:44:00Z" w16du:dateUtc="2026-02-26T19:44:00Z">
          <w:tblPr>
            <w:tblpPr w:leftFromText="180" w:rightFromText="180" w:vertAnchor="page" w:horzAnchor="margin" w:tblpXSpec="center" w:tblpY="1003"/>
            <w:tblW w:w="10980" w:type="dxa"/>
            <w:tblLook w:val="0000" w:firstRow="0" w:lastRow="0" w:firstColumn="0" w:lastColumn="0" w:noHBand="0" w:noVBand="0"/>
          </w:tblPr>
        </w:tblPrChange>
      </w:tblPr>
      <w:tblGrid>
        <w:gridCol w:w="5616"/>
        <w:gridCol w:w="5364"/>
        <w:tblGridChange w:id="1437">
          <w:tblGrid>
            <w:gridCol w:w="5616"/>
            <w:gridCol w:w="5364"/>
          </w:tblGrid>
        </w:tblGridChange>
      </w:tblGrid>
      <w:tr w:rsidR="00334B2F" w:rsidRPr="00E6597C" w14:paraId="0EE62EB0" w14:textId="77777777" w:rsidTr="00CB0ADE">
        <w:trPr>
          <w:trHeight w:val="352"/>
          <w:trPrChange w:id="1438" w:author="Հերմինե Գևորգյան" w:date="2026-02-26T23:44:00Z" w16du:dateUtc="2026-02-26T19:44:00Z">
            <w:trPr>
              <w:trHeight w:val="352"/>
            </w:trPr>
          </w:trPrChange>
        </w:trPr>
        <w:tc>
          <w:tcPr>
            <w:tcW w:w="10980" w:type="dxa"/>
            <w:gridSpan w:val="2"/>
            <w:tcBorders>
              <w:top w:val="single" w:sz="4" w:space="0" w:color="auto"/>
              <w:left w:val="single" w:sz="4" w:space="0" w:color="auto"/>
              <w:bottom w:val="single" w:sz="4" w:space="0" w:color="auto"/>
              <w:right w:val="single" w:sz="4" w:space="0" w:color="000000"/>
            </w:tcBorders>
            <w:noWrap/>
            <w:vAlign w:val="bottom"/>
            <w:tcPrChange w:id="1439" w:author="Հերմինե Գևորգյան" w:date="2026-02-26T23:44:00Z" w16du:dateUtc="2026-02-26T19:44:00Z">
              <w:tcPr>
                <w:tcW w:w="10980" w:type="dxa"/>
                <w:gridSpan w:val="2"/>
                <w:tcBorders>
                  <w:top w:val="single" w:sz="4" w:space="0" w:color="auto"/>
                  <w:left w:val="single" w:sz="4" w:space="0" w:color="auto"/>
                  <w:bottom w:val="single" w:sz="4" w:space="0" w:color="auto"/>
                  <w:right w:val="single" w:sz="4" w:space="0" w:color="000000"/>
                </w:tcBorders>
                <w:noWrap/>
                <w:vAlign w:val="bottom"/>
              </w:tcPr>
            </w:tcPrChange>
          </w:tcPr>
          <w:p w14:paraId="651349E5" w14:textId="77777777" w:rsidR="00334B2F" w:rsidRPr="00E6597C" w:rsidRDefault="00334B2F" w:rsidP="00CB0ADE">
            <w:pPr>
              <w:rPr>
                <w:rFonts w:ascii="GHEA Grapalat" w:hAnsi="GHEA Grapalat" w:cs="Sylfaen"/>
                <w:b/>
                <w:bCs/>
                <w:sz w:val="20"/>
                <w:szCs w:val="20"/>
                <w:lang w:val="hy-AM"/>
              </w:rPr>
            </w:pPr>
            <w:r w:rsidRPr="00E6597C">
              <w:rPr>
                <w:rFonts w:ascii="GHEA Grapalat" w:hAnsi="GHEA Grapalat" w:cs="Sylfaen"/>
                <w:sz w:val="20"/>
                <w:szCs w:val="20"/>
              </w:rPr>
              <w:lastRenderedPageBreak/>
              <w:t xml:space="preserve">1.                                                              </w:t>
            </w:r>
            <w:r w:rsidRPr="00E6597C">
              <w:rPr>
                <w:rFonts w:ascii="GHEA Grapalat" w:hAnsi="GHEA Grapalat" w:cs="Sylfaen"/>
                <w:b/>
                <w:bCs/>
                <w:sz w:val="20"/>
                <w:szCs w:val="20"/>
              </w:rPr>
              <w:t>ՎՃԱՐՄԱՆ</w:t>
            </w:r>
            <w:r w:rsidRPr="00E6597C">
              <w:rPr>
                <w:rFonts w:ascii="GHEA Grapalat" w:hAnsi="GHEA Grapalat" w:cs="Arial"/>
                <w:b/>
                <w:bCs/>
                <w:sz w:val="20"/>
                <w:szCs w:val="20"/>
              </w:rPr>
              <w:t xml:space="preserve"> </w:t>
            </w:r>
            <w:r w:rsidRPr="00E6597C">
              <w:rPr>
                <w:rFonts w:ascii="GHEA Grapalat" w:hAnsi="GHEA Grapalat" w:cs="Sylfaen"/>
                <w:b/>
                <w:bCs/>
                <w:sz w:val="20"/>
                <w:szCs w:val="20"/>
              </w:rPr>
              <w:t xml:space="preserve">ՊԱՀԱՆՋԱԳԻՐ* </w:t>
            </w:r>
          </w:p>
          <w:p w14:paraId="3006C5FC" w14:textId="77777777" w:rsidR="00334B2F" w:rsidRPr="00E6597C" w:rsidRDefault="00334B2F" w:rsidP="00CB0ADE">
            <w:pPr>
              <w:jc w:val="center"/>
              <w:rPr>
                <w:rFonts w:ascii="GHEA Grapalat" w:hAnsi="GHEA Grapalat" w:cs="Arial"/>
                <w:bCs/>
                <w:i/>
                <w:sz w:val="20"/>
                <w:szCs w:val="20"/>
              </w:rPr>
            </w:pPr>
          </w:p>
        </w:tc>
      </w:tr>
      <w:tr w:rsidR="00334B2F" w:rsidRPr="00E6597C" w14:paraId="3CC4B72B" w14:textId="77777777" w:rsidTr="00CB0ADE">
        <w:trPr>
          <w:trHeight w:val="352"/>
          <w:trPrChange w:id="1440" w:author="Հերմինե Գևորգյան" w:date="2026-02-26T23:44:00Z" w16du:dateUtc="2026-02-26T19:44:00Z">
            <w:trPr>
              <w:trHeight w:val="352"/>
            </w:trPr>
          </w:trPrChange>
        </w:trPr>
        <w:tc>
          <w:tcPr>
            <w:tcW w:w="10980" w:type="dxa"/>
            <w:gridSpan w:val="2"/>
            <w:tcBorders>
              <w:top w:val="single" w:sz="4" w:space="0" w:color="auto"/>
              <w:left w:val="single" w:sz="4" w:space="0" w:color="auto"/>
              <w:bottom w:val="single" w:sz="4" w:space="0" w:color="auto"/>
              <w:right w:val="single" w:sz="4" w:space="0" w:color="000000"/>
            </w:tcBorders>
            <w:noWrap/>
            <w:vAlign w:val="bottom"/>
            <w:tcPrChange w:id="1441" w:author="Հերմինե Գևորգյան" w:date="2026-02-26T23:44:00Z" w16du:dateUtc="2026-02-26T19:44:00Z">
              <w:tcPr>
                <w:tcW w:w="10980" w:type="dxa"/>
                <w:gridSpan w:val="2"/>
                <w:tcBorders>
                  <w:top w:val="single" w:sz="4" w:space="0" w:color="auto"/>
                  <w:left w:val="single" w:sz="4" w:space="0" w:color="auto"/>
                  <w:bottom w:val="single" w:sz="4" w:space="0" w:color="auto"/>
                  <w:right w:val="single" w:sz="4" w:space="0" w:color="000000"/>
                </w:tcBorders>
                <w:noWrap/>
                <w:vAlign w:val="bottom"/>
              </w:tcPr>
            </w:tcPrChange>
          </w:tcPr>
          <w:p w14:paraId="2F99DD1F" w14:textId="77777777" w:rsidR="00334B2F" w:rsidRPr="00E6597C" w:rsidRDefault="00334B2F" w:rsidP="00CB0ADE">
            <w:pPr>
              <w:rPr>
                <w:rFonts w:ascii="GHEA Grapalat" w:hAnsi="GHEA Grapalat" w:cs="Sylfaen"/>
                <w:sz w:val="20"/>
                <w:szCs w:val="20"/>
                <w:lang w:val="hy-AM"/>
              </w:rPr>
            </w:pPr>
            <w:r w:rsidRPr="00E6597C">
              <w:rPr>
                <w:rFonts w:ascii="GHEA Grapalat" w:hAnsi="GHEA Grapalat" w:cs="Sylfaen"/>
                <w:sz w:val="20"/>
                <w:szCs w:val="20"/>
                <w:lang w:val="hy-AM"/>
              </w:rPr>
              <w:t>2</w:t>
            </w:r>
            <w:r w:rsidRPr="00E6597C">
              <w:rPr>
                <w:rFonts w:ascii="GHEA Grapalat" w:hAnsi="GHEA Grapalat" w:cs="Sylfaen"/>
                <w:sz w:val="20"/>
                <w:szCs w:val="20"/>
              </w:rPr>
              <w:t>.</w:t>
            </w:r>
            <w:r w:rsidRPr="00E6597C">
              <w:rPr>
                <w:rFonts w:ascii="GHEA Grapalat" w:hAnsi="GHEA Grapalat" w:cs="Sylfaen"/>
                <w:sz w:val="20"/>
                <w:szCs w:val="20"/>
                <w:lang w:val="hy-AM"/>
              </w:rPr>
              <w:t xml:space="preserve"> Թիվ </w:t>
            </w:r>
          </w:p>
        </w:tc>
      </w:tr>
      <w:tr w:rsidR="00334B2F" w:rsidRPr="00E6597C" w14:paraId="474D5FFF" w14:textId="77777777" w:rsidTr="00CB0ADE">
        <w:trPr>
          <w:trHeight w:val="349"/>
          <w:trPrChange w:id="1442" w:author="Հերմինե Գևորգյան" w:date="2026-02-26T23:44:00Z" w16du:dateUtc="2026-02-26T19:44:00Z">
            <w:trPr>
              <w:trHeight w:val="349"/>
            </w:trPr>
          </w:trPrChange>
        </w:trPr>
        <w:tc>
          <w:tcPr>
            <w:tcW w:w="10980" w:type="dxa"/>
            <w:gridSpan w:val="2"/>
            <w:tcBorders>
              <w:top w:val="single" w:sz="4" w:space="0" w:color="auto"/>
              <w:left w:val="single" w:sz="4" w:space="0" w:color="auto"/>
              <w:bottom w:val="single" w:sz="4" w:space="0" w:color="auto"/>
              <w:right w:val="single" w:sz="4" w:space="0" w:color="000000"/>
            </w:tcBorders>
            <w:noWrap/>
            <w:vAlign w:val="bottom"/>
            <w:tcPrChange w:id="1443" w:author="Հերմինե Գևորգյան" w:date="2026-02-26T23:44:00Z" w16du:dateUtc="2026-02-26T19:44:00Z">
              <w:tcPr>
                <w:tcW w:w="10980" w:type="dxa"/>
                <w:gridSpan w:val="2"/>
                <w:tcBorders>
                  <w:top w:val="single" w:sz="4" w:space="0" w:color="auto"/>
                  <w:left w:val="single" w:sz="4" w:space="0" w:color="auto"/>
                  <w:bottom w:val="single" w:sz="4" w:space="0" w:color="auto"/>
                  <w:right w:val="single" w:sz="4" w:space="0" w:color="000000"/>
                </w:tcBorders>
                <w:noWrap/>
                <w:vAlign w:val="bottom"/>
              </w:tcPr>
            </w:tcPrChange>
          </w:tcPr>
          <w:p w14:paraId="61B3BC58"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lang w:val="hy-AM"/>
              </w:rPr>
              <w:t>3</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Ներկայացման</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ամսաթիվը</w:t>
            </w:r>
            <w:proofErr w:type="spellEnd"/>
            <w:r w:rsidRPr="00E6597C">
              <w:rPr>
                <w:rFonts w:ascii="GHEA Grapalat" w:hAnsi="GHEA Grapalat" w:cs="Arial"/>
                <w:sz w:val="20"/>
                <w:szCs w:val="20"/>
              </w:rPr>
              <w:t xml:space="preserve">`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tc>
      </w:tr>
      <w:tr w:rsidR="00334B2F" w:rsidRPr="00E6597C" w14:paraId="0FC00089" w14:textId="77777777" w:rsidTr="00CB0ADE">
        <w:trPr>
          <w:trHeight w:val="345"/>
          <w:trPrChange w:id="1444" w:author="Հերմինե Գևորգյան" w:date="2026-02-26T23:44:00Z" w16du:dateUtc="2026-02-26T19:44:00Z">
            <w:trPr>
              <w:trHeight w:val="345"/>
            </w:trPr>
          </w:trPrChange>
        </w:trPr>
        <w:tc>
          <w:tcPr>
            <w:tcW w:w="10980" w:type="dxa"/>
            <w:gridSpan w:val="2"/>
            <w:tcBorders>
              <w:top w:val="single" w:sz="4" w:space="0" w:color="auto"/>
              <w:left w:val="single" w:sz="4" w:space="0" w:color="auto"/>
              <w:bottom w:val="single" w:sz="4" w:space="0" w:color="auto"/>
              <w:right w:val="single" w:sz="4" w:space="0" w:color="000000"/>
            </w:tcBorders>
            <w:noWrap/>
            <w:vAlign w:val="bottom"/>
            <w:tcPrChange w:id="1445" w:author="Հերմինե Գևորգյան" w:date="2026-02-26T23:44:00Z" w16du:dateUtc="2026-02-26T19:44:00Z">
              <w:tcPr>
                <w:tcW w:w="10980" w:type="dxa"/>
                <w:gridSpan w:val="2"/>
                <w:tcBorders>
                  <w:top w:val="single" w:sz="4" w:space="0" w:color="auto"/>
                  <w:left w:val="single" w:sz="4" w:space="0" w:color="auto"/>
                  <w:bottom w:val="single" w:sz="4" w:space="0" w:color="auto"/>
                  <w:right w:val="single" w:sz="4" w:space="0" w:color="000000"/>
                </w:tcBorders>
                <w:noWrap/>
                <w:vAlign w:val="bottom"/>
              </w:tcPr>
            </w:tcPrChange>
          </w:tcPr>
          <w:p w14:paraId="7E68A647"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4</w:t>
            </w:r>
            <w:r w:rsidRPr="00E6597C">
              <w:rPr>
                <w:rFonts w:ascii="GHEA Grapalat" w:hAnsi="GHEA Grapalat" w:cs="Sylfaen"/>
                <w:sz w:val="20"/>
                <w:szCs w:val="20"/>
              </w:rPr>
              <w:t xml:space="preserve">. </w:t>
            </w: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Sylfaen"/>
                <w:sz w:val="20"/>
                <w:szCs w:val="20"/>
              </w:rPr>
              <w:t>(</w:t>
            </w:r>
            <w:proofErr w:type="spellStart"/>
            <w:r w:rsidRPr="00E6597C">
              <w:rPr>
                <w:rFonts w:ascii="GHEA Grapalat" w:hAnsi="GHEA Grapalat" w:cs="Sylfaen"/>
                <w:sz w:val="20"/>
                <w:szCs w:val="20"/>
              </w:rPr>
              <w:t>Ընկերություն</w:t>
            </w:r>
            <w:proofErr w:type="spellEnd"/>
            <w:r w:rsidRPr="00E6597C">
              <w:rPr>
                <w:rFonts w:ascii="GHEA Grapalat" w:hAnsi="GHEA Grapalat" w:cs="Sylfaen"/>
                <w:sz w:val="20"/>
                <w:szCs w:val="20"/>
              </w:rPr>
              <w:t xml:space="preserve"> </w:t>
            </w:r>
            <w:r w:rsidRPr="00E6597C">
              <w:rPr>
                <w:rFonts w:ascii="GHEA Grapalat" w:hAnsi="GHEA Grapalat" w:cs="Arial"/>
                <w:sz w:val="20"/>
                <w:szCs w:val="20"/>
              </w:rPr>
              <w:t>`</w:t>
            </w:r>
          </w:p>
        </w:tc>
      </w:tr>
      <w:tr w:rsidR="00334B2F" w:rsidRPr="00E6597C" w14:paraId="02D2EFC1" w14:textId="77777777" w:rsidTr="00CB0ADE">
        <w:trPr>
          <w:trHeight w:val="361"/>
          <w:trPrChange w:id="1446" w:author="Հերմինե Գևորգյան" w:date="2026-02-26T23:44:00Z" w16du:dateUtc="2026-02-26T19:44:00Z">
            <w:trPr>
              <w:trHeight w:val="361"/>
            </w:trPr>
          </w:trPrChange>
        </w:trPr>
        <w:tc>
          <w:tcPr>
            <w:tcW w:w="10980" w:type="dxa"/>
            <w:gridSpan w:val="2"/>
            <w:tcBorders>
              <w:top w:val="single" w:sz="4" w:space="0" w:color="auto"/>
              <w:left w:val="single" w:sz="4" w:space="0" w:color="auto"/>
              <w:bottom w:val="single" w:sz="4" w:space="0" w:color="auto"/>
              <w:right w:val="single" w:sz="4" w:space="0" w:color="000000"/>
            </w:tcBorders>
            <w:noWrap/>
            <w:vAlign w:val="bottom"/>
            <w:tcPrChange w:id="1447" w:author="Հերմինե Գևորգյան" w:date="2026-02-26T23:44:00Z" w16du:dateUtc="2026-02-26T19:44:00Z">
              <w:tcPr>
                <w:tcW w:w="10980" w:type="dxa"/>
                <w:gridSpan w:val="2"/>
                <w:tcBorders>
                  <w:top w:val="single" w:sz="4" w:space="0" w:color="auto"/>
                  <w:left w:val="single" w:sz="4" w:space="0" w:color="auto"/>
                  <w:bottom w:val="single" w:sz="4" w:space="0" w:color="auto"/>
                  <w:right w:val="single" w:sz="4" w:space="0" w:color="000000"/>
                </w:tcBorders>
                <w:noWrap/>
                <w:vAlign w:val="bottom"/>
              </w:tcPr>
            </w:tcPrChange>
          </w:tcPr>
          <w:p w14:paraId="53E13C4B"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5</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Վճարողի</w:t>
            </w:r>
            <w:proofErr w:type="spellEnd"/>
            <w:r w:rsidRPr="00E6597C">
              <w:rPr>
                <w:rFonts w:ascii="GHEA Grapalat" w:hAnsi="GHEA Grapalat" w:cs="Sylfaen"/>
                <w:sz w:val="20"/>
                <w:szCs w:val="20"/>
                <w:lang w:val="hy-AM"/>
              </w:rPr>
              <w:t xml:space="preserve">ն սպասարկող Ֆինանսական կազմակերպություն </w:t>
            </w:r>
            <w:r w:rsidRPr="00E6597C">
              <w:rPr>
                <w:rFonts w:ascii="GHEA Grapalat" w:hAnsi="GHEA Grapalat" w:cs="Sylfaen"/>
                <w:sz w:val="20"/>
                <w:szCs w:val="20"/>
              </w:rPr>
              <w:t>(</w:t>
            </w:r>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բանկ</w:t>
            </w:r>
            <w:proofErr w:type="spellEnd"/>
            <w:r w:rsidRPr="00E6597C">
              <w:rPr>
                <w:rFonts w:ascii="GHEA Grapalat" w:hAnsi="GHEA Grapalat" w:cs="Sylfaen"/>
                <w:sz w:val="20"/>
                <w:szCs w:val="20"/>
              </w:rPr>
              <w:t>)</w:t>
            </w:r>
            <w:r w:rsidRPr="00E6597C">
              <w:rPr>
                <w:rFonts w:ascii="GHEA Grapalat" w:hAnsi="GHEA Grapalat" w:cs="Arial"/>
                <w:sz w:val="20"/>
                <w:szCs w:val="20"/>
              </w:rPr>
              <w:t>`</w:t>
            </w:r>
          </w:p>
        </w:tc>
      </w:tr>
      <w:tr w:rsidR="00334B2F" w:rsidRPr="00E6597C" w14:paraId="66F5FEAB" w14:textId="77777777" w:rsidTr="00CB0ADE">
        <w:trPr>
          <w:trHeight w:val="433"/>
          <w:trPrChange w:id="1448" w:author="Հերմինե Գևորգյան" w:date="2026-02-26T23:44:00Z" w16du:dateUtc="2026-02-26T19:44:00Z">
            <w:trPr>
              <w:trHeight w:val="433"/>
            </w:trPr>
          </w:trPrChange>
        </w:trPr>
        <w:tc>
          <w:tcPr>
            <w:tcW w:w="10980" w:type="dxa"/>
            <w:gridSpan w:val="2"/>
            <w:tcBorders>
              <w:top w:val="single" w:sz="4" w:space="0" w:color="auto"/>
              <w:left w:val="single" w:sz="4" w:space="0" w:color="auto"/>
              <w:bottom w:val="single" w:sz="4" w:space="0" w:color="auto"/>
              <w:right w:val="single" w:sz="4" w:space="0" w:color="000000"/>
            </w:tcBorders>
            <w:noWrap/>
            <w:vAlign w:val="bottom"/>
            <w:tcPrChange w:id="1449" w:author="Հերմինե Գևորգյան" w:date="2026-02-26T23:44:00Z" w16du:dateUtc="2026-02-26T19:44:00Z">
              <w:tcPr>
                <w:tcW w:w="10980" w:type="dxa"/>
                <w:gridSpan w:val="2"/>
                <w:tcBorders>
                  <w:top w:val="single" w:sz="4" w:space="0" w:color="auto"/>
                  <w:left w:val="single" w:sz="4" w:space="0" w:color="auto"/>
                  <w:bottom w:val="single" w:sz="4" w:space="0" w:color="auto"/>
                  <w:right w:val="single" w:sz="4" w:space="0" w:color="000000"/>
                </w:tcBorders>
                <w:noWrap/>
                <w:vAlign w:val="bottom"/>
              </w:tcPr>
            </w:tcPrChange>
          </w:tcPr>
          <w:p w14:paraId="71445ECE"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6</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Վճարողի</w:t>
            </w:r>
            <w:proofErr w:type="spellEnd"/>
            <w:r w:rsidRPr="00E6597C">
              <w:rPr>
                <w:rFonts w:ascii="GHEA Grapalat" w:hAnsi="GHEA Grapalat" w:cs="Sylfaen"/>
                <w:sz w:val="20"/>
                <w:szCs w:val="20"/>
                <w:lang w:val="hy-AM"/>
              </w:rPr>
              <w:t xml:space="preserve"> </w:t>
            </w:r>
            <w:proofErr w:type="spellStart"/>
            <w:r w:rsidRPr="00E6597C">
              <w:rPr>
                <w:rFonts w:ascii="GHEA Grapalat" w:hAnsi="GHEA Grapalat" w:cs="Sylfaen"/>
                <w:sz w:val="20"/>
                <w:szCs w:val="20"/>
              </w:rPr>
              <w:t>հաշվի</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համարը</w:t>
            </w:r>
            <w:proofErr w:type="spellEnd"/>
            <w:r w:rsidRPr="00E6597C">
              <w:rPr>
                <w:rFonts w:ascii="GHEA Grapalat" w:hAnsi="GHEA Grapalat" w:cs="Arial"/>
                <w:sz w:val="20"/>
                <w:szCs w:val="20"/>
              </w:rPr>
              <w:t>`</w:t>
            </w:r>
          </w:p>
        </w:tc>
      </w:tr>
      <w:tr w:rsidR="00334B2F" w:rsidRPr="00E6597C" w14:paraId="29411330" w14:textId="77777777" w:rsidTr="00CB0ADE">
        <w:trPr>
          <w:trHeight w:val="352"/>
          <w:trPrChange w:id="1450" w:author="Հերմինե Գևորգյան" w:date="2026-02-26T23:44:00Z" w16du:dateUtc="2026-02-26T19:44:00Z">
            <w:trPr>
              <w:trHeight w:val="352"/>
            </w:trPr>
          </w:trPrChange>
        </w:trPr>
        <w:tc>
          <w:tcPr>
            <w:tcW w:w="10980" w:type="dxa"/>
            <w:gridSpan w:val="2"/>
            <w:tcBorders>
              <w:top w:val="single" w:sz="4" w:space="0" w:color="auto"/>
              <w:left w:val="single" w:sz="4" w:space="0" w:color="auto"/>
              <w:bottom w:val="single" w:sz="4" w:space="0" w:color="auto"/>
              <w:right w:val="single" w:sz="4" w:space="0" w:color="000000"/>
            </w:tcBorders>
            <w:noWrap/>
            <w:vAlign w:val="bottom"/>
            <w:tcPrChange w:id="1451" w:author="Հերմինե Գևորգյան" w:date="2026-02-26T23:44:00Z" w16du:dateUtc="2026-02-26T19:44:00Z">
              <w:tcPr>
                <w:tcW w:w="10980" w:type="dxa"/>
                <w:gridSpan w:val="2"/>
                <w:tcBorders>
                  <w:top w:val="single" w:sz="4" w:space="0" w:color="auto"/>
                  <w:left w:val="single" w:sz="4" w:space="0" w:color="auto"/>
                  <w:bottom w:val="single" w:sz="4" w:space="0" w:color="auto"/>
                  <w:right w:val="single" w:sz="4" w:space="0" w:color="000000"/>
                </w:tcBorders>
                <w:noWrap/>
                <w:vAlign w:val="bottom"/>
              </w:tcPr>
            </w:tcPrChange>
          </w:tcPr>
          <w:p w14:paraId="0637E461"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7</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Վճարողի</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p>
        </w:tc>
      </w:tr>
      <w:tr w:rsidR="00334B2F" w:rsidRPr="00E6597C" w14:paraId="05DE6DF4" w14:textId="77777777" w:rsidTr="00CB0ADE">
        <w:trPr>
          <w:trHeight w:val="442"/>
          <w:trPrChange w:id="1452" w:author="Հերմինե Գևորգյան" w:date="2026-02-26T23:44:00Z" w16du:dateUtc="2026-02-26T19:44:00Z">
            <w:trPr>
              <w:trHeight w:val="442"/>
            </w:trPr>
          </w:trPrChange>
        </w:trPr>
        <w:tc>
          <w:tcPr>
            <w:tcW w:w="10980" w:type="dxa"/>
            <w:gridSpan w:val="2"/>
            <w:tcBorders>
              <w:top w:val="single" w:sz="4" w:space="0" w:color="auto"/>
              <w:left w:val="single" w:sz="4" w:space="0" w:color="auto"/>
              <w:bottom w:val="single" w:sz="4" w:space="0" w:color="auto"/>
              <w:right w:val="single" w:sz="4" w:space="0" w:color="000000"/>
            </w:tcBorders>
            <w:noWrap/>
            <w:vAlign w:val="bottom"/>
            <w:tcPrChange w:id="1453" w:author="Հերմինե Գևորգյան" w:date="2026-02-26T23:44:00Z" w16du:dateUtc="2026-02-26T19:44:00Z">
              <w:tcPr>
                <w:tcW w:w="10980" w:type="dxa"/>
                <w:gridSpan w:val="2"/>
                <w:tcBorders>
                  <w:top w:val="single" w:sz="4" w:space="0" w:color="auto"/>
                  <w:left w:val="single" w:sz="4" w:space="0" w:color="auto"/>
                  <w:bottom w:val="single" w:sz="4" w:space="0" w:color="auto"/>
                  <w:right w:val="single" w:sz="4" w:space="0" w:color="000000"/>
                </w:tcBorders>
                <w:noWrap/>
                <w:vAlign w:val="bottom"/>
              </w:tcPr>
            </w:tcPrChange>
          </w:tcPr>
          <w:p w14:paraId="4089E9E3"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8</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Վճարողի</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ՀԾՀ</w:t>
            </w:r>
            <w:r w:rsidRPr="00E6597C">
              <w:rPr>
                <w:rFonts w:ascii="GHEA Grapalat" w:hAnsi="GHEA Grapalat" w:cs="Arial"/>
                <w:sz w:val="20"/>
                <w:szCs w:val="20"/>
              </w:rPr>
              <w:t>`</w:t>
            </w:r>
          </w:p>
        </w:tc>
      </w:tr>
      <w:tr w:rsidR="00305463" w:rsidRPr="00E6597C" w14:paraId="7148584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2CDDDE" w14:textId="6CF8C10F" w:rsidR="00305463" w:rsidRPr="00E6597C" w:rsidRDefault="00305463" w:rsidP="00305463">
            <w:pPr>
              <w:rPr>
                <w:rFonts w:ascii="GHEA Grapalat" w:hAnsi="GHEA Grapalat" w:cs="Arial"/>
                <w:sz w:val="20"/>
                <w:szCs w:val="20"/>
              </w:rPr>
            </w:pPr>
            <w:r w:rsidRPr="00A71D81">
              <w:rPr>
                <w:rFonts w:ascii="GHEA Grapalat" w:hAnsi="GHEA Grapalat" w:cs="Sylfaen"/>
                <w:sz w:val="20"/>
                <w:szCs w:val="20"/>
                <w:lang w:val="hy-AM"/>
              </w:rPr>
              <w:t>9</w:t>
            </w:r>
            <w:r w:rsidRPr="00774D1E">
              <w:rPr>
                <w:rFonts w:ascii="GHEA Grapalat" w:hAnsi="GHEA Grapalat" w:cs="Sylfaen"/>
                <w:sz w:val="20"/>
                <w:szCs w:val="20"/>
              </w:rPr>
              <w:t xml:space="preserve">. </w:t>
            </w:r>
            <w:proofErr w:type="spellStart"/>
            <w:proofErr w:type="gramStart"/>
            <w:r w:rsidRPr="00A71D81">
              <w:rPr>
                <w:rFonts w:ascii="GHEA Grapalat" w:hAnsi="GHEA Grapalat" w:cs="Sylfaen"/>
                <w:sz w:val="20"/>
                <w:szCs w:val="20"/>
              </w:rPr>
              <w:t>Շահառու</w:t>
            </w:r>
            <w:proofErr w:type="spellEnd"/>
            <w:r w:rsidRPr="00A71D81">
              <w:rPr>
                <w:rFonts w:ascii="GHEA Grapalat" w:hAnsi="GHEA Grapalat" w:cs="Sylfaen"/>
                <w:sz w:val="20"/>
                <w:szCs w:val="20"/>
                <w:lang w:val="hy-AM"/>
              </w:rPr>
              <w:t>ի  անվանումը</w:t>
            </w:r>
            <w:proofErr w:type="gramEnd"/>
            <w:r w:rsidRPr="00774D1E">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del w:id="1454" w:author="Հերմինե Գևորգյան" w:date="2026-02-26T23:44:00Z" w16du:dateUtc="2026-02-26T19:44:00Z">
              <w:r w:rsidR="00334B2F" w:rsidRPr="00E6597C">
                <w:rPr>
                  <w:rFonts w:ascii="GHEA Grapalat" w:hAnsi="GHEA Grapalat" w:cs="Arial"/>
                  <w:sz w:val="20"/>
                  <w:szCs w:val="20"/>
                </w:rPr>
                <w:delText>`</w:delText>
              </w:r>
            </w:del>
            <w:ins w:id="1455" w:author="Հերմինե Գևորգյան" w:date="2026-02-26T23:44:00Z" w16du:dateUtc="2026-02-26T19:44:00Z">
              <w:r w:rsidRPr="006B18BF">
                <w:rPr>
                  <w:rFonts w:ascii="GHEA Grapalat" w:hAnsi="GHEA Grapalat"/>
                  <w:sz w:val="22"/>
                  <w:szCs w:val="22"/>
                  <w:u w:val="single"/>
                  <w:lang w:val="hy-AM"/>
                </w:rPr>
                <w:t xml:space="preserve">«ՀՀ Գեղարքունիքի մարզի </w:t>
              </w:r>
              <w:proofErr w:type="gramStart"/>
              <w:r>
                <w:rPr>
                  <w:rFonts w:ascii="GHEA Grapalat" w:hAnsi="GHEA Grapalat"/>
                  <w:sz w:val="22"/>
                  <w:szCs w:val="22"/>
                  <w:u w:val="single"/>
                  <w:lang w:val="hy-AM"/>
                </w:rPr>
                <w:t>Սեմյոնովկայի  հիմնական</w:t>
              </w:r>
              <w:proofErr w:type="gramEnd"/>
              <w:r>
                <w:rPr>
                  <w:rFonts w:ascii="GHEA Grapalat" w:hAnsi="GHEA Grapalat"/>
                  <w:sz w:val="22"/>
                  <w:szCs w:val="22"/>
                  <w:u w:val="single"/>
                  <w:lang w:val="hy-AM"/>
                </w:rPr>
                <w:t xml:space="preserve"> </w:t>
              </w:r>
              <w:r w:rsidRPr="006B18BF">
                <w:rPr>
                  <w:rFonts w:ascii="GHEA Grapalat" w:hAnsi="GHEA Grapalat"/>
                  <w:sz w:val="22"/>
                  <w:szCs w:val="22"/>
                  <w:u w:val="single"/>
                  <w:lang w:val="hy-AM"/>
                </w:rPr>
                <w:t xml:space="preserve"> դպրոց» ՊՈԱԿ</w:t>
              </w:r>
              <w:r w:rsidRPr="00AB29A7">
                <w:rPr>
                  <w:rFonts w:ascii="GHEA Grapalat" w:hAnsi="GHEA Grapalat" w:cs="Sylfaen"/>
                  <w:sz w:val="20"/>
                  <w:szCs w:val="20"/>
                  <w:lang w:val="hy-AM"/>
                </w:rPr>
                <w:t xml:space="preserve">   </w:t>
              </w:r>
            </w:ins>
          </w:p>
        </w:tc>
      </w:tr>
      <w:tr w:rsidR="00305463" w:rsidRPr="00E6597C" w14:paraId="71821F49" w14:textId="77777777" w:rsidTr="00CB0ADE">
        <w:trPr>
          <w:trHeight w:val="352"/>
          <w:trPrChange w:id="1456" w:author="Հերմինե Գևորգյան" w:date="2026-02-26T23:44:00Z" w16du:dateUtc="2026-02-26T19:44:00Z">
            <w:trPr>
              <w:trHeight w:val="352"/>
            </w:trPr>
          </w:trPrChange>
        </w:trPr>
        <w:tc>
          <w:tcPr>
            <w:tcW w:w="10980" w:type="dxa"/>
            <w:gridSpan w:val="2"/>
            <w:tcBorders>
              <w:top w:val="single" w:sz="4" w:space="0" w:color="auto"/>
              <w:left w:val="single" w:sz="4" w:space="0" w:color="auto"/>
              <w:bottom w:val="single" w:sz="4" w:space="0" w:color="auto"/>
              <w:right w:val="single" w:sz="4" w:space="0" w:color="000000"/>
            </w:tcBorders>
            <w:noWrap/>
            <w:vAlign w:val="bottom"/>
            <w:tcPrChange w:id="1457" w:author="Հերմինե Գևորգյան" w:date="2026-02-26T23:44:00Z" w16du:dateUtc="2026-02-26T19:44:00Z">
              <w:tcPr>
                <w:tcW w:w="10980" w:type="dxa"/>
                <w:gridSpan w:val="2"/>
                <w:tcBorders>
                  <w:top w:val="single" w:sz="4" w:space="0" w:color="auto"/>
                  <w:left w:val="single" w:sz="4" w:space="0" w:color="auto"/>
                  <w:bottom w:val="single" w:sz="4" w:space="0" w:color="auto"/>
                  <w:right w:val="single" w:sz="4" w:space="0" w:color="000000"/>
                </w:tcBorders>
                <w:noWrap/>
                <w:vAlign w:val="bottom"/>
              </w:tcPr>
            </w:tcPrChange>
          </w:tcPr>
          <w:p w14:paraId="7F6F7255" w14:textId="6369B75E" w:rsidR="00305463" w:rsidRPr="00E6597C" w:rsidRDefault="00305463" w:rsidP="00305463">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Շահառուի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05463" w:rsidRPr="00E6597C" w14:paraId="50F298AE"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F72FD4" w14:textId="19687CDD" w:rsidR="00305463" w:rsidRPr="00E6597C" w:rsidRDefault="00305463" w:rsidP="00305463">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Շահառուի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ins w:id="1458" w:author="Հերմինե Գևորգյան" w:date="2026-02-26T23:44:00Z" w16du:dateUtc="2026-02-26T19:44:00Z">
              <w:r>
                <w:rPr>
                  <w:rFonts w:ascii="GHEA Grapalat" w:hAnsi="GHEA Grapalat" w:cs="Arial"/>
                  <w:sz w:val="20"/>
                  <w:szCs w:val="20"/>
                  <w:lang w:val="hy-AM"/>
                </w:rPr>
                <w:t xml:space="preserve"> </w:t>
              </w:r>
              <w:r w:rsidRPr="006B18BF">
                <w:rPr>
                  <w:rFonts w:ascii="GHEA Grapalat" w:hAnsi="GHEA Grapalat" w:cs="Arial"/>
                  <w:sz w:val="20"/>
                  <w:szCs w:val="20"/>
                  <w:lang w:val="hy-AM"/>
                </w:rPr>
                <w:t>08606</w:t>
              </w:r>
              <w:r>
                <w:rPr>
                  <w:rFonts w:ascii="GHEA Grapalat" w:hAnsi="GHEA Grapalat" w:cs="Arial"/>
                  <w:sz w:val="20"/>
                  <w:szCs w:val="20"/>
                  <w:lang w:val="hy-AM"/>
                </w:rPr>
                <w:t>271</w:t>
              </w:r>
            </w:ins>
          </w:p>
        </w:tc>
      </w:tr>
      <w:tr w:rsidR="00305463" w:rsidRPr="00E6597C" w14:paraId="4EAAE58F"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D81BB0" w14:textId="67133DD7" w:rsidR="00305463" w:rsidRPr="00E6597C" w:rsidRDefault="00305463" w:rsidP="00305463">
            <w:pPr>
              <w:rPr>
                <w:rFonts w:ascii="GHEA Grapalat" w:hAnsi="GHEA Grapalat" w:cs="Arial"/>
                <w:sz w:val="20"/>
                <w:szCs w:val="20"/>
              </w:rPr>
            </w:pPr>
            <w:r w:rsidRPr="00774D1E">
              <w:rPr>
                <w:rFonts w:ascii="GHEA Grapalat" w:hAnsi="GHEA Grapalat" w:cs="Sylfaen"/>
                <w:sz w:val="20"/>
                <w:szCs w:val="20"/>
              </w:rPr>
              <w:t>1</w:t>
            </w:r>
            <w:r w:rsidRPr="00A71D81">
              <w:rPr>
                <w:rFonts w:ascii="GHEA Grapalat" w:hAnsi="GHEA Grapalat" w:cs="Sylfaen"/>
                <w:sz w:val="20"/>
                <w:szCs w:val="20"/>
                <w:lang w:val="hy-AM"/>
              </w:rPr>
              <w:t>2</w:t>
            </w:r>
            <w:r w:rsidRPr="00774D1E">
              <w:rPr>
                <w:rFonts w:ascii="GHEA Grapalat" w:hAnsi="GHEA Grapalat" w:cs="Sylfaen"/>
                <w:sz w:val="20"/>
                <w:szCs w:val="20"/>
              </w:rPr>
              <w:t>.</w:t>
            </w:r>
            <w:proofErr w:type="spellStart"/>
            <w:proofErr w:type="gramStart"/>
            <w:r w:rsidRPr="00A71D81">
              <w:rPr>
                <w:rFonts w:ascii="GHEA Grapalat" w:hAnsi="GHEA Grapalat" w:cs="Sylfaen"/>
                <w:sz w:val="20"/>
                <w:szCs w:val="20"/>
              </w:rPr>
              <w:t>Շահառուի</w:t>
            </w:r>
            <w:proofErr w:type="spellEnd"/>
            <w:r w:rsidRPr="00A71D81">
              <w:rPr>
                <w:rFonts w:ascii="GHEA Grapalat" w:hAnsi="GHEA Grapalat" w:cs="Sylfaen"/>
                <w:sz w:val="20"/>
                <w:szCs w:val="20"/>
                <w:lang w:val="hy-AM"/>
              </w:rPr>
              <w:t>ն</w:t>
            </w:r>
            <w:r w:rsidRPr="00774D1E">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w:t>
            </w:r>
            <w:proofErr w:type="gramEnd"/>
            <w:r w:rsidRPr="00A71D81">
              <w:rPr>
                <w:rFonts w:ascii="GHEA Grapalat" w:hAnsi="GHEA Grapalat" w:cs="Sylfaen"/>
                <w:sz w:val="20"/>
                <w:szCs w:val="20"/>
                <w:lang w:val="hy-AM"/>
              </w:rPr>
              <w:t xml:space="preserve"> Ֆինանսական կազմակերպություն</w:t>
            </w:r>
            <w:r w:rsidRPr="00774D1E">
              <w:rPr>
                <w:rFonts w:ascii="GHEA Grapalat" w:hAnsi="GHEA Grapalat" w:cs="Sylfaen"/>
                <w:sz w:val="20"/>
                <w:szCs w:val="20"/>
              </w:rPr>
              <w:t xml:space="preserve"> (</w:t>
            </w:r>
            <w:proofErr w:type="spellStart"/>
            <w:r w:rsidRPr="00A71D81">
              <w:rPr>
                <w:rFonts w:ascii="GHEA Grapalat" w:hAnsi="GHEA Grapalat" w:cs="Sylfaen"/>
                <w:sz w:val="20"/>
                <w:szCs w:val="20"/>
              </w:rPr>
              <w:t>բանկ</w:t>
            </w:r>
            <w:proofErr w:type="spellEnd"/>
            <w:r w:rsidRPr="00774D1E">
              <w:rPr>
                <w:rFonts w:ascii="GHEA Grapalat" w:hAnsi="GHEA Grapalat" w:cs="Sylfaen"/>
                <w:sz w:val="20"/>
                <w:szCs w:val="20"/>
              </w:rPr>
              <w:t>)</w:t>
            </w:r>
            <w:r w:rsidRPr="00774D1E">
              <w:rPr>
                <w:rFonts w:ascii="GHEA Grapalat" w:hAnsi="GHEA Grapalat" w:cs="Arial"/>
                <w:sz w:val="20"/>
                <w:szCs w:val="20"/>
              </w:rPr>
              <w:t>`</w:t>
            </w:r>
            <w:ins w:id="1459" w:author="Հերմինե Գևորգյան" w:date="2026-02-26T23:44:00Z" w16du:dateUtc="2026-02-26T19:44:00Z">
              <w:r w:rsidRPr="00774D1E">
                <w:rPr>
                  <w:rFonts w:ascii="GHEA Grapalat" w:hAnsi="GHEA Grapalat" w:cs="Arial"/>
                  <w:sz w:val="20"/>
                  <w:szCs w:val="20"/>
                </w:rPr>
                <w:t xml:space="preserve"> </w:t>
              </w:r>
              <w:r w:rsidRPr="00AB29A7">
                <w:rPr>
                  <w:rFonts w:ascii="GHEA Grapalat" w:hAnsi="GHEA Grapalat" w:cs="Arial"/>
                  <w:sz w:val="20"/>
                  <w:szCs w:val="20"/>
                </w:rPr>
                <w:t>ՀՀ</w:t>
              </w:r>
              <w:r w:rsidRPr="00774D1E">
                <w:rPr>
                  <w:rFonts w:ascii="GHEA Grapalat" w:hAnsi="GHEA Grapalat" w:cs="Arial"/>
                  <w:sz w:val="20"/>
                  <w:szCs w:val="20"/>
                </w:rPr>
                <w:t xml:space="preserve"> </w:t>
              </w:r>
              <w:r>
                <w:rPr>
                  <w:rFonts w:ascii="GHEA Grapalat" w:hAnsi="GHEA Grapalat" w:cs="Arial"/>
                  <w:sz w:val="20"/>
                  <w:szCs w:val="20"/>
                  <w:lang w:val="hy-AM"/>
                </w:rPr>
                <w:t>ՖՆ</w:t>
              </w:r>
              <w:r w:rsidRPr="00774D1E">
                <w:rPr>
                  <w:rFonts w:ascii="GHEA Grapalat" w:hAnsi="GHEA Grapalat" w:cs="Arial"/>
                  <w:sz w:val="20"/>
                  <w:szCs w:val="20"/>
                </w:rPr>
                <w:t xml:space="preserve"> </w:t>
              </w:r>
              <w:r>
                <w:rPr>
                  <w:rFonts w:ascii="GHEA Grapalat" w:hAnsi="GHEA Grapalat" w:cs="Arial"/>
                  <w:sz w:val="20"/>
                  <w:szCs w:val="20"/>
                  <w:lang w:val="hy-AM"/>
                </w:rPr>
                <w:t>Կենտրոնական գանձապետարան</w:t>
              </w:r>
            </w:ins>
          </w:p>
        </w:tc>
      </w:tr>
      <w:tr w:rsidR="00305463" w:rsidRPr="00E6597C" w14:paraId="59CBF382"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3588C0" w14:textId="5292EC8E" w:rsidR="00305463" w:rsidRPr="00E6597C" w:rsidRDefault="00305463" w:rsidP="00305463">
            <w:pPr>
              <w:rPr>
                <w:rFonts w:ascii="GHEA Grapalat" w:hAnsi="GHEA Grapalat" w:cs="Arial"/>
                <w:sz w:val="20"/>
                <w:szCs w:val="20"/>
              </w:rPr>
            </w:pPr>
            <w:r w:rsidRPr="00774D1E">
              <w:rPr>
                <w:rFonts w:ascii="GHEA Grapalat" w:hAnsi="GHEA Grapalat" w:cs="Sylfaen"/>
                <w:sz w:val="20"/>
                <w:szCs w:val="20"/>
              </w:rPr>
              <w:t>1</w:t>
            </w:r>
            <w:r w:rsidRPr="00A71D81">
              <w:rPr>
                <w:rFonts w:ascii="GHEA Grapalat" w:hAnsi="GHEA Grapalat" w:cs="Sylfaen"/>
                <w:sz w:val="20"/>
                <w:szCs w:val="20"/>
                <w:lang w:val="hy-AM"/>
              </w:rPr>
              <w:t>3</w:t>
            </w:r>
            <w:r w:rsidRPr="00774D1E">
              <w:rPr>
                <w:rFonts w:ascii="GHEA Grapalat" w:hAnsi="GHEA Grapalat" w:cs="Sylfaen"/>
                <w:sz w:val="20"/>
                <w:szCs w:val="20"/>
              </w:rPr>
              <w:t>.</w:t>
            </w:r>
            <w:proofErr w:type="spellStart"/>
            <w:r w:rsidRPr="00A71D81">
              <w:rPr>
                <w:rFonts w:ascii="GHEA Grapalat" w:hAnsi="GHEA Grapalat" w:cs="Sylfaen"/>
                <w:sz w:val="20"/>
                <w:szCs w:val="20"/>
              </w:rPr>
              <w:t>Շահառուի</w:t>
            </w:r>
            <w:proofErr w:type="spellEnd"/>
            <w:r w:rsidRPr="00774D1E">
              <w:rPr>
                <w:rFonts w:ascii="GHEA Grapalat" w:hAnsi="GHEA Grapalat" w:cs="Arial"/>
                <w:sz w:val="20"/>
                <w:szCs w:val="20"/>
              </w:rPr>
              <w:t xml:space="preserve"> </w:t>
            </w:r>
            <w:proofErr w:type="spellStart"/>
            <w:r w:rsidRPr="00A71D81">
              <w:rPr>
                <w:rFonts w:ascii="GHEA Grapalat" w:hAnsi="GHEA Grapalat" w:cs="Sylfaen"/>
                <w:sz w:val="20"/>
                <w:szCs w:val="20"/>
              </w:rPr>
              <w:t>հաշվի</w:t>
            </w:r>
            <w:proofErr w:type="spellEnd"/>
            <w:r w:rsidRPr="00774D1E">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774D1E">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հշ</w:t>
            </w:r>
            <w:r w:rsidRPr="00774D1E">
              <w:rPr>
                <w:rFonts w:ascii="GHEA Grapalat" w:hAnsi="GHEA Grapalat" w:cs="Arial"/>
                <w:sz w:val="20"/>
                <w:szCs w:val="20"/>
              </w:rPr>
              <w:t>.</w:t>
            </w:r>
            <w:r w:rsidRPr="00A71D81">
              <w:rPr>
                <w:rFonts w:ascii="GHEA Grapalat" w:hAnsi="GHEA Grapalat" w:cs="Arial"/>
                <w:sz w:val="20"/>
                <w:szCs w:val="20"/>
              </w:rPr>
              <w:t>N</w:t>
            </w:r>
            <w:proofErr w:type="spellEnd"/>
            <w:proofErr w:type="gramEnd"/>
            <w:r w:rsidRPr="00774D1E">
              <w:rPr>
                <w:rFonts w:ascii="GHEA Grapalat" w:hAnsi="GHEA Grapalat" w:cs="Arial"/>
                <w:sz w:val="20"/>
                <w:szCs w:val="20"/>
              </w:rPr>
              <w:t>)</w:t>
            </w:r>
            <w:ins w:id="1460" w:author="Հերմինե Գևորգյան" w:date="2026-02-26T23:44:00Z" w16du:dateUtc="2026-02-26T19:44:00Z">
              <w:r>
                <w:rPr>
                  <w:rFonts w:ascii="GHEA Grapalat" w:hAnsi="GHEA Grapalat" w:cs="Arial"/>
                  <w:sz w:val="20"/>
                  <w:szCs w:val="20"/>
                  <w:lang w:val="hy-AM"/>
                </w:rPr>
                <w:t xml:space="preserve"> </w:t>
              </w:r>
              <w:r w:rsidRPr="006B18BF">
                <w:rPr>
                  <w:rFonts w:ascii="GHEA Grapalat" w:hAnsi="GHEA Grapalat" w:cs="Arial"/>
                  <w:sz w:val="20"/>
                  <w:szCs w:val="20"/>
                  <w:lang w:val="hy-AM"/>
                </w:rPr>
                <w:t>900168000</w:t>
              </w:r>
              <w:r>
                <w:rPr>
                  <w:rFonts w:ascii="GHEA Grapalat" w:hAnsi="GHEA Grapalat" w:cs="Arial"/>
                  <w:sz w:val="20"/>
                  <w:szCs w:val="20"/>
                  <w:lang w:val="hy-AM"/>
                </w:rPr>
                <w:t>066</w:t>
              </w:r>
            </w:ins>
          </w:p>
        </w:tc>
      </w:tr>
      <w:tr w:rsidR="00334B2F" w:rsidRPr="00E6597C" w14:paraId="239322BD" w14:textId="77777777" w:rsidTr="00CB0ADE">
        <w:trPr>
          <w:trHeight w:val="442"/>
          <w:trPrChange w:id="1461" w:author="Հերմինե Գևորգյան" w:date="2026-02-26T23:44:00Z" w16du:dateUtc="2026-02-26T19:44:00Z">
            <w:trPr>
              <w:trHeight w:val="442"/>
            </w:trPr>
          </w:trPrChange>
        </w:trPr>
        <w:tc>
          <w:tcPr>
            <w:tcW w:w="10980" w:type="dxa"/>
            <w:gridSpan w:val="2"/>
            <w:tcBorders>
              <w:top w:val="single" w:sz="4" w:space="0" w:color="auto"/>
              <w:left w:val="single" w:sz="4" w:space="0" w:color="auto"/>
              <w:bottom w:val="single" w:sz="4" w:space="0" w:color="auto"/>
              <w:right w:val="single" w:sz="4" w:space="0" w:color="000000"/>
            </w:tcBorders>
            <w:noWrap/>
            <w:vAlign w:val="bottom"/>
            <w:tcPrChange w:id="1462" w:author="Հերմինե Գևորգյան" w:date="2026-02-26T23:44:00Z" w16du:dateUtc="2026-02-26T19:44:00Z">
              <w:tcPr>
                <w:tcW w:w="10980" w:type="dxa"/>
                <w:gridSpan w:val="2"/>
                <w:tcBorders>
                  <w:top w:val="single" w:sz="4" w:space="0" w:color="auto"/>
                  <w:left w:val="single" w:sz="4" w:space="0" w:color="auto"/>
                  <w:bottom w:val="single" w:sz="4" w:space="0" w:color="auto"/>
                  <w:right w:val="single" w:sz="4" w:space="0" w:color="000000"/>
                </w:tcBorders>
                <w:noWrap/>
                <w:vAlign w:val="bottom"/>
              </w:tcPr>
            </w:tcPrChange>
          </w:tcPr>
          <w:p w14:paraId="0049A031"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4</w:t>
            </w:r>
            <w:r w:rsidRPr="00E6597C">
              <w:rPr>
                <w:rFonts w:ascii="GHEA Grapalat" w:hAnsi="GHEA Grapalat" w:cs="Sylfaen"/>
                <w:sz w:val="20"/>
                <w:szCs w:val="20"/>
              </w:rPr>
              <w:t>.</w:t>
            </w:r>
            <w:proofErr w:type="spellStart"/>
            <w:r w:rsidRPr="00E6597C">
              <w:rPr>
                <w:rFonts w:ascii="GHEA Grapalat" w:hAnsi="GHEA Grapalat" w:cs="Sylfaen"/>
                <w:sz w:val="20"/>
                <w:szCs w:val="20"/>
              </w:rPr>
              <w:t>Գումարը</w:t>
            </w:r>
            <w:proofErr w:type="spellEnd"/>
            <w:r w:rsidRPr="00E6597C">
              <w:rPr>
                <w:rFonts w:ascii="GHEA Grapalat" w:hAnsi="GHEA Grapalat" w:cs="Arial"/>
                <w:sz w:val="20"/>
                <w:szCs w:val="20"/>
              </w:rPr>
              <w:t xml:space="preserve"> </w:t>
            </w:r>
            <w:r w:rsidRPr="00E6597C">
              <w:rPr>
                <w:rFonts w:ascii="GHEA Grapalat" w:hAnsi="GHEA Grapalat" w:cs="Arial"/>
                <w:sz w:val="20"/>
                <w:szCs w:val="20"/>
                <w:lang w:val="ru-RU"/>
              </w:rPr>
              <w:t>(</w:t>
            </w:r>
            <w:proofErr w:type="spellStart"/>
            <w:r w:rsidRPr="00E6597C">
              <w:rPr>
                <w:rFonts w:ascii="GHEA Grapalat" w:hAnsi="GHEA Grapalat" w:cs="Sylfaen"/>
                <w:sz w:val="20"/>
                <w:szCs w:val="20"/>
              </w:rPr>
              <w:t>թվերով</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բառերով</w:t>
            </w:r>
            <w:proofErr w:type="spellEnd"/>
            <w:r w:rsidRPr="00E6597C">
              <w:rPr>
                <w:rFonts w:ascii="GHEA Grapalat" w:hAnsi="GHEA Grapalat" w:cs="Sylfaen"/>
                <w:sz w:val="20"/>
                <w:szCs w:val="20"/>
                <w:lang w:val="ru-RU"/>
              </w:rPr>
              <w:t>)</w:t>
            </w:r>
            <w:r w:rsidRPr="00E6597C">
              <w:rPr>
                <w:rFonts w:ascii="GHEA Grapalat" w:hAnsi="GHEA Grapalat" w:cs="Arial"/>
                <w:sz w:val="20"/>
                <w:szCs w:val="20"/>
              </w:rPr>
              <w:t>`</w:t>
            </w:r>
          </w:p>
        </w:tc>
      </w:tr>
      <w:tr w:rsidR="00334B2F" w:rsidRPr="00E6597C" w14:paraId="7CF2D978" w14:textId="77777777" w:rsidTr="00CB0ADE">
        <w:trPr>
          <w:trHeight w:val="442"/>
          <w:trPrChange w:id="1463" w:author="Հերմինե Գևորգյան" w:date="2026-02-26T23:44:00Z" w16du:dateUtc="2026-02-26T19:44:00Z">
            <w:trPr>
              <w:trHeight w:val="442"/>
            </w:trPr>
          </w:trPrChange>
        </w:trPr>
        <w:tc>
          <w:tcPr>
            <w:tcW w:w="10980" w:type="dxa"/>
            <w:gridSpan w:val="2"/>
            <w:tcBorders>
              <w:top w:val="single" w:sz="4" w:space="0" w:color="auto"/>
              <w:left w:val="single" w:sz="4" w:space="0" w:color="auto"/>
              <w:bottom w:val="single" w:sz="4" w:space="0" w:color="auto"/>
              <w:right w:val="single" w:sz="4" w:space="0" w:color="000000"/>
            </w:tcBorders>
            <w:noWrap/>
            <w:vAlign w:val="bottom"/>
            <w:tcPrChange w:id="1464" w:author="Հերմինե Գևորգյան" w:date="2026-02-26T23:44:00Z" w16du:dateUtc="2026-02-26T19:44:00Z">
              <w:tcPr>
                <w:tcW w:w="10980" w:type="dxa"/>
                <w:gridSpan w:val="2"/>
                <w:tcBorders>
                  <w:top w:val="single" w:sz="4" w:space="0" w:color="auto"/>
                  <w:left w:val="single" w:sz="4" w:space="0" w:color="auto"/>
                  <w:bottom w:val="single" w:sz="4" w:space="0" w:color="auto"/>
                  <w:right w:val="single" w:sz="4" w:space="0" w:color="000000"/>
                </w:tcBorders>
                <w:noWrap/>
                <w:vAlign w:val="bottom"/>
              </w:tcPr>
            </w:tcPrChange>
          </w:tcPr>
          <w:p w14:paraId="5EA86335"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15. </w:t>
            </w:r>
            <w:r w:rsidRPr="00E6597C">
              <w:rPr>
                <w:rFonts w:ascii="GHEA Grapalat" w:hAnsi="GHEA Grapalat" w:cs="Sylfaen"/>
                <w:sz w:val="20"/>
                <w:szCs w:val="20"/>
                <w:lang w:val="hy-AM"/>
              </w:rPr>
              <w:t xml:space="preserve">Ակցեպտավորված գումարը՝ </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թվերով</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բառերով</w:t>
            </w:r>
            <w:proofErr w:type="spellEnd"/>
            <w:r w:rsidRPr="00E6597C">
              <w:rPr>
                <w:rFonts w:ascii="GHEA Grapalat" w:hAnsi="GHEA Grapalat" w:cs="Sylfaen"/>
                <w:sz w:val="20"/>
                <w:szCs w:val="20"/>
              </w:rPr>
              <w:t>)</w:t>
            </w:r>
            <w:r w:rsidRPr="00E6597C">
              <w:rPr>
                <w:rFonts w:ascii="GHEA Grapalat" w:hAnsi="GHEA Grapalat" w:cs="Sylfaen"/>
                <w:sz w:val="20"/>
                <w:szCs w:val="20"/>
                <w:lang w:val="hy-AM"/>
              </w:rPr>
              <w:t xml:space="preserve">  </w:t>
            </w:r>
            <w:r w:rsidRPr="00E6597C">
              <w:rPr>
                <w:rFonts w:ascii="GHEA Grapalat" w:hAnsi="GHEA Grapalat" w:cs="Sylfaen"/>
                <w:sz w:val="20"/>
                <w:szCs w:val="20"/>
              </w:rPr>
              <w:t>(</w:t>
            </w:r>
            <w:r w:rsidRPr="00E6597C">
              <w:rPr>
                <w:rFonts w:ascii="GHEA Grapalat" w:hAnsi="GHEA Grapalat" w:cs="Sylfaen"/>
                <w:sz w:val="20"/>
                <w:szCs w:val="20"/>
                <w:lang w:val="hy-AM"/>
              </w:rPr>
              <w:t>նախատեսված է նշված գումարի մասնակի ակցեպտի համար, որը չի կիրառվում</w:t>
            </w:r>
            <w:r w:rsidRPr="00E6597C">
              <w:rPr>
                <w:rFonts w:ascii="GHEA Grapalat" w:hAnsi="GHEA Grapalat" w:cs="Sylfaen"/>
                <w:sz w:val="20"/>
                <w:szCs w:val="20"/>
              </w:rPr>
              <w:t>)</w:t>
            </w:r>
          </w:p>
        </w:tc>
      </w:tr>
      <w:tr w:rsidR="00334B2F" w:rsidRPr="00E6597C" w14:paraId="5773B7C1" w14:textId="77777777" w:rsidTr="00CB0ADE">
        <w:trPr>
          <w:trHeight w:val="442"/>
          <w:trPrChange w:id="1465" w:author="Հերմինե Գևորգյան" w:date="2026-02-26T23:44:00Z" w16du:dateUtc="2026-02-26T19:44:00Z">
            <w:trPr>
              <w:trHeight w:val="442"/>
            </w:trPr>
          </w:trPrChange>
        </w:trPr>
        <w:tc>
          <w:tcPr>
            <w:tcW w:w="10980" w:type="dxa"/>
            <w:gridSpan w:val="2"/>
            <w:tcBorders>
              <w:top w:val="single" w:sz="4" w:space="0" w:color="auto"/>
              <w:left w:val="single" w:sz="4" w:space="0" w:color="auto"/>
              <w:bottom w:val="single" w:sz="4" w:space="0" w:color="auto"/>
              <w:right w:val="single" w:sz="4" w:space="0" w:color="000000"/>
            </w:tcBorders>
            <w:noWrap/>
            <w:vAlign w:val="bottom"/>
            <w:tcPrChange w:id="1466" w:author="Հերմինե Գևորգյան" w:date="2026-02-26T23:44:00Z" w16du:dateUtc="2026-02-26T19:44:00Z">
              <w:tcPr>
                <w:tcW w:w="10980" w:type="dxa"/>
                <w:gridSpan w:val="2"/>
                <w:tcBorders>
                  <w:top w:val="single" w:sz="4" w:space="0" w:color="auto"/>
                  <w:left w:val="single" w:sz="4" w:space="0" w:color="auto"/>
                  <w:bottom w:val="single" w:sz="4" w:space="0" w:color="auto"/>
                  <w:right w:val="single" w:sz="4" w:space="0" w:color="000000"/>
                </w:tcBorders>
                <w:noWrap/>
                <w:vAlign w:val="bottom"/>
              </w:tcPr>
            </w:tcPrChange>
          </w:tcPr>
          <w:p w14:paraId="0B8DBC0B"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ru-RU"/>
              </w:rPr>
              <w:t>6</w:t>
            </w:r>
            <w:r w:rsidRPr="00E6597C">
              <w:rPr>
                <w:rFonts w:ascii="GHEA Grapalat" w:hAnsi="GHEA Grapalat" w:cs="Sylfaen"/>
                <w:sz w:val="20"/>
                <w:szCs w:val="20"/>
              </w:rPr>
              <w:t>.</w:t>
            </w:r>
            <w:proofErr w:type="spellStart"/>
            <w:r w:rsidRPr="00E6597C">
              <w:rPr>
                <w:rFonts w:ascii="GHEA Grapalat" w:hAnsi="GHEA Grapalat" w:cs="Sylfaen"/>
                <w:sz w:val="20"/>
                <w:szCs w:val="20"/>
              </w:rPr>
              <w:t>Արժույթը</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բառերով</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կոդով</w:t>
            </w:r>
            <w:proofErr w:type="spellEnd"/>
            <w:r w:rsidRPr="00E6597C">
              <w:rPr>
                <w:rFonts w:ascii="GHEA Grapalat" w:hAnsi="GHEA Grapalat" w:cs="Arial"/>
                <w:sz w:val="20"/>
                <w:szCs w:val="20"/>
              </w:rPr>
              <w:t>)`</w:t>
            </w:r>
          </w:p>
        </w:tc>
      </w:tr>
      <w:tr w:rsidR="00334B2F" w:rsidRPr="00E6597C" w14:paraId="4E2FBB33" w14:textId="77777777" w:rsidTr="00CB0ADE">
        <w:trPr>
          <w:trHeight w:val="442"/>
          <w:trPrChange w:id="1467" w:author="Հերմինե Գևորգյան" w:date="2026-02-26T23:44:00Z" w16du:dateUtc="2026-02-26T19:44:00Z">
            <w:trPr>
              <w:trHeight w:val="442"/>
            </w:trPr>
          </w:trPrChange>
        </w:trPr>
        <w:tc>
          <w:tcPr>
            <w:tcW w:w="10980" w:type="dxa"/>
            <w:gridSpan w:val="2"/>
            <w:tcBorders>
              <w:top w:val="single" w:sz="4" w:space="0" w:color="auto"/>
              <w:left w:val="single" w:sz="4" w:space="0" w:color="auto"/>
              <w:bottom w:val="single" w:sz="4" w:space="0" w:color="auto"/>
              <w:right w:val="single" w:sz="4" w:space="0" w:color="000000"/>
            </w:tcBorders>
            <w:noWrap/>
            <w:vAlign w:val="bottom"/>
            <w:tcPrChange w:id="1468" w:author="Հերմինե Գևորգյան" w:date="2026-02-26T23:44:00Z" w16du:dateUtc="2026-02-26T19:44:00Z">
              <w:tcPr>
                <w:tcW w:w="10980" w:type="dxa"/>
                <w:gridSpan w:val="2"/>
                <w:tcBorders>
                  <w:top w:val="single" w:sz="4" w:space="0" w:color="auto"/>
                  <w:left w:val="single" w:sz="4" w:space="0" w:color="auto"/>
                  <w:bottom w:val="single" w:sz="4" w:space="0" w:color="auto"/>
                  <w:right w:val="single" w:sz="4" w:space="0" w:color="000000"/>
                </w:tcBorders>
                <w:noWrap/>
                <w:vAlign w:val="bottom"/>
              </w:tcPr>
            </w:tcPrChange>
          </w:tcPr>
          <w:p w14:paraId="0D5D4514" w14:textId="77777777" w:rsidR="00334B2F" w:rsidRPr="00E6597C" w:rsidRDefault="00334B2F" w:rsidP="00CB0ADE">
            <w:pPr>
              <w:rPr>
                <w:rFonts w:ascii="GHEA Grapalat" w:hAnsi="GHEA Grapalat" w:cs="Arial"/>
                <w:sz w:val="20"/>
                <w:szCs w:val="20"/>
                <w:lang w:val="hy-AM"/>
              </w:rPr>
            </w:pPr>
            <w:r w:rsidRPr="00E6597C">
              <w:rPr>
                <w:rFonts w:ascii="GHEA Grapalat" w:hAnsi="GHEA Grapalat" w:cs="Sylfaen"/>
                <w:sz w:val="20"/>
                <w:szCs w:val="20"/>
              </w:rPr>
              <w:t>1</w:t>
            </w:r>
            <w:r w:rsidRPr="00E6597C">
              <w:rPr>
                <w:rFonts w:ascii="GHEA Grapalat" w:hAnsi="GHEA Grapalat" w:cs="Sylfaen"/>
                <w:sz w:val="20"/>
                <w:szCs w:val="20"/>
                <w:lang w:val="hy-AM"/>
              </w:rPr>
              <w:t>7</w:t>
            </w:r>
            <w:r w:rsidRPr="00E6597C">
              <w:rPr>
                <w:rFonts w:ascii="GHEA Grapalat" w:hAnsi="GHEA Grapalat" w:cs="Sylfaen"/>
                <w:sz w:val="20"/>
                <w:szCs w:val="20"/>
              </w:rPr>
              <w:t>.</w:t>
            </w:r>
            <w:proofErr w:type="spellStart"/>
            <w:r w:rsidRPr="00E6597C">
              <w:rPr>
                <w:rFonts w:ascii="GHEA Grapalat" w:hAnsi="GHEA Grapalat" w:cs="Sylfaen"/>
                <w:sz w:val="20"/>
                <w:szCs w:val="20"/>
              </w:rPr>
              <w:t>Գործարքի</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վճարման</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նպատակը</w:t>
            </w:r>
            <w:proofErr w:type="spellEnd"/>
            <w:r w:rsidRPr="00E6597C">
              <w:rPr>
                <w:rFonts w:ascii="GHEA Grapalat" w:hAnsi="GHEA Grapalat" w:cs="Arial"/>
                <w:sz w:val="20"/>
                <w:szCs w:val="20"/>
              </w:rPr>
              <w:t>`</w:t>
            </w:r>
            <w:r w:rsidRPr="00E6597C">
              <w:rPr>
                <w:rFonts w:ascii="GHEA Grapalat" w:hAnsi="GHEA Grapalat" w:cs="Arial"/>
                <w:sz w:val="20"/>
                <w:szCs w:val="20"/>
                <w:lang w:val="hy-AM"/>
              </w:rPr>
              <w:t xml:space="preserve">  </w:t>
            </w:r>
            <w:r w:rsidRPr="00E6597C">
              <w:rPr>
                <w:rFonts w:ascii="GHEA Grapalat" w:hAnsi="GHEA Grapalat" w:cs="Sylfaen"/>
                <w:bCs/>
                <w:i/>
                <w:sz w:val="20"/>
                <w:szCs w:val="20"/>
              </w:rPr>
              <w:t>(</w:t>
            </w:r>
            <w:r w:rsidR="00194C6E">
              <w:rPr>
                <w:rFonts w:ascii="GHEA Grapalat" w:hAnsi="GHEA Grapalat" w:cs="Sylfaen"/>
                <w:bCs/>
                <w:i/>
                <w:sz w:val="20"/>
                <w:szCs w:val="20"/>
                <w:lang w:val="hy-AM"/>
              </w:rPr>
              <w:t>պայմանագրի կատարման</w:t>
            </w:r>
            <w:r w:rsidRPr="00E6597C">
              <w:rPr>
                <w:rFonts w:ascii="GHEA Grapalat" w:hAnsi="GHEA Grapalat" w:cs="Sylfaen"/>
                <w:bCs/>
                <w:i/>
                <w:sz w:val="20"/>
                <w:szCs w:val="20"/>
              </w:rPr>
              <w:t xml:space="preserve"> </w:t>
            </w:r>
            <w:proofErr w:type="spellStart"/>
            <w:r w:rsidRPr="00E6597C">
              <w:rPr>
                <w:rFonts w:ascii="GHEA Grapalat" w:hAnsi="GHEA Grapalat" w:cs="Sylfaen"/>
                <w:bCs/>
                <w:i/>
                <w:sz w:val="20"/>
                <w:szCs w:val="20"/>
              </w:rPr>
              <w:t>ապահովմ</w:t>
            </w:r>
            <w:proofErr w:type="spellEnd"/>
            <w:r w:rsidRPr="00E6597C">
              <w:rPr>
                <w:rFonts w:ascii="GHEA Grapalat" w:hAnsi="GHEA Grapalat" w:cs="Sylfaen"/>
                <w:bCs/>
                <w:i/>
                <w:sz w:val="20"/>
                <w:szCs w:val="20"/>
                <w:lang w:val="hy-AM"/>
              </w:rPr>
              <w:t>ան համար</w:t>
            </w:r>
            <w:r w:rsidRPr="00E6597C">
              <w:rPr>
                <w:rFonts w:ascii="GHEA Grapalat" w:hAnsi="GHEA Grapalat" w:cs="Sylfaen"/>
                <w:bCs/>
                <w:i/>
                <w:sz w:val="20"/>
                <w:szCs w:val="20"/>
              </w:rPr>
              <w:t>)</w:t>
            </w:r>
          </w:p>
        </w:tc>
      </w:tr>
      <w:tr w:rsidR="00334B2F" w:rsidRPr="00E6597C" w14:paraId="73A6C731" w14:textId="77777777" w:rsidTr="00CB0ADE">
        <w:trPr>
          <w:trHeight w:val="424"/>
          <w:trPrChange w:id="1469" w:author="Հերմինե Գևորգյան" w:date="2026-02-26T23:44:00Z" w16du:dateUtc="2026-02-26T19:44:00Z">
            <w:trPr>
              <w:trHeight w:val="424"/>
            </w:trPr>
          </w:trPrChange>
        </w:trPr>
        <w:tc>
          <w:tcPr>
            <w:tcW w:w="10980" w:type="dxa"/>
            <w:gridSpan w:val="2"/>
            <w:tcBorders>
              <w:top w:val="single" w:sz="4" w:space="0" w:color="auto"/>
              <w:left w:val="single" w:sz="4" w:space="0" w:color="auto"/>
              <w:right w:val="single" w:sz="4" w:space="0" w:color="000000"/>
            </w:tcBorders>
            <w:noWrap/>
            <w:vAlign w:val="bottom"/>
            <w:tcPrChange w:id="1470" w:author="Հերմինե Գևորգյան" w:date="2026-02-26T23:44:00Z" w16du:dateUtc="2026-02-26T19:44:00Z">
              <w:tcPr>
                <w:tcW w:w="10980" w:type="dxa"/>
                <w:gridSpan w:val="2"/>
                <w:tcBorders>
                  <w:top w:val="single" w:sz="4" w:space="0" w:color="auto"/>
                  <w:left w:val="single" w:sz="4" w:space="0" w:color="auto"/>
                  <w:right w:val="single" w:sz="4" w:space="0" w:color="000000"/>
                </w:tcBorders>
                <w:noWrap/>
                <w:vAlign w:val="bottom"/>
              </w:tcPr>
            </w:tcPrChange>
          </w:tcPr>
          <w:p w14:paraId="182D7071"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8</w:t>
            </w:r>
            <w:r w:rsidRPr="00E6597C">
              <w:rPr>
                <w:rFonts w:ascii="GHEA Grapalat" w:hAnsi="GHEA Grapalat" w:cs="Sylfaen"/>
                <w:sz w:val="20"/>
                <w:szCs w:val="20"/>
              </w:rPr>
              <w:t xml:space="preserve">. </w:t>
            </w:r>
            <w:r w:rsidRPr="00E6597C">
              <w:rPr>
                <w:rFonts w:ascii="GHEA Grapalat" w:hAnsi="GHEA Grapalat" w:cs="Sylfaen"/>
                <w:sz w:val="20"/>
                <w:szCs w:val="20"/>
                <w:lang w:val="hy-AM"/>
              </w:rPr>
              <w:t xml:space="preserve">Վճարման կատարման հիմքերը՝ </w:t>
            </w:r>
            <w:r w:rsidRPr="00E6597C">
              <w:rPr>
                <w:rFonts w:ascii="GHEA Grapalat" w:hAnsi="GHEA Grapalat" w:cs="Sylfaen"/>
                <w:sz w:val="20"/>
                <w:szCs w:val="20"/>
              </w:rPr>
              <w:t>(</w:t>
            </w:r>
            <w:r w:rsidRPr="00E6597C">
              <w:rPr>
                <w:rFonts w:ascii="GHEA Grapalat" w:hAnsi="GHEA Grapalat" w:cs="Sylfaen"/>
                <w:sz w:val="20"/>
                <w:szCs w:val="20"/>
                <w:lang w:val="hy-AM"/>
              </w:rPr>
              <w:t>Փաստաթղթերի</w:t>
            </w:r>
            <w:r w:rsidRPr="00E6597C">
              <w:rPr>
                <w:rFonts w:ascii="GHEA Grapalat" w:hAnsi="GHEA Grapalat" w:cs="Arial"/>
                <w:sz w:val="20"/>
                <w:szCs w:val="20"/>
                <w:lang w:val="hy-AM"/>
              </w:rPr>
              <w:t xml:space="preserve"> անվանումը</w:t>
            </w:r>
            <w:r w:rsidRPr="00E6597C">
              <w:rPr>
                <w:rFonts w:ascii="GHEA Grapalat" w:hAnsi="GHEA Grapalat" w:cs="Arial"/>
                <w:sz w:val="20"/>
                <w:szCs w:val="20"/>
              </w:rPr>
              <w:t>,</w:t>
            </w:r>
            <w:r w:rsidRPr="00E6597C">
              <w:rPr>
                <w:rFonts w:ascii="GHEA Grapalat" w:hAnsi="GHEA Grapalat" w:cs="Arial"/>
                <w:sz w:val="20"/>
                <w:szCs w:val="20"/>
                <w:lang w:val="hy-AM"/>
              </w:rPr>
              <w:t xml:space="preserve"> այդ թվում՝ տուժանքի մասին համաձայնագիրը, </w:t>
            </w:r>
            <w:r w:rsidRPr="00E6597C">
              <w:rPr>
                <w:rFonts w:ascii="GHEA Grapalat" w:hAnsi="GHEA Grapalat" w:cs="Sylfaen"/>
                <w:sz w:val="20"/>
                <w:szCs w:val="20"/>
                <w:lang w:val="hy-AM"/>
              </w:rPr>
              <w:t>դրանց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համարները</w:t>
            </w:r>
            <w:r w:rsidRPr="00E6597C">
              <w:rPr>
                <w:rFonts w:ascii="GHEA Grapalat" w:hAnsi="GHEA Grapalat" w:cs="Arial"/>
                <w:sz w:val="20"/>
                <w:szCs w:val="20"/>
                <w:lang w:val="hy-AM"/>
              </w:rPr>
              <w:t>,</w:t>
            </w:r>
            <w:r w:rsidRPr="00E6597C">
              <w:rPr>
                <w:rFonts w:ascii="GHEA Grapalat" w:hAnsi="GHEA Grapalat" w:cs="Arial"/>
                <w:sz w:val="20"/>
                <w:szCs w:val="20"/>
              </w:rPr>
              <w:t xml:space="preserve"> </w:t>
            </w:r>
            <w:r w:rsidRPr="00E6597C">
              <w:rPr>
                <w:rFonts w:ascii="GHEA Grapalat" w:hAnsi="GHEA Grapalat" w:cs="Sylfaen"/>
                <w:sz w:val="20"/>
                <w:szCs w:val="20"/>
                <w:lang w:val="hy-AM"/>
              </w:rPr>
              <w:t>պ</w:t>
            </w:r>
            <w:proofErr w:type="spellStart"/>
            <w:r w:rsidRPr="00E6597C">
              <w:rPr>
                <w:rFonts w:ascii="GHEA Grapalat" w:hAnsi="GHEA Grapalat" w:cs="Sylfaen"/>
                <w:sz w:val="20"/>
                <w:szCs w:val="20"/>
              </w:rPr>
              <w:t>այմանագրի</w:t>
            </w:r>
            <w:proofErr w:type="spellEnd"/>
            <w:r w:rsidRPr="00E6597C">
              <w:rPr>
                <w:rFonts w:ascii="GHEA Grapalat" w:hAnsi="GHEA Grapalat" w:cs="Sylfaen"/>
                <w:sz w:val="20"/>
                <w:szCs w:val="20"/>
              </w:rPr>
              <w:t xml:space="preserve"> </w:t>
            </w:r>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ծածկագիրը</w:t>
            </w:r>
            <w:proofErr w:type="spellEnd"/>
            <w:r w:rsidRPr="00E6597C">
              <w:rPr>
                <w:rFonts w:ascii="GHEA Grapalat" w:hAnsi="GHEA Grapalat" w:cs="Arial"/>
                <w:sz w:val="20"/>
                <w:szCs w:val="20"/>
                <w:lang w:val="hy-AM"/>
              </w:rPr>
              <w:t xml:space="preserve"> որի հիման վրա կատարվում է  գանձումը</w:t>
            </w:r>
            <w:r w:rsidRPr="00E6597C">
              <w:rPr>
                <w:rFonts w:ascii="GHEA Grapalat" w:hAnsi="GHEA Grapalat" w:cs="Arial"/>
                <w:sz w:val="20"/>
                <w:szCs w:val="20"/>
              </w:rPr>
              <w:t>)</w:t>
            </w:r>
            <w:r w:rsidRPr="00E6597C">
              <w:rPr>
                <w:rFonts w:ascii="GHEA Grapalat" w:hAnsi="GHEA Grapalat" w:cs="Sylfaen"/>
                <w:sz w:val="20"/>
                <w:szCs w:val="20"/>
              </w:rPr>
              <w:t>`</w:t>
            </w:r>
          </w:p>
          <w:p w14:paraId="223F5B85" w14:textId="77777777" w:rsidR="00334B2F" w:rsidRPr="00E6597C" w:rsidRDefault="00334B2F" w:rsidP="00CB0ADE">
            <w:pPr>
              <w:rPr>
                <w:rFonts w:ascii="GHEA Grapalat" w:hAnsi="GHEA Grapalat" w:cs="Arial"/>
                <w:sz w:val="20"/>
                <w:szCs w:val="20"/>
              </w:rPr>
            </w:pPr>
          </w:p>
        </w:tc>
      </w:tr>
      <w:tr w:rsidR="00334B2F" w:rsidRPr="00E6597C" w14:paraId="5EEDE8A4" w14:textId="77777777" w:rsidTr="00CB0ADE">
        <w:trPr>
          <w:trHeight w:val="704"/>
          <w:trPrChange w:id="1471" w:author="Հերմինե Գևորգյան" w:date="2026-02-26T23:44:00Z" w16du:dateUtc="2026-02-26T19:44:00Z">
            <w:trPr>
              <w:trHeight w:val="704"/>
            </w:trPr>
          </w:trPrChange>
        </w:trPr>
        <w:tc>
          <w:tcPr>
            <w:tcW w:w="10980" w:type="dxa"/>
            <w:gridSpan w:val="2"/>
            <w:tcBorders>
              <w:left w:val="single" w:sz="4" w:space="0" w:color="auto"/>
              <w:bottom w:val="single" w:sz="4" w:space="0" w:color="auto"/>
              <w:right w:val="single" w:sz="4" w:space="0" w:color="000000"/>
            </w:tcBorders>
            <w:noWrap/>
            <w:vAlign w:val="bottom"/>
            <w:tcPrChange w:id="1472" w:author="Հերմինե Գևորգյան" w:date="2026-02-26T23:44:00Z" w16du:dateUtc="2026-02-26T19:44:00Z">
              <w:tcPr>
                <w:tcW w:w="10980" w:type="dxa"/>
                <w:gridSpan w:val="2"/>
                <w:tcBorders>
                  <w:left w:val="single" w:sz="4" w:space="0" w:color="auto"/>
                  <w:bottom w:val="single" w:sz="4" w:space="0" w:color="auto"/>
                  <w:right w:val="single" w:sz="4" w:space="0" w:color="000000"/>
                </w:tcBorders>
                <w:noWrap/>
                <w:vAlign w:val="bottom"/>
              </w:tcPr>
            </w:tcPrChange>
          </w:tcPr>
          <w:p w14:paraId="6034A6BF" w14:textId="77777777" w:rsidR="00334B2F" w:rsidRPr="00E6597C" w:rsidRDefault="00334B2F" w:rsidP="00CB0ADE">
            <w:pPr>
              <w:rPr>
                <w:rFonts w:ascii="GHEA Grapalat" w:hAnsi="GHEA Grapalat" w:cs="Arial"/>
                <w:sz w:val="20"/>
                <w:szCs w:val="20"/>
                <w:lang w:val="hy-AM"/>
              </w:rPr>
            </w:pPr>
          </w:p>
        </w:tc>
      </w:tr>
      <w:tr w:rsidR="00334B2F" w:rsidRPr="00E6597C" w14:paraId="20392A2B" w14:textId="77777777" w:rsidTr="00CB0ADE">
        <w:trPr>
          <w:trHeight w:val="704"/>
          <w:trPrChange w:id="1473" w:author="Հերմինե Գևորգյան" w:date="2026-02-26T23:44:00Z" w16du:dateUtc="2026-02-26T19:44:00Z">
            <w:trPr>
              <w:trHeight w:val="704"/>
            </w:trPr>
          </w:trPrChange>
        </w:trPr>
        <w:tc>
          <w:tcPr>
            <w:tcW w:w="10980" w:type="dxa"/>
            <w:gridSpan w:val="2"/>
            <w:tcBorders>
              <w:top w:val="single" w:sz="4" w:space="0" w:color="auto"/>
              <w:left w:val="single" w:sz="4" w:space="0" w:color="auto"/>
              <w:bottom w:val="single" w:sz="4" w:space="0" w:color="auto"/>
              <w:right w:val="single" w:sz="4" w:space="0" w:color="000000"/>
            </w:tcBorders>
            <w:noWrap/>
            <w:vAlign w:val="bottom"/>
            <w:tcPrChange w:id="1474" w:author="Հերմինե Գևորգյան" w:date="2026-02-26T23:44:00Z" w16du:dateUtc="2026-02-26T19:44:00Z">
              <w:tcPr>
                <w:tcW w:w="10980" w:type="dxa"/>
                <w:gridSpan w:val="2"/>
                <w:tcBorders>
                  <w:top w:val="single" w:sz="4" w:space="0" w:color="auto"/>
                  <w:left w:val="single" w:sz="4" w:space="0" w:color="auto"/>
                  <w:bottom w:val="single" w:sz="4" w:space="0" w:color="auto"/>
                  <w:right w:val="single" w:sz="4" w:space="0" w:color="000000"/>
                </w:tcBorders>
                <w:noWrap/>
                <w:vAlign w:val="bottom"/>
              </w:tcPr>
            </w:tcPrChange>
          </w:tcPr>
          <w:p w14:paraId="6802D410" w14:textId="77777777" w:rsidR="00334B2F" w:rsidRPr="00E6597C" w:rsidRDefault="00334B2F" w:rsidP="00CB0ADE">
            <w:pPr>
              <w:rPr>
                <w:rFonts w:ascii="GHEA Grapalat" w:hAnsi="GHEA Grapalat" w:cs="Sylfaen"/>
                <w:sz w:val="20"/>
                <w:szCs w:val="20"/>
                <w:lang w:val="hy-AM"/>
              </w:rPr>
            </w:pPr>
            <w:r w:rsidRPr="00E6597C">
              <w:rPr>
                <w:rFonts w:ascii="GHEA Grapalat" w:hAnsi="GHEA Grapalat" w:cs="Sylfaen"/>
                <w:sz w:val="20"/>
                <w:szCs w:val="20"/>
                <w:lang w:val="hy-AM"/>
              </w:rPr>
              <w:t>19. Վճարման պայմանները՝                                &lt;ակցեպտավորված վճարում&gt;</w:t>
            </w:r>
          </w:p>
          <w:p w14:paraId="4F8E46A6" w14:textId="77777777" w:rsidR="00334B2F" w:rsidRPr="00E6597C" w:rsidRDefault="00334B2F" w:rsidP="00CB0ADE">
            <w:pPr>
              <w:rPr>
                <w:rFonts w:ascii="GHEA Grapalat" w:hAnsi="GHEA Grapalat" w:cs="Sylfaen"/>
                <w:sz w:val="20"/>
                <w:szCs w:val="20"/>
                <w:lang w:val="ru-RU"/>
              </w:rPr>
            </w:pPr>
          </w:p>
        </w:tc>
      </w:tr>
      <w:tr w:rsidR="00334B2F" w:rsidRPr="00E6597C" w14:paraId="4A3361CC" w14:textId="77777777" w:rsidTr="00CB0ADE">
        <w:trPr>
          <w:trHeight w:val="704"/>
          <w:trPrChange w:id="1475" w:author="Հերմինե Գևորգյան" w:date="2026-02-26T23:44:00Z" w16du:dateUtc="2026-02-26T19:44:00Z">
            <w:trPr>
              <w:trHeight w:val="704"/>
            </w:trPr>
          </w:trPrChange>
        </w:trPr>
        <w:tc>
          <w:tcPr>
            <w:tcW w:w="10980" w:type="dxa"/>
            <w:gridSpan w:val="2"/>
            <w:tcBorders>
              <w:top w:val="single" w:sz="4" w:space="0" w:color="auto"/>
              <w:left w:val="single" w:sz="4" w:space="0" w:color="auto"/>
              <w:bottom w:val="single" w:sz="4" w:space="0" w:color="auto"/>
              <w:right w:val="single" w:sz="4" w:space="0" w:color="000000"/>
            </w:tcBorders>
            <w:noWrap/>
            <w:vAlign w:val="bottom"/>
            <w:tcPrChange w:id="1476" w:author="Հերմինե Գևորգյան" w:date="2026-02-26T23:44:00Z" w16du:dateUtc="2026-02-26T19:44:00Z">
              <w:tcPr>
                <w:tcW w:w="10980" w:type="dxa"/>
                <w:gridSpan w:val="2"/>
                <w:tcBorders>
                  <w:top w:val="single" w:sz="4" w:space="0" w:color="auto"/>
                  <w:left w:val="single" w:sz="4" w:space="0" w:color="auto"/>
                  <w:bottom w:val="single" w:sz="4" w:space="0" w:color="auto"/>
                  <w:right w:val="single" w:sz="4" w:space="0" w:color="000000"/>
                </w:tcBorders>
                <w:noWrap/>
                <w:vAlign w:val="bottom"/>
              </w:tcPr>
            </w:tcPrChange>
          </w:tcPr>
          <w:p w14:paraId="4C13819F"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lang w:val="hy-AM"/>
              </w:rPr>
              <w:t xml:space="preserve">20. Առդիր էջերի քանակը՝    </w:t>
            </w:r>
            <w:r w:rsidRPr="00E6597C">
              <w:rPr>
                <w:rFonts w:ascii="GHEA Grapalat" w:hAnsi="GHEA Grapalat" w:cs="Arial"/>
                <w:sz w:val="20"/>
                <w:szCs w:val="20"/>
              </w:rPr>
              <w:t xml:space="preserve">--- </w:t>
            </w:r>
            <w:r w:rsidRPr="00E6597C">
              <w:rPr>
                <w:rFonts w:ascii="GHEA Grapalat" w:hAnsi="GHEA Grapalat" w:cs="Arial"/>
                <w:sz w:val="20"/>
                <w:szCs w:val="20"/>
                <w:lang w:val="hy-AM"/>
              </w:rPr>
              <w:t xml:space="preserve">    </w:t>
            </w:r>
            <w:proofErr w:type="spellStart"/>
            <w:r w:rsidRPr="00E6597C">
              <w:rPr>
                <w:rFonts w:ascii="GHEA Grapalat" w:hAnsi="GHEA Grapalat" w:cs="Sylfaen"/>
                <w:sz w:val="20"/>
                <w:szCs w:val="20"/>
              </w:rPr>
              <w:t>էջ</w:t>
            </w:r>
            <w:proofErr w:type="spellEnd"/>
          </w:p>
          <w:p w14:paraId="23608DF9" w14:textId="77777777" w:rsidR="00334B2F" w:rsidRPr="00E6597C" w:rsidRDefault="00334B2F" w:rsidP="00CB0ADE">
            <w:pPr>
              <w:rPr>
                <w:rFonts w:ascii="GHEA Grapalat" w:hAnsi="GHEA Grapalat" w:cs="Sylfaen"/>
                <w:sz w:val="20"/>
                <w:szCs w:val="20"/>
                <w:lang w:val="hy-AM"/>
              </w:rPr>
            </w:pPr>
          </w:p>
        </w:tc>
      </w:tr>
      <w:tr w:rsidR="00334B2F" w:rsidRPr="00E6597C" w14:paraId="60AAA055" w14:textId="77777777" w:rsidTr="00CB0ADE">
        <w:trPr>
          <w:trHeight w:val="2194"/>
          <w:trPrChange w:id="1477" w:author="Հերմինե Գևորգյան" w:date="2026-02-26T23:44:00Z" w16du:dateUtc="2026-02-26T19:44:00Z">
            <w:trPr>
              <w:trHeight w:val="2194"/>
            </w:trPr>
          </w:trPrChange>
        </w:trPr>
        <w:tc>
          <w:tcPr>
            <w:tcW w:w="5616" w:type="dxa"/>
            <w:tcBorders>
              <w:top w:val="nil"/>
              <w:left w:val="single" w:sz="4" w:space="0" w:color="auto"/>
              <w:bottom w:val="single" w:sz="4" w:space="0" w:color="auto"/>
              <w:right w:val="single" w:sz="4" w:space="0" w:color="auto"/>
            </w:tcBorders>
            <w:noWrap/>
            <w:vAlign w:val="bottom"/>
            <w:tcPrChange w:id="1478" w:author="Հերմինե Գևորգյան" w:date="2026-02-26T23:44:00Z" w16du:dateUtc="2026-02-26T19:44:00Z">
              <w:tcPr>
                <w:tcW w:w="5616" w:type="dxa"/>
                <w:tcBorders>
                  <w:top w:val="nil"/>
                  <w:left w:val="single" w:sz="4" w:space="0" w:color="auto"/>
                  <w:bottom w:val="single" w:sz="4" w:space="0" w:color="auto"/>
                  <w:right w:val="single" w:sz="4" w:space="0" w:color="auto"/>
                </w:tcBorders>
                <w:noWrap/>
                <w:vAlign w:val="bottom"/>
              </w:tcPr>
            </w:tcPrChange>
          </w:tcPr>
          <w:p w14:paraId="303BAEDE" w14:textId="77777777" w:rsidR="00334B2F" w:rsidRPr="00E6597C" w:rsidRDefault="00334B2F" w:rsidP="00CB0ADE">
            <w:pPr>
              <w:rPr>
                <w:rFonts w:ascii="GHEA Grapalat" w:hAnsi="GHEA Grapalat" w:cs="Sylfaen"/>
                <w:sz w:val="20"/>
                <w:szCs w:val="20"/>
              </w:rPr>
            </w:pPr>
            <w:r w:rsidRPr="00E6597C">
              <w:rPr>
                <w:rFonts w:ascii="Courier New" w:hAnsi="Courier New" w:cs="Courier New"/>
                <w:sz w:val="20"/>
                <w:szCs w:val="20"/>
              </w:rPr>
              <w:t> </w:t>
            </w:r>
            <w:r w:rsidRPr="00E6597C">
              <w:rPr>
                <w:rFonts w:ascii="GHEA Grapalat" w:hAnsi="GHEA Grapalat" w:cs="Arial"/>
                <w:sz w:val="20"/>
                <w:szCs w:val="20"/>
                <w:lang w:val="hy-AM"/>
              </w:rPr>
              <w:t>22</w:t>
            </w:r>
            <w:r w:rsidRPr="00E6597C">
              <w:rPr>
                <w:rFonts w:ascii="GHEA Grapalat" w:hAnsi="GHEA Grapalat" w:cs="Arial"/>
                <w:sz w:val="20"/>
                <w:szCs w:val="20"/>
              </w:rPr>
              <w:t>.</w:t>
            </w:r>
            <w:r w:rsidRPr="00E6597C">
              <w:rPr>
                <w:rFonts w:ascii="GHEA Grapalat" w:hAnsi="GHEA Grapalat" w:cs="Sylfaen"/>
                <w:sz w:val="20"/>
                <w:szCs w:val="20"/>
              </w:rPr>
              <w:t xml:space="preserve">ա. </w:t>
            </w:r>
            <w:proofErr w:type="spellStart"/>
            <w:r w:rsidRPr="00E6597C">
              <w:rPr>
                <w:rFonts w:ascii="GHEA Grapalat" w:hAnsi="GHEA Grapalat" w:cs="Sylfaen"/>
                <w:sz w:val="20"/>
                <w:szCs w:val="20"/>
              </w:rPr>
              <w:t>Շահառուի</w:t>
            </w:r>
            <w:proofErr w:type="spellEnd"/>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ստորագրությունները</w:t>
            </w:r>
            <w:proofErr w:type="spellEnd"/>
          </w:p>
          <w:p w14:paraId="7CB059BB" w14:textId="77777777" w:rsidR="00334B2F" w:rsidRPr="00E6597C" w:rsidRDefault="00334B2F" w:rsidP="00CB0ADE">
            <w:pPr>
              <w:rPr>
                <w:rFonts w:ascii="GHEA Grapalat" w:hAnsi="GHEA Grapalat" w:cs="Sylfaen"/>
                <w:sz w:val="20"/>
                <w:szCs w:val="20"/>
              </w:rPr>
            </w:pPr>
          </w:p>
          <w:p w14:paraId="146F4808" w14:textId="77777777" w:rsidR="00334B2F" w:rsidRPr="00E6597C" w:rsidRDefault="00334B2F"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0C2B205E" w14:textId="77777777" w:rsidR="00334B2F" w:rsidRPr="00E6597C" w:rsidRDefault="00334B2F" w:rsidP="00CB0ADE">
            <w:pPr>
              <w:rPr>
                <w:rFonts w:ascii="GHEA Grapalat" w:hAnsi="GHEA Grapalat" w:cs="Tahoma"/>
                <w:color w:val="000000"/>
                <w:sz w:val="20"/>
                <w:szCs w:val="20"/>
              </w:rPr>
            </w:pPr>
          </w:p>
          <w:p w14:paraId="6D85783C" w14:textId="77777777" w:rsidR="00334B2F" w:rsidRPr="00E6597C" w:rsidRDefault="00334B2F" w:rsidP="00CB0ADE">
            <w:pPr>
              <w:rPr>
                <w:rFonts w:ascii="GHEA Grapalat" w:hAnsi="GHEA Grapalat" w:cs="Sylfaen"/>
                <w:sz w:val="20"/>
                <w:szCs w:val="20"/>
              </w:rPr>
            </w:pPr>
          </w:p>
          <w:p w14:paraId="34627794" w14:textId="77777777" w:rsidR="00334B2F" w:rsidRPr="00E6597C" w:rsidRDefault="00334B2F"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40924441" w14:textId="77777777" w:rsidR="00334B2F" w:rsidRPr="00E6597C" w:rsidRDefault="00334B2F" w:rsidP="00CB0ADE">
            <w:pPr>
              <w:rPr>
                <w:rFonts w:ascii="GHEA Grapalat" w:hAnsi="GHEA Grapalat" w:cs="Sylfaen"/>
                <w:sz w:val="20"/>
                <w:szCs w:val="20"/>
              </w:rPr>
            </w:pPr>
          </w:p>
          <w:p w14:paraId="46514323"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lang w:val="hy-AM"/>
              </w:rPr>
              <w:t>22</w:t>
            </w:r>
            <w:r w:rsidRPr="00E6597C">
              <w:rPr>
                <w:rFonts w:ascii="GHEA Grapalat" w:hAnsi="GHEA Grapalat" w:cs="Sylfaen"/>
                <w:sz w:val="20"/>
                <w:szCs w:val="20"/>
              </w:rPr>
              <w:t>.բ.</w:t>
            </w:r>
          </w:p>
          <w:p w14:paraId="3689612B"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Կ.Տ.</w:t>
            </w:r>
          </w:p>
          <w:p w14:paraId="4F618516" w14:textId="77777777" w:rsidR="00334B2F" w:rsidRPr="00E6597C"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Change w:id="1479" w:author="Հերմինե Գևորգյան" w:date="2026-02-26T23:44:00Z" w16du:dateUtc="2026-02-26T19:44:00Z">
              <w:tcPr>
                <w:tcW w:w="5364" w:type="dxa"/>
                <w:tcBorders>
                  <w:top w:val="nil"/>
                  <w:left w:val="nil"/>
                  <w:bottom w:val="single" w:sz="4" w:space="0" w:color="auto"/>
                  <w:right w:val="single" w:sz="4" w:space="0" w:color="auto"/>
                </w:tcBorders>
                <w:noWrap/>
                <w:vAlign w:val="bottom"/>
              </w:tcPr>
            </w:tcPrChange>
          </w:tcPr>
          <w:p w14:paraId="6B3B8E5B" w14:textId="77777777" w:rsidR="00334B2F" w:rsidRPr="00E6597C" w:rsidRDefault="00334B2F" w:rsidP="00CB0ADE">
            <w:pPr>
              <w:rPr>
                <w:rFonts w:ascii="GHEA Grapalat" w:hAnsi="GHEA Grapalat" w:cs="Sylfaen"/>
                <w:sz w:val="20"/>
                <w:szCs w:val="20"/>
              </w:rPr>
            </w:pPr>
            <w:r w:rsidRPr="00E6597C">
              <w:rPr>
                <w:rFonts w:ascii="GHEA Grapalat" w:hAnsi="GHEA Grapalat" w:cs="Arial"/>
                <w:sz w:val="20"/>
                <w:szCs w:val="20"/>
                <w:lang w:val="hy-AM"/>
              </w:rPr>
              <w:t>2</w:t>
            </w:r>
            <w:r w:rsidRPr="00E6597C">
              <w:rPr>
                <w:rFonts w:ascii="GHEA Grapalat" w:hAnsi="GHEA Grapalat" w:cs="Arial"/>
                <w:sz w:val="20"/>
                <w:szCs w:val="20"/>
              </w:rPr>
              <w:t>1.</w:t>
            </w:r>
            <w:r w:rsidRPr="00E6597C">
              <w:rPr>
                <w:rFonts w:ascii="GHEA Grapalat" w:hAnsi="GHEA Grapalat" w:cs="Sylfaen"/>
                <w:sz w:val="20"/>
                <w:szCs w:val="20"/>
              </w:rPr>
              <w:t xml:space="preserve">ա. </w:t>
            </w:r>
            <w:r w:rsidRPr="00E6597C">
              <w:rPr>
                <w:rFonts w:ascii="Courier New" w:hAnsi="Courier New" w:cs="Courier New"/>
                <w:sz w:val="20"/>
                <w:szCs w:val="20"/>
              </w:rPr>
              <w:t> </w:t>
            </w:r>
            <w:proofErr w:type="spellStart"/>
            <w:r w:rsidRPr="00E6597C">
              <w:rPr>
                <w:rFonts w:ascii="GHEA Grapalat" w:hAnsi="GHEA Grapalat" w:cs="Sylfaen"/>
                <w:sz w:val="20"/>
                <w:szCs w:val="20"/>
              </w:rPr>
              <w:t>Վճարողի</w:t>
            </w:r>
            <w:proofErr w:type="spellEnd"/>
            <w:r w:rsidRPr="00E6597C">
              <w:rPr>
                <w:rFonts w:ascii="GHEA Grapalat" w:hAnsi="GHEA Grapalat" w:cs="Sylfaen"/>
                <w:sz w:val="20"/>
                <w:szCs w:val="20"/>
              </w:rPr>
              <w:t xml:space="preserve"> ստորագրությունները`</w:t>
            </w:r>
          </w:p>
          <w:p w14:paraId="66D13271" w14:textId="77777777" w:rsidR="00334B2F" w:rsidRPr="00E6597C" w:rsidRDefault="00334B2F" w:rsidP="00CB0ADE">
            <w:pPr>
              <w:jc w:val="right"/>
              <w:rPr>
                <w:rFonts w:ascii="GHEA Grapalat" w:hAnsi="GHEA Grapalat" w:cs="Sylfaen"/>
                <w:sz w:val="20"/>
                <w:szCs w:val="20"/>
              </w:rPr>
            </w:pPr>
          </w:p>
          <w:p w14:paraId="0288FCC9" w14:textId="77777777" w:rsidR="00334B2F" w:rsidRPr="00E6597C" w:rsidRDefault="00334B2F" w:rsidP="00CB0ADE">
            <w:pPr>
              <w:rPr>
                <w:rFonts w:ascii="GHEA Grapalat" w:hAnsi="GHEA Grapalat" w:cs="Sylfaen"/>
                <w:sz w:val="20"/>
                <w:szCs w:val="20"/>
              </w:rPr>
            </w:pPr>
            <w:r w:rsidRPr="00E6597C">
              <w:rPr>
                <w:rFonts w:ascii="GHEA Grapalat" w:hAnsi="GHEA Grapalat" w:cs="Tahoma"/>
                <w:color w:val="000000"/>
                <w:sz w:val="20"/>
                <w:szCs w:val="20"/>
              </w:rPr>
              <w:t xml:space="preserve">                                               /____________________/</w:t>
            </w:r>
          </w:p>
          <w:p w14:paraId="5C56556D" w14:textId="77777777" w:rsidR="00334B2F" w:rsidRPr="00E6597C" w:rsidRDefault="00334B2F" w:rsidP="00CB0ADE">
            <w:pPr>
              <w:jc w:val="right"/>
              <w:rPr>
                <w:rFonts w:ascii="GHEA Grapalat" w:hAnsi="GHEA Grapalat" w:cs="Tahoma"/>
                <w:color w:val="000000"/>
                <w:sz w:val="20"/>
                <w:szCs w:val="20"/>
              </w:rPr>
            </w:pPr>
          </w:p>
          <w:p w14:paraId="77182F75" w14:textId="77777777" w:rsidR="00334B2F" w:rsidRPr="00E6597C" w:rsidRDefault="00334B2F" w:rsidP="00CB0ADE">
            <w:pPr>
              <w:jc w:val="right"/>
              <w:rPr>
                <w:rFonts w:ascii="GHEA Grapalat" w:hAnsi="GHEA Grapalat" w:cs="Tahoma"/>
                <w:color w:val="000000"/>
                <w:sz w:val="20"/>
                <w:szCs w:val="20"/>
              </w:rPr>
            </w:pPr>
          </w:p>
          <w:p w14:paraId="75E18BD2" w14:textId="77777777" w:rsidR="00334B2F" w:rsidRPr="00E6597C" w:rsidRDefault="00334B2F"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68BDDBEA" w14:textId="77777777" w:rsidR="00334B2F" w:rsidRPr="00E6597C" w:rsidRDefault="00334B2F" w:rsidP="00CB0ADE">
            <w:pPr>
              <w:jc w:val="right"/>
              <w:rPr>
                <w:rFonts w:ascii="GHEA Grapalat" w:hAnsi="GHEA Grapalat" w:cs="Sylfaen"/>
                <w:sz w:val="20"/>
                <w:szCs w:val="20"/>
              </w:rPr>
            </w:pPr>
          </w:p>
          <w:p w14:paraId="56AA9E1C" w14:textId="77777777" w:rsidR="00334B2F" w:rsidRPr="00E6597C" w:rsidRDefault="00334B2F" w:rsidP="00CB0ADE">
            <w:pPr>
              <w:jc w:val="right"/>
              <w:rPr>
                <w:rFonts w:ascii="GHEA Grapalat" w:hAnsi="GHEA Grapalat" w:cs="Sylfaen"/>
                <w:sz w:val="20"/>
                <w:szCs w:val="20"/>
              </w:rPr>
            </w:pPr>
            <w:r w:rsidRPr="00E6597C">
              <w:rPr>
                <w:rFonts w:ascii="GHEA Grapalat" w:hAnsi="GHEA Grapalat" w:cs="Sylfaen"/>
                <w:sz w:val="20"/>
                <w:szCs w:val="20"/>
                <w:lang w:val="hy-AM"/>
              </w:rPr>
              <w:t>2</w:t>
            </w:r>
            <w:r w:rsidRPr="00E6597C">
              <w:rPr>
                <w:rFonts w:ascii="GHEA Grapalat" w:hAnsi="GHEA Grapalat" w:cs="Sylfaen"/>
                <w:sz w:val="20"/>
                <w:szCs w:val="20"/>
              </w:rPr>
              <w:t>1.բ.                                                                    Կ.Տ.</w:t>
            </w:r>
          </w:p>
          <w:p w14:paraId="6A808CE8" w14:textId="77777777" w:rsidR="00334B2F" w:rsidRPr="00E6597C" w:rsidRDefault="00334B2F" w:rsidP="00CB0ADE">
            <w:pPr>
              <w:jc w:val="right"/>
              <w:rPr>
                <w:rFonts w:ascii="GHEA Grapalat" w:hAnsi="GHEA Grapalat" w:cs="Sylfaen"/>
                <w:sz w:val="20"/>
                <w:szCs w:val="20"/>
              </w:rPr>
            </w:pPr>
          </w:p>
        </w:tc>
      </w:tr>
      <w:tr w:rsidR="00334B2F" w:rsidRPr="00E6597C" w14:paraId="0224FFAC" w14:textId="77777777" w:rsidTr="00CB0ADE">
        <w:trPr>
          <w:trHeight w:val="2058"/>
          <w:trPrChange w:id="1480" w:author="Հերմինե Գևորգյան" w:date="2026-02-26T23:44:00Z" w16du:dateUtc="2026-02-26T19:44:00Z">
            <w:trPr>
              <w:trHeight w:val="2058"/>
            </w:trPr>
          </w:trPrChange>
        </w:trPr>
        <w:tc>
          <w:tcPr>
            <w:tcW w:w="5616" w:type="dxa"/>
            <w:tcBorders>
              <w:top w:val="single" w:sz="4" w:space="0" w:color="auto"/>
              <w:left w:val="single" w:sz="4" w:space="0" w:color="auto"/>
              <w:right w:val="single" w:sz="4" w:space="0" w:color="auto"/>
            </w:tcBorders>
            <w:noWrap/>
            <w:vAlign w:val="bottom"/>
            <w:tcPrChange w:id="1481" w:author="Հերմինե Գևորգյան" w:date="2026-02-26T23:44:00Z" w16du:dateUtc="2026-02-26T19:44:00Z">
              <w:tcPr>
                <w:tcW w:w="5616" w:type="dxa"/>
                <w:tcBorders>
                  <w:top w:val="single" w:sz="4" w:space="0" w:color="auto"/>
                  <w:left w:val="single" w:sz="4" w:space="0" w:color="auto"/>
                  <w:right w:val="single" w:sz="4" w:space="0" w:color="auto"/>
                </w:tcBorders>
                <w:noWrap/>
                <w:vAlign w:val="bottom"/>
              </w:tcPr>
            </w:tcPrChange>
          </w:tcPr>
          <w:p w14:paraId="0CD5C6FB" w14:textId="77777777" w:rsidR="00334B2F" w:rsidRPr="00E6597C" w:rsidRDefault="00334B2F" w:rsidP="00CB0AD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4</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Շահառուին  սպասարկող ֆինանսական կազմակերպություն</w:t>
            </w:r>
            <w:r w:rsidRPr="00E6597C">
              <w:rPr>
                <w:rFonts w:ascii="GHEA Grapalat" w:hAnsi="GHEA Grapalat" w:cs="Tahoma"/>
                <w:color w:val="000000"/>
                <w:sz w:val="20"/>
                <w:szCs w:val="20"/>
              </w:rPr>
              <w:t xml:space="preserve"> </w:t>
            </w:r>
          </w:p>
          <w:p w14:paraId="003F4675" w14:textId="77777777" w:rsidR="00334B2F" w:rsidRPr="00E6597C" w:rsidRDefault="00334B2F" w:rsidP="00CB0ADE">
            <w:pPr>
              <w:rPr>
                <w:rFonts w:ascii="GHEA Grapalat" w:hAnsi="GHEA Grapalat" w:cs="Tahoma"/>
                <w:color w:val="000000"/>
                <w:sz w:val="20"/>
                <w:szCs w:val="20"/>
                <w:lang w:val="hy-AM"/>
              </w:rPr>
            </w:pPr>
            <w:r w:rsidRPr="00E6597C">
              <w:rPr>
                <w:rFonts w:ascii="GHEA Grapalat" w:hAnsi="GHEA Grapalat" w:cs="Tahoma"/>
                <w:color w:val="000000"/>
                <w:sz w:val="20"/>
                <w:szCs w:val="20"/>
              </w:rPr>
              <w:t xml:space="preserve">                             </w:t>
            </w:r>
            <w:r w:rsidRPr="00E6597C">
              <w:rPr>
                <w:rFonts w:ascii="GHEA Grapalat" w:hAnsi="GHEA Grapalat" w:cs="Tahoma"/>
                <w:color w:val="000000"/>
                <w:sz w:val="20"/>
                <w:szCs w:val="20"/>
                <w:lang w:val="hy-AM"/>
              </w:rPr>
              <w:t xml:space="preserve">                 </w:t>
            </w:r>
          </w:p>
          <w:p w14:paraId="167E9D9F" w14:textId="77777777" w:rsidR="00334B2F" w:rsidRPr="00E6597C" w:rsidRDefault="00334B2F" w:rsidP="00CB0ADE">
            <w:pPr>
              <w:rPr>
                <w:rFonts w:ascii="GHEA Grapalat" w:hAnsi="GHEA Grapalat" w:cs="Tahoma"/>
                <w:color w:val="000000"/>
                <w:sz w:val="20"/>
                <w:szCs w:val="20"/>
              </w:rPr>
            </w:pPr>
            <w:r w:rsidRPr="00E6597C">
              <w:rPr>
                <w:rFonts w:ascii="GHEA Grapalat" w:hAnsi="GHEA Grapalat" w:cs="Tahoma"/>
                <w:color w:val="000000"/>
                <w:sz w:val="20"/>
                <w:szCs w:val="20"/>
                <w:lang w:val="hy-AM"/>
              </w:rPr>
              <w:t xml:space="preserve">                                                 </w:t>
            </w:r>
            <w:r w:rsidRPr="00E6597C">
              <w:rPr>
                <w:rFonts w:ascii="GHEA Grapalat" w:hAnsi="GHEA Grapalat" w:cs="Tahoma"/>
                <w:color w:val="000000"/>
                <w:sz w:val="20"/>
                <w:szCs w:val="20"/>
              </w:rPr>
              <w:t xml:space="preserve">   /____________________/</w:t>
            </w:r>
          </w:p>
          <w:p w14:paraId="12718933"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w:t>
            </w:r>
          </w:p>
          <w:p w14:paraId="28A9205C"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ստորագրություն</w:t>
            </w:r>
            <w:proofErr w:type="spellEnd"/>
            <w:r w:rsidRPr="00E6597C">
              <w:rPr>
                <w:rFonts w:ascii="GHEA Grapalat" w:hAnsi="GHEA Grapalat" w:cs="Sylfaen"/>
                <w:sz w:val="20"/>
                <w:szCs w:val="20"/>
              </w:rPr>
              <w:t>/</w:t>
            </w:r>
          </w:p>
          <w:p w14:paraId="7B4B233F" w14:textId="77777777" w:rsidR="00334B2F" w:rsidRPr="00E6597C" w:rsidRDefault="00334B2F" w:rsidP="00CB0ADE">
            <w:pPr>
              <w:rPr>
                <w:rFonts w:ascii="GHEA Grapalat" w:hAnsi="GHEA Grapalat" w:cs="Tahoma"/>
                <w:color w:val="000000"/>
                <w:sz w:val="20"/>
                <w:szCs w:val="20"/>
              </w:rPr>
            </w:pPr>
          </w:p>
          <w:p w14:paraId="0C94124A" w14:textId="77777777" w:rsidR="00334B2F" w:rsidRPr="00E6597C"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Change w:id="1482" w:author="Հերմինե Գևորգյան" w:date="2026-02-26T23:44:00Z" w16du:dateUtc="2026-02-26T19:44:00Z">
              <w:tcPr>
                <w:tcW w:w="5364" w:type="dxa"/>
                <w:tcBorders>
                  <w:top w:val="single" w:sz="4" w:space="0" w:color="auto"/>
                  <w:left w:val="nil"/>
                  <w:right w:val="single" w:sz="4" w:space="0" w:color="auto"/>
                </w:tcBorders>
                <w:noWrap/>
                <w:vAlign w:val="bottom"/>
              </w:tcPr>
            </w:tcPrChange>
          </w:tcPr>
          <w:p w14:paraId="278E51AA" w14:textId="77777777" w:rsidR="00334B2F" w:rsidRPr="00E6597C" w:rsidRDefault="00334B2F" w:rsidP="00CB0ADE">
            <w:pPr>
              <w:rPr>
                <w:rFonts w:ascii="GHEA Grapalat" w:hAnsi="GHEA Grapalat" w:cs="Tahoma"/>
                <w:color w:val="000000"/>
                <w:sz w:val="20"/>
                <w:szCs w:val="20"/>
              </w:rPr>
            </w:pPr>
            <w:r w:rsidRPr="00E6597C">
              <w:rPr>
                <w:rFonts w:ascii="GHEA Grapalat" w:hAnsi="GHEA Grapalat" w:cs="Tahoma"/>
                <w:color w:val="000000"/>
                <w:sz w:val="20"/>
                <w:szCs w:val="20"/>
              </w:rPr>
              <w:lastRenderedPageBreak/>
              <w:t>2</w:t>
            </w:r>
            <w:r w:rsidRPr="00E6597C">
              <w:rPr>
                <w:rFonts w:ascii="GHEA Grapalat" w:hAnsi="GHEA Grapalat" w:cs="Tahoma"/>
                <w:color w:val="000000"/>
                <w:sz w:val="20"/>
                <w:szCs w:val="20"/>
                <w:lang w:val="hy-AM"/>
              </w:rPr>
              <w:t>3</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Վճարողին  սպասարկող ֆինանսական կազմակերպություն</w:t>
            </w:r>
            <w:r w:rsidRPr="00E6597C">
              <w:rPr>
                <w:rFonts w:ascii="GHEA Grapalat" w:hAnsi="GHEA Grapalat" w:cs="Tahoma"/>
                <w:color w:val="000000"/>
                <w:sz w:val="20"/>
                <w:szCs w:val="20"/>
              </w:rPr>
              <w:t xml:space="preserve"> </w:t>
            </w:r>
          </w:p>
          <w:p w14:paraId="19DFA3C1" w14:textId="77777777" w:rsidR="00334B2F" w:rsidRPr="00E6597C" w:rsidRDefault="00334B2F" w:rsidP="00CB0ADE">
            <w:pPr>
              <w:jc w:val="right"/>
              <w:rPr>
                <w:rFonts w:ascii="GHEA Grapalat" w:hAnsi="GHEA Grapalat" w:cs="Tahoma"/>
                <w:color w:val="000000"/>
                <w:sz w:val="20"/>
                <w:szCs w:val="20"/>
              </w:rPr>
            </w:pPr>
          </w:p>
          <w:p w14:paraId="3399D10C" w14:textId="77777777" w:rsidR="00334B2F" w:rsidRPr="00E6597C" w:rsidRDefault="00334B2F" w:rsidP="00CB0ADE">
            <w:pPr>
              <w:jc w:val="right"/>
              <w:rPr>
                <w:rFonts w:ascii="GHEA Grapalat" w:hAnsi="GHEA Grapalat" w:cs="Tahoma"/>
                <w:color w:val="000000"/>
                <w:sz w:val="20"/>
                <w:szCs w:val="20"/>
              </w:rPr>
            </w:pPr>
          </w:p>
          <w:p w14:paraId="2EF57A19" w14:textId="77777777" w:rsidR="00334B2F" w:rsidRPr="00E6597C" w:rsidRDefault="00334B2F"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1A59E887" w14:textId="77777777" w:rsidR="00334B2F" w:rsidRPr="00E6597C" w:rsidRDefault="00334B2F" w:rsidP="00CB0ADE">
            <w:pPr>
              <w:jc w:val="cente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w:t>
            </w:r>
            <w:proofErr w:type="spellStart"/>
            <w:r w:rsidRPr="00E6597C">
              <w:rPr>
                <w:rFonts w:ascii="GHEA Grapalat" w:hAnsi="GHEA Grapalat" w:cs="Sylfaen"/>
                <w:sz w:val="20"/>
                <w:szCs w:val="20"/>
              </w:rPr>
              <w:t>ստորագրություն</w:t>
            </w:r>
            <w:proofErr w:type="spellEnd"/>
            <w:r w:rsidRPr="00E6597C">
              <w:rPr>
                <w:rFonts w:ascii="GHEA Grapalat" w:hAnsi="GHEA Grapalat" w:cs="Sylfaen"/>
                <w:sz w:val="20"/>
                <w:szCs w:val="20"/>
              </w:rPr>
              <w:t>/</w:t>
            </w:r>
          </w:p>
          <w:p w14:paraId="063A358C" w14:textId="77777777" w:rsidR="00334B2F" w:rsidRPr="00E6597C" w:rsidRDefault="00334B2F" w:rsidP="00CB0ADE">
            <w:pPr>
              <w:jc w:val="right"/>
              <w:rPr>
                <w:rFonts w:ascii="GHEA Grapalat" w:hAnsi="GHEA Grapalat" w:cs="Arial"/>
                <w:sz w:val="20"/>
                <w:szCs w:val="20"/>
                <w:lang w:val="hy-AM"/>
              </w:rPr>
            </w:pPr>
          </w:p>
        </w:tc>
      </w:tr>
      <w:tr w:rsidR="00334B2F" w:rsidRPr="00E6597C" w14:paraId="7F85BB12" w14:textId="77777777" w:rsidTr="00CB0ADE">
        <w:trPr>
          <w:trHeight w:val="2194"/>
          <w:trPrChange w:id="1483" w:author="Հերմինե Գևորգյան" w:date="2026-02-26T23:44:00Z" w16du:dateUtc="2026-02-26T19:44:00Z">
            <w:trPr>
              <w:trHeight w:val="2194"/>
            </w:trPr>
          </w:trPrChange>
        </w:trPr>
        <w:tc>
          <w:tcPr>
            <w:tcW w:w="5616" w:type="dxa"/>
            <w:tcBorders>
              <w:top w:val="nil"/>
              <w:left w:val="single" w:sz="4" w:space="0" w:color="auto"/>
              <w:bottom w:val="single" w:sz="4" w:space="0" w:color="auto"/>
              <w:right w:val="single" w:sz="4" w:space="0" w:color="auto"/>
            </w:tcBorders>
            <w:noWrap/>
            <w:vAlign w:val="bottom"/>
            <w:tcPrChange w:id="1484" w:author="Հերմինե Գևորգյան" w:date="2026-02-26T23:44:00Z" w16du:dateUtc="2026-02-26T19:44:00Z">
              <w:tcPr>
                <w:tcW w:w="5616" w:type="dxa"/>
                <w:tcBorders>
                  <w:top w:val="nil"/>
                  <w:left w:val="single" w:sz="4" w:space="0" w:color="auto"/>
                  <w:bottom w:val="single" w:sz="4" w:space="0" w:color="auto"/>
                  <w:right w:val="single" w:sz="4" w:space="0" w:color="auto"/>
                </w:tcBorders>
                <w:noWrap/>
                <w:vAlign w:val="bottom"/>
              </w:tcPr>
            </w:tcPrChange>
          </w:tcPr>
          <w:p w14:paraId="60712BB8"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24.բ.                                                       Կ.Տ.</w:t>
            </w:r>
          </w:p>
          <w:p w14:paraId="70A72190" w14:textId="77777777" w:rsidR="00334B2F" w:rsidRPr="00E6597C" w:rsidRDefault="00334B2F" w:rsidP="00CB0ADE">
            <w:pPr>
              <w:rPr>
                <w:rFonts w:ascii="GHEA Grapalat" w:hAnsi="GHEA Grapalat" w:cs="Sylfaen"/>
                <w:sz w:val="20"/>
                <w:szCs w:val="20"/>
              </w:rPr>
            </w:pPr>
          </w:p>
          <w:p w14:paraId="56BF7B7C" w14:textId="77777777" w:rsidR="00334B2F" w:rsidRPr="00E6597C" w:rsidRDefault="00334B2F" w:rsidP="00CB0ADE">
            <w:pPr>
              <w:rPr>
                <w:rFonts w:ascii="GHEA Grapalat" w:hAnsi="GHEA Grapalat" w:cs="Sylfaen"/>
                <w:sz w:val="20"/>
                <w:szCs w:val="20"/>
              </w:rPr>
            </w:pPr>
          </w:p>
          <w:p w14:paraId="0AF12CBA" w14:textId="77777777" w:rsidR="00334B2F" w:rsidRPr="00E6597C" w:rsidRDefault="00334B2F" w:rsidP="00CB0ADE">
            <w:pP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2</w:t>
            </w:r>
            <w:r w:rsidRPr="00E6597C">
              <w:rPr>
                <w:rFonts w:ascii="GHEA Grapalat" w:hAnsi="GHEA Grapalat" w:cs="Sylfaen"/>
                <w:sz w:val="20"/>
                <w:szCs w:val="20"/>
                <w:lang w:val="hy-AM"/>
              </w:rPr>
              <w:t>4</w:t>
            </w:r>
            <w:r w:rsidRPr="00E6597C">
              <w:rPr>
                <w:rFonts w:ascii="GHEA Grapalat" w:hAnsi="GHEA Grapalat" w:cs="Sylfaen"/>
                <w:sz w:val="20"/>
                <w:szCs w:val="20"/>
              </w:rPr>
              <w:t>.</w:t>
            </w:r>
            <w:r w:rsidRPr="00E6597C">
              <w:rPr>
                <w:rFonts w:ascii="GHEA Grapalat" w:hAnsi="GHEA Grapalat" w:cs="Sylfaen"/>
                <w:sz w:val="20"/>
                <w:szCs w:val="20"/>
                <w:lang w:val="hy-AM"/>
              </w:rPr>
              <w:t>գ</w:t>
            </w:r>
            <w:r w:rsidRPr="00E6597C">
              <w:rPr>
                <w:rFonts w:ascii="GHEA Grapalat" w:hAnsi="GHEA Grapalat" w:cs="Tahoma"/>
                <w:color w:val="000000"/>
                <w:sz w:val="20"/>
                <w:szCs w:val="20"/>
              </w:rPr>
              <w:t xml:space="preserve">                                                 "___"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 xml:space="preserve">20___ </w:t>
            </w:r>
            <w:r w:rsidRPr="00E6597C">
              <w:rPr>
                <w:rFonts w:ascii="GHEA Grapalat" w:hAnsi="GHEA Grapalat" w:cs="Sylfaen"/>
                <w:color w:val="000000"/>
                <w:sz w:val="20"/>
                <w:szCs w:val="20"/>
              </w:rPr>
              <w:t>թ.</w:t>
            </w:r>
            <w:r w:rsidRPr="00E6597C">
              <w:rPr>
                <w:rFonts w:ascii="GHEA Grapalat" w:hAnsi="GHEA Grapalat" w:cs="Sylfaen"/>
                <w:sz w:val="20"/>
                <w:szCs w:val="20"/>
              </w:rPr>
              <w:t xml:space="preserve"> </w:t>
            </w:r>
          </w:p>
          <w:p w14:paraId="614D8587" w14:textId="77777777" w:rsidR="00334B2F" w:rsidRPr="00E6597C" w:rsidRDefault="00334B2F" w:rsidP="00CB0ADE">
            <w:pPr>
              <w:rPr>
                <w:rFonts w:ascii="GHEA Grapalat" w:hAnsi="GHEA Grapalat" w:cs="Sylfaen"/>
                <w:sz w:val="20"/>
                <w:szCs w:val="20"/>
              </w:rPr>
            </w:pPr>
          </w:p>
          <w:p w14:paraId="76088174"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w:t>
            </w:r>
          </w:p>
          <w:p w14:paraId="3F5B312F" w14:textId="77777777" w:rsidR="00334B2F" w:rsidRPr="00E6597C"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Change w:id="1485" w:author="Հերմինե Գևորգյան" w:date="2026-02-26T23:44:00Z" w16du:dateUtc="2026-02-26T19:44:00Z">
              <w:tcPr>
                <w:tcW w:w="5364" w:type="dxa"/>
                <w:tcBorders>
                  <w:top w:val="nil"/>
                  <w:left w:val="nil"/>
                  <w:bottom w:val="single" w:sz="4" w:space="0" w:color="auto"/>
                  <w:right w:val="single" w:sz="4" w:space="0" w:color="auto"/>
                </w:tcBorders>
                <w:noWrap/>
                <w:vAlign w:val="bottom"/>
              </w:tcPr>
            </w:tcPrChange>
          </w:tcPr>
          <w:p w14:paraId="287A9D3C"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23.բ.                                                                 Կ.Տ.    </w:t>
            </w:r>
          </w:p>
          <w:p w14:paraId="02EED361" w14:textId="77777777" w:rsidR="00334B2F" w:rsidRPr="00E6597C" w:rsidRDefault="00334B2F" w:rsidP="00CB0ADE">
            <w:pPr>
              <w:rPr>
                <w:rFonts w:ascii="GHEA Grapalat" w:hAnsi="GHEA Grapalat" w:cs="Sylfaen"/>
                <w:sz w:val="20"/>
                <w:szCs w:val="20"/>
              </w:rPr>
            </w:pPr>
          </w:p>
          <w:p w14:paraId="1F2FD5C8"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w:t>
            </w:r>
          </w:p>
          <w:p w14:paraId="09290D37" w14:textId="77777777" w:rsidR="00334B2F" w:rsidRPr="00E6597C" w:rsidRDefault="00334B2F" w:rsidP="00CB0ADE">
            <w:pPr>
              <w:rPr>
                <w:rFonts w:ascii="GHEA Grapalat" w:hAnsi="GHEA Grapalat" w:cs="Sylfaen"/>
                <w:color w:val="000000"/>
                <w:sz w:val="20"/>
                <w:szCs w:val="20"/>
              </w:rPr>
            </w:pPr>
            <w:r w:rsidRPr="00E6597C">
              <w:rPr>
                <w:rFonts w:ascii="GHEA Grapalat" w:hAnsi="GHEA Grapalat" w:cs="Sylfaen"/>
                <w:sz w:val="20"/>
                <w:szCs w:val="20"/>
              </w:rPr>
              <w:t>23.</w:t>
            </w:r>
            <w:r w:rsidRPr="00E6597C">
              <w:rPr>
                <w:rFonts w:ascii="GHEA Grapalat" w:hAnsi="GHEA Grapalat" w:cs="Sylfaen"/>
                <w:sz w:val="20"/>
                <w:szCs w:val="20"/>
                <w:lang w:val="hy-AM"/>
              </w:rPr>
              <w:t>գ</w:t>
            </w:r>
            <w:r w:rsidRPr="00E6597C">
              <w:rPr>
                <w:rFonts w:ascii="GHEA Grapalat" w:hAnsi="GHEA Grapalat" w:cs="Sylfaen"/>
                <w:sz w:val="20"/>
                <w:szCs w:val="20"/>
              </w:rPr>
              <w:t>.</w:t>
            </w:r>
            <w:proofErr w:type="spellStart"/>
            <w:r w:rsidRPr="00E6597C">
              <w:rPr>
                <w:rFonts w:ascii="GHEA Grapalat" w:hAnsi="GHEA Grapalat" w:cs="Sylfaen"/>
                <w:sz w:val="20"/>
                <w:szCs w:val="20"/>
              </w:rPr>
              <w:t>Կատարման</w:t>
            </w:r>
            <w:proofErr w:type="spellEnd"/>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ամսաթիվը</w:t>
            </w:r>
            <w:proofErr w:type="spellEnd"/>
            <w:r w:rsidRPr="00E6597C">
              <w:rPr>
                <w:rFonts w:ascii="GHEA Grapalat" w:hAnsi="GHEA Grapalat" w:cs="Sylfaen"/>
                <w:sz w:val="20"/>
                <w:szCs w:val="20"/>
              </w:rPr>
              <w:t xml:space="preserve">`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p w14:paraId="06EC99E7" w14:textId="77777777" w:rsidR="00334B2F" w:rsidRPr="00E6597C" w:rsidRDefault="00334B2F" w:rsidP="00CB0ADE">
            <w:pPr>
              <w:rPr>
                <w:rFonts w:ascii="GHEA Grapalat" w:hAnsi="GHEA Grapalat" w:cs="Sylfaen"/>
                <w:color w:val="000000"/>
                <w:sz w:val="20"/>
                <w:szCs w:val="20"/>
              </w:rPr>
            </w:pPr>
          </w:p>
          <w:p w14:paraId="3DD8D8C2" w14:textId="77777777" w:rsidR="00334B2F" w:rsidRPr="00E6597C" w:rsidRDefault="00334B2F" w:rsidP="00CB0ADE">
            <w:pPr>
              <w:rPr>
                <w:rFonts w:ascii="GHEA Grapalat" w:hAnsi="GHEA Grapalat" w:cs="Sylfaen"/>
                <w:sz w:val="20"/>
                <w:szCs w:val="20"/>
              </w:rPr>
            </w:pPr>
          </w:p>
          <w:p w14:paraId="430059E7" w14:textId="77777777" w:rsidR="00334B2F" w:rsidRPr="00E6597C" w:rsidRDefault="00334B2F" w:rsidP="00CB0ADE">
            <w:pPr>
              <w:jc w:val="right"/>
              <w:rPr>
                <w:rFonts w:ascii="GHEA Grapalat" w:hAnsi="GHEA Grapalat" w:cs="Arial"/>
                <w:sz w:val="20"/>
                <w:szCs w:val="20"/>
              </w:rPr>
            </w:pPr>
          </w:p>
        </w:tc>
      </w:tr>
    </w:tbl>
    <w:p w14:paraId="48669EAB"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3E1ED26"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D539B47"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B78CFC7"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4C7EF17"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52C317A" w14:textId="77777777" w:rsidR="00334B2F" w:rsidRPr="004605D7"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605D7">
        <w:rPr>
          <w:rFonts w:ascii="GHEA Grapalat" w:hAnsi="GHEA Grapalat"/>
          <w:i/>
          <w:sz w:val="16"/>
          <w:lang w:val="hy-AM"/>
        </w:rPr>
        <w:t xml:space="preserve">* </w:t>
      </w:r>
      <w:r w:rsidRPr="00E6597C">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6B72F347" w14:textId="77777777" w:rsidR="00334B2F" w:rsidRPr="00E6597C" w:rsidRDefault="00334B2F" w:rsidP="00334B2F">
      <w:pPr>
        <w:jc w:val="center"/>
        <w:rPr>
          <w:rFonts w:ascii="GHEA Grapalat" w:hAnsi="GHEA Grapalat"/>
          <w:b/>
          <w:sz w:val="22"/>
          <w:szCs w:val="22"/>
          <w:lang w:val="nl-NL"/>
        </w:rPr>
      </w:pPr>
      <w:r w:rsidRPr="00E6597C">
        <w:rPr>
          <w:rFonts w:ascii="GHEA Grapalat" w:hAnsi="GHEA Grapalat"/>
          <w:b/>
          <w:lang w:val="hy-AM"/>
        </w:rPr>
        <w:br w:type="page"/>
      </w:r>
      <w:r w:rsidRPr="004605D7">
        <w:rPr>
          <w:rFonts w:ascii="GHEA Grapalat" w:hAnsi="GHEA Grapalat"/>
          <w:b/>
          <w:sz w:val="22"/>
          <w:szCs w:val="22"/>
          <w:lang w:val="hy-AM"/>
        </w:rPr>
        <w:lastRenderedPageBreak/>
        <w:t>Վճարման</w:t>
      </w:r>
      <w:r w:rsidRPr="00E6597C">
        <w:rPr>
          <w:rFonts w:ascii="GHEA Grapalat" w:hAnsi="GHEA Grapalat"/>
          <w:b/>
          <w:sz w:val="22"/>
          <w:szCs w:val="22"/>
          <w:lang w:val="nl-NL"/>
        </w:rPr>
        <w:t xml:space="preserve"> </w:t>
      </w:r>
      <w:r w:rsidRPr="004605D7">
        <w:rPr>
          <w:rFonts w:ascii="GHEA Grapalat" w:hAnsi="GHEA Grapalat"/>
          <w:b/>
          <w:sz w:val="22"/>
          <w:szCs w:val="22"/>
          <w:lang w:val="hy-AM"/>
        </w:rPr>
        <w:t>պահանջագրի</w:t>
      </w:r>
      <w:r w:rsidRPr="00E6597C">
        <w:rPr>
          <w:rFonts w:ascii="GHEA Grapalat" w:hAnsi="GHEA Grapalat"/>
          <w:b/>
          <w:sz w:val="22"/>
          <w:szCs w:val="22"/>
          <w:lang w:val="nl-NL"/>
        </w:rPr>
        <w:t xml:space="preserve"> </w:t>
      </w:r>
      <w:r w:rsidRPr="004605D7">
        <w:rPr>
          <w:rFonts w:ascii="GHEA Grapalat" w:hAnsi="GHEA Grapalat"/>
          <w:b/>
          <w:sz w:val="22"/>
          <w:szCs w:val="22"/>
          <w:lang w:val="hy-AM"/>
        </w:rPr>
        <w:t>պարտադիր</w:t>
      </w:r>
      <w:r w:rsidRPr="00E6597C">
        <w:rPr>
          <w:rFonts w:ascii="GHEA Grapalat" w:hAnsi="GHEA Grapalat"/>
          <w:b/>
          <w:sz w:val="22"/>
          <w:szCs w:val="22"/>
          <w:lang w:val="nl-NL"/>
        </w:rPr>
        <w:t xml:space="preserve"> </w:t>
      </w:r>
      <w:r w:rsidRPr="004605D7">
        <w:rPr>
          <w:rFonts w:ascii="GHEA Grapalat" w:hAnsi="GHEA Grapalat"/>
          <w:b/>
          <w:sz w:val="22"/>
          <w:szCs w:val="22"/>
          <w:lang w:val="hy-AM"/>
        </w:rPr>
        <w:t>վավերապայմանները</w:t>
      </w:r>
      <w:r w:rsidRPr="00E6597C">
        <w:rPr>
          <w:rFonts w:ascii="GHEA Grapalat" w:hAnsi="GHEA Grapalat"/>
          <w:b/>
          <w:sz w:val="22"/>
          <w:szCs w:val="22"/>
          <w:lang w:val="nl-NL"/>
        </w:rPr>
        <w:t xml:space="preserve"> </w:t>
      </w:r>
      <w:r w:rsidRPr="004605D7">
        <w:rPr>
          <w:rFonts w:ascii="GHEA Grapalat" w:hAnsi="GHEA Grapalat"/>
          <w:b/>
          <w:sz w:val="22"/>
          <w:szCs w:val="22"/>
          <w:lang w:val="hy-AM"/>
        </w:rPr>
        <w:t>և</w:t>
      </w:r>
      <w:r w:rsidRPr="00E6597C">
        <w:rPr>
          <w:rFonts w:ascii="GHEA Grapalat" w:hAnsi="GHEA Grapalat"/>
          <w:b/>
          <w:sz w:val="22"/>
          <w:szCs w:val="22"/>
          <w:lang w:val="nl-NL"/>
        </w:rPr>
        <w:t xml:space="preserve"> </w:t>
      </w:r>
      <w:r w:rsidRPr="004605D7">
        <w:rPr>
          <w:rFonts w:ascii="GHEA Grapalat" w:hAnsi="GHEA Grapalat"/>
          <w:b/>
          <w:sz w:val="22"/>
          <w:szCs w:val="22"/>
          <w:lang w:val="hy-AM"/>
        </w:rPr>
        <w:t>լրացման</w:t>
      </w:r>
      <w:r w:rsidRPr="00E6597C">
        <w:rPr>
          <w:rFonts w:ascii="GHEA Grapalat" w:hAnsi="GHEA Grapalat"/>
          <w:b/>
          <w:sz w:val="22"/>
          <w:szCs w:val="22"/>
          <w:lang w:val="nl-NL"/>
        </w:rPr>
        <w:t xml:space="preserve"> </w:t>
      </w:r>
      <w:r w:rsidRPr="00E6597C">
        <w:rPr>
          <w:rFonts w:ascii="GHEA Grapalat" w:hAnsi="GHEA Grapalat"/>
          <w:b/>
          <w:sz w:val="22"/>
          <w:szCs w:val="22"/>
          <w:lang w:val="hy-AM"/>
        </w:rPr>
        <w:t>ուղեցույց</w:t>
      </w:r>
      <w:r w:rsidRPr="004605D7">
        <w:rPr>
          <w:rFonts w:ascii="GHEA Grapalat" w:hAnsi="GHEA Grapalat"/>
          <w:b/>
          <w:sz w:val="22"/>
          <w:szCs w:val="22"/>
          <w:lang w:val="hy-AM"/>
        </w:rPr>
        <w:t>ը</w:t>
      </w:r>
    </w:p>
    <w:p w14:paraId="33EBE274" w14:textId="77777777" w:rsidR="00334B2F" w:rsidRPr="00E6597C"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Change w:id="1486" w:author="Հերմինե Գևորգյան" w:date="2026-02-26T23:44:00Z" w16du:dateUtc="2026-02-26T19:44:00Z">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PrChange>
      </w:tblPr>
      <w:tblGrid>
        <w:gridCol w:w="720"/>
        <w:gridCol w:w="1938"/>
        <w:gridCol w:w="2050"/>
        <w:gridCol w:w="3350"/>
        <w:gridCol w:w="2640"/>
        <w:tblGridChange w:id="1487">
          <w:tblGrid>
            <w:gridCol w:w="720"/>
            <w:gridCol w:w="396"/>
            <w:gridCol w:w="720"/>
            <w:gridCol w:w="822"/>
            <w:gridCol w:w="1116"/>
            <w:gridCol w:w="934"/>
            <w:gridCol w:w="1116"/>
            <w:gridCol w:w="2234"/>
            <w:gridCol w:w="1116"/>
            <w:gridCol w:w="1524"/>
            <w:gridCol w:w="1116"/>
          </w:tblGrid>
        </w:tblGridChange>
      </w:tblGrid>
      <w:tr w:rsidR="00334B2F" w:rsidRPr="00E6597C" w14:paraId="61DBEE56" w14:textId="77777777" w:rsidTr="00CB0ADE">
        <w:trPr>
          <w:trPrChange w:id="1488" w:author="Հերմինե Գևորգյան" w:date="2026-02-26T23:44:00Z" w16du:dateUtc="2026-02-26T19:44:00Z">
            <w:trPr>
              <w:gridBefore w:val="2"/>
            </w:trPr>
          </w:trPrChange>
        </w:trPr>
        <w:tc>
          <w:tcPr>
            <w:tcW w:w="720" w:type="dxa"/>
            <w:tcBorders>
              <w:top w:val="single" w:sz="4" w:space="0" w:color="auto"/>
              <w:left w:val="single" w:sz="4" w:space="0" w:color="auto"/>
              <w:bottom w:val="single" w:sz="4" w:space="0" w:color="auto"/>
              <w:right w:val="single" w:sz="4" w:space="0" w:color="auto"/>
            </w:tcBorders>
            <w:tcPrChange w:id="1489" w:author="Հերմինե Գևորգյան" w:date="2026-02-26T23:44:00Z" w16du:dateUtc="2026-02-26T19:44:00Z">
              <w:tcPr>
                <w:tcW w:w="720" w:type="dxa"/>
                <w:tcBorders>
                  <w:top w:val="single" w:sz="4" w:space="0" w:color="auto"/>
                  <w:left w:val="single" w:sz="4" w:space="0" w:color="auto"/>
                  <w:bottom w:val="single" w:sz="4" w:space="0" w:color="auto"/>
                  <w:right w:val="single" w:sz="4" w:space="0" w:color="auto"/>
                </w:tcBorders>
              </w:tcPr>
            </w:tcPrChange>
          </w:tcPr>
          <w:p w14:paraId="7B5B5920" w14:textId="77777777" w:rsidR="00334B2F" w:rsidRPr="00E6597C" w:rsidRDefault="00334B2F" w:rsidP="00CB0ADE">
            <w:pPr>
              <w:jc w:val="both"/>
              <w:rPr>
                <w:rFonts w:ascii="GHEA Grapalat" w:hAnsi="GHEA Grapalat"/>
                <w:sz w:val="20"/>
                <w:szCs w:val="20"/>
              </w:rPr>
            </w:pPr>
            <w:r w:rsidRPr="00E6597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Change w:id="1490" w:author="Հերմինե Գևորգյան" w:date="2026-02-26T23:44:00Z" w16du:dateUtc="2026-02-26T19:44:00Z">
              <w:tcPr>
                <w:tcW w:w="1938" w:type="dxa"/>
                <w:gridSpan w:val="2"/>
                <w:tcBorders>
                  <w:top w:val="single" w:sz="4" w:space="0" w:color="auto"/>
                  <w:left w:val="single" w:sz="4" w:space="0" w:color="auto"/>
                  <w:bottom w:val="single" w:sz="4" w:space="0" w:color="auto"/>
                  <w:right w:val="single" w:sz="4" w:space="0" w:color="auto"/>
                </w:tcBorders>
              </w:tcPr>
            </w:tcPrChange>
          </w:tcPr>
          <w:p w14:paraId="7A770A6C"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 xml:space="preserve">&lt;&lt;Վճարման </w:t>
            </w:r>
            <w:proofErr w:type="spellStart"/>
            <w:r w:rsidRPr="00E6597C">
              <w:rPr>
                <w:rFonts w:ascii="GHEA Grapalat" w:hAnsi="GHEA Grapalat"/>
                <w:b/>
                <w:sz w:val="20"/>
                <w:szCs w:val="20"/>
              </w:rPr>
              <w:t>պահանջագիր</w:t>
            </w:r>
            <w:proofErr w:type="spellEnd"/>
            <w:r w:rsidRPr="00E6597C">
              <w:rPr>
                <w:rFonts w:ascii="GHEA Grapalat" w:hAnsi="GHEA Grapalat"/>
                <w:b/>
                <w:sz w:val="20"/>
                <w:szCs w:val="20"/>
              </w:rPr>
              <w:t xml:space="preserve">&gt;&gt; </w:t>
            </w:r>
            <w:proofErr w:type="spellStart"/>
            <w:r w:rsidRPr="00E6597C">
              <w:rPr>
                <w:rFonts w:ascii="GHEA Grapalat" w:hAnsi="GHEA Grapalat"/>
                <w:b/>
                <w:sz w:val="20"/>
                <w:szCs w:val="20"/>
              </w:rPr>
              <w:t>փաստաթղթի</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Change w:id="1491" w:author="Հերմինե Գևորգյան" w:date="2026-02-26T23:44:00Z" w16du:dateUtc="2026-02-26T19:44:00Z">
              <w:tcPr>
                <w:tcW w:w="2050" w:type="dxa"/>
                <w:gridSpan w:val="2"/>
                <w:tcBorders>
                  <w:top w:val="single" w:sz="4" w:space="0" w:color="auto"/>
                  <w:left w:val="single" w:sz="4" w:space="0" w:color="auto"/>
                  <w:bottom w:val="single" w:sz="4" w:space="0" w:color="auto"/>
                  <w:right w:val="single" w:sz="4" w:space="0" w:color="auto"/>
                </w:tcBorders>
              </w:tcPr>
            </w:tcPrChange>
          </w:tcPr>
          <w:p w14:paraId="43D7BD5B" w14:textId="77777777" w:rsidR="00334B2F" w:rsidRPr="00E6597C" w:rsidRDefault="00334B2F" w:rsidP="00CB0ADE">
            <w:pPr>
              <w:jc w:val="center"/>
              <w:rPr>
                <w:rFonts w:ascii="GHEA Grapalat" w:hAnsi="GHEA Grapalat"/>
                <w:b/>
                <w:sz w:val="20"/>
                <w:szCs w:val="20"/>
              </w:rPr>
            </w:pPr>
            <w:proofErr w:type="spellStart"/>
            <w:r w:rsidRPr="00E6597C">
              <w:rPr>
                <w:rFonts w:ascii="GHEA Grapalat" w:hAnsi="GHEA Grapalat"/>
                <w:b/>
                <w:sz w:val="20"/>
                <w:szCs w:val="20"/>
              </w:rPr>
              <w:t>Նշված</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դաշտի</w:t>
            </w:r>
            <w:proofErr w:type="spellEnd"/>
            <w:r w:rsidRPr="00E6597C">
              <w:rPr>
                <w:rFonts w:ascii="GHEA Grapalat" w:hAnsi="GHEA Grapalat"/>
                <w:b/>
                <w:sz w:val="20"/>
                <w:szCs w:val="20"/>
              </w:rPr>
              <w:t>/</w:t>
            </w:r>
          </w:p>
          <w:p w14:paraId="46882A18" w14:textId="77777777" w:rsidR="00334B2F" w:rsidRPr="00E6597C" w:rsidRDefault="00334B2F" w:rsidP="00CB0ADE">
            <w:pPr>
              <w:jc w:val="center"/>
              <w:rPr>
                <w:rFonts w:ascii="GHEA Grapalat" w:hAnsi="GHEA Grapalat"/>
                <w:b/>
                <w:sz w:val="20"/>
                <w:szCs w:val="20"/>
              </w:rPr>
            </w:pPr>
            <w:proofErr w:type="spellStart"/>
            <w:r w:rsidRPr="00E6597C">
              <w:rPr>
                <w:rFonts w:ascii="GHEA Grapalat" w:hAnsi="GHEA Grapalat"/>
                <w:b/>
                <w:sz w:val="20"/>
                <w:szCs w:val="20"/>
              </w:rPr>
              <w:t>վավերապայմանի</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առկայությունը</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Change w:id="1492" w:author="Հերմինե Գևորգյան" w:date="2026-02-26T23:44:00Z" w16du:dateUtc="2026-02-26T19:44:00Z">
              <w:tcPr>
                <w:tcW w:w="3350" w:type="dxa"/>
                <w:gridSpan w:val="2"/>
                <w:tcBorders>
                  <w:top w:val="single" w:sz="4" w:space="0" w:color="auto"/>
                  <w:left w:val="single" w:sz="4" w:space="0" w:color="auto"/>
                  <w:bottom w:val="single" w:sz="4" w:space="0" w:color="auto"/>
                  <w:right w:val="single" w:sz="4" w:space="0" w:color="auto"/>
                </w:tcBorders>
              </w:tcPr>
            </w:tcPrChange>
          </w:tcPr>
          <w:p w14:paraId="70C3B2FB" w14:textId="77777777" w:rsidR="00334B2F" w:rsidRPr="00E6597C" w:rsidRDefault="00334B2F" w:rsidP="00CB0ADE">
            <w:pPr>
              <w:jc w:val="center"/>
              <w:rPr>
                <w:rFonts w:ascii="GHEA Grapalat" w:hAnsi="GHEA Grapalat"/>
                <w:b/>
                <w:sz w:val="20"/>
                <w:szCs w:val="20"/>
                <w:lang w:val="hy-AM"/>
              </w:rPr>
            </w:pPr>
            <w:proofErr w:type="spellStart"/>
            <w:r w:rsidRPr="00E6597C">
              <w:rPr>
                <w:rFonts w:ascii="GHEA Grapalat" w:hAnsi="GHEA Grapalat"/>
                <w:b/>
                <w:sz w:val="20"/>
                <w:szCs w:val="20"/>
              </w:rPr>
              <w:t>Վավերապայմանի</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լրացման</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պահանջը</w:t>
            </w:r>
            <w:proofErr w:type="spellEnd"/>
            <w:r w:rsidRPr="00E6597C">
              <w:rPr>
                <w:rFonts w:ascii="GHEA Grapalat" w:hAnsi="GHEA Grapalat"/>
                <w:b/>
                <w:sz w:val="20"/>
                <w:szCs w:val="20"/>
                <w:lang w:val="hy-AM"/>
              </w:rPr>
              <w:t xml:space="preserve"> </w:t>
            </w:r>
          </w:p>
          <w:p w14:paraId="1EB64657"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Change w:id="1493" w:author="Հերմինե Գևորգյան" w:date="2026-02-26T23:44:00Z" w16du:dateUtc="2026-02-26T19:44:00Z">
              <w:tcPr>
                <w:tcW w:w="2640" w:type="dxa"/>
                <w:gridSpan w:val="2"/>
                <w:tcBorders>
                  <w:top w:val="single" w:sz="4" w:space="0" w:color="auto"/>
                  <w:left w:val="single" w:sz="4" w:space="0" w:color="auto"/>
                  <w:bottom w:val="single" w:sz="4" w:space="0" w:color="auto"/>
                  <w:right w:val="single" w:sz="4" w:space="0" w:color="auto"/>
                </w:tcBorders>
              </w:tcPr>
            </w:tcPrChange>
          </w:tcPr>
          <w:p w14:paraId="51B53485" w14:textId="77777777" w:rsidR="00334B2F" w:rsidRPr="00E6597C" w:rsidRDefault="00334B2F" w:rsidP="00CB0ADE">
            <w:pPr>
              <w:ind w:left="-588" w:firstLine="588"/>
              <w:jc w:val="center"/>
              <w:rPr>
                <w:rFonts w:ascii="GHEA Grapalat" w:hAnsi="GHEA Grapalat"/>
                <w:b/>
                <w:sz w:val="20"/>
                <w:szCs w:val="20"/>
              </w:rPr>
            </w:pPr>
            <w:proofErr w:type="spellStart"/>
            <w:r w:rsidRPr="00E6597C">
              <w:rPr>
                <w:rFonts w:ascii="GHEA Grapalat" w:hAnsi="GHEA Grapalat"/>
                <w:b/>
                <w:sz w:val="20"/>
                <w:szCs w:val="20"/>
              </w:rPr>
              <w:t>Վավերապայմանը</w:t>
            </w:r>
            <w:proofErr w:type="spellEnd"/>
          </w:p>
          <w:p w14:paraId="2FACC602" w14:textId="77777777" w:rsidR="00334B2F" w:rsidRPr="00E6597C" w:rsidRDefault="00334B2F" w:rsidP="00CB0ADE">
            <w:pPr>
              <w:ind w:left="-588" w:firstLine="588"/>
              <w:jc w:val="center"/>
              <w:rPr>
                <w:rFonts w:ascii="GHEA Grapalat" w:hAnsi="GHEA Grapalat"/>
                <w:b/>
                <w:sz w:val="20"/>
                <w:szCs w:val="20"/>
              </w:rPr>
            </w:pPr>
            <w:proofErr w:type="spellStart"/>
            <w:r w:rsidRPr="00E6597C">
              <w:rPr>
                <w:rFonts w:ascii="GHEA Grapalat" w:hAnsi="GHEA Grapalat"/>
                <w:b/>
                <w:sz w:val="20"/>
                <w:szCs w:val="20"/>
              </w:rPr>
              <w:t>լրացնող</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կողմը</w:t>
            </w:r>
            <w:proofErr w:type="spellEnd"/>
            <w:r w:rsidRPr="00E6597C">
              <w:rPr>
                <w:rFonts w:ascii="GHEA Grapalat" w:hAnsi="GHEA Grapalat"/>
                <w:b/>
                <w:sz w:val="20"/>
                <w:szCs w:val="20"/>
              </w:rPr>
              <w:t xml:space="preserve">` </w:t>
            </w:r>
          </w:p>
          <w:p w14:paraId="1234FF97" w14:textId="77777777" w:rsidR="00334B2F" w:rsidRPr="00E6597C" w:rsidRDefault="00334B2F" w:rsidP="00CB0ADE">
            <w:pPr>
              <w:ind w:left="-588" w:firstLine="588"/>
              <w:jc w:val="center"/>
              <w:rPr>
                <w:rFonts w:ascii="GHEA Grapalat" w:hAnsi="GHEA Grapalat"/>
                <w:b/>
                <w:sz w:val="20"/>
                <w:szCs w:val="20"/>
              </w:rPr>
            </w:pPr>
            <w:proofErr w:type="spellStart"/>
            <w:r w:rsidRPr="00E6597C">
              <w:rPr>
                <w:rFonts w:ascii="GHEA Grapalat" w:hAnsi="GHEA Grapalat"/>
                <w:b/>
                <w:sz w:val="20"/>
                <w:szCs w:val="20"/>
              </w:rPr>
              <w:t>շահառուն</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կամ</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վճարողը</w:t>
            </w:r>
            <w:proofErr w:type="spellEnd"/>
          </w:p>
          <w:p w14:paraId="163DF490" w14:textId="77777777"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r>
      <w:tr w:rsidR="00334B2F" w:rsidRPr="00E6597C" w14:paraId="3A94B439" w14:textId="77777777" w:rsidTr="00CB0ADE">
        <w:trPr>
          <w:trPrChange w:id="1494" w:author="Հերմինե Գևորգյան" w:date="2026-02-26T23:44:00Z" w16du:dateUtc="2026-02-26T19:44:00Z">
            <w:trPr>
              <w:gridBefore w:val="2"/>
            </w:trPr>
          </w:trPrChange>
        </w:trPr>
        <w:tc>
          <w:tcPr>
            <w:tcW w:w="720" w:type="dxa"/>
            <w:tcBorders>
              <w:top w:val="single" w:sz="4" w:space="0" w:color="auto"/>
              <w:left w:val="single" w:sz="4" w:space="0" w:color="auto"/>
              <w:bottom w:val="single" w:sz="4" w:space="0" w:color="auto"/>
              <w:right w:val="single" w:sz="4" w:space="0" w:color="auto"/>
            </w:tcBorders>
            <w:tcPrChange w:id="1495" w:author="Հերմինե Գևորգյան" w:date="2026-02-26T23:44:00Z" w16du:dateUtc="2026-02-26T19:44:00Z">
              <w:tcPr>
                <w:tcW w:w="720" w:type="dxa"/>
                <w:tcBorders>
                  <w:top w:val="single" w:sz="4" w:space="0" w:color="auto"/>
                  <w:left w:val="single" w:sz="4" w:space="0" w:color="auto"/>
                  <w:bottom w:val="single" w:sz="4" w:space="0" w:color="auto"/>
                  <w:right w:val="single" w:sz="4" w:space="0" w:color="auto"/>
                </w:tcBorders>
              </w:tcPr>
            </w:tcPrChange>
          </w:tcPr>
          <w:p w14:paraId="4D5331A8"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Change w:id="1496" w:author="Հերմինե Գևորգյան" w:date="2026-02-26T23:44:00Z" w16du:dateUtc="2026-02-26T19:44:00Z">
              <w:tcPr>
                <w:tcW w:w="1938" w:type="dxa"/>
                <w:gridSpan w:val="2"/>
                <w:tcBorders>
                  <w:top w:val="single" w:sz="4" w:space="0" w:color="auto"/>
                  <w:left w:val="single" w:sz="4" w:space="0" w:color="auto"/>
                  <w:bottom w:val="single" w:sz="4" w:space="0" w:color="auto"/>
                  <w:right w:val="single" w:sz="4" w:space="0" w:color="auto"/>
                </w:tcBorders>
              </w:tcPr>
            </w:tcPrChange>
          </w:tcPr>
          <w:p w14:paraId="0BA4E0C3"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Change w:id="1497" w:author="Հերմինե Գևորգյան" w:date="2026-02-26T23:44:00Z" w16du:dateUtc="2026-02-26T19:44:00Z">
              <w:tcPr>
                <w:tcW w:w="2050" w:type="dxa"/>
                <w:gridSpan w:val="2"/>
                <w:tcBorders>
                  <w:top w:val="single" w:sz="4" w:space="0" w:color="auto"/>
                  <w:left w:val="single" w:sz="4" w:space="0" w:color="auto"/>
                  <w:bottom w:val="single" w:sz="4" w:space="0" w:color="auto"/>
                  <w:right w:val="single" w:sz="4" w:space="0" w:color="auto"/>
                </w:tcBorders>
              </w:tcPr>
            </w:tcPrChange>
          </w:tcPr>
          <w:p w14:paraId="4F4F4D70"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Change w:id="1498" w:author="Հերմինե Գևորգյան" w:date="2026-02-26T23:44:00Z" w16du:dateUtc="2026-02-26T19:44:00Z">
              <w:tcPr>
                <w:tcW w:w="3350" w:type="dxa"/>
                <w:gridSpan w:val="2"/>
                <w:tcBorders>
                  <w:top w:val="single" w:sz="4" w:space="0" w:color="auto"/>
                  <w:left w:val="single" w:sz="4" w:space="0" w:color="auto"/>
                  <w:bottom w:val="single" w:sz="4" w:space="0" w:color="auto"/>
                  <w:right w:val="single" w:sz="4" w:space="0" w:color="auto"/>
                </w:tcBorders>
              </w:tcPr>
            </w:tcPrChange>
          </w:tcPr>
          <w:p w14:paraId="305AAF29"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Change w:id="1499" w:author="Հերմինե Գևորգյան" w:date="2026-02-26T23:44:00Z" w16du:dateUtc="2026-02-26T19:44:00Z">
              <w:tcPr>
                <w:tcW w:w="2640" w:type="dxa"/>
                <w:gridSpan w:val="2"/>
                <w:tcBorders>
                  <w:top w:val="single" w:sz="4" w:space="0" w:color="auto"/>
                  <w:left w:val="single" w:sz="4" w:space="0" w:color="auto"/>
                  <w:bottom w:val="single" w:sz="4" w:space="0" w:color="auto"/>
                  <w:right w:val="single" w:sz="4" w:space="0" w:color="auto"/>
                </w:tcBorders>
              </w:tcPr>
            </w:tcPrChange>
          </w:tcPr>
          <w:p w14:paraId="21FE79D5"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5</w:t>
            </w:r>
          </w:p>
        </w:tc>
      </w:tr>
      <w:tr w:rsidR="00334B2F" w:rsidRPr="00E6597C" w14:paraId="278EFB90" w14:textId="77777777" w:rsidTr="00CB0ADE">
        <w:trPr>
          <w:trPrChange w:id="1500" w:author="Հերմինե Գևորգյան" w:date="2026-02-26T23:44:00Z" w16du:dateUtc="2026-02-26T19:44:00Z">
            <w:trPr>
              <w:gridBefore w:val="2"/>
            </w:trPr>
          </w:trPrChange>
        </w:trPr>
        <w:tc>
          <w:tcPr>
            <w:tcW w:w="720" w:type="dxa"/>
            <w:tcBorders>
              <w:top w:val="single" w:sz="4" w:space="0" w:color="auto"/>
              <w:left w:val="single" w:sz="4" w:space="0" w:color="auto"/>
              <w:bottom w:val="single" w:sz="4" w:space="0" w:color="auto"/>
              <w:right w:val="single" w:sz="4" w:space="0" w:color="auto"/>
            </w:tcBorders>
            <w:tcPrChange w:id="1501" w:author="Հերմինե Գևորգյան" w:date="2026-02-26T23:44:00Z" w16du:dateUtc="2026-02-26T19:44:00Z">
              <w:tcPr>
                <w:tcW w:w="720" w:type="dxa"/>
                <w:tcBorders>
                  <w:top w:val="single" w:sz="4" w:space="0" w:color="auto"/>
                  <w:left w:val="single" w:sz="4" w:space="0" w:color="auto"/>
                  <w:bottom w:val="single" w:sz="4" w:space="0" w:color="auto"/>
                  <w:right w:val="single" w:sz="4" w:space="0" w:color="auto"/>
                </w:tcBorders>
              </w:tcPr>
            </w:tcPrChange>
          </w:tcPr>
          <w:p w14:paraId="75D2D25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Change w:id="1502" w:author="Հերմինե Գևորգյան" w:date="2026-02-26T23:44:00Z" w16du:dateUtc="2026-02-26T19:44:00Z">
              <w:tcPr>
                <w:tcW w:w="1938" w:type="dxa"/>
                <w:gridSpan w:val="2"/>
                <w:tcBorders>
                  <w:top w:val="single" w:sz="4" w:space="0" w:color="auto"/>
                  <w:left w:val="single" w:sz="4" w:space="0" w:color="auto"/>
                  <w:bottom w:val="single" w:sz="4" w:space="0" w:color="auto"/>
                  <w:right w:val="single" w:sz="4" w:space="0" w:color="auto"/>
                </w:tcBorders>
              </w:tcPr>
            </w:tcPrChange>
          </w:tcPr>
          <w:p w14:paraId="33DD0397"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Change w:id="1503" w:author="Հերմինե Գևորգյան" w:date="2026-02-26T23:44:00Z" w16du:dateUtc="2026-02-26T19:44:00Z">
              <w:tcPr>
                <w:tcW w:w="2050" w:type="dxa"/>
                <w:gridSpan w:val="2"/>
                <w:tcBorders>
                  <w:top w:val="single" w:sz="4" w:space="0" w:color="auto"/>
                  <w:left w:val="single" w:sz="4" w:space="0" w:color="auto"/>
                  <w:bottom w:val="single" w:sz="4" w:space="0" w:color="auto"/>
                  <w:right w:val="single" w:sz="4" w:space="0" w:color="auto"/>
                </w:tcBorders>
              </w:tcPr>
            </w:tcPrChange>
          </w:tcPr>
          <w:p w14:paraId="40DF8E8C"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Change w:id="1504" w:author="Հերմինե Գևորգյան" w:date="2026-02-26T23:44:00Z" w16du:dateUtc="2026-02-26T19:44:00Z">
              <w:tcPr>
                <w:tcW w:w="3350" w:type="dxa"/>
                <w:gridSpan w:val="2"/>
                <w:tcBorders>
                  <w:top w:val="single" w:sz="4" w:space="0" w:color="auto"/>
                  <w:left w:val="single" w:sz="4" w:space="0" w:color="auto"/>
                  <w:bottom w:val="single" w:sz="4" w:space="0" w:color="auto"/>
                  <w:right w:val="single" w:sz="4" w:space="0" w:color="auto"/>
                </w:tcBorders>
              </w:tcPr>
            </w:tcPrChange>
          </w:tcPr>
          <w:p w14:paraId="5B6C70C4" w14:textId="3B262A4B" w:rsidR="00334B2F" w:rsidRPr="00E6597C" w:rsidRDefault="00037BD5"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Change w:id="1505" w:author="Հերմինե Գևորգյան" w:date="2026-02-26T23:44:00Z" w16du:dateUtc="2026-02-26T19:44:00Z">
              <w:tcPr>
                <w:tcW w:w="2640" w:type="dxa"/>
                <w:gridSpan w:val="2"/>
                <w:tcBorders>
                  <w:top w:val="single" w:sz="4" w:space="0" w:color="auto"/>
                  <w:left w:val="single" w:sz="4" w:space="0" w:color="auto"/>
                  <w:bottom w:val="single" w:sz="4" w:space="0" w:color="auto"/>
                  <w:right w:val="single" w:sz="4" w:space="0" w:color="auto"/>
                </w:tcBorders>
              </w:tcPr>
            </w:tcPrChange>
          </w:tcPr>
          <w:p w14:paraId="6A2EFC39"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Փաստաթղթի վրա նախապես լրացված է &lt;Վճարման պահանջագիր&gt;</w:t>
            </w:r>
          </w:p>
        </w:tc>
      </w:tr>
      <w:tr w:rsidR="00334B2F" w:rsidRPr="00E6597C" w14:paraId="502714E6" w14:textId="77777777" w:rsidTr="00CB0ADE">
        <w:trPr>
          <w:trPrChange w:id="1506" w:author="Հերմինե Գևորգյան" w:date="2026-02-26T23:44:00Z" w16du:dateUtc="2026-02-26T19:44:00Z">
            <w:trPr>
              <w:gridBefore w:val="2"/>
            </w:trPr>
          </w:trPrChange>
        </w:trPr>
        <w:tc>
          <w:tcPr>
            <w:tcW w:w="720" w:type="dxa"/>
            <w:tcBorders>
              <w:top w:val="single" w:sz="4" w:space="0" w:color="auto"/>
              <w:left w:val="single" w:sz="4" w:space="0" w:color="auto"/>
              <w:bottom w:val="single" w:sz="4" w:space="0" w:color="auto"/>
              <w:right w:val="single" w:sz="4" w:space="0" w:color="auto"/>
            </w:tcBorders>
            <w:tcPrChange w:id="1507" w:author="Հերմինե Գևորգյան" w:date="2026-02-26T23:44:00Z" w16du:dateUtc="2026-02-26T19:44:00Z">
              <w:tcPr>
                <w:tcW w:w="720" w:type="dxa"/>
                <w:tcBorders>
                  <w:top w:val="single" w:sz="4" w:space="0" w:color="auto"/>
                  <w:left w:val="single" w:sz="4" w:space="0" w:color="auto"/>
                  <w:bottom w:val="single" w:sz="4" w:space="0" w:color="auto"/>
                  <w:right w:val="single" w:sz="4" w:space="0" w:color="auto"/>
                </w:tcBorders>
              </w:tcPr>
            </w:tcPrChange>
          </w:tcPr>
          <w:p w14:paraId="33558985" w14:textId="77777777" w:rsidR="00334B2F" w:rsidRPr="00E6597C" w:rsidRDefault="00334B2F" w:rsidP="00334B2F">
            <w:pPr>
              <w:pStyle w:val="aff3"/>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Change w:id="1508" w:author="Հերմինե Գևորգյան" w:date="2026-02-26T23:44:00Z" w16du:dateUtc="2026-02-26T19:44:00Z">
              <w:tcPr>
                <w:tcW w:w="1938" w:type="dxa"/>
                <w:gridSpan w:val="2"/>
                <w:tcBorders>
                  <w:top w:val="single" w:sz="4" w:space="0" w:color="auto"/>
                  <w:left w:val="single" w:sz="4" w:space="0" w:color="auto"/>
                  <w:bottom w:val="single" w:sz="4" w:space="0" w:color="auto"/>
                  <w:right w:val="single" w:sz="4" w:space="0" w:color="auto"/>
                </w:tcBorders>
              </w:tcPr>
            </w:tcPrChange>
          </w:tcPr>
          <w:p w14:paraId="738994B8" w14:textId="77777777" w:rsidR="00334B2F" w:rsidRPr="00E6597C" w:rsidRDefault="00334B2F" w:rsidP="00CB0ADE">
            <w:pPr>
              <w:jc w:val="both"/>
              <w:rPr>
                <w:rFonts w:ascii="GHEA Grapalat" w:hAnsi="GHEA Grapalat"/>
                <w:sz w:val="20"/>
                <w:szCs w:val="20"/>
              </w:rPr>
            </w:pP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Change w:id="1509" w:author="Հերմինե Գևորգյան" w:date="2026-02-26T23:44:00Z" w16du:dateUtc="2026-02-26T19:44:00Z">
              <w:tcPr>
                <w:tcW w:w="2050" w:type="dxa"/>
                <w:gridSpan w:val="2"/>
                <w:tcBorders>
                  <w:top w:val="single" w:sz="4" w:space="0" w:color="auto"/>
                  <w:left w:val="single" w:sz="4" w:space="0" w:color="auto"/>
                  <w:bottom w:val="single" w:sz="4" w:space="0" w:color="auto"/>
                  <w:right w:val="single" w:sz="4" w:space="0" w:color="auto"/>
                </w:tcBorders>
              </w:tcPr>
            </w:tcPrChange>
          </w:tcPr>
          <w:p w14:paraId="001B5C25"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Change w:id="1510" w:author="Հերմինե Գևորգյան" w:date="2026-02-26T23:44:00Z" w16du:dateUtc="2026-02-26T19:44:00Z">
              <w:tcPr>
                <w:tcW w:w="3350" w:type="dxa"/>
                <w:gridSpan w:val="2"/>
                <w:tcBorders>
                  <w:top w:val="single" w:sz="4" w:space="0" w:color="auto"/>
                  <w:left w:val="single" w:sz="4" w:space="0" w:color="auto"/>
                  <w:bottom w:val="single" w:sz="4" w:space="0" w:color="auto"/>
                  <w:right w:val="single" w:sz="4" w:space="0" w:color="auto"/>
                </w:tcBorders>
              </w:tcPr>
            </w:tcPrChange>
          </w:tcPr>
          <w:p w14:paraId="34AAB050" w14:textId="7770527A" w:rsidR="00334B2F" w:rsidRPr="00E6597C" w:rsidRDefault="00037BD5"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Change w:id="1511" w:author="Հերմինե Գևորգյան" w:date="2026-02-26T23:44:00Z" w16du:dateUtc="2026-02-26T19:44:00Z">
              <w:tcPr>
                <w:tcW w:w="2640" w:type="dxa"/>
                <w:gridSpan w:val="2"/>
                <w:tcBorders>
                  <w:top w:val="single" w:sz="4" w:space="0" w:color="auto"/>
                  <w:left w:val="single" w:sz="4" w:space="0" w:color="auto"/>
                  <w:bottom w:val="single" w:sz="4" w:space="0" w:color="auto"/>
                  <w:right w:val="single" w:sz="4" w:space="0" w:color="auto"/>
                </w:tcBorders>
              </w:tcPr>
            </w:tcPrChange>
          </w:tcPr>
          <w:p w14:paraId="133AC1BC"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բանկին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ներկայացնելիս</w:t>
            </w:r>
            <w:proofErr w:type="spellEnd"/>
          </w:p>
        </w:tc>
      </w:tr>
      <w:tr w:rsidR="00334B2F" w:rsidRPr="00E6597C" w14:paraId="77DB84E2" w14:textId="77777777" w:rsidTr="00CB0ADE">
        <w:trPr>
          <w:trPrChange w:id="1512" w:author="Հերմինե Գևորգյան" w:date="2026-02-26T23:44:00Z" w16du:dateUtc="2026-02-26T19:44:00Z">
            <w:trPr>
              <w:gridBefore w:val="2"/>
            </w:trPr>
          </w:trPrChange>
        </w:trPr>
        <w:tc>
          <w:tcPr>
            <w:tcW w:w="720" w:type="dxa"/>
            <w:tcBorders>
              <w:top w:val="single" w:sz="4" w:space="0" w:color="auto"/>
              <w:left w:val="single" w:sz="4" w:space="0" w:color="auto"/>
              <w:bottom w:val="single" w:sz="4" w:space="0" w:color="auto"/>
              <w:right w:val="single" w:sz="4" w:space="0" w:color="auto"/>
            </w:tcBorders>
            <w:tcPrChange w:id="1513" w:author="Հերմինե Գևորգյան" w:date="2026-02-26T23:44:00Z" w16du:dateUtc="2026-02-26T19:44:00Z">
              <w:tcPr>
                <w:tcW w:w="720" w:type="dxa"/>
                <w:tcBorders>
                  <w:top w:val="single" w:sz="4" w:space="0" w:color="auto"/>
                  <w:left w:val="single" w:sz="4" w:space="0" w:color="auto"/>
                  <w:bottom w:val="single" w:sz="4" w:space="0" w:color="auto"/>
                  <w:right w:val="single" w:sz="4" w:space="0" w:color="auto"/>
                </w:tcBorders>
              </w:tcPr>
            </w:tcPrChange>
          </w:tcPr>
          <w:p w14:paraId="06599FF6" w14:textId="77777777" w:rsidR="00334B2F" w:rsidRPr="00E6597C" w:rsidRDefault="00334B2F" w:rsidP="00334B2F">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Change w:id="1514" w:author="Հերմինե Գևորգյան" w:date="2026-02-26T23:44:00Z" w16du:dateUtc="2026-02-26T19:44:00Z">
              <w:tcPr>
                <w:tcW w:w="1938" w:type="dxa"/>
                <w:gridSpan w:val="2"/>
                <w:tcBorders>
                  <w:top w:val="single" w:sz="4" w:space="0" w:color="auto"/>
                  <w:left w:val="single" w:sz="4" w:space="0" w:color="auto"/>
                  <w:bottom w:val="single" w:sz="4" w:space="0" w:color="auto"/>
                  <w:right w:val="single" w:sz="4" w:space="0" w:color="auto"/>
                </w:tcBorders>
              </w:tcPr>
            </w:tcPrChange>
          </w:tcPr>
          <w:p w14:paraId="375A6321" w14:textId="77777777" w:rsidR="00334B2F" w:rsidRPr="00E6597C" w:rsidRDefault="00334B2F" w:rsidP="00CB0ADE">
            <w:pPr>
              <w:jc w:val="both"/>
              <w:rPr>
                <w:rFonts w:ascii="GHEA Grapalat" w:hAnsi="GHEA Grapalat"/>
                <w:sz w:val="20"/>
                <w:szCs w:val="20"/>
              </w:rPr>
            </w:pPr>
            <w:proofErr w:type="spellStart"/>
            <w:r w:rsidRPr="00E6597C">
              <w:rPr>
                <w:rFonts w:ascii="GHEA Grapalat" w:hAnsi="GHEA Grapalat"/>
                <w:sz w:val="20"/>
                <w:szCs w:val="20"/>
              </w:rPr>
              <w:t>ներկայացման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Change w:id="1515" w:author="Հերմինե Գևորգյան" w:date="2026-02-26T23:44:00Z" w16du:dateUtc="2026-02-26T19:44:00Z">
              <w:tcPr>
                <w:tcW w:w="2050" w:type="dxa"/>
                <w:gridSpan w:val="2"/>
                <w:tcBorders>
                  <w:top w:val="single" w:sz="4" w:space="0" w:color="auto"/>
                  <w:left w:val="single" w:sz="4" w:space="0" w:color="auto"/>
                  <w:bottom w:val="single" w:sz="4" w:space="0" w:color="auto"/>
                  <w:right w:val="single" w:sz="4" w:space="0" w:color="auto"/>
                </w:tcBorders>
              </w:tcPr>
            </w:tcPrChange>
          </w:tcPr>
          <w:p w14:paraId="2199BCC3"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Change w:id="1516" w:author="Հերմինե Գևորգյան" w:date="2026-02-26T23:44:00Z" w16du:dateUtc="2026-02-26T19:44:00Z">
              <w:tcPr>
                <w:tcW w:w="3350" w:type="dxa"/>
                <w:gridSpan w:val="2"/>
                <w:tcBorders>
                  <w:top w:val="single" w:sz="4" w:space="0" w:color="auto"/>
                  <w:left w:val="single" w:sz="4" w:space="0" w:color="auto"/>
                  <w:bottom w:val="single" w:sz="4" w:space="0" w:color="auto"/>
                  <w:right w:val="single" w:sz="4" w:space="0" w:color="auto"/>
                </w:tcBorders>
              </w:tcPr>
            </w:tcPrChange>
          </w:tcPr>
          <w:p w14:paraId="21EB3B2A"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5849882F" w14:textId="77777777" w:rsidR="00334B2F" w:rsidRPr="00E6597C"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Change w:id="1517" w:author="Հերմինե Գևորգյան" w:date="2026-02-26T23:44:00Z" w16du:dateUtc="2026-02-26T19:44:00Z">
              <w:tcPr>
                <w:tcW w:w="2640" w:type="dxa"/>
                <w:gridSpan w:val="2"/>
                <w:tcBorders>
                  <w:top w:val="single" w:sz="4" w:space="0" w:color="auto"/>
                  <w:left w:val="single" w:sz="4" w:space="0" w:color="auto"/>
                  <w:bottom w:val="single" w:sz="4" w:space="0" w:color="auto"/>
                  <w:right w:val="single" w:sz="4" w:space="0" w:color="auto"/>
                </w:tcBorders>
              </w:tcPr>
            </w:tcPrChange>
          </w:tcPr>
          <w:p w14:paraId="17FA4952" w14:textId="77777777" w:rsidR="00334B2F" w:rsidRPr="00E6597C" w:rsidRDefault="00334B2F" w:rsidP="00CB0ADE">
            <w:pPr>
              <w:ind w:left="132" w:hanging="132"/>
              <w:jc w:val="center"/>
              <w:rPr>
                <w:rFonts w:ascii="GHEA Grapalat" w:hAnsi="GHEA Grapalat"/>
                <w:sz w:val="20"/>
                <w:szCs w:val="20"/>
                <w:lang w:val="hy-AM"/>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բանկին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օրը</w:t>
            </w:r>
            <w:proofErr w:type="spellEnd"/>
            <w:r w:rsidRPr="00E6597C">
              <w:rPr>
                <w:rFonts w:ascii="GHEA Grapalat" w:hAnsi="GHEA Grapalat"/>
                <w:sz w:val="20"/>
                <w:szCs w:val="20"/>
                <w:lang w:val="hy-AM"/>
              </w:rPr>
              <w:t xml:space="preserve">: </w:t>
            </w:r>
          </w:p>
        </w:tc>
      </w:tr>
      <w:tr w:rsidR="00334B2F" w:rsidRPr="00E6597C" w14:paraId="7DB57FF0" w14:textId="77777777" w:rsidTr="00CB0ADE">
        <w:trPr>
          <w:trPrChange w:id="1518" w:author="Հերմինե Գևորգյան" w:date="2026-02-26T23:44:00Z" w16du:dateUtc="2026-02-26T19:44:00Z">
            <w:trPr>
              <w:gridBefore w:val="2"/>
            </w:trPr>
          </w:trPrChange>
        </w:trPr>
        <w:tc>
          <w:tcPr>
            <w:tcW w:w="720" w:type="dxa"/>
            <w:tcBorders>
              <w:top w:val="single" w:sz="4" w:space="0" w:color="auto"/>
              <w:left w:val="single" w:sz="4" w:space="0" w:color="auto"/>
              <w:bottom w:val="single" w:sz="4" w:space="0" w:color="auto"/>
              <w:right w:val="single" w:sz="4" w:space="0" w:color="auto"/>
            </w:tcBorders>
            <w:tcPrChange w:id="1519" w:author="Հերմինե Գևորգյան" w:date="2026-02-26T23:44:00Z" w16du:dateUtc="2026-02-26T19:44:00Z">
              <w:tcPr>
                <w:tcW w:w="720" w:type="dxa"/>
                <w:tcBorders>
                  <w:top w:val="single" w:sz="4" w:space="0" w:color="auto"/>
                  <w:left w:val="single" w:sz="4" w:space="0" w:color="auto"/>
                  <w:bottom w:val="single" w:sz="4" w:space="0" w:color="auto"/>
                  <w:right w:val="single" w:sz="4" w:space="0" w:color="auto"/>
                </w:tcBorders>
              </w:tcPr>
            </w:tcPrChange>
          </w:tcPr>
          <w:p w14:paraId="3B85D7D9" w14:textId="77777777" w:rsidR="00334B2F" w:rsidRPr="00E6597C" w:rsidRDefault="00334B2F" w:rsidP="00334B2F">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Change w:id="1520" w:author="Հերմինե Գևորգյան" w:date="2026-02-26T23:44:00Z" w16du:dateUtc="2026-02-26T19:44:00Z">
              <w:tcPr>
                <w:tcW w:w="1938" w:type="dxa"/>
                <w:gridSpan w:val="2"/>
                <w:tcBorders>
                  <w:top w:val="single" w:sz="4" w:space="0" w:color="auto"/>
                  <w:left w:val="single" w:sz="4" w:space="0" w:color="auto"/>
                  <w:bottom w:val="single" w:sz="4" w:space="0" w:color="auto"/>
                  <w:right w:val="single" w:sz="4" w:space="0" w:color="auto"/>
                </w:tcBorders>
              </w:tcPr>
            </w:tcPrChange>
          </w:tcPr>
          <w:p w14:paraId="18B68284" w14:textId="77777777" w:rsidR="00334B2F" w:rsidRPr="00E6597C" w:rsidRDefault="00334B2F" w:rsidP="00CB0ADE">
            <w:pPr>
              <w:jc w:val="both"/>
              <w:rPr>
                <w:rFonts w:ascii="GHEA Grapalat" w:hAnsi="GHEA Grapalat"/>
                <w:sz w:val="20"/>
                <w:szCs w:val="20"/>
              </w:rPr>
            </w:pP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Change w:id="1521" w:author="Հերմինե Գևորգյան" w:date="2026-02-26T23:44:00Z" w16du:dateUtc="2026-02-26T19:44:00Z">
              <w:tcPr>
                <w:tcW w:w="2050" w:type="dxa"/>
                <w:gridSpan w:val="2"/>
                <w:tcBorders>
                  <w:top w:val="single" w:sz="4" w:space="0" w:color="auto"/>
                  <w:left w:val="single" w:sz="4" w:space="0" w:color="auto"/>
                  <w:bottom w:val="single" w:sz="4" w:space="0" w:color="auto"/>
                  <w:right w:val="single" w:sz="4" w:space="0" w:color="auto"/>
                </w:tcBorders>
              </w:tcPr>
            </w:tcPrChange>
          </w:tcPr>
          <w:p w14:paraId="2CB9BDE6"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Change w:id="1522" w:author="Հերմինե Գևորգյան" w:date="2026-02-26T23:44:00Z" w16du:dateUtc="2026-02-26T19:44:00Z">
              <w:tcPr>
                <w:tcW w:w="3350" w:type="dxa"/>
                <w:gridSpan w:val="2"/>
                <w:tcBorders>
                  <w:top w:val="single" w:sz="4" w:space="0" w:color="auto"/>
                  <w:left w:val="single" w:sz="4" w:space="0" w:color="auto"/>
                  <w:bottom w:val="single" w:sz="4" w:space="0" w:color="auto"/>
                  <w:right w:val="single" w:sz="4" w:space="0" w:color="auto"/>
                </w:tcBorders>
              </w:tcPr>
            </w:tcPrChange>
          </w:tcPr>
          <w:p w14:paraId="6CB6E004"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3EBCF3E3"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այն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անձի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անունը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որի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հաշվից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պետք</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գանձվի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պահանջագրով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նշված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գումարը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անունը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ազգանունը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եթե</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այն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ֆիզիկական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անձ</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կամ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անվանումը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եթե</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այն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իրավաբանական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անձ</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Նշվում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նաև</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այլ</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տվյալներ</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ըստ</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անհրաժեշտության</w:t>
            </w:r>
            <w:proofErr w:type="spellEnd"/>
            <w:r w:rsidRPr="00E6597C">
              <w:rPr>
                <w:rFonts w:ascii="GHEA Grapalat" w:hAnsi="GHEA Grapalat"/>
                <w:sz w:val="20"/>
                <w:szCs w:val="20"/>
              </w:rPr>
              <w:t>:</w:t>
            </w:r>
            <w:r w:rsidRPr="00E6597C">
              <w:rPr>
                <w:rFonts w:ascii="GHEA Grapalat" w:hAnsi="GHEA Grapalat"/>
                <w:sz w:val="20"/>
                <w:szCs w:val="20"/>
                <w:lang w:val="hy-AM"/>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Change w:id="1523" w:author="Հերմինե Գևորգյան" w:date="2026-02-26T23:44:00Z" w16du:dateUtc="2026-02-26T19:44:00Z">
              <w:tcPr>
                <w:tcW w:w="2640" w:type="dxa"/>
                <w:gridSpan w:val="2"/>
                <w:tcBorders>
                  <w:top w:val="single" w:sz="4" w:space="0" w:color="auto"/>
                  <w:left w:val="single" w:sz="4" w:space="0" w:color="auto"/>
                  <w:bottom w:val="single" w:sz="4" w:space="0" w:color="auto"/>
                  <w:right w:val="single" w:sz="4" w:space="0" w:color="auto"/>
                </w:tcBorders>
              </w:tcPr>
            </w:tcPrChange>
          </w:tcPr>
          <w:p w14:paraId="71E51DCF" w14:textId="77777777" w:rsidR="00334B2F" w:rsidRPr="00E6597C" w:rsidRDefault="00334B2F" w:rsidP="00CB0ADE">
            <w:pPr>
              <w:ind w:left="252" w:hanging="252"/>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334B2F" w:rsidRPr="00E6597C" w14:paraId="528D1FAD" w14:textId="77777777" w:rsidTr="00CB0ADE">
        <w:trPr>
          <w:trPrChange w:id="1524" w:author="Հերմինե Գևորգյան" w:date="2026-02-26T23:44:00Z" w16du:dateUtc="2026-02-26T19:44:00Z">
            <w:trPr>
              <w:gridBefore w:val="2"/>
            </w:trPr>
          </w:trPrChange>
        </w:trPr>
        <w:tc>
          <w:tcPr>
            <w:tcW w:w="720" w:type="dxa"/>
            <w:tcBorders>
              <w:top w:val="single" w:sz="4" w:space="0" w:color="auto"/>
              <w:left w:val="single" w:sz="4" w:space="0" w:color="auto"/>
              <w:bottom w:val="single" w:sz="4" w:space="0" w:color="auto"/>
              <w:right w:val="single" w:sz="4" w:space="0" w:color="auto"/>
            </w:tcBorders>
            <w:tcPrChange w:id="1525" w:author="Հերմինե Գևորգյան" w:date="2026-02-26T23:44:00Z" w16du:dateUtc="2026-02-26T19:44:00Z">
              <w:tcPr>
                <w:tcW w:w="720" w:type="dxa"/>
                <w:tcBorders>
                  <w:top w:val="single" w:sz="4" w:space="0" w:color="auto"/>
                  <w:left w:val="single" w:sz="4" w:space="0" w:color="auto"/>
                  <w:bottom w:val="single" w:sz="4" w:space="0" w:color="auto"/>
                  <w:right w:val="single" w:sz="4" w:space="0" w:color="auto"/>
                </w:tcBorders>
              </w:tcPr>
            </w:tcPrChange>
          </w:tcPr>
          <w:p w14:paraId="36FA103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Change w:id="1526" w:author="Հերմինե Գևորգյան" w:date="2026-02-26T23:44:00Z" w16du:dateUtc="2026-02-26T19:44:00Z">
              <w:tcPr>
                <w:tcW w:w="1938" w:type="dxa"/>
                <w:gridSpan w:val="2"/>
                <w:tcBorders>
                  <w:top w:val="single" w:sz="4" w:space="0" w:color="auto"/>
                  <w:left w:val="single" w:sz="4" w:space="0" w:color="auto"/>
                  <w:bottom w:val="single" w:sz="4" w:space="0" w:color="auto"/>
                  <w:right w:val="single" w:sz="4" w:space="0" w:color="auto"/>
                </w:tcBorders>
              </w:tcPr>
            </w:tcPrChange>
          </w:tcPr>
          <w:p w14:paraId="324C51AA"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անվանումը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բանկը</w:t>
            </w:r>
            <w:proofErr w:type="spellEnd"/>
            <w:r w:rsidRPr="00E6597C">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Change w:id="1527" w:author="Հերմինե Գևորգյան" w:date="2026-02-26T23:44:00Z" w16du:dateUtc="2026-02-26T19:44:00Z">
              <w:tcPr>
                <w:tcW w:w="2050" w:type="dxa"/>
                <w:gridSpan w:val="2"/>
                <w:tcBorders>
                  <w:top w:val="single" w:sz="4" w:space="0" w:color="auto"/>
                  <w:left w:val="single" w:sz="4" w:space="0" w:color="auto"/>
                  <w:bottom w:val="single" w:sz="4" w:space="0" w:color="auto"/>
                  <w:right w:val="single" w:sz="4" w:space="0" w:color="auto"/>
                </w:tcBorders>
              </w:tcPr>
            </w:tcPrChange>
          </w:tcPr>
          <w:p w14:paraId="34E5B822"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Change w:id="1528" w:author="Հերմինե Գևորգյան" w:date="2026-02-26T23:44:00Z" w16du:dateUtc="2026-02-26T19:44:00Z">
              <w:tcPr>
                <w:tcW w:w="3350" w:type="dxa"/>
                <w:gridSpan w:val="2"/>
                <w:tcBorders>
                  <w:top w:val="single" w:sz="4" w:space="0" w:color="auto"/>
                  <w:left w:val="single" w:sz="4" w:space="0" w:color="auto"/>
                  <w:bottom w:val="single" w:sz="4" w:space="0" w:color="auto"/>
                  <w:right w:val="single" w:sz="4" w:space="0" w:color="auto"/>
                </w:tcBorders>
              </w:tcPr>
            </w:tcPrChange>
          </w:tcPr>
          <w:p w14:paraId="6BD5ADDE"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r w:rsidRPr="00E6597C">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Change w:id="1529" w:author="Հերմինե Գևորգյան" w:date="2026-02-26T23:44:00Z" w16du:dateUtc="2026-02-26T19:44:00Z">
              <w:tcPr>
                <w:tcW w:w="2640" w:type="dxa"/>
                <w:gridSpan w:val="2"/>
                <w:tcBorders>
                  <w:top w:val="single" w:sz="4" w:space="0" w:color="auto"/>
                  <w:left w:val="single" w:sz="4" w:space="0" w:color="auto"/>
                  <w:bottom w:val="single" w:sz="4" w:space="0" w:color="auto"/>
                  <w:right w:val="single" w:sz="4" w:space="0" w:color="auto"/>
                </w:tcBorders>
              </w:tcPr>
            </w:tcPrChange>
          </w:tcPr>
          <w:p w14:paraId="7F7BFC5B"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334B2F" w:rsidRPr="00E6597C" w14:paraId="0BF2FB0E" w14:textId="77777777" w:rsidTr="00CB0ADE">
        <w:trPr>
          <w:trPrChange w:id="1530" w:author="Հերմինե Գևորգյան" w:date="2026-02-26T23:44:00Z" w16du:dateUtc="2026-02-26T19:44:00Z">
            <w:trPr>
              <w:gridBefore w:val="2"/>
            </w:trPr>
          </w:trPrChange>
        </w:trPr>
        <w:tc>
          <w:tcPr>
            <w:tcW w:w="720" w:type="dxa"/>
            <w:tcBorders>
              <w:top w:val="single" w:sz="4" w:space="0" w:color="auto"/>
              <w:left w:val="single" w:sz="4" w:space="0" w:color="auto"/>
              <w:bottom w:val="single" w:sz="4" w:space="0" w:color="auto"/>
              <w:right w:val="single" w:sz="4" w:space="0" w:color="auto"/>
            </w:tcBorders>
            <w:tcPrChange w:id="1531" w:author="Հերմինե Գևորգյան" w:date="2026-02-26T23:44:00Z" w16du:dateUtc="2026-02-26T19:44:00Z">
              <w:tcPr>
                <w:tcW w:w="720" w:type="dxa"/>
                <w:tcBorders>
                  <w:top w:val="single" w:sz="4" w:space="0" w:color="auto"/>
                  <w:left w:val="single" w:sz="4" w:space="0" w:color="auto"/>
                  <w:bottom w:val="single" w:sz="4" w:space="0" w:color="auto"/>
                  <w:right w:val="single" w:sz="4" w:space="0" w:color="auto"/>
                </w:tcBorders>
              </w:tcPr>
            </w:tcPrChange>
          </w:tcPr>
          <w:p w14:paraId="0B0509F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Change w:id="1532" w:author="Հերմինե Գևորգյան" w:date="2026-02-26T23:44:00Z" w16du:dateUtc="2026-02-26T19:44:00Z">
              <w:tcPr>
                <w:tcW w:w="1938" w:type="dxa"/>
                <w:gridSpan w:val="2"/>
                <w:tcBorders>
                  <w:top w:val="single" w:sz="4" w:space="0" w:color="auto"/>
                  <w:left w:val="single" w:sz="4" w:space="0" w:color="auto"/>
                  <w:bottom w:val="single" w:sz="4" w:space="0" w:color="auto"/>
                  <w:right w:val="single" w:sz="4" w:space="0" w:color="auto"/>
                </w:tcBorders>
              </w:tcPr>
            </w:tcPrChange>
          </w:tcPr>
          <w:p w14:paraId="5B5CF617"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հաշվի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Change w:id="1533" w:author="Հերմինե Գևորգյան" w:date="2026-02-26T23:44:00Z" w16du:dateUtc="2026-02-26T19:44:00Z">
              <w:tcPr>
                <w:tcW w:w="2050" w:type="dxa"/>
                <w:gridSpan w:val="2"/>
                <w:tcBorders>
                  <w:top w:val="single" w:sz="4" w:space="0" w:color="auto"/>
                  <w:left w:val="single" w:sz="4" w:space="0" w:color="auto"/>
                  <w:bottom w:val="single" w:sz="4" w:space="0" w:color="auto"/>
                  <w:right w:val="single" w:sz="4" w:space="0" w:color="auto"/>
                </w:tcBorders>
              </w:tcPr>
            </w:tcPrChange>
          </w:tcPr>
          <w:p w14:paraId="1859BFA0"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Change w:id="1534" w:author="Հերմինե Գևորգյան" w:date="2026-02-26T23:44:00Z" w16du:dateUtc="2026-02-26T19:44:00Z">
              <w:tcPr>
                <w:tcW w:w="3350" w:type="dxa"/>
                <w:gridSpan w:val="2"/>
                <w:tcBorders>
                  <w:top w:val="single" w:sz="4" w:space="0" w:color="auto"/>
                  <w:left w:val="single" w:sz="4" w:space="0" w:color="auto"/>
                  <w:bottom w:val="single" w:sz="4" w:space="0" w:color="auto"/>
                  <w:right w:val="single" w:sz="4" w:space="0" w:color="auto"/>
                </w:tcBorders>
              </w:tcPr>
            </w:tcPrChange>
          </w:tcPr>
          <w:p w14:paraId="46192CD9"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4EDA64DC"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բանկային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հաշվի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իրեն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կազմակերպությունում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որից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պետք</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գանձվի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պահանջագրով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նշված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գումարը</w:t>
            </w:r>
            <w:proofErr w:type="spellEnd"/>
            <w:r w:rsidRPr="00E6597C">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Change w:id="1535" w:author="Հերմինե Գևորգյան" w:date="2026-02-26T23:44:00Z" w16du:dateUtc="2026-02-26T19:44:00Z">
              <w:tcPr>
                <w:tcW w:w="2640" w:type="dxa"/>
                <w:gridSpan w:val="2"/>
                <w:tcBorders>
                  <w:top w:val="single" w:sz="4" w:space="0" w:color="auto"/>
                  <w:left w:val="single" w:sz="4" w:space="0" w:color="auto"/>
                  <w:bottom w:val="single" w:sz="4" w:space="0" w:color="auto"/>
                  <w:right w:val="single" w:sz="4" w:space="0" w:color="auto"/>
                </w:tcBorders>
              </w:tcPr>
            </w:tcPrChange>
          </w:tcPr>
          <w:p w14:paraId="2B5C3892"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334B2F" w:rsidRPr="00E6597C" w14:paraId="0201C536" w14:textId="77777777" w:rsidTr="00CB0ADE">
        <w:trPr>
          <w:trPrChange w:id="1536" w:author="Հերմինե Գևորգյան" w:date="2026-02-26T23:44:00Z" w16du:dateUtc="2026-02-26T19:44:00Z">
            <w:trPr>
              <w:gridBefore w:val="2"/>
            </w:trPr>
          </w:trPrChange>
        </w:trPr>
        <w:tc>
          <w:tcPr>
            <w:tcW w:w="720" w:type="dxa"/>
            <w:tcBorders>
              <w:top w:val="single" w:sz="4" w:space="0" w:color="auto"/>
              <w:left w:val="single" w:sz="4" w:space="0" w:color="auto"/>
              <w:bottom w:val="single" w:sz="4" w:space="0" w:color="auto"/>
              <w:right w:val="single" w:sz="4" w:space="0" w:color="auto"/>
            </w:tcBorders>
            <w:tcPrChange w:id="1537" w:author="Հերմինե Գևորգյան" w:date="2026-02-26T23:44:00Z" w16du:dateUtc="2026-02-26T19:44:00Z">
              <w:tcPr>
                <w:tcW w:w="720" w:type="dxa"/>
                <w:tcBorders>
                  <w:top w:val="single" w:sz="4" w:space="0" w:color="auto"/>
                  <w:left w:val="single" w:sz="4" w:space="0" w:color="auto"/>
                  <w:bottom w:val="single" w:sz="4" w:space="0" w:color="auto"/>
                  <w:right w:val="single" w:sz="4" w:space="0" w:color="auto"/>
                </w:tcBorders>
              </w:tcPr>
            </w:tcPrChange>
          </w:tcPr>
          <w:p w14:paraId="0395FC8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Change w:id="1538" w:author="Հերմինե Գևորգյան" w:date="2026-02-26T23:44:00Z" w16du:dateUtc="2026-02-26T19:44:00Z">
              <w:tcPr>
                <w:tcW w:w="1938" w:type="dxa"/>
                <w:gridSpan w:val="2"/>
                <w:tcBorders>
                  <w:top w:val="single" w:sz="4" w:space="0" w:color="auto"/>
                  <w:left w:val="single" w:sz="4" w:space="0" w:color="auto"/>
                  <w:bottom w:val="single" w:sz="4" w:space="0" w:color="auto"/>
                  <w:right w:val="single" w:sz="4" w:space="0" w:color="auto"/>
                </w:tcBorders>
              </w:tcPr>
            </w:tcPrChange>
          </w:tcPr>
          <w:p w14:paraId="2C05F34E"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Change w:id="1539" w:author="Հերմինե Գևորգյան" w:date="2026-02-26T23:44:00Z" w16du:dateUtc="2026-02-26T19:44:00Z">
              <w:tcPr>
                <w:tcW w:w="2050" w:type="dxa"/>
                <w:gridSpan w:val="2"/>
                <w:tcBorders>
                  <w:top w:val="single" w:sz="4" w:space="0" w:color="auto"/>
                  <w:left w:val="single" w:sz="4" w:space="0" w:color="auto"/>
                  <w:bottom w:val="single" w:sz="4" w:space="0" w:color="auto"/>
                  <w:right w:val="single" w:sz="4" w:space="0" w:color="auto"/>
                </w:tcBorders>
              </w:tcPr>
            </w:tcPrChange>
          </w:tcPr>
          <w:p w14:paraId="7B53C183"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Change w:id="1540" w:author="Հերմինե Գևորգյան" w:date="2026-02-26T23:44:00Z" w16du:dateUtc="2026-02-26T19:44:00Z">
              <w:tcPr>
                <w:tcW w:w="3350" w:type="dxa"/>
                <w:gridSpan w:val="2"/>
                <w:tcBorders>
                  <w:top w:val="single" w:sz="4" w:space="0" w:color="auto"/>
                  <w:left w:val="single" w:sz="4" w:space="0" w:color="auto"/>
                  <w:bottom w:val="single" w:sz="4" w:space="0" w:color="auto"/>
                  <w:right w:val="single" w:sz="4" w:space="0" w:color="auto"/>
                </w:tcBorders>
              </w:tcPr>
            </w:tcPrChange>
          </w:tcPr>
          <w:p w14:paraId="5733B80C"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ոչ</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p>
          <w:p w14:paraId="76288F21"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Հայաստանի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Հանրապետության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նորմատիվ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իրավական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ակտերով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սահմաված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դեպքերում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երբ</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հանդիսանում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հաշվառված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Change w:id="1541" w:author="Հերմինե Գևորգյան" w:date="2026-02-26T23:44:00Z" w16du:dateUtc="2026-02-26T19:44:00Z">
              <w:tcPr>
                <w:tcW w:w="2640" w:type="dxa"/>
                <w:gridSpan w:val="2"/>
                <w:tcBorders>
                  <w:top w:val="single" w:sz="4" w:space="0" w:color="auto"/>
                  <w:left w:val="single" w:sz="4" w:space="0" w:color="auto"/>
                  <w:bottom w:val="single" w:sz="4" w:space="0" w:color="auto"/>
                  <w:right w:val="single" w:sz="4" w:space="0" w:color="auto"/>
                </w:tcBorders>
              </w:tcPr>
            </w:tcPrChange>
          </w:tcPr>
          <w:p w14:paraId="0D07DEFA"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334B2F" w:rsidRPr="00E6597C" w14:paraId="7332E52C" w14:textId="77777777" w:rsidTr="00CB0ADE">
        <w:trPr>
          <w:trPrChange w:id="1542" w:author="Հերմինե Գևորգյան" w:date="2026-02-26T23:44:00Z" w16du:dateUtc="2026-02-26T19:44:00Z">
            <w:trPr>
              <w:gridBefore w:val="2"/>
            </w:trPr>
          </w:trPrChange>
        </w:trPr>
        <w:tc>
          <w:tcPr>
            <w:tcW w:w="720" w:type="dxa"/>
            <w:tcBorders>
              <w:top w:val="single" w:sz="4" w:space="0" w:color="auto"/>
              <w:left w:val="single" w:sz="4" w:space="0" w:color="auto"/>
              <w:bottom w:val="single" w:sz="4" w:space="0" w:color="auto"/>
              <w:right w:val="single" w:sz="4" w:space="0" w:color="auto"/>
            </w:tcBorders>
            <w:tcPrChange w:id="1543" w:author="Հերմինե Գևորգյան" w:date="2026-02-26T23:44:00Z" w16du:dateUtc="2026-02-26T19:44:00Z">
              <w:tcPr>
                <w:tcW w:w="720" w:type="dxa"/>
                <w:tcBorders>
                  <w:top w:val="single" w:sz="4" w:space="0" w:color="auto"/>
                  <w:left w:val="single" w:sz="4" w:space="0" w:color="auto"/>
                  <w:bottom w:val="single" w:sz="4" w:space="0" w:color="auto"/>
                  <w:right w:val="single" w:sz="4" w:space="0" w:color="auto"/>
                </w:tcBorders>
              </w:tcPr>
            </w:tcPrChange>
          </w:tcPr>
          <w:p w14:paraId="18F7586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Change w:id="1544" w:author="Հերմինե Գևորգյան" w:date="2026-02-26T23:44:00Z" w16du:dateUtc="2026-02-26T19:44:00Z">
              <w:tcPr>
                <w:tcW w:w="1938" w:type="dxa"/>
                <w:gridSpan w:val="2"/>
                <w:tcBorders>
                  <w:top w:val="single" w:sz="4" w:space="0" w:color="auto"/>
                  <w:left w:val="single" w:sz="4" w:space="0" w:color="auto"/>
                  <w:bottom w:val="single" w:sz="4" w:space="0" w:color="auto"/>
                  <w:right w:val="single" w:sz="4" w:space="0" w:color="auto"/>
                </w:tcBorders>
              </w:tcPr>
            </w:tcPrChange>
          </w:tcPr>
          <w:p w14:paraId="6407FCBA"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Change w:id="1545" w:author="Հերմինե Գևորգյան" w:date="2026-02-26T23:44:00Z" w16du:dateUtc="2026-02-26T19:44:00Z">
              <w:tcPr>
                <w:tcW w:w="2050" w:type="dxa"/>
                <w:gridSpan w:val="2"/>
                <w:tcBorders>
                  <w:top w:val="single" w:sz="4" w:space="0" w:color="auto"/>
                  <w:left w:val="single" w:sz="4" w:space="0" w:color="auto"/>
                  <w:bottom w:val="single" w:sz="4" w:space="0" w:color="auto"/>
                  <w:right w:val="single" w:sz="4" w:space="0" w:color="auto"/>
                </w:tcBorders>
              </w:tcPr>
            </w:tcPrChange>
          </w:tcPr>
          <w:p w14:paraId="21776615"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Change w:id="1546" w:author="Հերմինե Գևորգյան" w:date="2026-02-26T23:44:00Z" w16du:dateUtc="2026-02-26T19:44:00Z">
              <w:tcPr>
                <w:tcW w:w="3350" w:type="dxa"/>
                <w:gridSpan w:val="2"/>
                <w:tcBorders>
                  <w:top w:val="single" w:sz="4" w:space="0" w:color="auto"/>
                  <w:left w:val="single" w:sz="4" w:space="0" w:color="auto"/>
                  <w:bottom w:val="single" w:sz="4" w:space="0" w:color="auto"/>
                  <w:right w:val="single" w:sz="4" w:space="0" w:color="auto"/>
                </w:tcBorders>
              </w:tcPr>
            </w:tcPrChange>
          </w:tcPr>
          <w:p w14:paraId="7C93E66D"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ոչ</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p>
          <w:p w14:paraId="50FBE9A5"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Հայաստանի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Հանրապետության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նորմատիվ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իրավական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ակտերով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սահմանված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դեպքերում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երբ</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հանդիսանում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ֆիզիկական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Change w:id="1547" w:author="Հերմինե Գևորգյան" w:date="2026-02-26T23:44:00Z" w16du:dateUtc="2026-02-26T19:44:00Z">
              <w:tcPr>
                <w:tcW w:w="2640" w:type="dxa"/>
                <w:gridSpan w:val="2"/>
                <w:tcBorders>
                  <w:top w:val="single" w:sz="4" w:space="0" w:color="auto"/>
                  <w:left w:val="single" w:sz="4" w:space="0" w:color="auto"/>
                  <w:bottom w:val="single" w:sz="4" w:space="0" w:color="auto"/>
                  <w:right w:val="single" w:sz="4" w:space="0" w:color="auto"/>
                </w:tcBorders>
              </w:tcPr>
            </w:tcPrChange>
          </w:tcPr>
          <w:p w14:paraId="6B3F3721"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334B2F" w:rsidRPr="00E6597C" w14:paraId="532CEBCF" w14:textId="77777777" w:rsidTr="00CB0ADE">
        <w:trPr>
          <w:trPrChange w:id="1548" w:author="Հերմինե Գևորգյան" w:date="2026-02-26T23:44:00Z" w16du:dateUtc="2026-02-26T19:44:00Z">
            <w:trPr>
              <w:gridBefore w:val="2"/>
            </w:trPr>
          </w:trPrChange>
        </w:trPr>
        <w:tc>
          <w:tcPr>
            <w:tcW w:w="720" w:type="dxa"/>
            <w:tcBorders>
              <w:top w:val="single" w:sz="4" w:space="0" w:color="auto"/>
              <w:left w:val="single" w:sz="4" w:space="0" w:color="auto"/>
              <w:bottom w:val="single" w:sz="4" w:space="0" w:color="auto"/>
              <w:right w:val="single" w:sz="4" w:space="0" w:color="auto"/>
            </w:tcBorders>
            <w:tcPrChange w:id="1549" w:author="Հերմինե Գևորգյան" w:date="2026-02-26T23:44:00Z" w16du:dateUtc="2026-02-26T19:44:00Z">
              <w:tcPr>
                <w:tcW w:w="720" w:type="dxa"/>
                <w:tcBorders>
                  <w:top w:val="single" w:sz="4" w:space="0" w:color="auto"/>
                  <w:left w:val="single" w:sz="4" w:space="0" w:color="auto"/>
                  <w:bottom w:val="single" w:sz="4" w:space="0" w:color="auto"/>
                  <w:right w:val="single" w:sz="4" w:space="0" w:color="auto"/>
                </w:tcBorders>
              </w:tcPr>
            </w:tcPrChange>
          </w:tcPr>
          <w:p w14:paraId="028EB05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Change w:id="1550" w:author="Հերմինե Գևորգյան" w:date="2026-02-26T23:44:00Z" w16du:dateUtc="2026-02-26T19:44:00Z">
              <w:tcPr>
                <w:tcW w:w="1938" w:type="dxa"/>
                <w:gridSpan w:val="2"/>
                <w:tcBorders>
                  <w:top w:val="single" w:sz="4" w:space="0" w:color="auto"/>
                  <w:left w:val="single" w:sz="4" w:space="0" w:color="auto"/>
                  <w:bottom w:val="single" w:sz="4" w:space="0" w:color="auto"/>
                  <w:right w:val="single" w:sz="4" w:space="0" w:color="auto"/>
                </w:tcBorders>
              </w:tcPr>
            </w:tcPrChange>
          </w:tcPr>
          <w:p w14:paraId="370EB31F"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շահառու</w:t>
            </w:r>
            <w:proofErr w:type="spellEnd"/>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Change w:id="1551" w:author="Հերմինե Գևորգյան" w:date="2026-02-26T23:44:00Z" w16du:dateUtc="2026-02-26T19:44:00Z">
              <w:tcPr>
                <w:tcW w:w="2050" w:type="dxa"/>
                <w:gridSpan w:val="2"/>
                <w:tcBorders>
                  <w:top w:val="single" w:sz="4" w:space="0" w:color="auto"/>
                  <w:left w:val="single" w:sz="4" w:space="0" w:color="auto"/>
                  <w:bottom w:val="single" w:sz="4" w:space="0" w:color="auto"/>
                  <w:right w:val="single" w:sz="4" w:space="0" w:color="auto"/>
                </w:tcBorders>
              </w:tcPr>
            </w:tcPrChange>
          </w:tcPr>
          <w:p w14:paraId="49FA7FBC"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Change w:id="1552" w:author="Հերմինե Գևորգյան" w:date="2026-02-26T23:44:00Z" w16du:dateUtc="2026-02-26T19:44:00Z">
              <w:tcPr>
                <w:tcW w:w="3350" w:type="dxa"/>
                <w:gridSpan w:val="2"/>
                <w:tcBorders>
                  <w:top w:val="single" w:sz="4" w:space="0" w:color="auto"/>
                  <w:left w:val="single" w:sz="4" w:space="0" w:color="auto"/>
                  <w:bottom w:val="single" w:sz="4" w:space="0" w:color="auto"/>
                  <w:right w:val="single" w:sz="4" w:space="0" w:color="auto"/>
                </w:tcBorders>
              </w:tcPr>
            </w:tcPrChange>
          </w:tcPr>
          <w:p w14:paraId="2A03271D"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560058E1"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հանդիսացող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անձի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վճարումը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ստացողի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անվանումը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Նշվում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նաև</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այլ</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տվյալներ</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ըստ</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Change w:id="1553" w:author="Հերմինե Գևորգյան" w:date="2026-02-26T23:44:00Z" w16du:dateUtc="2026-02-26T19:44:00Z">
              <w:tcPr>
                <w:tcW w:w="2640" w:type="dxa"/>
                <w:gridSpan w:val="2"/>
                <w:tcBorders>
                  <w:top w:val="single" w:sz="4" w:space="0" w:color="auto"/>
                  <w:left w:val="single" w:sz="4" w:space="0" w:color="auto"/>
                  <w:bottom w:val="single" w:sz="4" w:space="0" w:color="auto"/>
                  <w:right w:val="single" w:sz="4" w:space="0" w:color="auto"/>
                </w:tcBorders>
              </w:tcPr>
            </w:tcPrChange>
          </w:tcPr>
          <w:p w14:paraId="665E854E"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նախապես</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հրավերով</w:t>
            </w:r>
            <w:proofErr w:type="spellEnd"/>
          </w:p>
        </w:tc>
      </w:tr>
      <w:tr w:rsidR="00334B2F" w:rsidRPr="00E6597C" w14:paraId="6DF9D765" w14:textId="77777777" w:rsidTr="00CB0ADE">
        <w:trPr>
          <w:trPrChange w:id="1554" w:author="Հերմինե Գևորգյան" w:date="2026-02-26T23:44:00Z" w16du:dateUtc="2026-02-26T19:44:00Z">
            <w:trPr>
              <w:gridBefore w:val="2"/>
            </w:trPr>
          </w:trPrChange>
        </w:trPr>
        <w:tc>
          <w:tcPr>
            <w:tcW w:w="720" w:type="dxa"/>
            <w:tcBorders>
              <w:top w:val="single" w:sz="4" w:space="0" w:color="auto"/>
              <w:left w:val="single" w:sz="4" w:space="0" w:color="auto"/>
              <w:bottom w:val="single" w:sz="4" w:space="0" w:color="auto"/>
              <w:right w:val="single" w:sz="4" w:space="0" w:color="auto"/>
            </w:tcBorders>
            <w:tcPrChange w:id="1555" w:author="Հերմինե Գևորգյան" w:date="2026-02-26T23:44:00Z" w16du:dateUtc="2026-02-26T19:44:00Z">
              <w:tcPr>
                <w:tcW w:w="720" w:type="dxa"/>
                <w:tcBorders>
                  <w:top w:val="single" w:sz="4" w:space="0" w:color="auto"/>
                  <w:left w:val="single" w:sz="4" w:space="0" w:color="auto"/>
                  <w:bottom w:val="single" w:sz="4" w:space="0" w:color="auto"/>
                  <w:right w:val="single" w:sz="4" w:space="0" w:color="auto"/>
                </w:tcBorders>
              </w:tcPr>
            </w:tcPrChange>
          </w:tcPr>
          <w:p w14:paraId="7D5F424E"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Change w:id="1556" w:author="Հերմինե Գևորգյան" w:date="2026-02-26T23:44:00Z" w16du:dateUtc="2026-02-26T19:44:00Z">
              <w:tcPr>
                <w:tcW w:w="1938" w:type="dxa"/>
                <w:gridSpan w:val="2"/>
                <w:tcBorders>
                  <w:top w:val="single" w:sz="4" w:space="0" w:color="auto"/>
                  <w:left w:val="single" w:sz="4" w:space="0" w:color="auto"/>
                  <w:bottom w:val="single" w:sz="4" w:space="0" w:color="auto"/>
                  <w:right w:val="single" w:sz="4" w:space="0" w:color="auto"/>
                </w:tcBorders>
              </w:tcPr>
            </w:tcPrChange>
          </w:tcPr>
          <w:p w14:paraId="4A7FAFEF"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Հ</w:t>
            </w:r>
            <w:r w:rsidRPr="00E6597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Change w:id="1557" w:author="Հերմինե Գևորգյան" w:date="2026-02-26T23:44:00Z" w16du:dateUtc="2026-02-26T19:44:00Z">
              <w:tcPr>
                <w:tcW w:w="2050" w:type="dxa"/>
                <w:gridSpan w:val="2"/>
                <w:tcBorders>
                  <w:top w:val="single" w:sz="4" w:space="0" w:color="auto"/>
                  <w:left w:val="single" w:sz="4" w:space="0" w:color="auto"/>
                  <w:bottom w:val="single" w:sz="4" w:space="0" w:color="auto"/>
                  <w:right w:val="single" w:sz="4" w:space="0" w:color="auto"/>
                </w:tcBorders>
              </w:tcPr>
            </w:tcPrChange>
          </w:tcPr>
          <w:p w14:paraId="1F8D3892"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Change w:id="1558" w:author="Հերմինե Գևորգյան" w:date="2026-02-26T23:44:00Z" w16du:dateUtc="2026-02-26T19:44:00Z">
              <w:tcPr>
                <w:tcW w:w="3350" w:type="dxa"/>
                <w:gridSpan w:val="2"/>
                <w:tcBorders>
                  <w:top w:val="single" w:sz="4" w:space="0" w:color="auto"/>
                  <w:left w:val="single" w:sz="4" w:space="0" w:color="auto"/>
                  <w:bottom w:val="single" w:sz="4" w:space="0" w:color="auto"/>
                  <w:right w:val="single" w:sz="4" w:space="0" w:color="auto"/>
                </w:tcBorders>
              </w:tcPr>
            </w:tcPrChange>
          </w:tcPr>
          <w:p w14:paraId="07BFFD3A"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ոչ</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p>
          <w:p w14:paraId="6B6258C8"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rPr>
              <w:t xml:space="preserve"> (</w:t>
            </w:r>
            <w:r w:rsidRPr="00E6597C">
              <w:rPr>
                <w:rFonts w:ascii="GHEA Grapalat" w:hAnsi="GHEA Grapalat" w:cs="Sylfaen"/>
                <w:sz w:val="20"/>
                <w:szCs w:val="20"/>
                <w:lang w:val="hy-AM"/>
              </w:rPr>
              <w:t>գնումների հետ կապված գործընթացում չի լրացվում</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Change w:id="1559" w:author="Հերմինե Գևորգյան" w:date="2026-02-26T23:44:00Z" w16du:dateUtc="2026-02-26T19:44:00Z">
              <w:tcPr>
                <w:tcW w:w="2640" w:type="dxa"/>
                <w:gridSpan w:val="2"/>
                <w:tcBorders>
                  <w:top w:val="single" w:sz="4" w:space="0" w:color="auto"/>
                  <w:left w:val="single" w:sz="4" w:space="0" w:color="auto"/>
                  <w:bottom w:val="single" w:sz="4" w:space="0" w:color="auto"/>
                  <w:right w:val="single" w:sz="4" w:space="0" w:color="auto"/>
                </w:tcBorders>
              </w:tcPr>
            </w:tcPrChange>
          </w:tcPr>
          <w:p w14:paraId="36F4F222"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lang w:val="ru-RU"/>
              </w:rPr>
              <w:t>(</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334B2F" w:rsidRPr="00E6597C" w14:paraId="38C3A729" w14:textId="77777777" w:rsidTr="00CB0ADE">
        <w:trPr>
          <w:trPrChange w:id="1560" w:author="Հերմինե Գևորգյան" w:date="2026-02-26T23:44:00Z" w16du:dateUtc="2026-02-26T19:44:00Z">
            <w:trPr>
              <w:gridBefore w:val="2"/>
            </w:trPr>
          </w:trPrChange>
        </w:trPr>
        <w:tc>
          <w:tcPr>
            <w:tcW w:w="720" w:type="dxa"/>
            <w:tcBorders>
              <w:top w:val="single" w:sz="4" w:space="0" w:color="auto"/>
              <w:left w:val="single" w:sz="4" w:space="0" w:color="auto"/>
              <w:bottom w:val="single" w:sz="4" w:space="0" w:color="auto"/>
              <w:right w:val="single" w:sz="4" w:space="0" w:color="auto"/>
            </w:tcBorders>
            <w:tcPrChange w:id="1561" w:author="Հերմինե Գևորգյան" w:date="2026-02-26T23:44:00Z" w16du:dateUtc="2026-02-26T19:44:00Z">
              <w:tcPr>
                <w:tcW w:w="720" w:type="dxa"/>
                <w:tcBorders>
                  <w:top w:val="single" w:sz="4" w:space="0" w:color="auto"/>
                  <w:left w:val="single" w:sz="4" w:space="0" w:color="auto"/>
                  <w:bottom w:val="single" w:sz="4" w:space="0" w:color="auto"/>
                  <w:right w:val="single" w:sz="4" w:space="0" w:color="auto"/>
                </w:tcBorders>
              </w:tcPr>
            </w:tcPrChange>
          </w:tcPr>
          <w:p w14:paraId="24C91DC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Change w:id="1562" w:author="Հերմինե Գևորգյան" w:date="2026-02-26T23:44:00Z" w16du:dateUtc="2026-02-26T19:44:00Z">
              <w:tcPr>
                <w:tcW w:w="1938" w:type="dxa"/>
                <w:gridSpan w:val="2"/>
                <w:tcBorders>
                  <w:top w:val="single" w:sz="4" w:space="0" w:color="auto"/>
                  <w:left w:val="single" w:sz="4" w:space="0" w:color="auto"/>
                  <w:bottom w:val="single" w:sz="4" w:space="0" w:color="auto"/>
                  <w:right w:val="single" w:sz="4" w:space="0" w:color="auto"/>
                </w:tcBorders>
              </w:tcPr>
            </w:tcPrChange>
          </w:tcPr>
          <w:p w14:paraId="5287237E"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Change w:id="1563" w:author="Հերմինե Գևորգյան" w:date="2026-02-26T23:44:00Z" w16du:dateUtc="2026-02-26T19:44:00Z">
              <w:tcPr>
                <w:tcW w:w="2050" w:type="dxa"/>
                <w:gridSpan w:val="2"/>
                <w:tcBorders>
                  <w:top w:val="single" w:sz="4" w:space="0" w:color="auto"/>
                  <w:left w:val="single" w:sz="4" w:space="0" w:color="auto"/>
                  <w:bottom w:val="single" w:sz="4" w:space="0" w:color="auto"/>
                  <w:right w:val="single" w:sz="4" w:space="0" w:color="auto"/>
                </w:tcBorders>
              </w:tcPr>
            </w:tcPrChange>
          </w:tcPr>
          <w:p w14:paraId="25698353"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Change w:id="1564" w:author="Հերմինե Գևորգյան" w:date="2026-02-26T23:44:00Z" w16du:dateUtc="2026-02-26T19:44:00Z">
              <w:tcPr>
                <w:tcW w:w="3350" w:type="dxa"/>
                <w:gridSpan w:val="2"/>
                <w:tcBorders>
                  <w:top w:val="single" w:sz="4" w:space="0" w:color="auto"/>
                  <w:left w:val="single" w:sz="4" w:space="0" w:color="auto"/>
                  <w:bottom w:val="single" w:sz="4" w:space="0" w:color="auto"/>
                  <w:right w:val="single" w:sz="4" w:space="0" w:color="auto"/>
                </w:tcBorders>
              </w:tcPr>
            </w:tcPrChange>
          </w:tcPr>
          <w:p w14:paraId="5BDFC5DE"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ոչ</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p>
          <w:p w14:paraId="32B6B0C3"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Հայաստանի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Հանրապետության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նորմատիվ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իրավական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ակտերով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սահմանված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դեպքերում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երբ</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շահառուն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հանդիսանում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հաշվառված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հարկատու</w:t>
            </w:r>
            <w:proofErr w:type="spellEnd"/>
            <w:r w:rsidRPr="00E6597C">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Change w:id="1565" w:author="Հերմինե Գևորգյան" w:date="2026-02-26T23:44:00Z" w16du:dateUtc="2026-02-26T19:44:00Z">
              <w:tcPr>
                <w:tcW w:w="2640" w:type="dxa"/>
                <w:gridSpan w:val="2"/>
                <w:tcBorders>
                  <w:top w:val="single" w:sz="4" w:space="0" w:color="auto"/>
                  <w:left w:val="single" w:sz="4" w:space="0" w:color="auto"/>
                  <w:bottom w:val="single" w:sz="4" w:space="0" w:color="auto"/>
                  <w:right w:val="single" w:sz="4" w:space="0" w:color="auto"/>
                </w:tcBorders>
              </w:tcPr>
            </w:tcPrChange>
          </w:tcPr>
          <w:p w14:paraId="25A7FDE3"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նախապես</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հրավերով</w:t>
            </w:r>
            <w:proofErr w:type="spellEnd"/>
          </w:p>
        </w:tc>
      </w:tr>
      <w:tr w:rsidR="00334B2F" w:rsidRPr="00E6597C" w14:paraId="3AA0DC9B" w14:textId="77777777" w:rsidTr="00CB0ADE">
        <w:trPr>
          <w:trPrChange w:id="1566" w:author="Հերմինե Գևորգյան" w:date="2026-02-26T23:44:00Z" w16du:dateUtc="2026-02-26T19:44:00Z">
            <w:trPr>
              <w:gridBefore w:val="2"/>
            </w:trPr>
          </w:trPrChange>
        </w:trPr>
        <w:tc>
          <w:tcPr>
            <w:tcW w:w="720" w:type="dxa"/>
            <w:tcBorders>
              <w:top w:val="single" w:sz="4" w:space="0" w:color="auto"/>
              <w:left w:val="single" w:sz="4" w:space="0" w:color="auto"/>
              <w:bottom w:val="single" w:sz="4" w:space="0" w:color="auto"/>
              <w:right w:val="single" w:sz="4" w:space="0" w:color="auto"/>
            </w:tcBorders>
            <w:tcPrChange w:id="1567" w:author="Հերմինե Գևորգյան" w:date="2026-02-26T23:44:00Z" w16du:dateUtc="2026-02-26T19:44:00Z">
              <w:tcPr>
                <w:tcW w:w="720" w:type="dxa"/>
                <w:tcBorders>
                  <w:top w:val="single" w:sz="4" w:space="0" w:color="auto"/>
                  <w:left w:val="single" w:sz="4" w:space="0" w:color="auto"/>
                  <w:bottom w:val="single" w:sz="4" w:space="0" w:color="auto"/>
                  <w:right w:val="single" w:sz="4" w:space="0" w:color="auto"/>
                </w:tcBorders>
              </w:tcPr>
            </w:tcPrChange>
          </w:tcPr>
          <w:p w14:paraId="44F0A47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Change w:id="1568" w:author="Հերմինե Գևորգյան" w:date="2026-02-26T23:44:00Z" w16du:dateUtc="2026-02-26T19:44:00Z">
              <w:tcPr>
                <w:tcW w:w="1938" w:type="dxa"/>
                <w:gridSpan w:val="2"/>
                <w:tcBorders>
                  <w:top w:val="single" w:sz="4" w:space="0" w:color="auto"/>
                  <w:left w:val="single" w:sz="4" w:space="0" w:color="auto"/>
                  <w:bottom w:val="single" w:sz="4" w:space="0" w:color="auto"/>
                  <w:right w:val="single" w:sz="4" w:space="0" w:color="auto"/>
                </w:tcBorders>
              </w:tcPr>
            </w:tcPrChange>
          </w:tcPr>
          <w:p w14:paraId="5EE32C05"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շահառուին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անվանումը</w:t>
            </w:r>
            <w:proofErr w:type="spellEnd"/>
            <w:r w:rsidRPr="00E6597C">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Change w:id="1569" w:author="Հերմինե Գևորգյան" w:date="2026-02-26T23:44:00Z" w16du:dateUtc="2026-02-26T19:44:00Z">
              <w:tcPr>
                <w:tcW w:w="2050" w:type="dxa"/>
                <w:gridSpan w:val="2"/>
                <w:tcBorders>
                  <w:top w:val="single" w:sz="4" w:space="0" w:color="auto"/>
                  <w:left w:val="single" w:sz="4" w:space="0" w:color="auto"/>
                  <w:bottom w:val="single" w:sz="4" w:space="0" w:color="auto"/>
                  <w:right w:val="single" w:sz="4" w:space="0" w:color="auto"/>
                </w:tcBorders>
              </w:tcPr>
            </w:tcPrChange>
          </w:tcPr>
          <w:p w14:paraId="4C1CA923"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Change w:id="1570" w:author="Հերմինե Գևորգյան" w:date="2026-02-26T23:44:00Z" w16du:dateUtc="2026-02-26T19:44:00Z">
              <w:tcPr>
                <w:tcW w:w="3350" w:type="dxa"/>
                <w:gridSpan w:val="2"/>
                <w:tcBorders>
                  <w:top w:val="single" w:sz="4" w:space="0" w:color="auto"/>
                  <w:left w:val="single" w:sz="4" w:space="0" w:color="auto"/>
                  <w:bottom w:val="single" w:sz="4" w:space="0" w:color="auto"/>
                  <w:right w:val="single" w:sz="4" w:space="0" w:color="auto"/>
                </w:tcBorders>
              </w:tcPr>
            </w:tcPrChange>
          </w:tcPr>
          <w:p w14:paraId="02917E15" w14:textId="788A1739" w:rsidR="00334B2F" w:rsidRPr="00E6597C" w:rsidRDefault="00037BD5"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Change w:id="1571" w:author="Հերմինե Գևորգյան" w:date="2026-02-26T23:44:00Z" w16du:dateUtc="2026-02-26T19:44:00Z">
              <w:tcPr>
                <w:tcW w:w="2640" w:type="dxa"/>
                <w:gridSpan w:val="2"/>
                <w:tcBorders>
                  <w:top w:val="single" w:sz="4" w:space="0" w:color="auto"/>
                  <w:left w:val="single" w:sz="4" w:space="0" w:color="auto"/>
                  <w:bottom w:val="single" w:sz="4" w:space="0" w:color="auto"/>
                  <w:right w:val="single" w:sz="4" w:space="0" w:color="auto"/>
                </w:tcBorders>
              </w:tcPr>
            </w:tcPrChange>
          </w:tcPr>
          <w:p w14:paraId="229EA15B"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նախապես</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հրավերով</w:t>
            </w:r>
            <w:proofErr w:type="spellEnd"/>
          </w:p>
        </w:tc>
      </w:tr>
      <w:tr w:rsidR="00334B2F" w:rsidRPr="00E6597C" w14:paraId="1433F9D6" w14:textId="77777777" w:rsidTr="00CB0ADE">
        <w:trPr>
          <w:trPrChange w:id="1572" w:author="Հերմինե Գևորգյան" w:date="2026-02-26T23:44:00Z" w16du:dateUtc="2026-02-26T19:44:00Z">
            <w:trPr>
              <w:gridBefore w:val="2"/>
            </w:trPr>
          </w:trPrChange>
        </w:trPr>
        <w:tc>
          <w:tcPr>
            <w:tcW w:w="720" w:type="dxa"/>
            <w:tcBorders>
              <w:top w:val="single" w:sz="4" w:space="0" w:color="auto"/>
              <w:left w:val="single" w:sz="4" w:space="0" w:color="auto"/>
              <w:bottom w:val="single" w:sz="4" w:space="0" w:color="auto"/>
              <w:right w:val="single" w:sz="4" w:space="0" w:color="auto"/>
            </w:tcBorders>
            <w:tcPrChange w:id="1573" w:author="Հերմինե Գևորգյան" w:date="2026-02-26T23:44:00Z" w16du:dateUtc="2026-02-26T19:44:00Z">
              <w:tcPr>
                <w:tcW w:w="720" w:type="dxa"/>
                <w:tcBorders>
                  <w:top w:val="single" w:sz="4" w:space="0" w:color="auto"/>
                  <w:left w:val="single" w:sz="4" w:space="0" w:color="auto"/>
                  <w:bottom w:val="single" w:sz="4" w:space="0" w:color="auto"/>
                  <w:right w:val="single" w:sz="4" w:space="0" w:color="auto"/>
                </w:tcBorders>
              </w:tcPr>
            </w:tcPrChange>
          </w:tcPr>
          <w:p w14:paraId="483BE7C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Change w:id="1574" w:author="Հերմինե Գևորգյան" w:date="2026-02-26T23:44:00Z" w16du:dateUtc="2026-02-26T19:44:00Z">
              <w:tcPr>
                <w:tcW w:w="1938" w:type="dxa"/>
                <w:gridSpan w:val="2"/>
                <w:tcBorders>
                  <w:top w:val="single" w:sz="4" w:space="0" w:color="auto"/>
                  <w:left w:val="single" w:sz="4" w:space="0" w:color="auto"/>
                  <w:bottom w:val="single" w:sz="4" w:space="0" w:color="auto"/>
                  <w:right w:val="single" w:sz="4" w:space="0" w:color="auto"/>
                </w:tcBorders>
              </w:tcPr>
            </w:tcPrChange>
          </w:tcPr>
          <w:p w14:paraId="3D384D82"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հաշվի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Change w:id="1575" w:author="Հերմինե Գևորգյան" w:date="2026-02-26T23:44:00Z" w16du:dateUtc="2026-02-26T19:44:00Z">
              <w:tcPr>
                <w:tcW w:w="2050" w:type="dxa"/>
                <w:gridSpan w:val="2"/>
                <w:tcBorders>
                  <w:top w:val="single" w:sz="4" w:space="0" w:color="auto"/>
                  <w:left w:val="single" w:sz="4" w:space="0" w:color="auto"/>
                  <w:bottom w:val="single" w:sz="4" w:space="0" w:color="auto"/>
                  <w:right w:val="single" w:sz="4" w:space="0" w:color="auto"/>
                </w:tcBorders>
              </w:tcPr>
            </w:tcPrChange>
          </w:tcPr>
          <w:p w14:paraId="34024A3F"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Change w:id="1576" w:author="Հերմինե Գևորգյան" w:date="2026-02-26T23:44:00Z" w16du:dateUtc="2026-02-26T19:44:00Z">
              <w:tcPr>
                <w:tcW w:w="3350" w:type="dxa"/>
                <w:gridSpan w:val="2"/>
                <w:tcBorders>
                  <w:top w:val="single" w:sz="4" w:space="0" w:color="auto"/>
                  <w:left w:val="single" w:sz="4" w:space="0" w:color="auto"/>
                  <w:bottom w:val="single" w:sz="4" w:space="0" w:color="auto"/>
                  <w:right w:val="single" w:sz="4" w:space="0" w:color="auto"/>
                </w:tcBorders>
              </w:tcPr>
            </w:tcPrChange>
          </w:tcPr>
          <w:p w14:paraId="56E71A71"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7AEE4CCB"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այն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բանկային</w:t>
            </w:r>
            <w:proofErr w:type="spellEnd"/>
            <w:r w:rsidRPr="00E6597C">
              <w:rPr>
                <w:rFonts w:ascii="GHEA Grapalat" w:hAnsi="GHEA Grapalat"/>
                <w:sz w:val="20"/>
                <w:szCs w:val="20"/>
              </w:rPr>
              <w:t xml:space="preserve"> (</w:t>
            </w:r>
            <w:r w:rsidRPr="00E6597C">
              <w:rPr>
                <w:rFonts w:ascii="GHEA Grapalat" w:hAnsi="GHEA Grapalat"/>
                <w:sz w:val="20"/>
                <w:szCs w:val="20"/>
                <w:lang w:val="hy-AM"/>
              </w:rPr>
              <w:t>գանձապետական</w:t>
            </w:r>
            <w:r w:rsidRPr="00E6597C">
              <w:rPr>
                <w:rFonts w:ascii="GHEA Grapalat" w:hAnsi="GHEA Grapalat"/>
                <w:sz w:val="20"/>
                <w:szCs w:val="20"/>
              </w:rPr>
              <w:t xml:space="preserve">) </w:t>
            </w:r>
            <w:proofErr w:type="spellStart"/>
            <w:r w:rsidRPr="00E6597C">
              <w:rPr>
                <w:rFonts w:ascii="GHEA Grapalat" w:hAnsi="GHEA Grapalat"/>
                <w:sz w:val="20"/>
                <w:szCs w:val="20"/>
              </w:rPr>
              <w:t>հաշվի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որի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վրա</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պետք</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փոխանցվեն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գանձված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Change w:id="1577" w:author="Հերմինե Գևորգյան" w:date="2026-02-26T23:44:00Z" w16du:dateUtc="2026-02-26T19:44:00Z">
              <w:tcPr>
                <w:tcW w:w="2640" w:type="dxa"/>
                <w:gridSpan w:val="2"/>
                <w:tcBorders>
                  <w:top w:val="single" w:sz="4" w:space="0" w:color="auto"/>
                  <w:left w:val="single" w:sz="4" w:space="0" w:color="auto"/>
                  <w:bottom w:val="single" w:sz="4" w:space="0" w:color="auto"/>
                  <w:right w:val="single" w:sz="4" w:space="0" w:color="auto"/>
                </w:tcBorders>
              </w:tcPr>
            </w:tcPrChange>
          </w:tcPr>
          <w:p w14:paraId="23050F98"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նախապես</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հրավերով</w:t>
            </w:r>
            <w:proofErr w:type="spellEnd"/>
          </w:p>
        </w:tc>
      </w:tr>
      <w:tr w:rsidR="00334B2F" w:rsidRPr="00E6597C" w14:paraId="6378088C" w14:textId="77777777" w:rsidTr="00CB0ADE">
        <w:trPr>
          <w:trPrChange w:id="1578" w:author="Հերմինե Գևորգյան" w:date="2026-02-26T23:44:00Z" w16du:dateUtc="2026-02-26T19:44:00Z">
            <w:trPr>
              <w:gridBefore w:val="2"/>
            </w:trPr>
          </w:trPrChange>
        </w:trPr>
        <w:tc>
          <w:tcPr>
            <w:tcW w:w="720" w:type="dxa"/>
            <w:tcBorders>
              <w:top w:val="single" w:sz="4" w:space="0" w:color="auto"/>
              <w:left w:val="single" w:sz="4" w:space="0" w:color="auto"/>
              <w:bottom w:val="single" w:sz="4" w:space="0" w:color="auto"/>
              <w:right w:val="single" w:sz="4" w:space="0" w:color="auto"/>
            </w:tcBorders>
            <w:tcPrChange w:id="1579" w:author="Հերմինե Գևորգյան" w:date="2026-02-26T23:44:00Z" w16du:dateUtc="2026-02-26T19:44:00Z">
              <w:tcPr>
                <w:tcW w:w="720" w:type="dxa"/>
                <w:tcBorders>
                  <w:top w:val="single" w:sz="4" w:space="0" w:color="auto"/>
                  <w:left w:val="single" w:sz="4" w:space="0" w:color="auto"/>
                  <w:bottom w:val="single" w:sz="4" w:space="0" w:color="auto"/>
                  <w:right w:val="single" w:sz="4" w:space="0" w:color="auto"/>
                </w:tcBorders>
              </w:tcPr>
            </w:tcPrChange>
          </w:tcPr>
          <w:p w14:paraId="2904426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Change w:id="1580" w:author="Հերմինե Գևորգյան" w:date="2026-02-26T23:44:00Z" w16du:dateUtc="2026-02-26T19:44:00Z">
              <w:tcPr>
                <w:tcW w:w="1938" w:type="dxa"/>
                <w:gridSpan w:val="2"/>
                <w:tcBorders>
                  <w:top w:val="single" w:sz="4" w:space="0" w:color="auto"/>
                  <w:left w:val="single" w:sz="4" w:space="0" w:color="auto"/>
                  <w:bottom w:val="single" w:sz="4" w:space="0" w:color="auto"/>
                  <w:right w:val="single" w:sz="4" w:space="0" w:color="auto"/>
                </w:tcBorders>
              </w:tcPr>
            </w:tcPrChange>
          </w:tcPr>
          <w:p w14:paraId="237399EC"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գումարը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թվերով</w:t>
            </w:r>
            <w:proofErr w:type="spellEnd"/>
            <w:r w:rsidRPr="00E6597C">
              <w:rPr>
                <w:rFonts w:ascii="GHEA Grapalat" w:hAnsi="GHEA Grapalat"/>
                <w:sz w:val="20"/>
                <w:szCs w:val="20"/>
              </w:rPr>
              <w:t xml:space="preserve"> և </w:t>
            </w:r>
            <w:proofErr w:type="spellStart"/>
            <w:r w:rsidRPr="00E6597C">
              <w:rPr>
                <w:rFonts w:ascii="GHEA Grapalat" w:hAnsi="GHEA Grapalat"/>
                <w:sz w:val="20"/>
                <w:szCs w:val="20"/>
              </w:rPr>
              <w:t>բառերով</w:t>
            </w:r>
            <w:proofErr w:type="spellEnd"/>
            <w:r w:rsidRPr="00E6597C">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Change w:id="1581" w:author="Հերմինե Գևորգյան" w:date="2026-02-26T23:44:00Z" w16du:dateUtc="2026-02-26T19:44:00Z">
              <w:tcPr>
                <w:tcW w:w="2050" w:type="dxa"/>
                <w:gridSpan w:val="2"/>
                <w:tcBorders>
                  <w:top w:val="single" w:sz="4" w:space="0" w:color="auto"/>
                  <w:left w:val="single" w:sz="4" w:space="0" w:color="auto"/>
                  <w:bottom w:val="single" w:sz="4" w:space="0" w:color="auto"/>
                  <w:right w:val="single" w:sz="4" w:space="0" w:color="auto"/>
                </w:tcBorders>
              </w:tcPr>
            </w:tcPrChange>
          </w:tcPr>
          <w:p w14:paraId="24E4B0ED"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Change w:id="1582" w:author="Հերմինե Գևորգյան" w:date="2026-02-26T23:44:00Z" w16du:dateUtc="2026-02-26T19:44:00Z">
              <w:tcPr>
                <w:tcW w:w="3350" w:type="dxa"/>
                <w:gridSpan w:val="2"/>
                <w:tcBorders>
                  <w:top w:val="single" w:sz="4" w:space="0" w:color="auto"/>
                  <w:left w:val="single" w:sz="4" w:space="0" w:color="auto"/>
                  <w:bottom w:val="single" w:sz="4" w:space="0" w:color="auto"/>
                  <w:right w:val="single" w:sz="4" w:space="0" w:color="auto"/>
                </w:tcBorders>
              </w:tcPr>
            </w:tcPrChange>
          </w:tcPr>
          <w:p w14:paraId="746444CB"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45B011A3"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ենթակա</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Change w:id="1583" w:author="Հերմինե Գևորգյան" w:date="2026-02-26T23:44:00Z" w16du:dateUtc="2026-02-26T19:44:00Z">
              <w:tcPr>
                <w:tcW w:w="2640" w:type="dxa"/>
                <w:gridSpan w:val="2"/>
                <w:tcBorders>
                  <w:top w:val="single" w:sz="4" w:space="0" w:color="auto"/>
                  <w:left w:val="single" w:sz="4" w:space="0" w:color="auto"/>
                  <w:bottom w:val="single" w:sz="4" w:space="0" w:color="auto"/>
                  <w:right w:val="single" w:sz="4" w:space="0" w:color="auto"/>
                </w:tcBorders>
              </w:tcPr>
            </w:tcPrChange>
          </w:tcPr>
          <w:p w14:paraId="0EA177A7" w14:textId="77777777" w:rsidR="00334B2F" w:rsidRPr="00E6597C" w:rsidRDefault="00334B2F" w:rsidP="00CB0ADE">
            <w:pPr>
              <w:jc w:val="center"/>
              <w:rPr>
                <w:rFonts w:ascii="GHEA Grapalat" w:hAnsi="GHEA Grapalat"/>
                <w:sz w:val="20"/>
                <w:szCs w:val="20"/>
                <w:lang w:val="hy-AM"/>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lang w:val="hy-AM"/>
              </w:rPr>
              <w:t xml:space="preserve"> </w:t>
            </w:r>
          </w:p>
        </w:tc>
      </w:tr>
      <w:tr w:rsidR="00334B2F" w:rsidRPr="007E2503" w14:paraId="77CC8764" w14:textId="77777777" w:rsidTr="00CB0ADE">
        <w:trPr>
          <w:trPrChange w:id="1584" w:author="Հերմինե Գևորգյան" w:date="2026-02-26T23:44:00Z" w16du:dateUtc="2026-02-26T19:44:00Z">
            <w:trPr>
              <w:gridBefore w:val="2"/>
            </w:trPr>
          </w:trPrChange>
        </w:trPr>
        <w:tc>
          <w:tcPr>
            <w:tcW w:w="720" w:type="dxa"/>
            <w:tcBorders>
              <w:top w:val="single" w:sz="4" w:space="0" w:color="auto"/>
              <w:left w:val="single" w:sz="4" w:space="0" w:color="auto"/>
              <w:bottom w:val="single" w:sz="4" w:space="0" w:color="auto"/>
              <w:right w:val="single" w:sz="4" w:space="0" w:color="auto"/>
            </w:tcBorders>
            <w:tcPrChange w:id="1585" w:author="Հերմինե Գևորգյան" w:date="2026-02-26T23:44:00Z" w16du:dateUtc="2026-02-26T19:44:00Z">
              <w:tcPr>
                <w:tcW w:w="720" w:type="dxa"/>
                <w:tcBorders>
                  <w:top w:val="single" w:sz="4" w:space="0" w:color="auto"/>
                  <w:left w:val="single" w:sz="4" w:space="0" w:color="auto"/>
                  <w:bottom w:val="single" w:sz="4" w:space="0" w:color="auto"/>
                  <w:right w:val="single" w:sz="4" w:space="0" w:color="auto"/>
                </w:tcBorders>
              </w:tcPr>
            </w:tcPrChange>
          </w:tcPr>
          <w:p w14:paraId="0EECDC9F"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Change w:id="1586" w:author="Հերմինե Գևորգյան" w:date="2026-02-26T23:44:00Z" w16du:dateUtc="2026-02-26T19:44:00Z">
              <w:tcPr>
                <w:tcW w:w="1938" w:type="dxa"/>
                <w:gridSpan w:val="2"/>
                <w:tcBorders>
                  <w:top w:val="single" w:sz="4" w:space="0" w:color="auto"/>
                  <w:left w:val="single" w:sz="4" w:space="0" w:color="auto"/>
                  <w:bottom w:val="single" w:sz="4" w:space="0" w:color="auto"/>
                  <w:right w:val="single" w:sz="4" w:space="0" w:color="auto"/>
                </w:tcBorders>
              </w:tcPr>
            </w:tcPrChange>
          </w:tcPr>
          <w:p w14:paraId="2FD8799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Ակցեպտավորված գումարը՝  (թվերով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Change w:id="1587" w:author="Հերմինե Գևորգյան" w:date="2026-02-26T23:44:00Z" w16du:dateUtc="2026-02-26T19:44:00Z">
              <w:tcPr>
                <w:tcW w:w="2050" w:type="dxa"/>
                <w:gridSpan w:val="2"/>
                <w:tcBorders>
                  <w:top w:val="single" w:sz="4" w:space="0" w:color="auto"/>
                  <w:left w:val="single" w:sz="4" w:space="0" w:color="auto"/>
                  <w:bottom w:val="single" w:sz="4" w:space="0" w:color="auto"/>
                  <w:right w:val="single" w:sz="4" w:space="0" w:color="auto"/>
                </w:tcBorders>
              </w:tcPr>
            </w:tcPrChange>
          </w:tcPr>
          <w:p w14:paraId="1EBE11D7" w14:textId="77777777" w:rsidR="00334B2F" w:rsidRPr="00E6597C" w:rsidRDefault="00AD6C4A" w:rsidP="00CB0ADE">
            <w:pPr>
              <w:jc w:val="center"/>
              <w:rPr>
                <w:rFonts w:ascii="GHEA Grapalat" w:hAnsi="GHEA Grapalat"/>
                <w:sz w:val="20"/>
                <w:szCs w:val="20"/>
                <w:lang w:val="hy-AM"/>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Change w:id="1588" w:author="Հերմինե Գևորգյան" w:date="2026-02-26T23:44:00Z" w16du:dateUtc="2026-02-26T19:44:00Z">
              <w:tcPr>
                <w:tcW w:w="3350" w:type="dxa"/>
                <w:gridSpan w:val="2"/>
                <w:tcBorders>
                  <w:top w:val="single" w:sz="4" w:space="0" w:color="auto"/>
                  <w:left w:val="single" w:sz="4" w:space="0" w:color="auto"/>
                  <w:bottom w:val="single" w:sz="4" w:space="0" w:color="auto"/>
                  <w:right w:val="single" w:sz="4" w:space="0" w:color="auto"/>
                </w:tcBorders>
              </w:tcPr>
            </w:tcPrChange>
          </w:tcPr>
          <w:p w14:paraId="7CBF3979"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ոչ պարտադիր</w:t>
            </w:r>
          </w:p>
          <w:p w14:paraId="4F0CC507"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Change w:id="1589" w:author="Հերմինե Գևորգյան" w:date="2026-02-26T23:44:00Z" w16du:dateUtc="2026-02-26T19:44:00Z">
              <w:tcPr>
                <w:tcW w:w="2640" w:type="dxa"/>
                <w:gridSpan w:val="2"/>
                <w:tcBorders>
                  <w:top w:val="single" w:sz="4" w:space="0" w:color="auto"/>
                  <w:left w:val="single" w:sz="4" w:space="0" w:color="auto"/>
                  <w:bottom w:val="single" w:sz="4" w:space="0" w:color="auto"/>
                  <w:right w:val="single" w:sz="4" w:space="0" w:color="auto"/>
                </w:tcBorders>
              </w:tcPr>
            </w:tcPrChange>
          </w:tcPr>
          <w:p w14:paraId="37EF70F0"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(չի լրացվում եւ չի կիրառվում)</w:t>
            </w:r>
          </w:p>
        </w:tc>
      </w:tr>
      <w:tr w:rsidR="00334B2F" w:rsidRPr="00E6597C" w14:paraId="0C1546A2" w14:textId="77777777" w:rsidTr="00CB0ADE">
        <w:trPr>
          <w:trPrChange w:id="1590" w:author="Հերմինե Գևորգյան" w:date="2026-02-26T23:44:00Z" w16du:dateUtc="2026-02-26T19:44:00Z">
            <w:trPr>
              <w:gridBefore w:val="2"/>
            </w:trPr>
          </w:trPrChange>
        </w:trPr>
        <w:tc>
          <w:tcPr>
            <w:tcW w:w="720" w:type="dxa"/>
            <w:tcBorders>
              <w:top w:val="single" w:sz="4" w:space="0" w:color="auto"/>
              <w:left w:val="single" w:sz="4" w:space="0" w:color="auto"/>
              <w:bottom w:val="single" w:sz="4" w:space="0" w:color="auto"/>
              <w:right w:val="single" w:sz="4" w:space="0" w:color="auto"/>
            </w:tcBorders>
            <w:tcPrChange w:id="1591" w:author="Հերմինե Գևորգյան" w:date="2026-02-26T23:44:00Z" w16du:dateUtc="2026-02-26T19:44:00Z">
              <w:tcPr>
                <w:tcW w:w="720" w:type="dxa"/>
                <w:tcBorders>
                  <w:top w:val="single" w:sz="4" w:space="0" w:color="auto"/>
                  <w:left w:val="single" w:sz="4" w:space="0" w:color="auto"/>
                  <w:bottom w:val="single" w:sz="4" w:space="0" w:color="auto"/>
                  <w:right w:val="single" w:sz="4" w:space="0" w:color="auto"/>
                </w:tcBorders>
              </w:tcPr>
            </w:tcPrChange>
          </w:tcPr>
          <w:p w14:paraId="7C731038"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Change w:id="1592" w:author="Հերմինե Գևորգյան" w:date="2026-02-26T23:44:00Z" w16du:dateUtc="2026-02-26T19:44:00Z">
              <w:tcPr>
                <w:tcW w:w="1938" w:type="dxa"/>
                <w:gridSpan w:val="2"/>
                <w:tcBorders>
                  <w:top w:val="single" w:sz="4" w:space="0" w:color="auto"/>
                  <w:left w:val="single" w:sz="4" w:space="0" w:color="auto"/>
                  <w:bottom w:val="single" w:sz="4" w:space="0" w:color="auto"/>
                  <w:right w:val="single" w:sz="4" w:space="0" w:color="auto"/>
                </w:tcBorders>
              </w:tcPr>
            </w:tcPrChange>
          </w:tcPr>
          <w:p w14:paraId="65422F26"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արժույթը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բառերով</w:t>
            </w:r>
            <w:proofErr w:type="spellEnd"/>
            <w:r w:rsidRPr="00E6597C">
              <w:rPr>
                <w:rFonts w:ascii="GHEA Grapalat" w:hAnsi="GHEA Grapalat"/>
                <w:sz w:val="20"/>
                <w:szCs w:val="20"/>
              </w:rPr>
              <w:t xml:space="preserve"> և </w:t>
            </w:r>
            <w:proofErr w:type="spellStart"/>
            <w:r w:rsidRPr="00E6597C">
              <w:rPr>
                <w:rFonts w:ascii="GHEA Grapalat" w:hAnsi="GHEA Grapalat"/>
                <w:sz w:val="20"/>
                <w:szCs w:val="20"/>
              </w:rPr>
              <w:t>կոդով</w:t>
            </w:r>
            <w:proofErr w:type="spellEnd"/>
            <w:r w:rsidRPr="00E6597C">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Change w:id="1593" w:author="Հերմինե Գևորգյան" w:date="2026-02-26T23:44:00Z" w16du:dateUtc="2026-02-26T19:44:00Z">
              <w:tcPr>
                <w:tcW w:w="2050" w:type="dxa"/>
                <w:gridSpan w:val="2"/>
                <w:tcBorders>
                  <w:top w:val="single" w:sz="4" w:space="0" w:color="auto"/>
                  <w:left w:val="single" w:sz="4" w:space="0" w:color="auto"/>
                  <w:bottom w:val="single" w:sz="4" w:space="0" w:color="auto"/>
                  <w:right w:val="single" w:sz="4" w:space="0" w:color="auto"/>
                </w:tcBorders>
              </w:tcPr>
            </w:tcPrChange>
          </w:tcPr>
          <w:p w14:paraId="3717B9EB"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Change w:id="1594" w:author="Հերմինե Գևորգյան" w:date="2026-02-26T23:44:00Z" w16du:dateUtc="2026-02-26T19:44:00Z">
              <w:tcPr>
                <w:tcW w:w="3350" w:type="dxa"/>
                <w:gridSpan w:val="2"/>
                <w:tcBorders>
                  <w:top w:val="single" w:sz="4" w:space="0" w:color="auto"/>
                  <w:left w:val="single" w:sz="4" w:space="0" w:color="auto"/>
                  <w:bottom w:val="single" w:sz="4" w:space="0" w:color="auto"/>
                  <w:right w:val="single" w:sz="4" w:space="0" w:color="auto"/>
                </w:tcBorders>
              </w:tcPr>
            </w:tcPrChange>
          </w:tcPr>
          <w:p w14:paraId="2444428A" w14:textId="616DB56D" w:rsidR="00334B2F" w:rsidRPr="00E6597C" w:rsidRDefault="00037BD5"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Change w:id="1595" w:author="Հերմինե Գևորգյան" w:date="2026-02-26T23:44:00Z" w16du:dateUtc="2026-02-26T19:44:00Z">
              <w:tcPr>
                <w:tcW w:w="2640" w:type="dxa"/>
                <w:gridSpan w:val="2"/>
                <w:tcBorders>
                  <w:top w:val="single" w:sz="4" w:space="0" w:color="auto"/>
                  <w:left w:val="single" w:sz="4" w:space="0" w:color="auto"/>
                  <w:bottom w:val="single" w:sz="4" w:space="0" w:color="auto"/>
                  <w:right w:val="single" w:sz="4" w:space="0" w:color="auto"/>
                </w:tcBorders>
              </w:tcPr>
            </w:tcPrChange>
          </w:tcPr>
          <w:p w14:paraId="69B97DA0"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334B2F" w:rsidRPr="007E2503" w14:paraId="2136804B" w14:textId="77777777" w:rsidTr="00CB0ADE">
        <w:trPr>
          <w:trPrChange w:id="1596" w:author="Հերմինե Գևորգյան" w:date="2026-02-26T23:44:00Z" w16du:dateUtc="2026-02-26T19:44:00Z">
            <w:trPr>
              <w:gridBefore w:val="2"/>
            </w:trPr>
          </w:trPrChange>
        </w:trPr>
        <w:tc>
          <w:tcPr>
            <w:tcW w:w="720" w:type="dxa"/>
            <w:tcBorders>
              <w:top w:val="single" w:sz="4" w:space="0" w:color="auto"/>
              <w:left w:val="single" w:sz="4" w:space="0" w:color="auto"/>
              <w:bottom w:val="single" w:sz="4" w:space="0" w:color="auto"/>
              <w:right w:val="single" w:sz="4" w:space="0" w:color="auto"/>
            </w:tcBorders>
            <w:tcPrChange w:id="1597" w:author="Հերմինե Գևորգյան" w:date="2026-02-26T23:44:00Z" w16du:dateUtc="2026-02-26T19:44:00Z">
              <w:tcPr>
                <w:tcW w:w="720" w:type="dxa"/>
                <w:tcBorders>
                  <w:top w:val="single" w:sz="4" w:space="0" w:color="auto"/>
                  <w:left w:val="single" w:sz="4" w:space="0" w:color="auto"/>
                  <w:bottom w:val="single" w:sz="4" w:space="0" w:color="auto"/>
                  <w:right w:val="single" w:sz="4" w:space="0" w:color="auto"/>
                </w:tcBorders>
              </w:tcPr>
            </w:tcPrChange>
          </w:tcPr>
          <w:p w14:paraId="274370B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Change w:id="1598" w:author="Հերմինե Գևորգյան" w:date="2026-02-26T23:44:00Z" w16du:dateUtc="2026-02-26T19:44:00Z">
              <w:tcPr>
                <w:tcW w:w="1938" w:type="dxa"/>
                <w:gridSpan w:val="2"/>
                <w:tcBorders>
                  <w:top w:val="single" w:sz="4" w:space="0" w:color="auto"/>
                  <w:left w:val="single" w:sz="4" w:space="0" w:color="auto"/>
                  <w:bottom w:val="single" w:sz="4" w:space="0" w:color="auto"/>
                  <w:right w:val="single" w:sz="4" w:space="0" w:color="auto"/>
                </w:tcBorders>
              </w:tcPr>
            </w:tcPrChange>
          </w:tcPr>
          <w:p w14:paraId="614821B4"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գործարքի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Change w:id="1599" w:author="Հերմինե Գևորգյան" w:date="2026-02-26T23:44:00Z" w16du:dateUtc="2026-02-26T19:44:00Z">
              <w:tcPr>
                <w:tcW w:w="2050" w:type="dxa"/>
                <w:gridSpan w:val="2"/>
                <w:tcBorders>
                  <w:top w:val="single" w:sz="4" w:space="0" w:color="auto"/>
                  <w:left w:val="single" w:sz="4" w:space="0" w:color="auto"/>
                  <w:bottom w:val="single" w:sz="4" w:space="0" w:color="auto"/>
                  <w:right w:val="single" w:sz="4" w:space="0" w:color="auto"/>
                </w:tcBorders>
              </w:tcPr>
            </w:tcPrChange>
          </w:tcPr>
          <w:p w14:paraId="2741CE95"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Change w:id="1600" w:author="Հերմինե Գևորգյան" w:date="2026-02-26T23:44:00Z" w16du:dateUtc="2026-02-26T19:44:00Z">
              <w:tcPr>
                <w:tcW w:w="3350" w:type="dxa"/>
                <w:gridSpan w:val="2"/>
                <w:tcBorders>
                  <w:top w:val="single" w:sz="4" w:space="0" w:color="auto"/>
                  <w:left w:val="single" w:sz="4" w:space="0" w:color="auto"/>
                  <w:bottom w:val="single" w:sz="4" w:space="0" w:color="auto"/>
                  <w:right w:val="single" w:sz="4" w:space="0" w:color="auto"/>
                </w:tcBorders>
              </w:tcPr>
            </w:tcPrChange>
          </w:tcPr>
          <w:p w14:paraId="229EFBF4" w14:textId="77777777" w:rsidR="00334B2F" w:rsidRPr="00E6597C" w:rsidRDefault="00334B2F" w:rsidP="00CB0ADE">
            <w:pPr>
              <w:jc w:val="center"/>
              <w:rPr>
                <w:rFonts w:ascii="GHEA Grapalat" w:hAnsi="GHEA Grapalat"/>
                <w:sz w:val="20"/>
                <w:szCs w:val="20"/>
                <w:lang w:val="hy-AM"/>
              </w:rPr>
            </w:pPr>
            <w:proofErr w:type="spellStart"/>
            <w:r w:rsidRPr="00E6597C">
              <w:rPr>
                <w:rFonts w:ascii="GHEA Grapalat" w:hAnsi="GHEA Grapalat"/>
                <w:sz w:val="20"/>
                <w:szCs w:val="20"/>
              </w:rPr>
              <w:t>Պարտադիր</w:t>
            </w:r>
            <w:proofErr w:type="spellEnd"/>
            <w:r w:rsidRPr="00E6597C">
              <w:rPr>
                <w:rFonts w:ascii="GHEA Grapalat" w:hAnsi="GHEA Grapalat"/>
                <w:sz w:val="20"/>
                <w:szCs w:val="20"/>
              </w:rPr>
              <w:t xml:space="preserve"> </w:t>
            </w:r>
            <w:r w:rsidRPr="00E6597C">
              <w:rPr>
                <w:rFonts w:ascii="GHEA Grapalat" w:hAnsi="GHEA Grapalat"/>
                <w:sz w:val="20"/>
                <w:szCs w:val="20"/>
                <w:lang w:val="hy-AM"/>
              </w:rPr>
              <w:t xml:space="preserve">լրացվում է </w:t>
            </w:r>
            <w:r w:rsidRPr="00E6597C">
              <w:rPr>
                <w:rFonts w:ascii="GHEA Grapalat" w:hAnsi="GHEA Grapalat"/>
                <w:sz w:val="20"/>
                <w:szCs w:val="20"/>
              </w:rPr>
              <w:t>«</w:t>
            </w:r>
            <w:r w:rsidRPr="00E6597C">
              <w:rPr>
                <w:rFonts w:ascii="GHEA Grapalat" w:hAnsi="GHEA Grapalat"/>
                <w:sz w:val="20"/>
                <w:szCs w:val="20"/>
                <w:lang w:val="hy-AM"/>
              </w:rPr>
              <w:t>պայմանագրի կատարման ապահովման համար</w:t>
            </w:r>
            <w:r w:rsidRPr="00E6597C">
              <w:rPr>
                <w:rFonts w:ascii="GHEA Grapalat" w:hAnsi="GHEA Grapalat"/>
                <w:sz w:val="20"/>
                <w:szCs w:val="20"/>
              </w:rPr>
              <w:t>»</w:t>
            </w:r>
            <w:r w:rsidRPr="00E6597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Change w:id="1601" w:author="Հերմինե Գևորգյան" w:date="2026-02-26T23:44:00Z" w16du:dateUtc="2026-02-26T19:44:00Z">
              <w:tcPr>
                <w:tcW w:w="2640" w:type="dxa"/>
                <w:gridSpan w:val="2"/>
                <w:tcBorders>
                  <w:top w:val="single" w:sz="4" w:space="0" w:color="auto"/>
                  <w:left w:val="single" w:sz="4" w:space="0" w:color="auto"/>
                  <w:bottom w:val="single" w:sz="4" w:space="0" w:color="auto"/>
                  <w:right w:val="single" w:sz="4" w:space="0" w:color="auto"/>
                </w:tcBorders>
              </w:tcPr>
            </w:tcPrChange>
          </w:tcPr>
          <w:p w14:paraId="4834809A"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նախապես լրացվում է շահառուի կողմից` հրավերով</w:t>
            </w:r>
          </w:p>
        </w:tc>
      </w:tr>
      <w:tr w:rsidR="00334B2F" w:rsidRPr="00E6597C" w14:paraId="60EAEDC5" w14:textId="77777777" w:rsidTr="00CB0ADE">
        <w:trPr>
          <w:trPrChange w:id="1602" w:author="Հերմինե Գևորգյան" w:date="2026-02-26T23:44:00Z" w16du:dateUtc="2026-02-26T19:44:00Z">
            <w:trPr>
              <w:gridBefore w:val="2"/>
            </w:trPr>
          </w:trPrChange>
        </w:trPr>
        <w:tc>
          <w:tcPr>
            <w:tcW w:w="720" w:type="dxa"/>
            <w:tcBorders>
              <w:top w:val="single" w:sz="4" w:space="0" w:color="auto"/>
              <w:left w:val="single" w:sz="4" w:space="0" w:color="auto"/>
              <w:bottom w:val="single" w:sz="4" w:space="0" w:color="auto"/>
              <w:right w:val="single" w:sz="4" w:space="0" w:color="auto"/>
            </w:tcBorders>
            <w:tcPrChange w:id="1603" w:author="Հերմինե Գևորգյան" w:date="2026-02-26T23:44:00Z" w16du:dateUtc="2026-02-26T19:44:00Z">
              <w:tcPr>
                <w:tcW w:w="720" w:type="dxa"/>
                <w:tcBorders>
                  <w:top w:val="single" w:sz="4" w:space="0" w:color="auto"/>
                  <w:left w:val="single" w:sz="4" w:space="0" w:color="auto"/>
                  <w:bottom w:val="single" w:sz="4" w:space="0" w:color="auto"/>
                  <w:right w:val="single" w:sz="4" w:space="0" w:color="auto"/>
                </w:tcBorders>
              </w:tcPr>
            </w:tcPrChange>
          </w:tcPr>
          <w:p w14:paraId="42E489B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Change w:id="1604" w:author="Հերմինե Գևորգյան" w:date="2026-02-26T23:44:00Z" w16du:dateUtc="2026-02-26T19:44:00Z">
              <w:tcPr>
                <w:tcW w:w="1938" w:type="dxa"/>
                <w:gridSpan w:val="2"/>
                <w:tcBorders>
                  <w:top w:val="single" w:sz="4" w:space="0" w:color="auto"/>
                  <w:left w:val="single" w:sz="4" w:space="0" w:color="auto"/>
                  <w:bottom w:val="single" w:sz="4" w:space="0" w:color="auto"/>
                  <w:right w:val="single" w:sz="4" w:space="0" w:color="auto"/>
                </w:tcBorders>
              </w:tcPr>
            </w:tcPrChange>
          </w:tcPr>
          <w:p w14:paraId="54854FAF"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Change w:id="1605" w:author="Հերմինե Գևորգյան" w:date="2026-02-26T23:44:00Z" w16du:dateUtc="2026-02-26T19:44:00Z">
              <w:tcPr>
                <w:tcW w:w="2050" w:type="dxa"/>
                <w:gridSpan w:val="2"/>
                <w:tcBorders>
                  <w:top w:val="single" w:sz="4" w:space="0" w:color="auto"/>
                  <w:left w:val="single" w:sz="4" w:space="0" w:color="auto"/>
                  <w:bottom w:val="single" w:sz="4" w:space="0" w:color="auto"/>
                  <w:right w:val="single" w:sz="4" w:space="0" w:color="auto"/>
                </w:tcBorders>
              </w:tcPr>
            </w:tcPrChange>
          </w:tcPr>
          <w:p w14:paraId="194ECA9D"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Change w:id="1606" w:author="Հերմինե Գևորգյան" w:date="2026-02-26T23:44:00Z" w16du:dateUtc="2026-02-26T19:44:00Z">
              <w:tcPr>
                <w:tcW w:w="3350" w:type="dxa"/>
                <w:gridSpan w:val="2"/>
                <w:tcBorders>
                  <w:top w:val="single" w:sz="4" w:space="0" w:color="auto"/>
                  <w:left w:val="single" w:sz="4" w:space="0" w:color="auto"/>
                  <w:bottom w:val="single" w:sz="4" w:space="0" w:color="auto"/>
                  <w:right w:val="single" w:sz="4" w:space="0" w:color="auto"/>
                </w:tcBorders>
              </w:tcPr>
            </w:tcPrChange>
          </w:tcPr>
          <w:p w14:paraId="7EBF9AEF"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17A7C1FB"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պահանջագրով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նշված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գումարի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գանձման</w:t>
            </w:r>
            <w:proofErr w:type="spellEnd"/>
            <w:r w:rsidRPr="00E6597C">
              <w:rPr>
                <w:rFonts w:ascii="GHEA Grapalat" w:hAnsi="GHEA Grapalat"/>
                <w:sz w:val="20"/>
                <w:szCs w:val="20"/>
              </w:rPr>
              <w:t xml:space="preserve"> և </w:t>
            </w:r>
            <w:proofErr w:type="spellStart"/>
            <w:r w:rsidRPr="00E6597C">
              <w:rPr>
                <w:rFonts w:ascii="GHEA Grapalat" w:hAnsi="GHEA Grapalat"/>
                <w:sz w:val="20"/>
                <w:szCs w:val="20"/>
              </w:rPr>
              <w:t>շահառուին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հիմք</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հանդիսացող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փաստաթղթի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տվյալները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որոնց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հիման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վրա</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շահառուն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lastRenderedPageBreak/>
              <w:t>պահանջագիր</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ներկայացնում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բանկին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պահանջագրի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հիմք</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հանդիսացող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պայմանագրի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համարը</w:t>
            </w:r>
            <w:proofErr w:type="spellEnd"/>
            <w:r w:rsidRPr="00E6597C">
              <w:rPr>
                <w:rFonts w:ascii="GHEA Grapalat" w:hAnsi="GHEA Grapalat"/>
                <w:sz w:val="20"/>
                <w:szCs w:val="20"/>
                <w:lang w:val="hy-AM"/>
              </w:rPr>
              <w:t>,</w:t>
            </w:r>
            <w:r w:rsidRPr="00E6597C">
              <w:rPr>
                <w:rFonts w:ascii="GHEA Grapalat" w:hAnsi="GHEA Grapalat" w:cs="Arial"/>
                <w:sz w:val="20"/>
                <w:szCs w:val="20"/>
                <w:lang w:val="hy-AM"/>
              </w:rPr>
              <w:t xml:space="preserve"> </w:t>
            </w:r>
            <w:r w:rsidRPr="00E6597C">
              <w:rPr>
                <w:rFonts w:ascii="GHEA Grapalat" w:hAnsi="GHEA Grapalat"/>
                <w:sz w:val="20"/>
                <w:szCs w:val="20"/>
              </w:rPr>
              <w:t xml:space="preserve"> </w:t>
            </w:r>
            <w:proofErr w:type="spellStart"/>
            <w:r w:rsidRPr="00E6597C">
              <w:rPr>
                <w:rFonts w:ascii="GHEA Grapalat" w:hAnsi="GHEA Grapalat"/>
                <w:sz w:val="20"/>
                <w:szCs w:val="20"/>
              </w:rPr>
              <w:t>գնման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ընթացակարգի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ծածկագիրը</w:t>
            </w:r>
            <w:proofErr w:type="spellEnd"/>
            <w:r w:rsidRPr="00E6597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Change w:id="1607" w:author="Հերմինե Գևորգյան" w:date="2026-02-26T23:44:00Z" w16du:dateUtc="2026-02-26T19:44:00Z">
              <w:tcPr>
                <w:tcW w:w="2640" w:type="dxa"/>
                <w:gridSpan w:val="2"/>
                <w:tcBorders>
                  <w:top w:val="single" w:sz="4" w:space="0" w:color="auto"/>
                  <w:left w:val="single" w:sz="4" w:space="0" w:color="auto"/>
                  <w:bottom w:val="single" w:sz="4" w:space="0" w:color="auto"/>
                  <w:right w:val="single" w:sz="4" w:space="0" w:color="auto"/>
                </w:tcBorders>
              </w:tcPr>
            </w:tcPrChange>
          </w:tcPr>
          <w:p w14:paraId="19C9771A" w14:textId="77777777" w:rsidR="00334B2F" w:rsidRPr="00E6597C" w:rsidRDefault="00334B2F" w:rsidP="00CB0ADE">
            <w:pPr>
              <w:jc w:val="center"/>
              <w:rPr>
                <w:rFonts w:ascii="GHEA Grapalat" w:hAnsi="GHEA Grapalat"/>
                <w:sz w:val="20"/>
                <w:szCs w:val="20"/>
                <w:lang w:val="hy-AM"/>
              </w:rPr>
            </w:pPr>
            <w:proofErr w:type="spellStart"/>
            <w:r w:rsidRPr="00E6597C">
              <w:rPr>
                <w:rFonts w:ascii="GHEA Grapalat" w:hAnsi="GHEA Grapalat"/>
                <w:sz w:val="20"/>
                <w:szCs w:val="20"/>
              </w:rPr>
              <w:lastRenderedPageBreak/>
              <w:t>լրացվում</w:t>
            </w:r>
            <w:proofErr w:type="spellEnd"/>
            <w:r w:rsidRPr="00E6597C">
              <w:rPr>
                <w:rFonts w:ascii="GHEA Grapalat" w:hAnsi="GHEA Grapalat"/>
                <w:sz w:val="20"/>
                <w:szCs w:val="20"/>
              </w:rPr>
              <w:t xml:space="preserve"> է </w:t>
            </w:r>
            <w:r w:rsidRPr="00E6597C">
              <w:rPr>
                <w:rFonts w:ascii="GHEA Grapalat" w:hAnsi="GHEA Grapalat"/>
                <w:sz w:val="20"/>
                <w:szCs w:val="20"/>
                <w:lang w:val="hy-AM"/>
              </w:rPr>
              <w:t>շահառու</w:t>
            </w:r>
            <w:r w:rsidRPr="00E6597C">
              <w:rPr>
                <w:rFonts w:ascii="GHEA Grapalat" w:hAnsi="GHEA Grapalat"/>
                <w:sz w:val="20"/>
                <w:szCs w:val="20"/>
              </w:rPr>
              <w:t xml:space="preserve">ի </w:t>
            </w:r>
            <w:proofErr w:type="spellStart"/>
            <w:r w:rsidRPr="00E6597C">
              <w:rPr>
                <w:rFonts w:ascii="GHEA Grapalat" w:hAnsi="GHEA Grapalat"/>
                <w:sz w:val="20"/>
                <w:szCs w:val="20"/>
              </w:rPr>
              <w:t>կողմից</w:t>
            </w:r>
            <w:proofErr w:type="spellEnd"/>
          </w:p>
        </w:tc>
      </w:tr>
      <w:tr w:rsidR="00334B2F" w:rsidRPr="007E2503" w14:paraId="1AC6DC2D" w14:textId="77777777" w:rsidTr="00CB0ADE">
        <w:trPr>
          <w:trPrChange w:id="1608" w:author="Հերմինե Գևորգյան" w:date="2026-02-26T23:44:00Z" w16du:dateUtc="2026-02-26T19:44:00Z">
            <w:trPr>
              <w:gridBefore w:val="2"/>
            </w:trPr>
          </w:trPrChange>
        </w:trPr>
        <w:tc>
          <w:tcPr>
            <w:tcW w:w="720" w:type="dxa"/>
            <w:tcBorders>
              <w:top w:val="single" w:sz="4" w:space="0" w:color="auto"/>
              <w:left w:val="single" w:sz="4" w:space="0" w:color="auto"/>
              <w:bottom w:val="single" w:sz="4" w:space="0" w:color="auto"/>
              <w:right w:val="single" w:sz="4" w:space="0" w:color="auto"/>
            </w:tcBorders>
            <w:tcPrChange w:id="1609" w:author="Հերմինե Գևորգյան" w:date="2026-02-26T23:44:00Z" w16du:dateUtc="2026-02-26T19:44:00Z">
              <w:tcPr>
                <w:tcW w:w="720" w:type="dxa"/>
                <w:tcBorders>
                  <w:top w:val="single" w:sz="4" w:space="0" w:color="auto"/>
                  <w:left w:val="single" w:sz="4" w:space="0" w:color="auto"/>
                  <w:bottom w:val="single" w:sz="4" w:space="0" w:color="auto"/>
                  <w:right w:val="single" w:sz="4" w:space="0" w:color="auto"/>
                </w:tcBorders>
              </w:tcPr>
            </w:tcPrChange>
          </w:tcPr>
          <w:p w14:paraId="2FB089CA" w14:textId="77777777" w:rsidR="00334B2F" w:rsidRPr="00E6597C" w:rsidDel="0010680B"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Change w:id="1610" w:author="Հերմինե Գևորգյան" w:date="2026-02-26T23:44:00Z" w16du:dateUtc="2026-02-26T19:44:00Z">
              <w:tcPr>
                <w:tcW w:w="1938" w:type="dxa"/>
                <w:gridSpan w:val="2"/>
                <w:tcBorders>
                  <w:top w:val="single" w:sz="4" w:space="0" w:color="auto"/>
                  <w:left w:val="single" w:sz="4" w:space="0" w:color="auto"/>
                  <w:bottom w:val="single" w:sz="4" w:space="0" w:color="auto"/>
                  <w:right w:val="single" w:sz="4" w:space="0" w:color="auto"/>
                </w:tcBorders>
              </w:tcPr>
            </w:tcPrChange>
          </w:tcPr>
          <w:p w14:paraId="22A2E174"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Change w:id="1611" w:author="Հերմինե Գևորգյան" w:date="2026-02-26T23:44:00Z" w16du:dateUtc="2026-02-26T19:44:00Z">
              <w:tcPr>
                <w:tcW w:w="2050" w:type="dxa"/>
                <w:gridSpan w:val="2"/>
                <w:tcBorders>
                  <w:top w:val="single" w:sz="4" w:space="0" w:color="auto"/>
                  <w:left w:val="single" w:sz="4" w:space="0" w:color="auto"/>
                  <w:bottom w:val="single" w:sz="4" w:space="0" w:color="auto"/>
                  <w:right w:val="single" w:sz="4" w:space="0" w:color="auto"/>
                </w:tcBorders>
              </w:tcPr>
            </w:tcPrChange>
          </w:tcPr>
          <w:p w14:paraId="5DAFD52A"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Change w:id="1612" w:author="Հերմինե Գևորգյան" w:date="2026-02-26T23:44:00Z" w16du:dateUtc="2026-02-26T19:44:00Z">
              <w:tcPr>
                <w:tcW w:w="3350" w:type="dxa"/>
                <w:gridSpan w:val="2"/>
                <w:tcBorders>
                  <w:top w:val="single" w:sz="4" w:space="0" w:color="auto"/>
                  <w:left w:val="single" w:sz="4" w:space="0" w:color="auto"/>
                  <w:bottom w:val="single" w:sz="4" w:space="0" w:color="auto"/>
                  <w:right w:val="single" w:sz="4" w:space="0" w:color="auto"/>
                </w:tcBorders>
              </w:tcPr>
            </w:tcPrChange>
          </w:tcPr>
          <w:p w14:paraId="3D9184AC" w14:textId="77777777" w:rsidR="00334B2F" w:rsidRPr="00E6597C" w:rsidRDefault="00334B2F" w:rsidP="00CB0ADE">
            <w:pPr>
              <w:jc w:val="center"/>
              <w:rPr>
                <w:rFonts w:ascii="GHEA Grapalat" w:hAnsi="GHEA Grapalat" w:cs="Sylfaen"/>
                <w:sz w:val="20"/>
                <w:szCs w:val="20"/>
                <w:lang w:val="hy-AM"/>
              </w:rPr>
            </w:pPr>
            <w:proofErr w:type="spellStart"/>
            <w:r w:rsidRPr="00E6597C">
              <w:rPr>
                <w:rFonts w:ascii="GHEA Grapalat" w:hAnsi="GHEA Grapalat"/>
                <w:sz w:val="20"/>
                <w:szCs w:val="20"/>
              </w:rPr>
              <w:t>պարտադիր</w:t>
            </w:r>
            <w:proofErr w:type="spellEnd"/>
            <w:r w:rsidRPr="00E6597C">
              <w:rPr>
                <w:rFonts w:ascii="GHEA Grapalat" w:hAnsi="GHEA Grapalat" w:cs="Sylfaen"/>
                <w:sz w:val="20"/>
                <w:szCs w:val="20"/>
                <w:lang w:val="hy-AM"/>
              </w:rPr>
              <w:t xml:space="preserve"> </w:t>
            </w:r>
          </w:p>
          <w:p w14:paraId="129BA137" w14:textId="77777777" w:rsidR="00334B2F" w:rsidRPr="00E6597C" w:rsidRDefault="00334B2F" w:rsidP="00CB0ADE">
            <w:pPr>
              <w:jc w:val="center"/>
              <w:rPr>
                <w:rFonts w:ascii="GHEA Grapalat" w:hAnsi="GHEA Grapalat" w:cs="Sylfaen"/>
                <w:sz w:val="20"/>
                <w:szCs w:val="20"/>
                <w:lang w:val="hy-AM"/>
              </w:rPr>
            </w:pPr>
            <w:r w:rsidRPr="00E6597C">
              <w:rPr>
                <w:rFonts w:ascii="GHEA Grapalat" w:hAnsi="GHEA Grapalat" w:cs="Sylfaen"/>
                <w:sz w:val="20"/>
                <w:szCs w:val="20"/>
                <w:lang w:val="hy-AM"/>
              </w:rPr>
              <w:t xml:space="preserve">լրացվում է &lt;ակցեպտավորված վճարում&gt; բառերը, </w:t>
            </w:r>
          </w:p>
          <w:p w14:paraId="77846F94"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Change w:id="1613" w:author="Հերմինե Գևորգյան" w:date="2026-02-26T23:44:00Z" w16du:dateUtc="2026-02-26T19:44:00Z">
              <w:tcPr>
                <w:tcW w:w="2640" w:type="dxa"/>
                <w:gridSpan w:val="2"/>
                <w:tcBorders>
                  <w:top w:val="single" w:sz="4" w:space="0" w:color="auto"/>
                  <w:left w:val="single" w:sz="4" w:space="0" w:color="auto"/>
                  <w:bottom w:val="single" w:sz="4" w:space="0" w:color="auto"/>
                  <w:right w:val="single" w:sz="4" w:space="0" w:color="auto"/>
                </w:tcBorders>
              </w:tcPr>
            </w:tcPrChange>
          </w:tcPr>
          <w:p w14:paraId="2EB96E3D"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 xml:space="preserve">նախապես լրացվում է շահառուի կողմից </w:t>
            </w:r>
          </w:p>
        </w:tc>
      </w:tr>
      <w:tr w:rsidR="00334B2F" w:rsidRPr="00E6597C" w14:paraId="33A4C4B7" w14:textId="77777777" w:rsidTr="00CB0ADE">
        <w:trPr>
          <w:trPrChange w:id="1614" w:author="Հերմինե Գևորգյան" w:date="2026-02-26T23:44:00Z" w16du:dateUtc="2026-02-26T19:44:00Z">
            <w:trPr>
              <w:gridBefore w:val="2"/>
            </w:trPr>
          </w:trPrChange>
        </w:trPr>
        <w:tc>
          <w:tcPr>
            <w:tcW w:w="720" w:type="dxa"/>
            <w:tcBorders>
              <w:top w:val="single" w:sz="4" w:space="0" w:color="auto"/>
              <w:left w:val="single" w:sz="4" w:space="0" w:color="auto"/>
              <w:bottom w:val="single" w:sz="4" w:space="0" w:color="auto"/>
              <w:right w:val="single" w:sz="4" w:space="0" w:color="auto"/>
            </w:tcBorders>
            <w:tcPrChange w:id="1615" w:author="Հերմինե Գևորգյան" w:date="2026-02-26T23:44:00Z" w16du:dateUtc="2026-02-26T19:44:00Z">
              <w:tcPr>
                <w:tcW w:w="720" w:type="dxa"/>
                <w:tcBorders>
                  <w:top w:val="single" w:sz="4" w:space="0" w:color="auto"/>
                  <w:left w:val="single" w:sz="4" w:space="0" w:color="auto"/>
                  <w:bottom w:val="single" w:sz="4" w:space="0" w:color="auto"/>
                  <w:right w:val="single" w:sz="4" w:space="0" w:color="auto"/>
                </w:tcBorders>
              </w:tcPr>
            </w:tcPrChange>
          </w:tcPr>
          <w:p w14:paraId="59F95EC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Change w:id="1616" w:author="Հերմինե Գևորգյան" w:date="2026-02-26T23:44:00Z" w16du:dateUtc="2026-02-26T19:44:00Z">
              <w:tcPr>
                <w:tcW w:w="1938" w:type="dxa"/>
                <w:gridSpan w:val="2"/>
                <w:tcBorders>
                  <w:top w:val="single" w:sz="4" w:space="0" w:color="auto"/>
                  <w:left w:val="single" w:sz="4" w:space="0" w:color="auto"/>
                  <w:bottom w:val="single" w:sz="4" w:space="0" w:color="auto"/>
                  <w:right w:val="single" w:sz="4" w:space="0" w:color="auto"/>
                </w:tcBorders>
              </w:tcPr>
            </w:tcPrChange>
          </w:tcPr>
          <w:p w14:paraId="4EB697A4"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առդիր</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էջերի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Change w:id="1617" w:author="Հերմինե Գևորգյան" w:date="2026-02-26T23:44:00Z" w16du:dateUtc="2026-02-26T19:44:00Z">
              <w:tcPr>
                <w:tcW w:w="2050" w:type="dxa"/>
                <w:gridSpan w:val="2"/>
                <w:tcBorders>
                  <w:top w:val="single" w:sz="4" w:space="0" w:color="auto"/>
                  <w:left w:val="single" w:sz="4" w:space="0" w:color="auto"/>
                  <w:bottom w:val="single" w:sz="4" w:space="0" w:color="auto"/>
                  <w:right w:val="single" w:sz="4" w:space="0" w:color="auto"/>
                </w:tcBorders>
              </w:tcPr>
            </w:tcPrChange>
          </w:tcPr>
          <w:p w14:paraId="4DE45F1F"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Change w:id="1618" w:author="Հերմինե Գևորգյան" w:date="2026-02-26T23:44:00Z" w16du:dateUtc="2026-02-26T19:44:00Z">
              <w:tcPr>
                <w:tcW w:w="3350" w:type="dxa"/>
                <w:gridSpan w:val="2"/>
                <w:tcBorders>
                  <w:top w:val="single" w:sz="4" w:space="0" w:color="auto"/>
                  <w:left w:val="single" w:sz="4" w:space="0" w:color="auto"/>
                  <w:bottom w:val="single" w:sz="4" w:space="0" w:color="auto"/>
                  <w:right w:val="single" w:sz="4" w:space="0" w:color="auto"/>
                </w:tcBorders>
              </w:tcPr>
            </w:tcPrChange>
          </w:tcPr>
          <w:p w14:paraId="4D21FB5B"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ոչ</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p>
          <w:p w14:paraId="2BB4BCC2"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պահանջագրին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փաստաթղթերի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էջերի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քանակը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որոնք</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պետք</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տրամադրվեն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վճարողին</w:t>
            </w:r>
            <w:proofErr w:type="spellEnd"/>
            <w:r w:rsidRPr="00E6597C">
              <w:rPr>
                <w:rFonts w:ascii="GHEA Grapalat" w:hAnsi="GHEA Grapalat"/>
                <w:sz w:val="20"/>
                <w:szCs w:val="20"/>
                <w:lang w:val="hy-AM"/>
              </w:rPr>
              <w:t xml:space="preserve"> </w:t>
            </w:r>
            <w:r w:rsidRPr="00E6597C">
              <w:rPr>
                <w:rFonts w:ascii="GHEA Grapalat" w:hAnsi="GHEA Grapalat"/>
                <w:sz w:val="20"/>
                <w:szCs w:val="20"/>
              </w:rPr>
              <w:t>(</w:t>
            </w:r>
            <w:r w:rsidRPr="00E6597C">
              <w:rPr>
                <w:rFonts w:ascii="GHEA Grapalat" w:hAnsi="GHEA Grapalat"/>
                <w:sz w:val="20"/>
                <w:szCs w:val="20"/>
                <w:lang w:val="hy-AM"/>
              </w:rPr>
              <w:t>վճարողի բանկին</w:t>
            </w:r>
            <w:r w:rsidRPr="00E6597C">
              <w:rPr>
                <w:rFonts w:ascii="GHEA Grapalat" w:hAnsi="GHEA Grapalat"/>
                <w:sz w:val="20"/>
                <w:szCs w:val="20"/>
              </w:rPr>
              <w:t>)</w:t>
            </w:r>
          </w:p>
          <w:p w14:paraId="4FBA2B2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Եթ ե լրացվել է &lt;</w:t>
            </w:r>
            <w:r w:rsidRPr="00E6597C">
              <w:rPr>
                <w:rFonts w:ascii="GHEA Grapalat" w:hAnsi="GHEA Grapalat" w:cs="Sylfaen"/>
                <w:sz w:val="20"/>
                <w:szCs w:val="20"/>
                <w:lang w:val="hy-AM"/>
              </w:rPr>
              <w:t>Վճարման կատարման հիմքեր&gt; դաշտը ապա այս տվյալը պարտադիր լրացվում է</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Change w:id="1619" w:author="Հերմինե Գևորգյան" w:date="2026-02-26T23:44:00Z" w16du:dateUtc="2026-02-26T19:44:00Z">
              <w:tcPr>
                <w:tcW w:w="2640" w:type="dxa"/>
                <w:gridSpan w:val="2"/>
                <w:tcBorders>
                  <w:top w:val="single" w:sz="4" w:space="0" w:color="auto"/>
                  <w:left w:val="single" w:sz="4" w:space="0" w:color="auto"/>
                  <w:bottom w:val="single" w:sz="4" w:space="0" w:color="auto"/>
                  <w:right w:val="single" w:sz="4" w:space="0" w:color="auto"/>
                </w:tcBorders>
              </w:tcPr>
            </w:tcPrChange>
          </w:tcPr>
          <w:p w14:paraId="341563DC"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lang w:val="hy-AM"/>
              </w:rPr>
              <w:t xml:space="preserve"> </w:t>
            </w:r>
            <w:proofErr w:type="spellStart"/>
            <w:r w:rsidRPr="00E6597C">
              <w:rPr>
                <w:rFonts w:ascii="GHEA Grapalat" w:hAnsi="GHEA Grapalat"/>
                <w:sz w:val="20"/>
                <w:szCs w:val="20"/>
              </w:rPr>
              <w:t>կողմից</w:t>
            </w:r>
            <w:proofErr w:type="spellEnd"/>
          </w:p>
        </w:tc>
      </w:tr>
      <w:tr w:rsidR="00334B2F" w:rsidRPr="007E2503" w14:paraId="18C50FC3" w14:textId="77777777" w:rsidTr="00CB0ADE">
        <w:trPr>
          <w:trPrChange w:id="1620" w:author="Հերմինե Գևորգյան" w:date="2026-02-26T23:44:00Z" w16du:dateUtc="2026-02-26T19:44:00Z">
            <w:trPr>
              <w:gridBefore w:val="2"/>
            </w:trPr>
          </w:trPrChange>
        </w:trPr>
        <w:tc>
          <w:tcPr>
            <w:tcW w:w="720" w:type="dxa"/>
            <w:tcBorders>
              <w:top w:val="single" w:sz="4" w:space="0" w:color="auto"/>
              <w:left w:val="single" w:sz="4" w:space="0" w:color="auto"/>
              <w:bottom w:val="single" w:sz="4" w:space="0" w:color="auto"/>
              <w:right w:val="single" w:sz="4" w:space="0" w:color="auto"/>
            </w:tcBorders>
            <w:tcPrChange w:id="1621" w:author="Հերմինե Գևորգյան" w:date="2026-02-26T23:44:00Z" w16du:dateUtc="2026-02-26T19:44:00Z">
              <w:tcPr>
                <w:tcW w:w="720" w:type="dxa"/>
                <w:tcBorders>
                  <w:top w:val="single" w:sz="4" w:space="0" w:color="auto"/>
                  <w:left w:val="single" w:sz="4" w:space="0" w:color="auto"/>
                  <w:bottom w:val="single" w:sz="4" w:space="0" w:color="auto"/>
                  <w:right w:val="single" w:sz="4" w:space="0" w:color="auto"/>
                </w:tcBorders>
              </w:tcPr>
            </w:tcPrChange>
          </w:tcPr>
          <w:p w14:paraId="531B797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Change w:id="1622" w:author="Հերմինե Գևորգյան" w:date="2026-02-26T23:44:00Z" w16du:dateUtc="2026-02-26T19:44:00Z">
              <w:tcPr>
                <w:tcW w:w="1938" w:type="dxa"/>
                <w:gridSpan w:val="2"/>
                <w:tcBorders>
                  <w:top w:val="single" w:sz="4" w:space="0" w:color="auto"/>
                  <w:left w:val="single" w:sz="4" w:space="0" w:color="auto"/>
                  <w:bottom w:val="single" w:sz="4" w:space="0" w:color="auto"/>
                  <w:right w:val="single" w:sz="4" w:space="0" w:color="auto"/>
                </w:tcBorders>
              </w:tcPr>
            </w:tcPrChange>
          </w:tcPr>
          <w:p w14:paraId="6010CEE2"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Change w:id="1623" w:author="Հերմինե Գևորգյան" w:date="2026-02-26T23:44:00Z" w16du:dateUtc="2026-02-26T19:44:00Z">
              <w:tcPr>
                <w:tcW w:w="2050" w:type="dxa"/>
                <w:gridSpan w:val="2"/>
                <w:tcBorders>
                  <w:top w:val="single" w:sz="4" w:space="0" w:color="auto"/>
                  <w:left w:val="single" w:sz="4" w:space="0" w:color="auto"/>
                  <w:bottom w:val="single" w:sz="4" w:space="0" w:color="auto"/>
                  <w:right w:val="single" w:sz="4" w:space="0" w:color="auto"/>
                </w:tcBorders>
              </w:tcPr>
            </w:tcPrChange>
          </w:tcPr>
          <w:p w14:paraId="7FDD9475"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Change w:id="1624" w:author="Հերմինե Գևորգյան" w:date="2026-02-26T23:44:00Z" w16du:dateUtc="2026-02-26T19:44:00Z">
              <w:tcPr>
                <w:tcW w:w="3350" w:type="dxa"/>
                <w:gridSpan w:val="2"/>
                <w:tcBorders>
                  <w:top w:val="single" w:sz="4" w:space="0" w:color="auto"/>
                  <w:left w:val="single" w:sz="4" w:space="0" w:color="auto"/>
                  <w:bottom w:val="single" w:sz="4" w:space="0" w:color="auto"/>
                  <w:right w:val="single" w:sz="4" w:space="0" w:color="auto"/>
                </w:tcBorders>
              </w:tcPr>
            </w:tcPrChange>
          </w:tcPr>
          <w:p w14:paraId="72953CF8"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6250E8A8" w14:textId="77777777" w:rsidR="00334B2F" w:rsidRPr="00E6597C" w:rsidRDefault="00334B2F" w:rsidP="00CB0ADE">
            <w:pPr>
              <w:jc w:val="center"/>
              <w:rPr>
                <w:rFonts w:ascii="GHEA Grapalat" w:hAnsi="GHEA Grapalat"/>
                <w:sz w:val="20"/>
                <w:szCs w:val="20"/>
                <w:lang w:val="hy-AM"/>
              </w:rPr>
            </w:pPr>
            <w:proofErr w:type="spellStart"/>
            <w:r w:rsidRPr="00E6597C">
              <w:rPr>
                <w:rFonts w:ascii="GHEA Grapalat" w:hAnsi="GHEA Grapalat"/>
                <w:sz w:val="20"/>
                <w:szCs w:val="20"/>
              </w:rPr>
              <w:t>այս</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դաշտը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lang w:val="hy-AM"/>
              </w:rPr>
              <w:t xml:space="preserve"> է վճարողի կողմից պահանջագրի ներկայացման դեպքում: Ընդ որում</w:t>
            </w:r>
            <w:r w:rsidRPr="00E6597C">
              <w:rPr>
                <w:rFonts w:ascii="GHEA Grapalat" w:hAnsi="GHEA Grapalat"/>
                <w:sz w:val="20"/>
                <w:szCs w:val="20"/>
              </w:rPr>
              <w:t xml:space="preserve"> </w:t>
            </w:r>
            <w:proofErr w:type="spellStart"/>
            <w:r w:rsidRPr="00E6597C">
              <w:rPr>
                <w:rFonts w:ascii="GHEA Grapalat" w:hAnsi="GHEA Grapalat"/>
                <w:sz w:val="20"/>
                <w:szCs w:val="20"/>
              </w:rPr>
              <w:t>եթե</w:t>
            </w:r>
            <w:proofErr w:type="spellEnd"/>
            <w:r w:rsidRPr="00E6597C">
              <w:rPr>
                <w:rFonts w:ascii="GHEA Grapalat" w:hAnsi="GHEA Grapalat"/>
                <w:sz w:val="20"/>
                <w:szCs w:val="20"/>
              </w:rPr>
              <w:t xml:space="preserve"> </w:t>
            </w:r>
            <w:r w:rsidRPr="00E6597C">
              <w:rPr>
                <w:rFonts w:ascii="GHEA Grapalat" w:hAnsi="GHEA Grapalat" w:cs="Sylfaen"/>
                <w:sz w:val="20"/>
                <w:szCs w:val="20"/>
                <w:lang w:val="hy-AM"/>
              </w:rPr>
              <w:t xml:space="preserve">Վճարման պայմաններ դաշտում </w:t>
            </w:r>
            <w:r w:rsidRPr="00E6597C">
              <w:rPr>
                <w:rFonts w:ascii="GHEA Grapalat" w:hAnsi="GHEA Grapalat"/>
                <w:sz w:val="20"/>
                <w:szCs w:val="20"/>
                <w:lang w:val="hy-AM"/>
              </w:rPr>
              <w:t>նշված է &lt;ակցեպտավորված վճարում&gt; ապա</w:t>
            </w:r>
            <w:r w:rsidRPr="00E6597C">
              <w:rPr>
                <w:rFonts w:ascii="GHEA Grapalat" w:hAnsi="GHEA Grapalat" w:cs="Sylfaen"/>
                <w:sz w:val="20"/>
                <w:szCs w:val="20"/>
                <w:lang w:val="hy-AM"/>
              </w:rPr>
              <w:t xml:space="preserve"> </w:t>
            </w:r>
            <w:proofErr w:type="spellStart"/>
            <w:r w:rsidRPr="00E6597C">
              <w:rPr>
                <w:rFonts w:ascii="GHEA Grapalat" w:hAnsi="GHEA Grapalat"/>
                <w:sz w:val="20"/>
                <w:szCs w:val="20"/>
              </w:rPr>
              <w:t>վճարող</w:t>
            </w:r>
            <w:proofErr w:type="spellEnd"/>
            <w:r w:rsidRPr="00E6597C">
              <w:rPr>
                <w:rFonts w:ascii="GHEA Grapalat" w:hAnsi="GHEA Grapalat"/>
                <w:sz w:val="20"/>
                <w:szCs w:val="20"/>
                <w:lang w:val="hy-AM"/>
              </w:rPr>
              <w:t xml:space="preserve">ը ստորագրելով՝ </w:t>
            </w:r>
            <w:r w:rsidRPr="00E6597C">
              <w:rPr>
                <w:rFonts w:ascii="GHEA Grapalat" w:hAnsi="GHEA Grapalat" w:cs="Sylfaen"/>
                <w:sz w:val="20"/>
                <w:szCs w:val="20"/>
                <w:lang w:val="hy-AM"/>
              </w:rPr>
              <w:t xml:space="preserve">նախապես </w:t>
            </w:r>
            <w:r w:rsidRPr="00E6597C">
              <w:rPr>
                <w:rFonts w:ascii="GHEA Grapalat" w:hAnsi="GHEA Grapalat"/>
                <w:sz w:val="20"/>
                <w:szCs w:val="20"/>
                <w:lang w:val="hy-AM"/>
              </w:rPr>
              <w:t xml:space="preserve">համաձայնվում  </w:t>
            </w: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4FA6AE4" w14:textId="77777777" w:rsidR="00334B2F" w:rsidRPr="00E6597C"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Change w:id="1625" w:author="Հերմինե Գևորգյան" w:date="2026-02-26T23:44:00Z" w16du:dateUtc="2026-02-26T19:44:00Z">
              <w:tcPr>
                <w:tcW w:w="2640" w:type="dxa"/>
                <w:gridSpan w:val="2"/>
                <w:tcBorders>
                  <w:top w:val="single" w:sz="4" w:space="0" w:color="auto"/>
                  <w:left w:val="single" w:sz="4" w:space="0" w:color="auto"/>
                  <w:bottom w:val="single" w:sz="4" w:space="0" w:color="auto"/>
                  <w:right w:val="single" w:sz="4" w:space="0" w:color="auto"/>
                </w:tcBorders>
              </w:tcPr>
            </w:tcPrChange>
          </w:tcPr>
          <w:p w14:paraId="25E3A251"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 xml:space="preserve">ստորագրվում է վճարողի կողմից կամ </w:t>
            </w:r>
          </w:p>
          <w:p w14:paraId="28D6D013"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դրվում է վճարողի էլեկտրոնային ստորագրությունը</w:t>
            </w:r>
          </w:p>
          <w:p w14:paraId="53F929CA" w14:textId="77777777" w:rsidR="00334B2F" w:rsidRPr="00E6597C" w:rsidRDefault="00334B2F" w:rsidP="00CB0ADE">
            <w:pPr>
              <w:jc w:val="center"/>
              <w:rPr>
                <w:rFonts w:ascii="GHEA Grapalat" w:hAnsi="GHEA Grapalat"/>
                <w:sz w:val="20"/>
                <w:szCs w:val="20"/>
                <w:lang w:val="hy-AM"/>
              </w:rPr>
            </w:pPr>
          </w:p>
        </w:tc>
      </w:tr>
      <w:tr w:rsidR="00334B2F" w:rsidRPr="007E2503" w14:paraId="4435C123" w14:textId="77777777" w:rsidTr="00CB0ADE">
        <w:trPr>
          <w:trPrChange w:id="1626" w:author="Հերմինե Գևորգյան" w:date="2026-02-26T23:44:00Z" w16du:dateUtc="2026-02-26T19:44:00Z">
            <w:trPr>
              <w:gridBefore w:val="2"/>
            </w:trPr>
          </w:trPrChange>
        </w:trPr>
        <w:tc>
          <w:tcPr>
            <w:tcW w:w="720" w:type="dxa"/>
            <w:tcBorders>
              <w:top w:val="single" w:sz="4" w:space="0" w:color="auto"/>
              <w:left w:val="single" w:sz="4" w:space="0" w:color="auto"/>
              <w:bottom w:val="single" w:sz="4" w:space="0" w:color="auto"/>
              <w:right w:val="single" w:sz="4" w:space="0" w:color="auto"/>
            </w:tcBorders>
            <w:vAlign w:val="center"/>
            <w:tcPrChange w:id="1627" w:author="Հերմինե Գևորգյան" w:date="2026-02-26T23:44:00Z" w16du:dateUtc="2026-02-26T19:44:00Z">
              <w:tcPr>
                <w:tcW w:w="720" w:type="dxa"/>
                <w:tcBorders>
                  <w:top w:val="single" w:sz="4" w:space="0" w:color="auto"/>
                  <w:left w:val="single" w:sz="4" w:space="0" w:color="auto"/>
                  <w:bottom w:val="single" w:sz="4" w:space="0" w:color="auto"/>
                  <w:right w:val="single" w:sz="4" w:space="0" w:color="auto"/>
                </w:tcBorders>
                <w:vAlign w:val="center"/>
              </w:tcPr>
            </w:tcPrChange>
          </w:tcPr>
          <w:p w14:paraId="5AFA7C76" w14:textId="77777777" w:rsidR="00334B2F" w:rsidRPr="00E6597C" w:rsidRDefault="00334B2F" w:rsidP="00CB0ADE">
            <w:pP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Change w:id="1628" w:author="Հերմինե Գևորգյան" w:date="2026-02-26T23:44:00Z" w16du:dateUtc="2026-02-26T19:44:00Z">
              <w:tcPr>
                <w:tcW w:w="1938" w:type="dxa"/>
                <w:gridSpan w:val="2"/>
                <w:tcBorders>
                  <w:top w:val="single" w:sz="4" w:space="0" w:color="auto"/>
                  <w:left w:val="single" w:sz="4" w:space="0" w:color="auto"/>
                  <w:bottom w:val="single" w:sz="4" w:space="0" w:color="auto"/>
                  <w:right w:val="single" w:sz="4" w:space="0" w:color="auto"/>
                </w:tcBorders>
              </w:tcPr>
            </w:tcPrChange>
          </w:tcPr>
          <w:p w14:paraId="5685A5CA"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Change w:id="1629" w:author="Հերմինե Գևորգյան" w:date="2026-02-26T23:44:00Z" w16du:dateUtc="2026-02-26T19:44:00Z">
              <w:tcPr>
                <w:tcW w:w="2050" w:type="dxa"/>
                <w:gridSpan w:val="2"/>
                <w:tcBorders>
                  <w:top w:val="single" w:sz="4" w:space="0" w:color="auto"/>
                  <w:left w:val="single" w:sz="4" w:space="0" w:color="auto"/>
                  <w:bottom w:val="single" w:sz="4" w:space="0" w:color="auto"/>
                  <w:right w:val="single" w:sz="4" w:space="0" w:color="auto"/>
                </w:tcBorders>
              </w:tcPr>
            </w:tcPrChange>
          </w:tcPr>
          <w:p w14:paraId="603617F0"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Change w:id="1630" w:author="Հերմինե Գևորգյան" w:date="2026-02-26T23:44:00Z" w16du:dateUtc="2026-02-26T19:44:00Z">
              <w:tcPr>
                <w:tcW w:w="3350" w:type="dxa"/>
                <w:gridSpan w:val="2"/>
                <w:tcBorders>
                  <w:top w:val="single" w:sz="4" w:space="0" w:color="auto"/>
                  <w:left w:val="single" w:sz="4" w:space="0" w:color="auto"/>
                  <w:bottom w:val="single" w:sz="4" w:space="0" w:color="auto"/>
                  <w:right w:val="single" w:sz="4" w:space="0" w:color="auto"/>
                </w:tcBorders>
              </w:tcPr>
            </w:tcPrChange>
          </w:tcPr>
          <w:p w14:paraId="16413F10"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r w:rsidRPr="00E6597C">
              <w:rPr>
                <w:rFonts w:ascii="GHEA Grapalat" w:hAnsi="GHEA Grapalat"/>
                <w:sz w:val="20"/>
                <w:szCs w:val="20"/>
              </w:rPr>
              <w:t xml:space="preserve">` </w:t>
            </w:r>
          </w:p>
          <w:p w14:paraId="601CF95D" w14:textId="77777777" w:rsidR="00334B2F" w:rsidRPr="00E6597C" w:rsidRDefault="00334B2F" w:rsidP="00CB0ADE">
            <w:pPr>
              <w:jc w:val="center"/>
              <w:rPr>
                <w:rFonts w:ascii="GHEA Grapalat" w:hAnsi="GHEA Grapalat"/>
                <w:sz w:val="20"/>
                <w:szCs w:val="20"/>
                <w:lang w:val="hy-AM"/>
              </w:rPr>
            </w:pPr>
            <w:proofErr w:type="spellStart"/>
            <w:r w:rsidRPr="00E6597C">
              <w:rPr>
                <w:rFonts w:ascii="GHEA Grapalat" w:hAnsi="GHEA Grapalat"/>
                <w:sz w:val="20"/>
                <w:szCs w:val="20"/>
              </w:rPr>
              <w:t>կնիքի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առկայության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r w:rsidRPr="00E6597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Change w:id="1631" w:author="Հերմինե Գևորգյան" w:date="2026-02-26T23:44:00Z" w16du:dateUtc="2026-02-26T19:44:00Z">
              <w:tcPr>
                <w:tcW w:w="2640" w:type="dxa"/>
                <w:gridSpan w:val="2"/>
                <w:tcBorders>
                  <w:top w:val="single" w:sz="4" w:space="0" w:color="auto"/>
                  <w:left w:val="single" w:sz="4" w:space="0" w:color="auto"/>
                  <w:bottom w:val="single" w:sz="4" w:space="0" w:color="auto"/>
                  <w:right w:val="single" w:sz="4" w:space="0" w:color="auto"/>
                </w:tcBorders>
              </w:tcPr>
            </w:tcPrChange>
          </w:tcPr>
          <w:p w14:paraId="52975999"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 xml:space="preserve">կնքվում է վճարողի կողմից </w:t>
            </w:r>
          </w:p>
          <w:p w14:paraId="1355233E"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ներկայացնելիս</w:t>
            </w:r>
          </w:p>
        </w:tc>
      </w:tr>
      <w:tr w:rsidR="00334B2F" w:rsidRPr="00E6597C" w14:paraId="051E73F4" w14:textId="77777777" w:rsidTr="00CB0ADE">
        <w:trPr>
          <w:trPrChange w:id="1632" w:author="Հերմինե Գևորգյան" w:date="2026-02-26T23:44:00Z" w16du:dateUtc="2026-02-26T19:44:00Z">
            <w:trPr>
              <w:gridBefore w:val="2"/>
            </w:trPr>
          </w:trPrChange>
        </w:trPr>
        <w:tc>
          <w:tcPr>
            <w:tcW w:w="720" w:type="dxa"/>
            <w:tcBorders>
              <w:top w:val="single" w:sz="4" w:space="0" w:color="auto"/>
              <w:left w:val="single" w:sz="4" w:space="0" w:color="auto"/>
              <w:bottom w:val="single" w:sz="4" w:space="0" w:color="auto"/>
              <w:right w:val="single" w:sz="4" w:space="0" w:color="auto"/>
            </w:tcBorders>
            <w:tcPrChange w:id="1633" w:author="Հերմինե Գևորգյան" w:date="2026-02-26T23:44:00Z" w16du:dateUtc="2026-02-26T19:44:00Z">
              <w:tcPr>
                <w:tcW w:w="720" w:type="dxa"/>
                <w:tcBorders>
                  <w:top w:val="single" w:sz="4" w:space="0" w:color="auto"/>
                  <w:left w:val="single" w:sz="4" w:space="0" w:color="auto"/>
                  <w:bottom w:val="single" w:sz="4" w:space="0" w:color="auto"/>
                  <w:right w:val="single" w:sz="4" w:space="0" w:color="auto"/>
                </w:tcBorders>
              </w:tcPr>
            </w:tcPrChange>
          </w:tcPr>
          <w:p w14:paraId="5D3F3DB8"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Change w:id="1634" w:author="Հերմինե Գևորգյան" w:date="2026-02-26T23:44:00Z" w16du:dateUtc="2026-02-26T19:44:00Z">
              <w:tcPr>
                <w:tcW w:w="1938" w:type="dxa"/>
                <w:gridSpan w:val="2"/>
                <w:tcBorders>
                  <w:top w:val="single" w:sz="4" w:space="0" w:color="auto"/>
                  <w:left w:val="single" w:sz="4" w:space="0" w:color="auto"/>
                  <w:bottom w:val="single" w:sz="4" w:space="0" w:color="auto"/>
                  <w:right w:val="single" w:sz="4" w:space="0" w:color="auto"/>
                </w:tcBorders>
              </w:tcPr>
            </w:tcPrChange>
          </w:tcPr>
          <w:p w14:paraId="5E2FAC29"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Change w:id="1635" w:author="Հերմինե Գևորգյան" w:date="2026-02-26T23:44:00Z" w16du:dateUtc="2026-02-26T19:44:00Z">
              <w:tcPr>
                <w:tcW w:w="2050" w:type="dxa"/>
                <w:gridSpan w:val="2"/>
                <w:tcBorders>
                  <w:top w:val="single" w:sz="4" w:space="0" w:color="auto"/>
                  <w:left w:val="single" w:sz="4" w:space="0" w:color="auto"/>
                  <w:bottom w:val="single" w:sz="4" w:space="0" w:color="auto"/>
                  <w:right w:val="single" w:sz="4" w:space="0" w:color="auto"/>
                </w:tcBorders>
              </w:tcPr>
            </w:tcPrChange>
          </w:tcPr>
          <w:p w14:paraId="65EC8572"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Change w:id="1636" w:author="Հերմինե Գևորգյան" w:date="2026-02-26T23:44:00Z" w16du:dateUtc="2026-02-26T19:44:00Z">
              <w:tcPr>
                <w:tcW w:w="3350" w:type="dxa"/>
                <w:gridSpan w:val="2"/>
                <w:tcBorders>
                  <w:top w:val="single" w:sz="4" w:space="0" w:color="auto"/>
                  <w:left w:val="single" w:sz="4" w:space="0" w:color="auto"/>
                  <w:bottom w:val="single" w:sz="4" w:space="0" w:color="auto"/>
                  <w:right w:val="single" w:sz="4" w:space="0" w:color="auto"/>
                </w:tcBorders>
              </w:tcPr>
            </w:tcPrChange>
          </w:tcPr>
          <w:p w14:paraId="3DC85D7A"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r w:rsidRPr="00E6597C">
              <w:rPr>
                <w:rFonts w:ascii="GHEA Grapalat" w:hAnsi="GHEA Grapalat"/>
                <w:sz w:val="20"/>
                <w:szCs w:val="20"/>
                <w:lang w:val="hy-AM"/>
              </w:rPr>
              <w:t>՝</w:t>
            </w:r>
            <w:r w:rsidRPr="00E6597C">
              <w:rPr>
                <w:rFonts w:ascii="GHEA Grapalat" w:hAnsi="GHEA Grapalat"/>
                <w:sz w:val="20"/>
                <w:szCs w:val="20"/>
              </w:rPr>
              <w:t xml:space="preserve"> </w:t>
            </w:r>
          </w:p>
          <w:p w14:paraId="4AB6DCD9"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բանկ</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Change w:id="1637" w:author="Հերմինե Գևորգյան" w:date="2026-02-26T23:44:00Z" w16du:dateUtc="2026-02-26T19:44:00Z">
              <w:tcPr>
                <w:tcW w:w="2640" w:type="dxa"/>
                <w:gridSpan w:val="2"/>
                <w:tcBorders>
                  <w:top w:val="single" w:sz="4" w:space="0" w:color="auto"/>
                  <w:left w:val="single" w:sz="4" w:space="0" w:color="auto"/>
                  <w:bottom w:val="single" w:sz="4" w:space="0" w:color="auto"/>
                  <w:right w:val="single" w:sz="4" w:space="0" w:color="auto"/>
                </w:tcBorders>
              </w:tcPr>
            </w:tcPrChange>
          </w:tcPr>
          <w:p w14:paraId="64434E44"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ստորագրվում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334B2F" w:rsidRPr="00E6597C" w14:paraId="52EA417B" w14:textId="77777777" w:rsidTr="00CB0ADE">
        <w:trPr>
          <w:trPrChange w:id="1638" w:author="Հերմինե Գևորգյան" w:date="2026-02-26T23:44:00Z" w16du:dateUtc="2026-02-26T19:44:00Z">
            <w:trPr>
              <w:gridBefore w:val="2"/>
            </w:trPr>
          </w:trPrChange>
        </w:trPr>
        <w:tc>
          <w:tcPr>
            <w:tcW w:w="720" w:type="dxa"/>
            <w:tcBorders>
              <w:top w:val="single" w:sz="4" w:space="0" w:color="auto"/>
              <w:left w:val="single" w:sz="4" w:space="0" w:color="auto"/>
              <w:bottom w:val="single" w:sz="4" w:space="0" w:color="auto"/>
              <w:right w:val="single" w:sz="4" w:space="0" w:color="auto"/>
            </w:tcBorders>
            <w:vAlign w:val="center"/>
            <w:tcPrChange w:id="1639" w:author="Հերմինե Գևորգյան" w:date="2026-02-26T23:44:00Z" w16du:dateUtc="2026-02-26T19:44:00Z">
              <w:tcPr>
                <w:tcW w:w="720" w:type="dxa"/>
                <w:tcBorders>
                  <w:top w:val="single" w:sz="4" w:space="0" w:color="auto"/>
                  <w:left w:val="single" w:sz="4" w:space="0" w:color="auto"/>
                  <w:bottom w:val="single" w:sz="4" w:space="0" w:color="auto"/>
                  <w:right w:val="single" w:sz="4" w:space="0" w:color="auto"/>
                </w:tcBorders>
                <w:vAlign w:val="center"/>
              </w:tcPr>
            </w:tcPrChange>
          </w:tcPr>
          <w:p w14:paraId="7C5304AB" w14:textId="77777777" w:rsidR="00334B2F" w:rsidRPr="00E6597C" w:rsidRDefault="00334B2F" w:rsidP="00CB0ADE">
            <w:pP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Change w:id="1640" w:author="Հերմինե Գևորգյան" w:date="2026-02-26T23:44:00Z" w16du:dateUtc="2026-02-26T19:44:00Z">
              <w:tcPr>
                <w:tcW w:w="1938" w:type="dxa"/>
                <w:gridSpan w:val="2"/>
                <w:tcBorders>
                  <w:top w:val="single" w:sz="4" w:space="0" w:color="auto"/>
                  <w:left w:val="single" w:sz="4" w:space="0" w:color="auto"/>
                  <w:bottom w:val="single" w:sz="4" w:space="0" w:color="auto"/>
                  <w:right w:val="single" w:sz="4" w:space="0" w:color="auto"/>
                </w:tcBorders>
              </w:tcPr>
            </w:tcPrChange>
          </w:tcPr>
          <w:p w14:paraId="17E71AB2"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Change w:id="1641" w:author="Հերմինե Գևորգյան" w:date="2026-02-26T23:44:00Z" w16du:dateUtc="2026-02-26T19:44:00Z">
              <w:tcPr>
                <w:tcW w:w="2050" w:type="dxa"/>
                <w:gridSpan w:val="2"/>
                <w:tcBorders>
                  <w:top w:val="single" w:sz="4" w:space="0" w:color="auto"/>
                  <w:left w:val="single" w:sz="4" w:space="0" w:color="auto"/>
                  <w:bottom w:val="single" w:sz="4" w:space="0" w:color="auto"/>
                  <w:right w:val="single" w:sz="4" w:space="0" w:color="auto"/>
                </w:tcBorders>
              </w:tcPr>
            </w:tcPrChange>
          </w:tcPr>
          <w:p w14:paraId="17F7DAD6"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Change w:id="1642" w:author="Հերմինե Գևորգյան" w:date="2026-02-26T23:44:00Z" w16du:dateUtc="2026-02-26T19:44:00Z">
              <w:tcPr>
                <w:tcW w:w="3350" w:type="dxa"/>
                <w:gridSpan w:val="2"/>
                <w:tcBorders>
                  <w:top w:val="single" w:sz="4" w:space="0" w:color="auto"/>
                  <w:left w:val="single" w:sz="4" w:space="0" w:color="auto"/>
                  <w:bottom w:val="single" w:sz="4" w:space="0" w:color="auto"/>
                  <w:right w:val="single" w:sz="4" w:space="0" w:color="auto"/>
                </w:tcBorders>
              </w:tcPr>
            </w:tcPrChange>
          </w:tcPr>
          <w:p w14:paraId="1A92F1C0"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r w:rsidRPr="00E6597C">
              <w:rPr>
                <w:rFonts w:ascii="GHEA Grapalat" w:hAnsi="GHEA Grapalat"/>
                <w:sz w:val="20"/>
                <w:szCs w:val="20"/>
              </w:rPr>
              <w:t xml:space="preserve">` </w:t>
            </w:r>
          </w:p>
          <w:p w14:paraId="12511A76"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կնիքի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առկայության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Change w:id="1643" w:author="Հերմինե Գևորգյան" w:date="2026-02-26T23:44:00Z" w16du:dateUtc="2026-02-26T19:44:00Z">
              <w:tcPr>
                <w:tcW w:w="2640" w:type="dxa"/>
                <w:gridSpan w:val="2"/>
                <w:tcBorders>
                  <w:top w:val="single" w:sz="4" w:space="0" w:color="auto"/>
                  <w:left w:val="single" w:sz="4" w:space="0" w:color="auto"/>
                  <w:bottom w:val="single" w:sz="4" w:space="0" w:color="auto"/>
                  <w:right w:val="single" w:sz="4" w:space="0" w:color="auto"/>
                </w:tcBorders>
              </w:tcPr>
            </w:tcPrChange>
          </w:tcPr>
          <w:p w14:paraId="4C70CDD3" w14:textId="77777777" w:rsidR="00334B2F" w:rsidRPr="00E6597C" w:rsidRDefault="00334B2F" w:rsidP="00CB0ADE">
            <w:pPr>
              <w:jc w:val="center"/>
              <w:rPr>
                <w:rFonts w:ascii="GHEA Grapalat" w:hAnsi="GHEA Grapalat"/>
                <w:sz w:val="20"/>
                <w:szCs w:val="20"/>
                <w:lang w:val="hy-AM"/>
              </w:rPr>
            </w:pPr>
            <w:proofErr w:type="spellStart"/>
            <w:r w:rsidRPr="00E6597C">
              <w:rPr>
                <w:rFonts w:ascii="GHEA Grapalat" w:hAnsi="GHEA Grapalat"/>
                <w:sz w:val="20"/>
                <w:szCs w:val="20"/>
              </w:rPr>
              <w:t>կնքվում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lang w:val="hy-AM"/>
              </w:rPr>
              <w:t xml:space="preserve"> </w:t>
            </w:r>
          </w:p>
          <w:p w14:paraId="1E94F0E5"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բանկ ներկայացնելիս</w:t>
            </w:r>
          </w:p>
        </w:tc>
      </w:tr>
      <w:tr w:rsidR="00334B2F" w:rsidRPr="00E6597C" w14:paraId="4962A627" w14:textId="77777777" w:rsidTr="00CB0ADE">
        <w:trPr>
          <w:trPrChange w:id="1644" w:author="Հերմինե Գևորգյան" w:date="2026-02-26T23:44:00Z" w16du:dateUtc="2026-02-26T19:44:00Z">
            <w:trPr>
              <w:gridBefore w:val="2"/>
            </w:trPr>
          </w:trPrChange>
        </w:trPr>
        <w:tc>
          <w:tcPr>
            <w:tcW w:w="720" w:type="dxa"/>
            <w:tcBorders>
              <w:top w:val="single" w:sz="4" w:space="0" w:color="auto"/>
              <w:left w:val="single" w:sz="4" w:space="0" w:color="auto"/>
              <w:bottom w:val="single" w:sz="4" w:space="0" w:color="auto"/>
              <w:right w:val="single" w:sz="4" w:space="0" w:color="auto"/>
            </w:tcBorders>
            <w:tcPrChange w:id="1645" w:author="Հերմինե Գևորգյան" w:date="2026-02-26T23:44:00Z" w16du:dateUtc="2026-02-26T19:44:00Z">
              <w:tcPr>
                <w:tcW w:w="720" w:type="dxa"/>
                <w:tcBorders>
                  <w:top w:val="single" w:sz="4" w:space="0" w:color="auto"/>
                  <w:left w:val="single" w:sz="4" w:space="0" w:color="auto"/>
                  <w:bottom w:val="single" w:sz="4" w:space="0" w:color="auto"/>
                  <w:right w:val="single" w:sz="4" w:space="0" w:color="auto"/>
                </w:tcBorders>
              </w:tcPr>
            </w:tcPrChange>
          </w:tcPr>
          <w:p w14:paraId="7FDEDFA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lastRenderedPageBreak/>
              <w:t>2</w:t>
            </w:r>
            <w:r w:rsidRPr="00E6597C">
              <w:rPr>
                <w:rFonts w:ascii="GHEA Grapalat" w:hAnsi="GHEA Grapalat"/>
                <w:sz w:val="20"/>
                <w:szCs w:val="20"/>
                <w:lang w:val="hy-AM"/>
              </w:rPr>
              <w:t>3</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Change w:id="1646" w:author="Հերմինե Գևորգյան" w:date="2026-02-26T23:44:00Z" w16du:dateUtc="2026-02-26T19:44:00Z">
              <w:tcPr>
                <w:tcW w:w="1938" w:type="dxa"/>
                <w:gridSpan w:val="2"/>
                <w:tcBorders>
                  <w:top w:val="single" w:sz="4" w:space="0" w:color="auto"/>
                  <w:left w:val="single" w:sz="4" w:space="0" w:color="auto"/>
                  <w:bottom w:val="single" w:sz="4" w:space="0" w:color="auto"/>
                  <w:right w:val="single" w:sz="4" w:space="0" w:color="auto"/>
                </w:tcBorders>
              </w:tcPr>
            </w:tcPrChange>
          </w:tcPr>
          <w:p w14:paraId="2437E171"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աշխատակցի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Change w:id="1647" w:author="Հերմինե Գևորգյան" w:date="2026-02-26T23:44:00Z" w16du:dateUtc="2026-02-26T19:44:00Z">
              <w:tcPr>
                <w:tcW w:w="2050" w:type="dxa"/>
                <w:gridSpan w:val="2"/>
                <w:tcBorders>
                  <w:top w:val="single" w:sz="4" w:space="0" w:color="auto"/>
                  <w:left w:val="single" w:sz="4" w:space="0" w:color="auto"/>
                  <w:bottom w:val="single" w:sz="4" w:space="0" w:color="auto"/>
                  <w:right w:val="single" w:sz="4" w:space="0" w:color="auto"/>
                </w:tcBorders>
              </w:tcPr>
            </w:tcPrChange>
          </w:tcPr>
          <w:p w14:paraId="0ED06D9E"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Change w:id="1648" w:author="Հերմինե Գևորգյան" w:date="2026-02-26T23:44:00Z" w16du:dateUtc="2026-02-26T19:44:00Z">
              <w:tcPr>
                <w:tcW w:w="3350" w:type="dxa"/>
                <w:gridSpan w:val="2"/>
                <w:tcBorders>
                  <w:top w:val="single" w:sz="4" w:space="0" w:color="auto"/>
                  <w:left w:val="single" w:sz="4" w:space="0" w:color="auto"/>
                  <w:bottom w:val="single" w:sz="4" w:space="0" w:color="auto"/>
                  <w:right w:val="single" w:sz="4" w:space="0" w:color="auto"/>
                </w:tcBorders>
              </w:tcPr>
            </w:tcPrChange>
          </w:tcPr>
          <w:p w14:paraId="6D09F766"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3264FC51"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lang w:val="hy-AM"/>
              </w:rPr>
              <w:t>ը</w:t>
            </w:r>
            <w:r w:rsidRPr="00E6597C">
              <w:rPr>
                <w:rFonts w:ascii="GHEA Grapalat" w:hAnsi="GHEA Grapalat"/>
                <w:sz w:val="20"/>
                <w:szCs w:val="20"/>
              </w:rPr>
              <w:t xml:space="preserve"> </w:t>
            </w:r>
            <w:proofErr w:type="spellStart"/>
            <w:r w:rsidRPr="00E6597C">
              <w:rPr>
                <w:rFonts w:ascii="GHEA Grapalat" w:hAnsi="GHEA Grapalat"/>
                <w:sz w:val="20"/>
                <w:szCs w:val="20"/>
              </w:rPr>
              <w:t>թղթային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եղանակով</w:t>
            </w:r>
            <w:proofErr w:type="spellEnd"/>
            <w:r w:rsidRPr="00E6597C">
              <w:rPr>
                <w:rFonts w:ascii="GHEA Grapalat" w:hAnsi="GHEA Grapalat"/>
                <w:sz w:val="20"/>
                <w:szCs w:val="20"/>
              </w:rPr>
              <w:t xml:space="preserve"> </w:t>
            </w:r>
            <w:r w:rsidRPr="00E6597C">
              <w:rPr>
                <w:rFonts w:ascii="GHEA Grapalat" w:hAnsi="GHEA Grapalat"/>
                <w:sz w:val="20"/>
                <w:szCs w:val="20"/>
                <w:lang w:val="hy-AM"/>
              </w:rPr>
              <w:t xml:space="preserve">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ված լի</w:t>
            </w:r>
            <w:proofErr w:type="spellStart"/>
            <w:r w:rsidRPr="00E6597C">
              <w:rPr>
                <w:rFonts w:ascii="GHEA Grapalat" w:hAnsi="GHEA Grapalat"/>
                <w:sz w:val="20"/>
                <w:szCs w:val="20"/>
              </w:rPr>
              <w:t>նելու</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Change w:id="1649" w:author="Հերմինե Գևորգյան" w:date="2026-02-26T23:44:00Z" w16du:dateUtc="2026-02-26T19:44:00Z">
              <w:tcPr>
                <w:tcW w:w="2640" w:type="dxa"/>
                <w:gridSpan w:val="2"/>
                <w:tcBorders>
                  <w:top w:val="single" w:sz="4" w:space="0" w:color="auto"/>
                  <w:left w:val="single" w:sz="4" w:space="0" w:color="auto"/>
                  <w:bottom w:val="single" w:sz="4" w:space="0" w:color="auto"/>
                  <w:right w:val="single" w:sz="4" w:space="0" w:color="auto"/>
                </w:tcBorders>
              </w:tcPr>
            </w:tcPrChange>
          </w:tcPr>
          <w:p w14:paraId="6730776E" w14:textId="77777777" w:rsidR="00334B2F" w:rsidRPr="00E6597C" w:rsidRDefault="00334B2F" w:rsidP="00CB0ADE">
            <w:pPr>
              <w:jc w:val="center"/>
              <w:rPr>
                <w:rFonts w:ascii="GHEA Grapalat" w:hAnsi="GHEA Grapalat"/>
                <w:sz w:val="20"/>
                <w:szCs w:val="20"/>
              </w:rPr>
            </w:pPr>
          </w:p>
        </w:tc>
      </w:tr>
      <w:tr w:rsidR="00334B2F" w:rsidRPr="00E6597C" w14:paraId="15A8D44F" w14:textId="77777777" w:rsidTr="00CB0ADE">
        <w:trPr>
          <w:trPrChange w:id="1650" w:author="Հերմինե Գևորգյան" w:date="2026-02-26T23:44:00Z" w16du:dateUtc="2026-02-26T19:44:00Z">
            <w:trPr>
              <w:gridBefore w:val="2"/>
            </w:trPr>
          </w:trPrChange>
        </w:trPr>
        <w:tc>
          <w:tcPr>
            <w:tcW w:w="720" w:type="dxa"/>
            <w:tcBorders>
              <w:top w:val="single" w:sz="4" w:space="0" w:color="auto"/>
              <w:left w:val="single" w:sz="4" w:space="0" w:color="auto"/>
              <w:bottom w:val="single" w:sz="4" w:space="0" w:color="auto"/>
              <w:right w:val="single" w:sz="4" w:space="0" w:color="auto"/>
            </w:tcBorders>
            <w:vAlign w:val="center"/>
            <w:tcPrChange w:id="1651" w:author="Հերմինե Գևորգյան" w:date="2026-02-26T23:44:00Z" w16du:dateUtc="2026-02-26T19:44:00Z">
              <w:tcPr>
                <w:tcW w:w="720" w:type="dxa"/>
                <w:tcBorders>
                  <w:top w:val="single" w:sz="4" w:space="0" w:color="auto"/>
                  <w:left w:val="single" w:sz="4" w:space="0" w:color="auto"/>
                  <w:bottom w:val="single" w:sz="4" w:space="0" w:color="auto"/>
                  <w:right w:val="single" w:sz="4" w:space="0" w:color="auto"/>
                </w:tcBorders>
                <w:vAlign w:val="center"/>
              </w:tcPr>
            </w:tcPrChange>
          </w:tcPr>
          <w:p w14:paraId="688D1549" w14:textId="77777777" w:rsidR="00334B2F" w:rsidRPr="00E6597C" w:rsidRDefault="00334B2F" w:rsidP="00CB0ADE">
            <w:pP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Change w:id="1652" w:author="Հերմինե Գևորգյան" w:date="2026-02-26T23:44:00Z" w16du:dateUtc="2026-02-26T19:44:00Z">
              <w:tcPr>
                <w:tcW w:w="1938" w:type="dxa"/>
                <w:gridSpan w:val="2"/>
                <w:tcBorders>
                  <w:top w:val="single" w:sz="4" w:space="0" w:color="auto"/>
                  <w:left w:val="single" w:sz="4" w:space="0" w:color="auto"/>
                  <w:bottom w:val="single" w:sz="4" w:space="0" w:color="auto"/>
                  <w:right w:val="single" w:sz="4" w:space="0" w:color="auto"/>
                </w:tcBorders>
              </w:tcPr>
            </w:tcPrChange>
          </w:tcPr>
          <w:p w14:paraId="077679AC"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r w:rsidRPr="00E6597C">
              <w:rPr>
                <w:rFonts w:ascii="GHEA Grapalat" w:hAnsi="GHEA Grapalat"/>
                <w:sz w:val="20"/>
                <w:szCs w:val="20"/>
                <w:lang w:val="hy-AM"/>
              </w:rPr>
              <w:t>դրոշմա</w:t>
            </w:r>
            <w:proofErr w:type="spellStart"/>
            <w:r w:rsidRPr="00E6597C">
              <w:rPr>
                <w:rFonts w:ascii="GHEA Grapalat" w:hAnsi="GHEA Grapalat"/>
                <w:sz w:val="20"/>
                <w:szCs w:val="20"/>
              </w:rPr>
              <w:t>կնիքը</w:t>
            </w:r>
            <w:proofErr w:type="spellEnd"/>
            <w:r w:rsidRPr="00E6597C">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Change w:id="1653" w:author="Հերմինե Գևորգյան" w:date="2026-02-26T23:44:00Z" w16du:dateUtc="2026-02-26T19:44:00Z">
              <w:tcPr>
                <w:tcW w:w="2050" w:type="dxa"/>
                <w:gridSpan w:val="2"/>
                <w:tcBorders>
                  <w:top w:val="single" w:sz="4" w:space="0" w:color="auto"/>
                  <w:left w:val="single" w:sz="4" w:space="0" w:color="auto"/>
                  <w:bottom w:val="single" w:sz="4" w:space="0" w:color="auto"/>
                  <w:right w:val="single" w:sz="4" w:space="0" w:color="auto"/>
                </w:tcBorders>
              </w:tcPr>
            </w:tcPrChange>
          </w:tcPr>
          <w:p w14:paraId="67268164"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Change w:id="1654" w:author="Հերմինե Գևորգյան" w:date="2026-02-26T23:44:00Z" w16du:dateUtc="2026-02-26T19:44:00Z">
              <w:tcPr>
                <w:tcW w:w="3350" w:type="dxa"/>
                <w:gridSpan w:val="2"/>
                <w:tcBorders>
                  <w:top w:val="single" w:sz="4" w:space="0" w:color="auto"/>
                  <w:left w:val="single" w:sz="4" w:space="0" w:color="auto"/>
                  <w:bottom w:val="single" w:sz="4" w:space="0" w:color="auto"/>
                  <w:right w:val="single" w:sz="4" w:space="0" w:color="auto"/>
                </w:tcBorders>
              </w:tcPr>
            </w:tcPrChange>
          </w:tcPr>
          <w:p w14:paraId="4B3EC539"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42210B20"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lang w:val="hy-AM"/>
              </w:rPr>
              <w:t>ը</w:t>
            </w:r>
            <w:r w:rsidRPr="00E6597C">
              <w:rPr>
                <w:rFonts w:ascii="GHEA Grapalat" w:hAnsi="GHEA Grapalat"/>
                <w:sz w:val="20"/>
                <w:szCs w:val="20"/>
              </w:rPr>
              <w:t xml:space="preserve"> </w:t>
            </w:r>
            <w:proofErr w:type="spellStart"/>
            <w:r w:rsidRPr="00E6597C">
              <w:rPr>
                <w:rFonts w:ascii="GHEA Grapalat" w:hAnsi="GHEA Grapalat"/>
                <w:sz w:val="20"/>
                <w:szCs w:val="20"/>
              </w:rPr>
              <w:t>թղթային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եղանակով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ված լի</w:t>
            </w:r>
            <w:proofErr w:type="spellStart"/>
            <w:r w:rsidRPr="00E6597C">
              <w:rPr>
                <w:rFonts w:ascii="GHEA Grapalat" w:hAnsi="GHEA Grapalat"/>
                <w:sz w:val="20"/>
                <w:szCs w:val="20"/>
              </w:rPr>
              <w:t>նելու</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Change w:id="1655" w:author="Հերմինե Գևորգյան" w:date="2026-02-26T23:44:00Z" w16du:dateUtc="2026-02-26T19:44:00Z">
              <w:tcPr>
                <w:tcW w:w="2640" w:type="dxa"/>
                <w:gridSpan w:val="2"/>
                <w:tcBorders>
                  <w:top w:val="single" w:sz="4" w:space="0" w:color="auto"/>
                  <w:left w:val="single" w:sz="4" w:space="0" w:color="auto"/>
                  <w:bottom w:val="single" w:sz="4" w:space="0" w:color="auto"/>
                  <w:right w:val="single" w:sz="4" w:space="0" w:color="auto"/>
                </w:tcBorders>
              </w:tcPr>
            </w:tcPrChange>
          </w:tcPr>
          <w:p w14:paraId="08B4A84A" w14:textId="77777777" w:rsidR="00334B2F" w:rsidRPr="00E6597C" w:rsidRDefault="00334B2F" w:rsidP="00CB0ADE">
            <w:pPr>
              <w:jc w:val="center"/>
              <w:rPr>
                <w:rFonts w:ascii="GHEA Grapalat" w:hAnsi="GHEA Grapalat"/>
                <w:sz w:val="20"/>
                <w:szCs w:val="20"/>
              </w:rPr>
            </w:pPr>
          </w:p>
        </w:tc>
      </w:tr>
      <w:tr w:rsidR="00334B2F" w:rsidRPr="00E6597C" w14:paraId="49E40EDC" w14:textId="77777777" w:rsidTr="00CB0ADE">
        <w:trPr>
          <w:trPrChange w:id="1656" w:author="Հերմինե Գևորգյան" w:date="2026-02-26T23:44:00Z" w16du:dateUtc="2026-02-26T19:44:00Z">
            <w:trPr>
              <w:gridBefore w:val="2"/>
            </w:trPr>
          </w:trPrChange>
        </w:trPr>
        <w:tc>
          <w:tcPr>
            <w:tcW w:w="720" w:type="dxa"/>
            <w:tcBorders>
              <w:top w:val="single" w:sz="4" w:space="0" w:color="auto"/>
              <w:left w:val="single" w:sz="4" w:space="0" w:color="auto"/>
              <w:bottom w:val="single" w:sz="4" w:space="0" w:color="auto"/>
              <w:right w:val="single" w:sz="4" w:space="0" w:color="auto"/>
            </w:tcBorders>
            <w:tcPrChange w:id="1657" w:author="Հերմինե Գևորգյան" w:date="2026-02-26T23:44:00Z" w16du:dateUtc="2026-02-26T19:44:00Z">
              <w:tcPr>
                <w:tcW w:w="720" w:type="dxa"/>
                <w:tcBorders>
                  <w:top w:val="single" w:sz="4" w:space="0" w:color="auto"/>
                  <w:left w:val="single" w:sz="4" w:space="0" w:color="auto"/>
                  <w:bottom w:val="single" w:sz="4" w:space="0" w:color="auto"/>
                  <w:right w:val="single" w:sz="4" w:space="0" w:color="auto"/>
                </w:tcBorders>
              </w:tcPr>
            </w:tcPrChange>
          </w:tcPr>
          <w:p w14:paraId="08E5A1B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w:t>
            </w:r>
            <w:r w:rsidRPr="00E6597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Change w:id="1658" w:author="Հերմինե Գևորգյան" w:date="2026-02-26T23:44:00Z" w16du:dateUtc="2026-02-26T19:44:00Z">
              <w:tcPr>
                <w:tcW w:w="1938" w:type="dxa"/>
                <w:gridSpan w:val="2"/>
                <w:tcBorders>
                  <w:top w:val="single" w:sz="4" w:space="0" w:color="auto"/>
                  <w:left w:val="single" w:sz="4" w:space="0" w:color="auto"/>
                  <w:bottom w:val="single" w:sz="4" w:space="0" w:color="auto"/>
                  <w:right w:val="single" w:sz="4" w:space="0" w:color="auto"/>
                </w:tcBorders>
              </w:tcPr>
            </w:tcPrChange>
          </w:tcPr>
          <w:p w14:paraId="6C7A6443"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Change w:id="1659" w:author="Հերմինե Գևորգյան" w:date="2026-02-26T23:44:00Z" w16du:dateUtc="2026-02-26T19:44:00Z">
              <w:tcPr>
                <w:tcW w:w="2050" w:type="dxa"/>
                <w:gridSpan w:val="2"/>
                <w:tcBorders>
                  <w:top w:val="single" w:sz="4" w:space="0" w:color="auto"/>
                  <w:left w:val="single" w:sz="4" w:space="0" w:color="auto"/>
                  <w:bottom w:val="single" w:sz="4" w:space="0" w:color="auto"/>
                  <w:right w:val="single" w:sz="4" w:space="0" w:color="auto"/>
                </w:tcBorders>
              </w:tcPr>
            </w:tcPrChange>
          </w:tcPr>
          <w:p w14:paraId="2E655CAC"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Change w:id="1660" w:author="Հերմինե Գևորգյան" w:date="2026-02-26T23:44:00Z" w16du:dateUtc="2026-02-26T19:44:00Z">
              <w:tcPr>
                <w:tcW w:w="3350" w:type="dxa"/>
                <w:gridSpan w:val="2"/>
                <w:tcBorders>
                  <w:top w:val="single" w:sz="4" w:space="0" w:color="auto"/>
                  <w:left w:val="single" w:sz="4" w:space="0" w:color="auto"/>
                  <w:bottom w:val="single" w:sz="4" w:space="0" w:color="auto"/>
                  <w:right w:val="single" w:sz="4" w:space="0" w:color="auto"/>
                </w:tcBorders>
              </w:tcPr>
            </w:tcPrChange>
          </w:tcPr>
          <w:p w14:paraId="01A0EF8E"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1612CF7D"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նշվում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պահանջագրի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կատարման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ամսաթիվը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ժամը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Change w:id="1661" w:author="Հերմինե Գևորգյան" w:date="2026-02-26T23:44:00Z" w16du:dateUtc="2026-02-26T19:44:00Z">
              <w:tcPr>
                <w:tcW w:w="2640" w:type="dxa"/>
                <w:gridSpan w:val="2"/>
                <w:tcBorders>
                  <w:top w:val="single" w:sz="4" w:space="0" w:color="auto"/>
                  <w:left w:val="single" w:sz="4" w:space="0" w:color="auto"/>
                  <w:bottom w:val="single" w:sz="4" w:space="0" w:color="auto"/>
                  <w:right w:val="single" w:sz="4" w:space="0" w:color="auto"/>
                </w:tcBorders>
              </w:tcPr>
            </w:tcPrChange>
          </w:tcPr>
          <w:p w14:paraId="6AAEAB07" w14:textId="77777777" w:rsidR="00334B2F" w:rsidRPr="00E6597C" w:rsidRDefault="00334B2F" w:rsidP="00CB0ADE">
            <w:pPr>
              <w:jc w:val="center"/>
              <w:rPr>
                <w:rFonts w:ascii="GHEA Grapalat" w:hAnsi="GHEA Grapalat"/>
                <w:sz w:val="20"/>
                <w:szCs w:val="20"/>
              </w:rPr>
            </w:pPr>
          </w:p>
        </w:tc>
      </w:tr>
      <w:tr w:rsidR="00334B2F" w:rsidRPr="00E6597C" w14:paraId="44026F24" w14:textId="77777777" w:rsidTr="00CB0ADE">
        <w:trPr>
          <w:trPrChange w:id="1662" w:author="Հերմինե Գևորգյան" w:date="2026-02-26T23:44:00Z" w16du:dateUtc="2026-02-26T19:44:00Z">
            <w:trPr>
              <w:gridBefore w:val="2"/>
            </w:trPr>
          </w:trPrChange>
        </w:trPr>
        <w:tc>
          <w:tcPr>
            <w:tcW w:w="720" w:type="dxa"/>
            <w:tcBorders>
              <w:top w:val="single" w:sz="4" w:space="0" w:color="auto"/>
              <w:left w:val="single" w:sz="4" w:space="0" w:color="auto"/>
              <w:bottom w:val="single" w:sz="4" w:space="0" w:color="auto"/>
              <w:right w:val="single" w:sz="4" w:space="0" w:color="auto"/>
            </w:tcBorders>
            <w:tcPrChange w:id="1663" w:author="Հերմինե Գևորգյան" w:date="2026-02-26T23:44:00Z" w16du:dateUtc="2026-02-26T19:44:00Z">
              <w:tcPr>
                <w:tcW w:w="720" w:type="dxa"/>
                <w:tcBorders>
                  <w:top w:val="single" w:sz="4" w:space="0" w:color="auto"/>
                  <w:left w:val="single" w:sz="4" w:space="0" w:color="auto"/>
                  <w:bottom w:val="single" w:sz="4" w:space="0" w:color="auto"/>
                  <w:right w:val="single" w:sz="4" w:space="0" w:color="auto"/>
                </w:tcBorders>
              </w:tcPr>
            </w:tcPrChange>
          </w:tcPr>
          <w:p w14:paraId="4D1AF1E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Change w:id="1664" w:author="Հերմինե Գևորգյան" w:date="2026-02-26T23:44:00Z" w16du:dateUtc="2026-02-26T19:44:00Z">
              <w:tcPr>
                <w:tcW w:w="1938" w:type="dxa"/>
                <w:gridSpan w:val="2"/>
                <w:tcBorders>
                  <w:top w:val="single" w:sz="4" w:space="0" w:color="auto"/>
                  <w:left w:val="single" w:sz="4" w:space="0" w:color="auto"/>
                  <w:bottom w:val="single" w:sz="4" w:space="0" w:color="auto"/>
                  <w:right w:val="single" w:sz="4" w:space="0" w:color="auto"/>
                </w:tcBorders>
              </w:tcPr>
            </w:tcPrChange>
          </w:tcPr>
          <w:p w14:paraId="1DBE040E"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շահառուին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աշխատակցի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Change w:id="1665" w:author="Հերմինե Գևորգյան" w:date="2026-02-26T23:44:00Z" w16du:dateUtc="2026-02-26T19:44:00Z">
              <w:tcPr>
                <w:tcW w:w="2050" w:type="dxa"/>
                <w:gridSpan w:val="2"/>
                <w:tcBorders>
                  <w:top w:val="single" w:sz="4" w:space="0" w:color="auto"/>
                  <w:left w:val="single" w:sz="4" w:space="0" w:color="auto"/>
                  <w:bottom w:val="single" w:sz="4" w:space="0" w:color="auto"/>
                  <w:right w:val="single" w:sz="4" w:space="0" w:color="auto"/>
                </w:tcBorders>
              </w:tcPr>
            </w:tcPrChange>
          </w:tcPr>
          <w:p w14:paraId="1DAE5339"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Change w:id="1666" w:author="Հերմինե Գևորգյան" w:date="2026-02-26T23:44:00Z" w16du:dateUtc="2026-02-26T19:44:00Z">
              <w:tcPr>
                <w:tcW w:w="3350" w:type="dxa"/>
                <w:gridSpan w:val="2"/>
                <w:tcBorders>
                  <w:top w:val="single" w:sz="4" w:space="0" w:color="auto"/>
                  <w:left w:val="single" w:sz="4" w:space="0" w:color="auto"/>
                  <w:bottom w:val="single" w:sz="4" w:space="0" w:color="auto"/>
                  <w:right w:val="single" w:sz="4" w:space="0" w:color="auto"/>
                </w:tcBorders>
              </w:tcPr>
            </w:tcPrChange>
          </w:tcPr>
          <w:p w14:paraId="43BB65C8"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ոչ</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p>
          <w:p w14:paraId="073C8CB7"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շահառուին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lang w:val="hy-AM"/>
              </w:rPr>
              <w:t xml:space="preserve">ը </w:t>
            </w:r>
            <w:r w:rsidRPr="00E6597C">
              <w:rPr>
                <w:rFonts w:ascii="GHEA Grapalat" w:hAnsi="GHEA Grapalat"/>
                <w:sz w:val="20"/>
                <w:szCs w:val="20"/>
              </w:rPr>
              <w:t xml:space="preserve">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w:t>
            </w:r>
            <w:proofErr w:type="spellStart"/>
            <w:r w:rsidRPr="00E6597C">
              <w:rPr>
                <w:rFonts w:ascii="GHEA Grapalat" w:hAnsi="GHEA Grapalat"/>
                <w:sz w:val="20"/>
                <w:szCs w:val="20"/>
              </w:rPr>
              <w:t>ելու</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w:t>
            </w:r>
            <w:proofErr w:type="spellStart"/>
            <w:r w:rsidRPr="00E6597C">
              <w:rPr>
                <w:rFonts w:ascii="GHEA Grapalat" w:hAnsi="GHEA Grapalat"/>
                <w:sz w:val="20"/>
                <w:szCs w:val="20"/>
              </w:rPr>
              <w:t>աշխատակցի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ստորագրությունը</w:t>
            </w:r>
            <w:proofErr w:type="spellEnd"/>
            <w:r w:rsidRPr="00E6597C">
              <w:rPr>
                <w:rFonts w:ascii="GHEA Grapalat" w:hAnsi="GHEA Grapalat"/>
                <w:sz w:val="20"/>
                <w:szCs w:val="20"/>
              </w:rPr>
              <w:t xml:space="preserve"> </w:t>
            </w:r>
            <w:r w:rsidRPr="00E6597C">
              <w:rPr>
                <w:rFonts w:ascii="GHEA Grapalat" w:hAnsi="GHEA Grapalat"/>
                <w:sz w:val="20"/>
                <w:szCs w:val="20"/>
                <w:lang w:val="hy-AM"/>
              </w:rPr>
              <w:t xml:space="preserve">դրվում է </w:t>
            </w:r>
            <w:proofErr w:type="spellStart"/>
            <w:r w:rsidRPr="00E6597C">
              <w:rPr>
                <w:rFonts w:ascii="GHEA Grapalat" w:hAnsi="GHEA Grapalat"/>
                <w:sz w:val="20"/>
                <w:szCs w:val="20"/>
              </w:rPr>
              <w:t>թղթային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եղանակով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Change w:id="1667" w:author="Հերմինե Գևորգյան" w:date="2026-02-26T23:44:00Z" w16du:dateUtc="2026-02-26T19:44:00Z">
              <w:tcPr>
                <w:tcW w:w="2640" w:type="dxa"/>
                <w:gridSpan w:val="2"/>
                <w:tcBorders>
                  <w:top w:val="single" w:sz="4" w:space="0" w:color="auto"/>
                  <w:left w:val="single" w:sz="4" w:space="0" w:color="auto"/>
                  <w:bottom w:val="single" w:sz="4" w:space="0" w:color="auto"/>
                  <w:right w:val="single" w:sz="4" w:space="0" w:color="auto"/>
                </w:tcBorders>
              </w:tcPr>
            </w:tcPrChange>
          </w:tcPr>
          <w:p w14:paraId="38EF00E7" w14:textId="77777777" w:rsidR="00334B2F" w:rsidRPr="00E6597C" w:rsidRDefault="00334B2F" w:rsidP="00CB0ADE">
            <w:pPr>
              <w:jc w:val="center"/>
              <w:rPr>
                <w:rFonts w:ascii="GHEA Grapalat" w:hAnsi="GHEA Grapalat"/>
                <w:sz w:val="20"/>
                <w:szCs w:val="20"/>
              </w:rPr>
            </w:pPr>
          </w:p>
        </w:tc>
      </w:tr>
      <w:tr w:rsidR="00334B2F" w:rsidRPr="00E6597C" w14:paraId="6C0E3029" w14:textId="77777777" w:rsidTr="00CB0ADE">
        <w:trPr>
          <w:trPrChange w:id="1668" w:author="Հերմինե Գևորգյան" w:date="2026-02-26T23:44:00Z" w16du:dateUtc="2026-02-26T19:44:00Z">
            <w:trPr>
              <w:gridBefore w:val="2"/>
            </w:trPr>
          </w:trPrChange>
        </w:trPr>
        <w:tc>
          <w:tcPr>
            <w:tcW w:w="720" w:type="dxa"/>
            <w:tcBorders>
              <w:top w:val="single" w:sz="4" w:space="0" w:color="auto"/>
              <w:left w:val="single" w:sz="4" w:space="0" w:color="auto"/>
              <w:bottom w:val="single" w:sz="4" w:space="0" w:color="auto"/>
              <w:right w:val="single" w:sz="4" w:space="0" w:color="auto"/>
            </w:tcBorders>
            <w:tcPrChange w:id="1669" w:author="Հերմինե Գևորգյան" w:date="2026-02-26T23:44:00Z" w16du:dateUtc="2026-02-26T19:44:00Z">
              <w:tcPr>
                <w:tcW w:w="720" w:type="dxa"/>
                <w:tcBorders>
                  <w:top w:val="single" w:sz="4" w:space="0" w:color="auto"/>
                  <w:left w:val="single" w:sz="4" w:space="0" w:color="auto"/>
                  <w:bottom w:val="single" w:sz="4" w:space="0" w:color="auto"/>
                  <w:right w:val="single" w:sz="4" w:space="0" w:color="auto"/>
                </w:tcBorders>
              </w:tcPr>
            </w:tcPrChange>
          </w:tcPr>
          <w:p w14:paraId="2C6E8E0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Change w:id="1670" w:author="Հերմինե Գևորգյան" w:date="2026-02-26T23:44:00Z" w16du:dateUtc="2026-02-26T19:44:00Z">
              <w:tcPr>
                <w:tcW w:w="1938" w:type="dxa"/>
                <w:gridSpan w:val="2"/>
                <w:tcBorders>
                  <w:top w:val="single" w:sz="4" w:space="0" w:color="auto"/>
                  <w:left w:val="single" w:sz="4" w:space="0" w:color="auto"/>
                  <w:bottom w:val="single" w:sz="4" w:space="0" w:color="auto"/>
                  <w:right w:val="single" w:sz="4" w:space="0" w:color="auto"/>
                </w:tcBorders>
              </w:tcPr>
            </w:tcPrChange>
          </w:tcPr>
          <w:p w14:paraId="284B3CC5"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շահառռւին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r w:rsidRPr="00E6597C">
              <w:rPr>
                <w:rFonts w:ascii="GHEA Grapalat" w:hAnsi="GHEA Grapalat"/>
                <w:sz w:val="20"/>
                <w:szCs w:val="20"/>
                <w:lang w:val="hy-AM"/>
              </w:rPr>
              <w:t>դրոշմա</w:t>
            </w:r>
            <w:proofErr w:type="spellStart"/>
            <w:r w:rsidRPr="00E6597C">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Change w:id="1671" w:author="Հերմինե Գևորգյան" w:date="2026-02-26T23:44:00Z" w16du:dateUtc="2026-02-26T19:44:00Z">
              <w:tcPr>
                <w:tcW w:w="2050" w:type="dxa"/>
                <w:gridSpan w:val="2"/>
                <w:tcBorders>
                  <w:top w:val="single" w:sz="4" w:space="0" w:color="auto"/>
                  <w:left w:val="single" w:sz="4" w:space="0" w:color="auto"/>
                  <w:bottom w:val="single" w:sz="4" w:space="0" w:color="auto"/>
                  <w:right w:val="single" w:sz="4" w:space="0" w:color="auto"/>
                </w:tcBorders>
              </w:tcPr>
            </w:tcPrChange>
          </w:tcPr>
          <w:p w14:paraId="69671B12"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Change w:id="1672" w:author="Հերմինե Գևորգյան" w:date="2026-02-26T23:44:00Z" w16du:dateUtc="2026-02-26T19:44:00Z">
              <w:tcPr>
                <w:tcW w:w="3350" w:type="dxa"/>
                <w:gridSpan w:val="2"/>
                <w:tcBorders>
                  <w:top w:val="single" w:sz="4" w:space="0" w:color="auto"/>
                  <w:left w:val="single" w:sz="4" w:space="0" w:color="auto"/>
                  <w:bottom w:val="single" w:sz="4" w:space="0" w:color="auto"/>
                  <w:right w:val="single" w:sz="4" w:space="0" w:color="auto"/>
                </w:tcBorders>
              </w:tcPr>
            </w:tcPrChange>
          </w:tcPr>
          <w:p w14:paraId="338662A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ոչ </w:t>
            </w:r>
            <w:proofErr w:type="spellStart"/>
            <w:r w:rsidRPr="00E6597C">
              <w:rPr>
                <w:rFonts w:ascii="GHEA Grapalat" w:hAnsi="GHEA Grapalat"/>
                <w:sz w:val="20"/>
                <w:szCs w:val="20"/>
              </w:rPr>
              <w:t>պարտադիր</w:t>
            </w:r>
            <w:proofErr w:type="spellEnd"/>
          </w:p>
          <w:p w14:paraId="45833D5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պահանջագիրը</w:t>
            </w:r>
            <w:proofErr w:type="spellEnd"/>
            <w:r w:rsidRPr="00E6597C">
              <w:rPr>
                <w:rFonts w:ascii="GHEA Grapalat" w:hAnsi="GHEA Grapalat"/>
                <w:sz w:val="20"/>
                <w:szCs w:val="20"/>
              </w:rPr>
              <w:t xml:space="preserve"> </w:t>
            </w:r>
            <w:r w:rsidRPr="00E6597C">
              <w:rPr>
                <w:rFonts w:ascii="GHEA Grapalat" w:hAnsi="GHEA Grapalat"/>
                <w:sz w:val="20"/>
                <w:szCs w:val="20"/>
                <w:lang w:val="hy-AM"/>
              </w:rPr>
              <w:t xml:space="preserve">վերջինիս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w:t>
            </w:r>
            <w:proofErr w:type="spellStart"/>
            <w:r w:rsidRPr="00E6597C">
              <w:rPr>
                <w:rFonts w:ascii="GHEA Grapalat" w:hAnsi="GHEA Grapalat"/>
                <w:sz w:val="20"/>
                <w:szCs w:val="20"/>
              </w:rPr>
              <w:t>ելու</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դրոշմակնիքը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է </w:t>
            </w:r>
            <w:proofErr w:type="spellStart"/>
            <w:r w:rsidRPr="00E6597C">
              <w:rPr>
                <w:rFonts w:ascii="GHEA Grapalat" w:hAnsi="GHEA Grapalat"/>
                <w:sz w:val="20"/>
                <w:szCs w:val="20"/>
              </w:rPr>
              <w:t>թղթային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եղանակով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Change w:id="1673" w:author="Հերմինե Գևորգյան" w:date="2026-02-26T23:44:00Z" w16du:dateUtc="2026-02-26T19:44:00Z">
              <w:tcPr>
                <w:tcW w:w="2640" w:type="dxa"/>
                <w:gridSpan w:val="2"/>
                <w:tcBorders>
                  <w:top w:val="single" w:sz="4" w:space="0" w:color="auto"/>
                  <w:left w:val="single" w:sz="4" w:space="0" w:color="auto"/>
                  <w:bottom w:val="single" w:sz="4" w:space="0" w:color="auto"/>
                  <w:right w:val="single" w:sz="4" w:space="0" w:color="auto"/>
                </w:tcBorders>
              </w:tcPr>
            </w:tcPrChange>
          </w:tcPr>
          <w:p w14:paraId="56D6086D" w14:textId="77777777" w:rsidR="00334B2F" w:rsidRPr="00E6597C" w:rsidRDefault="00334B2F" w:rsidP="00CB0ADE">
            <w:pPr>
              <w:jc w:val="center"/>
              <w:rPr>
                <w:rFonts w:ascii="GHEA Grapalat" w:hAnsi="GHEA Grapalat"/>
                <w:sz w:val="20"/>
                <w:szCs w:val="20"/>
              </w:rPr>
            </w:pPr>
          </w:p>
        </w:tc>
      </w:tr>
      <w:tr w:rsidR="00334B2F" w:rsidRPr="00E6597C" w14:paraId="01296997" w14:textId="77777777" w:rsidTr="00CB0ADE">
        <w:trPr>
          <w:trPrChange w:id="1674" w:author="Հերմինե Գևորգյան" w:date="2026-02-26T23:44:00Z" w16du:dateUtc="2026-02-26T19:44:00Z">
            <w:trPr>
              <w:gridBefore w:val="2"/>
            </w:trPr>
          </w:trPrChange>
        </w:trPr>
        <w:tc>
          <w:tcPr>
            <w:tcW w:w="720" w:type="dxa"/>
            <w:tcBorders>
              <w:top w:val="single" w:sz="4" w:space="0" w:color="auto"/>
              <w:left w:val="single" w:sz="4" w:space="0" w:color="auto"/>
              <w:bottom w:val="single" w:sz="4" w:space="0" w:color="auto"/>
              <w:right w:val="single" w:sz="4" w:space="0" w:color="auto"/>
            </w:tcBorders>
            <w:tcPrChange w:id="1675" w:author="Հերմինե Գևորգյան" w:date="2026-02-26T23:44:00Z" w16du:dateUtc="2026-02-26T19:44:00Z">
              <w:tcPr>
                <w:tcW w:w="720" w:type="dxa"/>
                <w:tcBorders>
                  <w:top w:val="single" w:sz="4" w:space="0" w:color="auto"/>
                  <w:left w:val="single" w:sz="4" w:space="0" w:color="auto"/>
                  <w:bottom w:val="single" w:sz="4" w:space="0" w:color="auto"/>
                  <w:right w:val="single" w:sz="4" w:space="0" w:color="auto"/>
                </w:tcBorders>
              </w:tcPr>
            </w:tcPrChange>
          </w:tcPr>
          <w:p w14:paraId="775A8AA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Change w:id="1676" w:author="Հերմինե Գևորգյան" w:date="2026-02-26T23:44:00Z" w16du:dateUtc="2026-02-26T19:44:00Z">
              <w:tcPr>
                <w:tcW w:w="1938" w:type="dxa"/>
                <w:gridSpan w:val="2"/>
                <w:tcBorders>
                  <w:top w:val="single" w:sz="4" w:space="0" w:color="auto"/>
                  <w:left w:val="single" w:sz="4" w:space="0" w:color="auto"/>
                  <w:bottom w:val="single" w:sz="4" w:space="0" w:color="auto"/>
                  <w:right w:val="single" w:sz="4" w:space="0" w:color="auto"/>
                </w:tcBorders>
              </w:tcPr>
            </w:tcPrChange>
          </w:tcPr>
          <w:p w14:paraId="678723BA"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շահառռւին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ամսաթիվը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ժամը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Change w:id="1677" w:author="Հերմինե Գևորգյան" w:date="2026-02-26T23:44:00Z" w16du:dateUtc="2026-02-26T19:44:00Z">
              <w:tcPr>
                <w:tcW w:w="2050" w:type="dxa"/>
                <w:gridSpan w:val="2"/>
                <w:tcBorders>
                  <w:top w:val="single" w:sz="4" w:space="0" w:color="auto"/>
                  <w:left w:val="single" w:sz="4" w:space="0" w:color="auto"/>
                  <w:bottom w:val="single" w:sz="4" w:space="0" w:color="auto"/>
                  <w:right w:val="single" w:sz="4" w:space="0" w:color="auto"/>
                </w:tcBorders>
              </w:tcPr>
            </w:tcPrChange>
          </w:tcPr>
          <w:p w14:paraId="467293C7"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Change w:id="1678" w:author="Հերմինե Գևորգյան" w:date="2026-02-26T23:44:00Z" w16du:dateUtc="2026-02-26T19:44:00Z">
              <w:tcPr>
                <w:tcW w:w="3350" w:type="dxa"/>
                <w:gridSpan w:val="2"/>
                <w:tcBorders>
                  <w:top w:val="single" w:sz="4" w:space="0" w:color="auto"/>
                  <w:left w:val="single" w:sz="4" w:space="0" w:color="auto"/>
                  <w:bottom w:val="single" w:sz="4" w:space="0" w:color="auto"/>
                  <w:right w:val="single" w:sz="4" w:space="0" w:color="auto"/>
                </w:tcBorders>
              </w:tcPr>
            </w:tcPrChange>
          </w:tcPr>
          <w:p w14:paraId="349C00C7"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ոչ </w:t>
            </w:r>
            <w:proofErr w:type="spellStart"/>
            <w:r w:rsidRPr="00E6597C">
              <w:rPr>
                <w:rFonts w:ascii="GHEA Grapalat" w:hAnsi="GHEA Grapalat"/>
                <w:sz w:val="20"/>
                <w:szCs w:val="20"/>
              </w:rPr>
              <w:t>պարտադիր</w:t>
            </w:r>
            <w:proofErr w:type="spellEnd"/>
          </w:p>
          <w:p w14:paraId="5FD690B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պահանջագիրը</w:t>
            </w:r>
            <w:proofErr w:type="spellEnd"/>
            <w:r w:rsidRPr="00E6597C">
              <w:rPr>
                <w:rFonts w:ascii="GHEA Grapalat" w:hAnsi="GHEA Grapalat"/>
                <w:sz w:val="20"/>
                <w:szCs w:val="20"/>
              </w:rPr>
              <w:t xml:space="preserve"> </w:t>
            </w:r>
            <w:r w:rsidRPr="00E6597C">
              <w:rPr>
                <w:rFonts w:ascii="GHEA Grapalat" w:hAnsi="GHEA Grapalat"/>
                <w:sz w:val="20"/>
                <w:szCs w:val="20"/>
                <w:lang w:val="hy-AM"/>
              </w:rPr>
              <w:t xml:space="preserve">վերջինիս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w:t>
            </w:r>
            <w:proofErr w:type="spellStart"/>
            <w:r w:rsidRPr="00E6597C">
              <w:rPr>
                <w:rFonts w:ascii="GHEA Grapalat" w:hAnsi="GHEA Grapalat"/>
                <w:sz w:val="20"/>
                <w:szCs w:val="20"/>
              </w:rPr>
              <w:t>ելու</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սույն տվյալները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են </w:t>
            </w:r>
            <w:proofErr w:type="spellStart"/>
            <w:r w:rsidRPr="00E6597C">
              <w:rPr>
                <w:rFonts w:ascii="GHEA Grapalat" w:hAnsi="GHEA Grapalat"/>
                <w:sz w:val="20"/>
                <w:szCs w:val="20"/>
              </w:rPr>
              <w:t>թղթային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եղանակով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Change w:id="1679" w:author="Հերմինե Գևորգյան" w:date="2026-02-26T23:44:00Z" w16du:dateUtc="2026-02-26T19:44:00Z">
              <w:tcPr>
                <w:tcW w:w="2640" w:type="dxa"/>
                <w:gridSpan w:val="2"/>
                <w:tcBorders>
                  <w:top w:val="single" w:sz="4" w:space="0" w:color="auto"/>
                  <w:left w:val="single" w:sz="4" w:space="0" w:color="auto"/>
                  <w:bottom w:val="single" w:sz="4" w:space="0" w:color="auto"/>
                  <w:right w:val="single" w:sz="4" w:space="0" w:color="auto"/>
                </w:tcBorders>
              </w:tcPr>
            </w:tcPrChange>
          </w:tcPr>
          <w:p w14:paraId="457A555B" w14:textId="77777777" w:rsidR="00334B2F" w:rsidRPr="00E6597C" w:rsidRDefault="00334B2F" w:rsidP="00CB0ADE">
            <w:pPr>
              <w:jc w:val="center"/>
              <w:rPr>
                <w:rFonts w:ascii="GHEA Grapalat" w:hAnsi="GHEA Grapalat"/>
                <w:sz w:val="20"/>
                <w:szCs w:val="20"/>
              </w:rPr>
            </w:pPr>
          </w:p>
        </w:tc>
      </w:tr>
    </w:tbl>
    <w:p w14:paraId="2CC47E0E" w14:textId="77777777" w:rsidR="00334B2F" w:rsidRPr="00E6597C" w:rsidRDefault="00334B2F" w:rsidP="00334B2F">
      <w:pPr>
        <w:pStyle w:val="a3"/>
        <w:jc w:val="right"/>
        <w:rPr>
          <w:rFonts w:ascii="GHEA Grapalat" w:hAnsi="GHEA Grapalat" w:cs="Sylfaen"/>
          <w:i w:val="0"/>
          <w:lang w:val="en-US"/>
        </w:rPr>
      </w:pPr>
    </w:p>
    <w:p w14:paraId="09249B68" w14:textId="77777777" w:rsidR="00334B2F" w:rsidRPr="00E6597C" w:rsidRDefault="00334B2F" w:rsidP="00334B2F">
      <w:pPr>
        <w:pStyle w:val="a3"/>
        <w:jc w:val="right"/>
        <w:rPr>
          <w:rFonts w:ascii="GHEA Grapalat" w:hAnsi="GHEA Grapalat" w:cs="Sylfaen"/>
          <w:i w:val="0"/>
          <w:lang w:val="en-US"/>
        </w:rPr>
      </w:pPr>
    </w:p>
    <w:p w14:paraId="5C6AAC39" w14:textId="77777777" w:rsidR="00334B2F" w:rsidRPr="00E6597C" w:rsidRDefault="00334B2F" w:rsidP="00334B2F">
      <w:pPr>
        <w:pStyle w:val="a3"/>
        <w:jc w:val="right"/>
        <w:rPr>
          <w:rFonts w:ascii="GHEA Grapalat" w:hAnsi="GHEA Grapalat" w:cs="Sylfaen"/>
          <w:i w:val="0"/>
          <w:lang w:val="en-US"/>
        </w:rPr>
      </w:pPr>
    </w:p>
    <w:p w14:paraId="035DFB30" w14:textId="77777777" w:rsidR="00334B2F" w:rsidRPr="00E6597C" w:rsidRDefault="00334B2F" w:rsidP="00334B2F">
      <w:pPr>
        <w:pStyle w:val="a3"/>
        <w:jc w:val="right"/>
        <w:rPr>
          <w:rFonts w:ascii="GHEA Grapalat" w:hAnsi="GHEA Grapalat" w:cs="Sylfaen"/>
          <w:i w:val="0"/>
          <w:lang w:val="en-US"/>
        </w:rPr>
      </w:pPr>
    </w:p>
    <w:p w14:paraId="0B6218E0" w14:textId="0934E317" w:rsidR="00807F72" w:rsidRDefault="00334B2F" w:rsidP="00013D71">
      <w:pPr>
        <w:pStyle w:val="31"/>
        <w:spacing w:line="240" w:lineRule="auto"/>
        <w:jc w:val="right"/>
        <w:rPr>
          <w:rFonts w:ascii="GHEA Grapalat" w:hAnsi="GHEA Grapalat" w:cs="Sylfaen"/>
          <w:b/>
          <w:lang w:val="hy-AM"/>
        </w:rPr>
      </w:pPr>
      <w:r w:rsidRPr="00E6597C">
        <w:rPr>
          <w:rFonts w:ascii="GHEA Grapalat" w:hAnsi="GHEA Grapalat"/>
          <w:b/>
          <w:lang w:val="hy-AM"/>
        </w:rPr>
        <w:br w:type="page"/>
      </w:r>
      <w:del w:id="1680" w:author="Հերմինե Գևորգյան" w:date="2026-02-26T23:44:00Z" w16du:dateUtc="2026-02-26T19:44:00Z">
        <w:r w:rsidR="00AD6C4A" w:rsidRPr="00842CF6">
          <w:rPr>
            <w:rFonts w:ascii="GHEA Grapalat" w:hAnsi="GHEA Grapalat" w:cs="Sylfaen"/>
            <w:b/>
            <w:lang w:val="hy-AM"/>
          </w:rPr>
          <w:delText>Հավելված</w:delText>
        </w:r>
        <w:r w:rsidR="00AD6C4A" w:rsidRPr="00842CF6">
          <w:rPr>
            <w:rFonts w:ascii="GHEA Grapalat" w:hAnsi="GHEA Grapalat" w:cs="Arial"/>
            <w:b/>
            <w:lang w:val="hy-AM"/>
          </w:rPr>
          <w:delText xml:space="preserve"> 5.2</w:delText>
        </w:r>
      </w:del>
    </w:p>
    <w:p w14:paraId="536EBA50" w14:textId="0E24FC8B" w:rsidR="00F02279" w:rsidRPr="009B26CC" w:rsidRDefault="00AD6C4A" w:rsidP="00F02279">
      <w:pPr>
        <w:pStyle w:val="31"/>
        <w:spacing w:line="240" w:lineRule="auto"/>
        <w:jc w:val="right"/>
        <w:rPr>
          <w:ins w:id="1681" w:author="Հերմինե Գևորգյան" w:date="2026-02-26T23:44:00Z" w16du:dateUtc="2026-02-26T19:44:00Z"/>
          <w:rFonts w:ascii="GHEA Grapalat" w:hAnsi="GHEA Grapalat" w:cs="Sylfaen"/>
          <w:b/>
          <w:lang w:val="hy-AM"/>
        </w:rPr>
      </w:pPr>
      <w:del w:id="1682" w:author="Հերմինե Գևորգյան" w:date="2026-02-26T23:44:00Z" w16du:dateUtc="2026-02-26T19:44:00Z">
        <w:r w:rsidRPr="00712340">
          <w:rPr>
            <w:rFonts w:ascii="GHEA Grapalat" w:hAnsi="GHEA Grapalat" w:cs="Sylfaen"/>
            <w:b/>
            <w:lang w:val="hy-AM"/>
          </w:rPr>
          <w:lastRenderedPageBreak/>
          <w:delText>«---ԲՄ</w:delText>
        </w:r>
        <w:r>
          <w:rPr>
            <w:rFonts w:ascii="GHEA Grapalat" w:hAnsi="GHEA Grapalat" w:cs="Sylfaen"/>
            <w:b/>
            <w:lang w:val="hy-AM"/>
          </w:rPr>
          <w:delText>ԱՇ</w:delText>
        </w:r>
        <w:r w:rsidRPr="00712340">
          <w:rPr>
            <w:rFonts w:ascii="GHEA Grapalat" w:hAnsi="GHEA Grapalat" w:cs="Sylfaen"/>
            <w:b/>
            <w:lang w:val="hy-AM"/>
          </w:rPr>
          <w:delText>ՁԲ---/---»</w:delText>
        </w:r>
        <w:r w:rsidRPr="00842CF6">
          <w:rPr>
            <w:rFonts w:ascii="GHEA Grapalat" w:hAnsi="GHEA Grapalat"/>
            <w:b/>
            <w:lang w:val="hy-AM"/>
          </w:rPr>
          <w:delText xml:space="preserve"> </w:delText>
        </w:r>
        <w:r w:rsidR="00AB2DA5">
          <w:rPr>
            <w:rFonts w:ascii="GHEA Grapalat" w:hAnsi="GHEA Grapalat"/>
            <w:b/>
            <w:lang w:val="hy-AM"/>
          </w:rPr>
          <w:delText>*</w:delText>
        </w:r>
      </w:del>
      <w:ins w:id="1683" w:author="Հերմինե Գևորգյան" w:date="2026-02-26T23:44:00Z" w16du:dateUtc="2026-02-26T19:44:00Z">
        <w:r w:rsidR="00F02279" w:rsidRPr="00E6597C">
          <w:rPr>
            <w:rFonts w:ascii="GHEA Grapalat" w:hAnsi="GHEA Grapalat" w:cs="Sylfaen"/>
            <w:b/>
            <w:lang w:val="hy-AM"/>
          </w:rPr>
          <w:t xml:space="preserve">Հավելված </w:t>
        </w:r>
        <w:r w:rsidR="0019419E" w:rsidRPr="009B26CC">
          <w:rPr>
            <w:rFonts w:ascii="GHEA Grapalat" w:hAnsi="GHEA Grapalat" w:cs="Sylfaen"/>
            <w:b/>
            <w:lang w:val="hy-AM"/>
          </w:rPr>
          <w:t>7</w:t>
        </w:r>
        <w:r w:rsidR="00F1088F">
          <w:rPr>
            <w:rStyle w:val="af6"/>
            <w:rFonts w:ascii="GHEA Grapalat" w:hAnsi="GHEA Grapalat" w:cs="Sylfaen"/>
            <w:b/>
          </w:rPr>
          <w:footnoteReference w:id="22"/>
        </w:r>
      </w:ins>
    </w:p>
    <w:p w14:paraId="59EE6AB3" w14:textId="6AADD65B" w:rsidR="00F02279" w:rsidRPr="00E6597C" w:rsidRDefault="00013D71" w:rsidP="00F02279">
      <w:pPr>
        <w:pStyle w:val="31"/>
        <w:spacing w:line="240" w:lineRule="auto"/>
        <w:jc w:val="right"/>
        <w:rPr>
          <w:rFonts w:ascii="GHEA Grapalat" w:hAnsi="GHEA Grapalat" w:cs="Sylfaen"/>
          <w:b/>
          <w:lang w:val="hy-AM"/>
        </w:rPr>
      </w:pPr>
      <w:ins w:id="1685" w:author="Հերմինե Գևորգյան" w:date="2026-02-26T23:44:00Z" w16du:dateUtc="2026-02-26T19:44:00Z">
        <w:r w:rsidRPr="00D672AD">
          <w:rPr>
            <w:rFonts w:ascii="GHEA Grapalat" w:hAnsi="GHEA Grapalat"/>
            <w:sz w:val="22"/>
            <w:szCs w:val="22"/>
            <w:lang w:val="hy-AM"/>
          </w:rPr>
          <w:t>«</w:t>
        </w:r>
        <w:r w:rsidR="00AD14A1">
          <w:rPr>
            <w:rFonts w:ascii="GHEA Grapalat" w:hAnsi="GHEA Grapalat"/>
            <w:lang w:val="hy-AM"/>
          </w:rPr>
          <w:t>ՀՀ ԳՄՍ</w:t>
        </w:r>
        <w:r w:rsidR="00305463">
          <w:rPr>
            <w:rFonts w:ascii="GHEA Grapalat" w:hAnsi="GHEA Grapalat"/>
            <w:lang w:val="hy-AM"/>
          </w:rPr>
          <w:t>Հ</w:t>
        </w:r>
        <w:r w:rsidR="00AD14A1">
          <w:rPr>
            <w:rFonts w:ascii="GHEA Grapalat" w:hAnsi="GHEA Grapalat"/>
            <w:lang w:val="hy-AM"/>
          </w:rPr>
          <w:t>Դ-ԳՀ</w:t>
        </w:r>
        <w:r w:rsidR="00AD14A1">
          <w:rPr>
            <w:rFonts w:ascii="GHEA Grapalat" w:hAnsi="GHEA Grapalat"/>
            <w:lang w:val="af-ZA"/>
          </w:rPr>
          <w:t>Ա</w:t>
        </w:r>
        <w:r w:rsidR="00AD14A1">
          <w:rPr>
            <w:rFonts w:ascii="GHEA Grapalat" w:hAnsi="GHEA Grapalat"/>
            <w:lang w:val="hy-AM"/>
          </w:rPr>
          <w:t>Շ</w:t>
        </w:r>
        <w:r w:rsidR="00AD14A1">
          <w:rPr>
            <w:rFonts w:ascii="GHEA Grapalat" w:hAnsi="GHEA Grapalat"/>
            <w:lang w:val="af-ZA"/>
          </w:rPr>
          <w:t>ՁԲ</w:t>
        </w:r>
        <w:r w:rsidR="00AD14A1" w:rsidRPr="00E6597C">
          <w:rPr>
            <w:rFonts w:ascii="GHEA Grapalat" w:hAnsi="GHEA Grapalat"/>
            <w:u w:val="single"/>
            <w:lang w:val="af-ZA"/>
          </w:rPr>
          <w:t xml:space="preserve"> </w:t>
        </w:r>
        <w:r w:rsidR="00AD14A1">
          <w:rPr>
            <w:rFonts w:ascii="GHEA Grapalat" w:hAnsi="GHEA Grapalat"/>
            <w:u w:val="single"/>
            <w:lang w:val="hy-AM"/>
          </w:rPr>
          <w:t xml:space="preserve"> 2</w:t>
        </w:r>
      </w:ins>
      <w:r w:rsidR="00037BD5">
        <w:rPr>
          <w:rFonts w:ascii="GHEA Grapalat" w:hAnsi="GHEA Grapalat"/>
          <w:u w:val="single"/>
          <w:lang w:val="hy-AM"/>
        </w:rPr>
        <w:t>6</w:t>
      </w:r>
      <w:ins w:id="1686" w:author="Հերմինե Գևորգյան" w:date="2026-02-26T23:44:00Z" w16du:dateUtc="2026-02-26T19:44:00Z">
        <w:r w:rsidR="00AD14A1">
          <w:rPr>
            <w:rFonts w:ascii="GHEA Grapalat" w:hAnsi="GHEA Grapalat"/>
            <w:u w:val="single"/>
            <w:lang w:val="hy-AM"/>
          </w:rPr>
          <w:t>/0</w:t>
        </w:r>
      </w:ins>
      <w:r w:rsidR="00037BD5">
        <w:rPr>
          <w:rFonts w:ascii="GHEA Grapalat" w:hAnsi="GHEA Grapalat"/>
          <w:u w:val="single"/>
          <w:lang w:val="hy-AM"/>
        </w:rPr>
        <w:t>1</w:t>
      </w:r>
      <w:ins w:id="1687" w:author="Հերմինե Գևորգյան" w:date="2026-02-26T23:44:00Z" w16du:dateUtc="2026-02-26T19:44:00Z">
        <w:r w:rsidRPr="00D672AD">
          <w:rPr>
            <w:rFonts w:ascii="GHEA Grapalat" w:hAnsi="GHEA Grapalat"/>
            <w:i/>
            <w:lang w:val="hy-AM"/>
          </w:rPr>
          <w:t>»</w:t>
        </w:r>
        <w:r w:rsidR="00F02279" w:rsidRPr="00E6597C">
          <w:rPr>
            <w:rFonts w:ascii="GHEA Grapalat" w:hAnsi="GHEA Grapalat" w:cs="Sylfaen"/>
            <w:b/>
            <w:lang w:val="hy-AM"/>
          </w:rPr>
          <w:t xml:space="preserve">* </w:t>
        </w:r>
      </w:ins>
      <w:r w:rsidR="00F02279" w:rsidRPr="00E6597C">
        <w:rPr>
          <w:rFonts w:ascii="GHEA Grapalat" w:hAnsi="GHEA Grapalat" w:cs="Sylfaen"/>
          <w:b/>
          <w:lang w:val="hy-AM"/>
        </w:rPr>
        <w:t xml:space="preserve"> ծածկագրով</w:t>
      </w:r>
    </w:p>
    <w:p w14:paraId="2A80347D" w14:textId="59E9EDCD" w:rsidR="00F02279" w:rsidRPr="00E6597C" w:rsidRDefault="00013D71" w:rsidP="00F02279">
      <w:pPr>
        <w:pStyle w:val="31"/>
        <w:spacing w:line="240" w:lineRule="auto"/>
        <w:jc w:val="right"/>
        <w:rPr>
          <w:rFonts w:ascii="GHEA Grapalat" w:hAnsi="GHEA Grapalat" w:cs="Sylfaen"/>
          <w:b/>
          <w:lang w:val="hy-AM"/>
        </w:rPr>
      </w:pPr>
      <w:ins w:id="1688" w:author="Հերմինե Գևորգյան" w:date="2026-02-26T23:44:00Z" w16du:dateUtc="2026-02-26T19:44:00Z">
        <w:r>
          <w:rPr>
            <w:rFonts w:ascii="GHEA Grapalat" w:hAnsi="GHEA Grapalat" w:cs="Sylfaen"/>
            <w:b/>
            <w:lang w:val="hy-AM"/>
          </w:rPr>
          <w:t>Գնանշման հարցման</w:t>
        </w:r>
      </w:ins>
      <w:r w:rsidR="00F02279" w:rsidRPr="00E6597C">
        <w:rPr>
          <w:rFonts w:ascii="GHEA Grapalat" w:hAnsi="GHEA Grapalat" w:cs="Sylfaen"/>
          <w:b/>
          <w:lang w:val="hy-AM"/>
        </w:rPr>
        <w:t xml:space="preserve"> հրավերի</w:t>
      </w:r>
    </w:p>
    <w:p w14:paraId="136A62A0" w14:textId="77777777" w:rsidR="00F02279" w:rsidRPr="00E6597C" w:rsidRDefault="00F02279" w:rsidP="00F02279">
      <w:pPr>
        <w:jc w:val="right"/>
        <w:rPr>
          <w:moveTo w:id="1689" w:author="Հերմինե Գևորգյան" w:date="2026-02-26T23:44:00Z" w16du:dateUtc="2026-02-26T19:44:00Z"/>
          <w:rFonts w:ascii="GHEA Grapalat" w:hAnsi="GHEA Grapalat"/>
          <w:lang w:val="es-ES"/>
        </w:rPr>
      </w:pPr>
      <w:moveToRangeStart w:id="1690" w:author="Հերմինե Գևորգյան" w:date="2026-02-26T23:44:00Z" w:name="move223041885"/>
    </w:p>
    <w:p w14:paraId="735644FA" w14:textId="77777777" w:rsidR="00F02279" w:rsidRPr="00E6597C" w:rsidRDefault="00F02279" w:rsidP="00F02279">
      <w:pPr>
        <w:tabs>
          <w:tab w:val="left" w:pos="2268"/>
        </w:tabs>
        <w:ind w:left="-284" w:firstLine="284"/>
        <w:jc w:val="right"/>
        <w:rPr>
          <w:moveTo w:id="1691" w:author="Հերմինե Գևորգյան" w:date="2026-02-26T23:44:00Z" w16du:dateUtc="2026-02-26T19:44:00Z"/>
          <w:rFonts w:ascii="GHEA Grapalat" w:hAnsi="GHEA Grapalat"/>
          <w:lang w:val="es-ES"/>
        </w:rPr>
      </w:pPr>
    </w:p>
    <w:p w14:paraId="4FA11525" w14:textId="77777777" w:rsidR="00F02279" w:rsidRPr="00E6597C" w:rsidRDefault="00F02279" w:rsidP="00F02279">
      <w:pPr>
        <w:ind w:left="-142" w:firstLine="142"/>
        <w:jc w:val="center"/>
        <w:rPr>
          <w:moveTo w:id="1692" w:author="Հերմինե Գևորգյան" w:date="2026-02-26T23:44:00Z" w16du:dateUtc="2026-02-26T19:44:00Z"/>
          <w:rFonts w:ascii="GHEA Grapalat" w:hAnsi="GHEA Grapalat"/>
          <w:b/>
          <w:sz w:val="20"/>
          <w:szCs w:val="20"/>
          <w:lang w:val="es-ES"/>
        </w:rPr>
      </w:pPr>
      <w:moveTo w:id="1693" w:author="Հերմինե Գևորգյան" w:date="2026-02-26T23:44:00Z" w16du:dateUtc="2026-02-26T19:44:00Z">
        <w:r w:rsidRPr="00E6597C">
          <w:rPr>
            <w:rFonts w:ascii="GHEA Grapalat" w:hAnsi="GHEA Grapalat" w:cs="Sylfaen"/>
            <w:b/>
            <w:sz w:val="20"/>
            <w:szCs w:val="20"/>
            <w:lang w:val="pt-BR"/>
          </w:rPr>
          <w:t>ՊԵՏՈՒԹՅԱՆ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ԿԱՐԻՔՆԵՐԻ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ՀԱՄԱՐ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ԿԱՊԱԼԱՅԻՆ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ԱՇԽԱՏԱՆՔՆԵՐԻ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ԿԱՏԱՐՄԱՆ</w:t>
        </w:r>
      </w:moveTo>
    </w:p>
    <w:p w14:paraId="71B4FCB0" w14:textId="77777777" w:rsidR="00F02279" w:rsidRPr="00E6597C" w:rsidRDefault="00F02279" w:rsidP="00F02279">
      <w:pPr>
        <w:ind w:left="-142" w:firstLine="142"/>
        <w:jc w:val="center"/>
        <w:rPr>
          <w:moveTo w:id="1694" w:author="Հերմինե Գևորգյան" w:date="2026-02-26T23:44:00Z" w16du:dateUtc="2026-02-26T19:44:00Z"/>
          <w:rFonts w:ascii="GHEA Grapalat" w:hAnsi="GHEA Grapalat" w:cs="Times Armenian"/>
          <w:b/>
          <w:sz w:val="20"/>
          <w:szCs w:val="20"/>
          <w:lang w:val="es-ES"/>
        </w:rPr>
      </w:pPr>
      <w:moveTo w:id="1695" w:author="Հերմինե Գևորգյան" w:date="2026-02-26T23:44:00Z" w16du:dateUtc="2026-02-26T19:44:00Z">
        <w:r w:rsidRPr="00E6597C">
          <w:rPr>
            <w:rFonts w:ascii="GHEA Grapalat" w:hAnsi="GHEA Grapalat" w:cs="Sylfaen"/>
            <w:b/>
            <w:sz w:val="20"/>
            <w:szCs w:val="20"/>
            <w:lang w:val="pt-BR"/>
          </w:rPr>
          <w:t>ՊԵՏԱԿԱՆ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ԳՆՄԱՆ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ՊԱՅՄԱՆԱԳԻՐ</w:t>
        </w:r>
        <w:r w:rsidRPr="00E6597C">
          <w:rPr>
            <w:rFonts w:ascii="GHEA Grapalat" w:hAnsi="GHEA Grapalat" w:cs="Times Armenian"/>
            <w:b/>
            <w:sz w:val="20"/>
            <w:szCs w:val="20"/>
            <w:lang w:val="es-ES"/>
          </w:rPr>
          <w:t xml:space="preserve">   </w:t>
        </w:r>
      </w:moveTo>
    </w:p>
    <w:moveToRangeEnd w:id="1690"/>
    <w:p w14:paraId="12D230C7" w14:textId="77777777" w:rsidR="00AD6C4A" w:rsidRPr="00842CF6" w:rsidRDefault="00AD6C4A" w:rsidP="00AD6C4A">
      <w:pPr>
        <w:pStyle w:val="aa"/>
        <w:spacing w:after="0" w:line="360" w:lineRule="auto"/>
        <w:ind w:firstLine="567"/>
        <w:jc w:val="right"/>
        <w:rPr>
          <w:del w:id="1696" w:author="Հերմինե Գևորգյան" w:date="2026-02-26T23:44:00Z" w16du:dateUtc="2026-02-26T19:44:00Z"/>
          <w:rFonts w:ascii="GHEA Grapalat" w:hAnsi="GHEA Grapalat" w:cs="Sylfaen"/>
          <w:i/>
          <w:sz w:val="16"/>
          <w:lang w:val="hy-AM"/>
        </w:rPr>
      </w:pPr>
    </w:p>
    <w:p w14:paraId="24A5FB9D" w14:textId="77777777" w:rsidR="00AD6C4A" w:rsidRPr="00842CF6" w:rsidRDefault="00AD6C4A" w:rsidP="00AD6C4A">
      <w:pPr>
        <w:pStyle w:val="aa"/>
        <w:spacing w:after="0" w:line="360" w:lineRule="auto"/>
        <w:ind w:firstLine="567"/>
        <w:jc w:val="right"/>
        <w:rPr>
          <w:del w:id="1697" w:author="Հերմինե Գևորգյան" w:date="2026-02-26T23:44:00Z" w16du:dateUtc="2026-02-26T19:44:00Z"/>
          <w:rFonts w:ascii="GHEA Grapalat" w:hAnsi="GHEA Grapalat" w:cs="Sylfaen"/>
          <w:i/>
          <w:sz w:val="16"/>
          <w:lang w:val="hy-AM"/>
        </w:rPr>
      </w:pPr>
    </w:p>
    <w:p w14:paraId="0EB28E27" w14:textId="77777777" w:rsidR="00AD6C4A" w:rsidRPr="00842CF6" w:rsidRDefault="00AD6C4A" w:rsidP="00AD6C4A">
      <w:pPr>
        <w:pStyle w:val="aa"/>
        <w:spacing w:after="0" w:line="360" w:lineRule="auto"/>
        <w:ind w:firstLine="567"/>
        <w:jc w:val="center"/>
        <w:rPr>
          <w:del w:id="1698" w:author="Հերմինե Գևորգյան" w:date="2026-02-26T23:44:00Z" w16du:dateUtc="2026-02-26T19:44:00Z"/>
          <w:rFonts w:ascii="GHEA Grapalat" w:hAnsi="GHEA Grapalat" w:cs="Sylfaen"/>
          <w:i/>
          <w:sz w:val="16"/>
          <w:lang w:val="hy-AM"/>
        </w:rPr>
      </w:pPr>
    </w:p>
    <w:p w14:paraId="73043905" w14:textId="77777777" w:rsidR="00AD6C4A" w:rsidRPr="00842CF6" w:rsidRDefault="00AD6C4A" w:rsidP="00AD6C4A">
      <w:pPr>
        <w:pStyle w:val="af4"/>
        <w:shd w:val="clear" w:color="auto" w:fill="FFFFFF"/>
        <w:spacing w:before="0" w:beforeAutospacing="0" w:after="0" w:afterAutospacing="0"/>
        <w:ind w:firstLine="375"/>
        <w:jc w:val="center"/>
        <w:rPr>
          <w:del w:id="1699" w:author="Հերմինե Գևորգյան" w:date="2026-02-26T23:44:00Z" w16du:dateUtc="2026-02-26T19:44:00Z"/>
          <w:rStyle w:val="af5"/>
          <w:rFonts w:ascii="GHEA Grapalat" w:hAnsi="GHEA Grapalat"/>
          <w:color w:val="000000"/>
          <w:sz w:val="20"/>
          <w:szCs w:val="20"/>
          <w:lang w:val="hy-AM"/>
        </w:rPr>
      </w:pPr>
      <w:del w:id="1700" w:author="Հերմինե Գևորգյան" w:date="2026-02-26T23:44:00Z" w16du:dateUtc="2026-02-26T19:44:00Z">
        <w:r w:rsidRPr="00842CF6">
          <w:rPr>
            <w:rStyle w:val="af5"/>
            <w:rFonts w:ascii="GHEA Grapalat" w:hAnsi="GHEA Grapalat"/>
            <w:color w:val="000000"/>
            <w:sz w:val="20"/>
            <w:szCs w:val="20"/>
            <w:lang w:val="hy-AM"/>
          </w:rPr>
          <w:delText>ԵՐԱՇԽԻՔ N __________</w:delText>
        </w:r>
      </w:del>
    </w:p>
    <w:p w14:paraId="040C6044" w14:textId="77777777" w:rsidR="00AD6C4A" w:rsidRPr="00842CF6" w:rsidRDefault="00AD6C4A" w:rsidP="00AD6C4A">
      <w:pPr>
        <w:jc w:val="center"/>
        <w:rPr>
          <w:del w:id="1701" w:author="Հերմինե Գևորգյան" w:date="2026-02-26T23:44:00Z" w16du:dateUtc="2026-02-26T19:44:00Z"/>
          <w:rFonts w:ascii="GHEA Grapalat" w:hAnsi="GHEA Grapalat" w:cs="GHEA Grapalat"/>
          <w:b/>
          <w:sz w:val="20"/>
          <w:szCs w:val="20"/>
          <w:lang w:val="hy-AM"/>
        </w:rPr>
      </w:pPr>
      <w:del w:id="1702" w:author="Հերմինե Գևորգյան" w:date="2026-02-26T23:44:00Z" w16du:dateUtc="2026-02-26T19:44:00Z">
        <w:r w:rsidRPr="00842CF6">
          <w:rPr>
            <w:rFonts w:ascii="GHEA Grapalat" w:hAnsi="GHEA Grapalat" w:cs="GHEA Grapalat"/>
            <w:b/>
            <w:sz w:val="18"/>
            <w:szCs w:val="18"/>
            <w:lang w:val="hy-AM"/>
          </w:rPr>
          <w:delText>(կանխավճարի ապահովում)</w:delText>
        </w:r>
      </w:del>
    </w:p>
    <w:p w14:paraId="69D5D676" w14:textId="77777777" w:rsidR="00AD6C4A" w:rsidRPr="00842CF6" w:rsidRDefault="00AD6C4A" w:rsidP="00AD6C4A">
      <w:pPr>
        <w:pStyle w:val="af4"/>
        <w:shd w:val="clear" w:color="auto" w:fill="FFFFFF"/>
        <w:spacing w:before="0" w:beforeAutospacing="0" w:after="0" w:afterAutospacing="0"/>
        <w:ind w:firstLine="375"/>
        <w:rPr>
          <w:del w:id="1703" w:author="Հերմինե Գևորգյան" w:date="2026-02-26T23:44:00Z" w16du:dateUtc="2026-02-26T19:44:00Z"/>
          <w:rStyle w:val="af5"/>
          <w:lang w:val="hy-AM"/>
        </w:rPr>
      </w:pPr>
    </w:p>
    <w:p w14:paraId="4B914AD4" w14:textId="77777777" w:rsidR="00AD6C4A" w:rsidRPr="00842CF6" w:rsidRDefault="00AD6C4A" w:rsidP="00AD6C4A">
      <w:pPr>
        <w:pStyle w:val="af4"/>
        <w:shd w:val="clear" w:color="auto" w:fill="FFFFFF"/>
        <w:spacing w:before="0" w:beforeAutospacing="0" w:after="0" w:afterAutospacing="0"/>
        <w:ind w:firstLine="375"/>
        <w:rPr>
          <w:del w:id="1704" w:author="Հերմինե Գևորգյան" w:date="2026-02-26T23:44:00Z" w16du:dateUtc="2026-02-26T19:44:00Z"/>
          <w:rStyle w:val="af5"/>
          <w:rFonts w:ascii="GHEA Grapalat" w:hAnsi="GHEA Grapalat"/>
          <w:b w:val="0"/>
          <w:bCs w:val="0"/>
          <w:sz w:val="20"/>
          <w:szCs w:val="20"/>
          <w:u w:val="single"/>
          <w:lang w:val="hy-AM"/>
        </w:rPr>
      </w:pPr>
      <w:del w:id="1705" w:author="Հերմինե Գևորգյան" w:date="2026-02-26T23:44:00Z" w16du:dateUtc="2026-02-26T19:44:00Z">
        <w:r w:rsidRPr="00842CF6">
          <w:rPr>
            <w:rStyle w:val="af5"/>
            <w:rFonts w:ascii="GHEA Grapalat" w:hAnsi="GHEA Grapalat"/>
            <w:sz w:val="20"/>
            <w:szCs w:val="20"/>
            <w:lang w:val="hy-AM"/>
          </w:rPr>
          <w:tab/>
          <w:delText xml:space="preserve">1.Սույն երաշխիքը (այսուհետ՝ երաշխիք) հանդիսանում է </w:delText>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r>
      </w:del>
    </w:p>
    <w:p w14:paraId="1FF07851" w14:textId="77777777" w:rsidR="00AD6C4A" w:rsidRPr="00842CF6" w:rsidRDefault="00AD6C4A" w:rsidP="00AD6C4A">
      <w:pPr>
        <w:pStyle w:val="af4"/>
        <w:shd w:val="clear" w:color="auto" w:fill="FFFFFF"/>
        <w:spacing w:before="0" w:beforeAutospacing="0" w:after="0" w:afterAutospacing="0"/>
        <w:ind w:left="5664" w:firstLine="708"/>
        <w:rPr>
          <w:del w:id="1706" w:author="Հերմինե Գևորգյան" w:date="2026-02-26T23:44:00Z" w16du:dateUtc="2026-02-26T19:44:00Z"/>
          <w:rStyle w:val="af5"/>
          <w:lang w:val="hy-AM"/>
        </w:rPr>
      </w:pPr>
      <w:del w:id="1707" w:author="Հերմինե Գևորգյան" w:date="2026-02-26T23:44:00Z" w16du:dateUtc="2026-02-26T19:44:00Z">
        <w:r w:rsidRPr="00842CF6">
          <w:rPr>
            <w:rFonts w:ascii="GHEA Grapalat" w:hAnsi="GHEA Grapalat" w:cs="Sylfaen"/>
            <w:vertAlign w:val="superscript"/>
            <w:lang w:val="hy-AM"/>
          </w:rPr>
          <w:delText xml:space="preserve">          պատվիրատուի անվանումը</w:delText>
        </w:r>
      </w:del>
    </w:p>
    <w:p w14:paraId="674471F9" w14:textId="77777777" w:rsidR="00AD6C4A" w:rsidRPr="00842CF6" w:rsidRDefault="00AD6C4A" w:rsidP="00AD6C4A">
      <w:pPr>
        <w:pStyle w:val="af4"/>
        <w:shd w:val="clear" w:color="auto" w:fill="FFFFFF"/>
        <w:spacing w:before="0" w:beforeAutospacing="0" w:after="0" w:afterAutospacing="0"/>
        <w:rPr>
          <w:del w:id="1708" w:author="Հերմինե Գևորգյան" w:date="2026-02-26T23:44:00Z" w16du:dateUtc="2026-02-26T19:44:00Z"/>
          <w:rFonts w:ascii="GHEA Grapalat" w:hAnsi="GHEA Grapalat" w:cs="Sylfaen"/>
          <w:vertAlign w:val="superscript"/>
          <w:lang w:val="hy-AM"/>
        </w:rPr>
      </w:pPr>
      <w:del w:id="1709" w:author="Հերմինե Գևորգյան" w:date="2026-02-26T23:44:00Z" w16du:dateUtc="2026-02-26T19:44:00Z">
        <w:r w:rsidRPr="00842CF6">
          <w:rPr>
            <w:rStyle w:val="af5"/>
            <w:rFonts w:ascii="GHEA Grapalat" w:hAnsi="GHEA Grapalat"/>
            <w:sz w:val="20"/>
            <w:szCs w:val="20"/>
            <w:lang w:val="hy-AM"/>
          </w:rPr>
          <w:delText xml:space="preserve">(այսուհետ՝ բենեֆիցիար) և </w:delText>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r>
        <w:r w:rsidRPr="00842CF6">
          <w:rPr>
            <w:rStyle w:val="af5"/>
            <w:rFonts w:ascii="GHEA Grapalat" w:hAnsi="GHEA Grapalat"/>
            <w:sz w:val="20"/>
            <w:szCs w:val="20"/>
            <w:lang w:val="hy-AM"/>
          </w:rPr>
          <w:delText xml:space="preserve">(այսուհետ՝ պրինցիպալ)  միջև </w:delText>
        </w:r>
        <w:r w:rsidRPr="00842CF6">
          <w:rPr>
            <w:rFonts w:cs="Sylfaen"/>
            <w:vertAlign w:val="superscript"/>
            <w:lang w:val="hy-AM"/>
          </w:rPr>
          <w:delText xml:space="preserve">                       </w:delText>
        </w:r>
        <w:r w:rsidRPr="00842CF6">
          <w:rPr>
            <w:rFonts w:cs="Sylfaen"/>
            <w:vertAlign w:val="superscript"/>
            <w:lang w:val="hy-AM"/>
          </w:rPr>
          <w:tab/>
        </w:r>
        <w:r w:rsidRPr="00842CF6">
          <w:rPr>
            <w:rFonts w:cs="Sylfaen"/>
            <w:vertAlign w:val="superscript"/>
            <w:lang w:val="hy-AM"/>
          </w:rPr>
          <w:tab/>
        </w:r>
        <w:r w:rsidRPr="00842CF6">
          <w:rPr>
            <w:rFonts w:cs="Sylfaen"/>
            <w:vertAlign w:val="superscript"/>
            <w:lang w:val="hy-AM"/>
          </w:rPr>
          <w:tab/>
        </w:r>
        <w:r w:rsidRPr="00842CF6">
          <w:rPr>
            <w:rFonts w:cs="Sylfaen"/>
            <w:vertAlign w:val="superscript"/>
            <w:lang w:val="hy-AM"/>
          </w:rPr>
          <w:tab/>
        </w:r>
        <w:r w:rsidRPr="00842CF6">
          <w:rPr>
            <w:rFonts w:cs="Sylfaen"/>
            <w:vertAlign w:val="superscript"/>
            <w:lang w:val="hy-AM"/>
          </w:rPr>
          <w:tab/>
        </w:r>
        <w:r w:rsidRPr="00842CF6">
          <w:rPr>
            <w:rFonts w:ascii="GHEA Grapalat" w:hAnsi="GHEA Grapalat" w:cs="Sylfaen"/>
            <w:vertAlign w:val="superscript"/>
            <w:lang w:val="hy-AM"/>
          </w:rPr>
          <w:delText xml:space="preserve">ընտրված մասնակցի անվանումը </w:delText>
        </w:r>
      </w:del>
    </w:p>
    <w:p w14:paraId="47D5404A" w14:textId="77777777" w:rsidR="00AD6C4A" w:rsidRPr="00842CF6" w:rsidRDefault="00AD6C4A" w:rsidP="00AD6C4A">
      <w:pPr>
        <w:pStyle w:val="af4"/>
        <w:shd w:val="clear" w:color="auto" w:fill="FFFFFF"/>
        <w:spacing w:before="0" w:beforeAutospacing="0" w:after="0" w:afterAutospacing="0"/>
        <w:rPr>
          <w:del w:id="1710" w:author="Հերմինե Գևորգյան" w:date="2026-02-26T23:44:00Z" w16du:dateUtc="2026-02-26T19:44:00Z"/>
          <w:rStyle w:val="af5"/>
          <w:rFonts w:ascii="GHEA Grapalat" w:hAnsi="GHEA Grapalat"/>
          <w:b w:val="0"/>
          <w:bCs w:val="0"/>
          <w:sz w:val="20"/>
          <w:szCs w:val="20"/>
          <w:lang w:val="hy-AM"/>
        </w:rPr>
      </w:pPr>
      <w:del w:id="1711" w:author="Հերմինե Գևորգյան" w:date="2026-02-26T23:44:00Z" w16du:dateUtc="2026-02-26T19:44:00Z">
        <w:r w:rsidRPr="00842CF6">
          <w:rPr>
            <w:rStyle w:val="af5"/>
            <w:rFonts w:ascii="GHEA Grapalat" w:hAnsi="GHEA Grapalat"/>
            <w:sz w:val="20"/>
            <w:szCs w:val="20"/>
            <w:lang w:val="hy-AM"/>
          </w:rPr>
          <w:delText xml:space="preserve">կնքվելիք N </w:delText>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delText xml:space="preserve">            </w:delText>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r>
        <w:r w:rsidRPr="00842CF6">
          <w:rPr>
            <w:rStyle w:val="af5"/>
            <w:rFonts w:ascii="GHEA Grapalat" w:hAnsi="GHEA Grapalat"/>
            <w:sz w:val="20"/>
            <w:szCs w:val="20"/>
            <w:lang w:val="hy-AM"/>
          </w:rPr>
          <w:delText xml:space="preserve">  պայմանագրով նախատեսված  կանխավճարի  </w:delText>
        </w:r>
      </w:del>
    </w:p>
    <w:p w14:paraId="5B1020C3" w14:textId="77777777" w:rsidR="00AD6C4A" w:rsidRPr="00842CF6" w:rsidRDefault="00AD6C4A" w:rsidP="00AD6C4A">
      <w:pPr>
        <w:pStyle w:val="af4"/>
        <w:shd w:val="clear" w:color="auto" w:fill="FFFFFF"/>
        <w:spacing w:before="0" w:beforeAutospacing="0" w:after="0" w:afterAutospacing="0"/>
        <w:ind w:firstLine="375"/>
        <w:rPr>
          <w:del w:id="1712" w:author="Հերմինե Գևորգյան" w:date="2026-02-26T23:44:00Z" w16du:dateUtc="2026-02-26T19:44:00Z"/>
          <w:rFonts w:ascii="GHEA Grapalat" w:hAnsi="GHEA Grapalat" w:cs="Sylfaen"/>
          <w:vertAlign w:val="superscript"/>
          <w:lang w:val="hy-AM"/>
        </w:rPr>
      </w:pPr>
      <w:del w:id="1713" w:author="Հերմինե Գևորգյան" w:date="2026-02-26T23:44:00Z" w16du:dateUtc="2026-02-26T19:44:00Z">
        <w:r w:rsidRPr="00842CF6">
          <w:rPr>
            <w:rStyle w:val="af5"/>
            <w:rFonts w:ascii="GHEA Grapalat" w:hAnsi="GHEA Grapalat"/>
            <w:sz w:val="20"/>
            <w:szCs w:val="20"/>
            <w:lang w:val="hy-AM"/>
          </w:rPr>
          <w:tab/>
        </w:r>
        <w:r w:rsidRPr="00842CF6">
          <w:rPr>
            <w:rStyle w:val="af5"/>
            <w:rFonts w:ascii="GHEA Grapalat" w:hAnsi="GHEA Grapalat"/>
            <w:sz w:val="20"/>
            <w:szCs w:val="20"/>
            <w:lang w:val="hy-AM"/>
          </w:rPr>
          <w:tab/>
        </w:r>
        <w:r w:rsidRPr="00842CF6">
          <w:rPr>
            <w:rFonts w:ascii="GHEA Grapalat" w:hAnsi="GHEA Grapalat" w:cs="Sylfaen"/>
            <w:vertAlign w:val="superscript"/>
            <w:lang w:val="hy-AM"/>
          </w:rPr>
          <w:delText>կնքվելիք պայմանագրի համարը</w:delText>
        </w:r>
      </w:del>
    </w:p>
    <w:p w14:paraId="14C5B66E" w14:textId="77777777" w:rsidR="00AD6C4A" w:rsidRPr="00842CF6" w:rsidRDefault="00AD6C4A" w:rsidP="00AD6C4A">
      <w:pPr>
        <w:pStyle w:val="af4"/>
        <w:shd w:val="clear" w:color="auto" w:fill="FFFFFF"/>
        <w:spacing w:before="0" w:beforeAutospacing="0" w:after="0" w:afterAutospacing="0"/>
        <w:jc w:val="both"/>
        <w:rPr>
          <w:del w:id="1714" w:author="Հերմինե Գևորգյան" w:date="2026-02-26T23:44:00Z" w16du:dateUtc="2026-02-26T19:44:00Z"/>
          <w:rStyle w:val="af5"/>
          <w:rFonts w:ascii="GHEA Grapalat" w:hAnsi="GHEA Grapalat"/>
          <w:b w:val="0"/>
          <w:bCs w:val="0"/>
          <w:sz w:val="20"/>
          <w:szCs w:val="20"/>
          <w:lang w:val="hy-AM"/>
        </w:rPr>
      </w:pPr>
      <w:del w:id="1715" w:author="Հերմինե Գևորգյան" w:date="2026-02-26T23:44:00Z" w16du:dateUtc="2026-02-26T19:44:00Z">
        <w:r w:rsidRPr="00842CF6">
          <w:rPr>
            <w:rStyle w:val="af5"/>
            <w:rFonts w:ascii="GHEA Grapalat" w:hAnsi="GHEA Grapalat"/>
            <w:sz w:val="20"/>
            <w:szCs w:val="20"/>
            <w:lang w:val="hy-AM"/>
          </w:rPr>
          <w:delText xml:space="preserve">տրամադրման շրջանակում պայմանագրով նախատեսված պարտավորությունների (այսուհետ՝ երաշխավորված պարտավորություններ) կատարման ապահովում: </w:delText>
        </w:r>
      </w:del>
    </w:p>
    <w:p w14:paraId="7FF4486A" w14:textId="77777777" w:rsidR="00AD6C4A" w:rsidRPr="00842CF6" w:rsidRDefault="00AD6C4A" w:rsidP="00AD6C4A">
      <w:pPr>
        <w:pStyle w:val="af4"/>
        <w:shd w:val="clear" w:color="auto" w:fill="FFFFFF"/>
        <w:spacing w:before="0" w:beforeAutospacing="0" w:after="0" w:afterAutospacing="0"/>
        <w:ind w:firstLine="708"/>
        <w:rPr>
          <w:del w:id="1716" w:author="Հերմինե Գևորգյան" w:date="2026-02-26T23:44:00Z" w16du:dateUtc="2026-02-26T19:44:00Z"/>
          <w:rStyle w:val="af5"/>
          <w:rFonts w:ascii="GHEA Grapalat" w:hAnsi="GHEA Grapalat"/>
          <w:b w:val="0"/>
          <w:bCs w:val="0"/>
          <w:sz w:val="20"/>
          <w:szCs w:val="20"/>
          <w:lang w:val="hy-AM"/>
        </w:rPr>
      </w:pPr>
      <w:del w:id="1717" w:author="Հերմինե Գևորգյան" w:date="2026-02-26T23:44:00Z" w16du:dateUtc="2026-02-26T19:44:00Z">
        <w:r w:rsidRPr="00842CF6">
          <w:rPr>
            <w:rStyle w:val="af5"/>
            <w:rFonts w:ascii="GHEA Grapalat" w:hAnsi="GHEA Grapalat"/>
            <w:sz w:val="20"/>
            <w:szCs w:val="20"/>
            <w:lang w:val="hy-AM"/>
          </w:rPr>
          <w:delText xml:space="preserve">2. Երաշխիքով </w:delText>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r>
        <w:r w:rsidRPr="00842CF6">
          <w:rPr>
            <w:rStyle w:val="af5"/>
            <w:rFonts w:ascii="GHEA Grapalat" w:hAnsi="GHEA Grapalat"/>
            <w:sz w:val="20"/>
            <w:szCs w:val="20"/>
            <w:lang w:val="hy-AM"/>
          </w:rPr>
          <w:delText xml:space="preserve"> (այսուհետ՝ երաշխիք տվող </w:delText>
        </w:r>
      </w:del>
    </w:p>
    <w:p w14:paraId="598AFC06" w14:textId="77777777" w:rsidR="00AD6C4A" w:rsidRPr="00842CF6" w:rsidRDefault="00AD6C4A" w:rsidP="00AD6C4A">
      <w:pPr>
        <w:pStyle w:val="af4"/>
        <w:shd w:val="clear" w:color="auto" w:fill="FFFFFF"/>
        <w:spacing w:before="0" w:beforeAutospacing="0" w:after="0" w:afterAutospacing="0"/>
        <w:ind w:firstLine="375"/>
        <w:rPr>
          <w:del w:id="1718" w:author="Հերմինե Գևորգյան" w:date="2026-02-26T23:44:00Z" w16du:dateUtc="2026-02-26T19:44:00Z"/>
          <w:rStyle w:val="af5"/>
          <w:rFonts w:ascii="GHEA Grapalat" w:hAnsi="GHEA Grapalat"/>
          <w:b w:val="0"/>
          <w:bCs w:val="0"/>
          <w:sz w:val="20"/>
          <w:szCs w:val="20"/>
          <w:lang w:val="hy-AM"/>
        </w:rPr>
      </w:pPr>
      <w:del w:id="1719" w:author="Հերմինե Գևորգյան" w:date="2026-02-26T23:44:00Z" w16du:dateUtc="2026-02-26T19:44:00Z">
        <w:r w:rsidRPr="00842CF6">
          <w:rPr>
            <w:rStyle w:val="af5"/>
            <w:rFonts w:ascii="GHEA Grapalat" w:hAnsi="GHEA Grapalat"/>
            <w:sz w:val="20"/>
            <w:szCs w:val="20"/>
            <w:lang w:val="hy-AM"/>
          </w:rPr>
          <w:tab/>
        </w:r>
        <w:r w:rsidRPr="00842CF6">
          <w:rPr>
            <w:rStyle w:val="af5"/>
            <w:rFonts w:ascii="GHEA Grapalat" w:hAnsi="GHEA Grapalat"/>
            <w:sz w:val="20"/>
            <w:szCs w:val="20"/>
            <w:lang w:val="hy-AM"/>
          </w:rPr>
          <w:tab/>
        </w:r>
        <w:r w:rsidRPr="00842CF6">
          <w:rPr>
            <w:rStyle w:val="af5"/>
            <w:rFonts w:ascii="GHEA Grapalat" w:hAnsi="GHEA Grapalat"/>
            <w:sz w:val="20"/>
            <w:szCs w:val="20"/>
            <w:lang w:val="hy-AM"/>
          </w:rPr>
          <w:tab/>
          <w:delText xml:space="preserve">                         </w:delText>
        </w:r>
        <w:r w:rsidRPr="00842CF6">
          <w:rPr>
            <w:rFonts w:ascii="GHEA Grapalat" w:hAnsi="GHEA Grapalat" w:cs="Sylfaen"/>
            <w:vertAlign w:val="superscript"/>
            <w:lang w:val="hy-AM"/>
          </w:rPr>
          <w:delText>երաշխիքը տվող բանկի անվանումը</w:delText>
        </w:r>
      </w:del>
    </w:p>
    <w:p w14:paraId="43F35336" w14:textId="77777777" w:rsidR="00AD6C4A" w:rsidRPr="00842CF6" w:rsidRDefault="00AD6C4A" w:rsidP="00AD6C4A">
      <w:pPr>
        <w:pStyle w:val="af4"/>
        <w:shd w:val="clear" w:color="auto" w:fill="FFFFFF"/>
        <w:spacing w:before="0" w:beforeAutospacing="0" w:after="0" w:afterAutospacing="0"/>
        <w:rPr>
          <w:del w:id="1720" w:author="Հերմինե Գևորգյան" w:date="2026-02-26T23:44:00Z" w16du:dateUtc="2026-02-26T19:44:00Z"/>
          <w:rStyle w:val="af5"/>
          <w:rFonts w:ascii="GHEA Grapalat" w:hAnsi="GHEA Grapalat"/>
          <w:b w:val="0"/>
          <w:bCs w:val="0"/>
          <w:sz w:val="20"/>
          <w:szCs w:val="20"/>
          <w:u w:val="single"/>
          <w:lang w:val="hy-AM"/>
        </w:rPr>
      </w:pPr>
      <w:del w:id="1721" w:author="Հերմինե Գևորգյան" w:date="2026-02-26T23:44:00Z" w16du:dateUtc="2026-02-26T19:44:00Z">
        <w:r w:rsidRPr="00842CF6">
          <w:rPr>
            <w:rStyle w:val="af5"/>
            <w:rFonts w:ascii="GHEA Grapalat" w:hAnsi="GHEA Grapalat"/>
            <w:sz w:val="20"/>
            <w:szCs w:val="20"/>
            <w:lang w:val="hy-AM"/>
          </w:rPr>
          <w:delTex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delText>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r>
      </w:del>
    </w:p>
    <w:p w14:paraId="68CC2112" w14:textId="77777777" w:rsidR="00AD6C4A" w:rsidRPr="00842CF6" w:rsidRDefault="00AD6C4A" w:rsidP="00AD6C4A">
      <w:pPr>
        <w:pStyle w:val="af4"/>
        <w:shd w:val="clear" w:color="auto" w:fill="FFFFFF"/>
        <w:spacing w:before="0" w:beforeAutospacing="0" w:after="0" w:afterAutospacing="0"/>
        <w:rPr>
          <w:del w:id="1722" w:author="Հերմինե Գևորգյան" w:date="2026-02-26T23:44:00Z" w16du:dateUtc="2026-02-26T19:44:00Z"/>
          <w:rStyle w:val="af5"/>
          <w:rFonts w:ascii="GHEA Grapalat" w:hAnsi="GHEA Grapalat"/>
          <w:b w:val="0"/>
          <w:bCs w:val="0"/>
          <w:sz w:val="20"/>
          <w:szCs w:val="20"/>
          <w:u w:val="single"/>
          <w:lang w:val="hy-AM"/>
        </w:rPr>
      </w:pPr>
      <w:del w:id="1723" w:author="Հերմինե Գևորգյան" w:date="2026-02-26T23:44:00Z" w16du:dateUtc="2026-02-26T19:44:00Z">
        <w:r w:rsidRPr="00842CF6">
          <w:rPr>
            <w:rFonts w:ascii="GHEA Grapalat" w:hAnsi="GHEA Grapalat" w:cs="Sylfaen"/>
            <w:vertAlign w:val="superscript"/>
            <w:lang w:val="hy-AM"/>
          </w:rPr>
          <w:delText xml:space="preserve">                                                                                                                                                                                    գումարը թվերով և տառերով</w:delText>
        </w:r>
      </w:del>
    </w:p>
    <w:p w14:paraId="7A1DA34D" w14:textId="77777777" w:rsidR="00AD6C4A" w:rsidRPr="00842CF6" w:rsidRDefault="00AD6C4A" w:rsidP="00AD6C4A">
      <w:pPr>
        <w:pStyle w:val="af4"/>
        <w:shd w:val="clear" w:color="auto" w:fill="FFFFFF"/>
        <w:spacing w:before="0" w:beforeAutospacing="0" w:after="0" w:afterAutospacing="0"/>
        <w:rPr>
          <w:del w:id="1724" w:author="Հերմինե Գևորգյան" w:date="2026-02-26T23:44:00Z" w16du:dateUtc="2026-02-26T19:44:00Z"/>
          <w:rStyle w:val="af5"/>
          <w:rFonts w:ascii="GHEA Grapalat" w:hAnsi="GHEA Grapalat"/>
          <w:b w:val="0"/>
          <w:bCs w:val="0"/>
          <w:sz w:val="20"/>
          <w:szCs w:val="20"/>
          <w:lang w:val="hy-AM"/>
        </w:rPr>
      </w:pPr>
      <w:del w:id="1725" w:author="Հերմինե Գևորգյան" w:date="2026-02-26T23:44:00Z" w16du:dateUtc="2026-02-26T19:44:00Z">
        <w:r w:rsidRPr="00842CF6">
          <w:rPr>
            <w:rStyle w:val="af5"/>
            <w:rFonts w:ascii="GHEA Grapalat" w:hAnsi="GHEA Grapalat"/>
            <w:sz w:val="20"/>
            <w:szCs w:val="20"/>
            <w:lang w:val="hy-AM"/>
          </w:rPr>
          <w:delText xml:space="preserve">(այսուհետ՝ երաշխիքի գումար)՝ պահանջն ստանալուց </w:delText>
        </w:r>
        <w:r w:rsidR="00C8399F">
          <w:rPr>
            <w:rStyle w:val="af5"/>
            <w:rFonts w:ascii="GHEA Grapalat" w:hAnsi="GHEA Grapalat"/>
            <w:sz w:val="20"/>
            <w:szCs w:val="20"/>
            <w:lang w:val="hy-AM"/>
          </w:rPr>
          <w:delText>հինգ</w:delText>
        </w:r>
        <w:r w:rsidRPr="00842CF6">
          <w:rPr>
            <w:rStyle w:val="af5"/>
            <w:rFonts w:ascii="GHEA Grapalat" w:hAnsi="GHEA Grapalat"/>
            <w:sz w:val="20"/>
            <w:szCs w:val="20"/>
            <w:lang w:val="hy-AM"/>
          </w:rPr>
          <w:delText xml:space="preserve"> աշխատանքային օրվա ընթացքում:   Վճարումը  կատարվում է բենեֆիցիարի </w:delText>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r>
        <w:r w:rsidRPr="00842CF6">
          <w:rPr>
            <w:rStyle w:val="af5"/>
            <w:rFonts w:ascii="GHEA Grapalat" w:hAnsi="GHEA Grapalat"/>
            <w:sz w:val="20"/>
            <w:szCs w:val="20"/>
            <w:u w:val="single"/>
            <w:lang w:val="hy-AM"/>
          </w:rPr>
          <w:tab/>
        </w:r>
        <w:r w:rsidRPr="00842CF6">
          <w:rPr>
            <w:rStyle w:val="af5"/>
            <w:rFonts w:ascii="GHEA Grapalat" w:hAnsi="GHEA Grapalat"/>
            <w:sz w:val="20"/>
            <w:szCs w:val="20"/>
            <w:lang w:val="hy-AM"/>
          </w:rPr>
          <w:delText xml:space="preserve">հաշվեհամարին </w:delText>
        </w:r>
      </w:del>
    </w:p>
    <w:p w14:paraId="5E0EB329" w14:textId="2618CDA6" w:rsidR="00AD6C4A" w:rsidRPr="00842CF6" w:rsidRDefault="00AD6C4A" w:rsidP="00AD6C4A">
      <w:pPr>
        <w:pStyle w:val="af4"/>
        <w:shd w:val="clear" w:color="auto" w:fill="FFFFFF"/>
        <w:spacing w:before="0" w:beforeAutospacing="0" w:after="0" w:afterAutospacing="0"/>
        <w:rPr>
          <w:del w:id="1726" w:author="Հերմինե Գևորգյան" w:date="2026-02-26T23:44:00Z" w16du:dateUtc="2026-02-26T19:44:00Z"/>
          <w:rStyle w:val="af5"/>
          <w:rFonts w:ascii="GHEA Grapalat" w:hAnsi="GHEA Grapalat"/>
          <w:b w:val="0"/>
          <w:bCs w:val="0"/>
          <w:sz w:val="20"/>
          <w:szCs w:val="20"/>
          <w:lang w:val="hy-AM"/>
        </w:rPr>
      </w:pPr>
      <w:del w:id="1727" w:author="Հերմինե Գևորգյան" w:date="2026-02-26T23:44:00Z" w16du:dateUtc="2026-02-26T19:44:00Z">
        <w:r w:rsidRPr="00842CF6">
          <w:rPr>
            <w:rFonts w:ascii="GHEA Grapalat" w:hAnsi="GHEA Grapalat" w:cs="Sylfaen"/>
            <w:vertAlign w:val="superscript"/>
            <w:lang w:val="hy-AM"/>
          </w:rPr>
          <w:delText xml:space="preserve">                                                                                                                   հաշվեհամարը</w:delText>
        </w:r>
        <w:r w:rsidR="001E1735">
          <w:rPr>
            <w:rFonts w:ascii="GHEA Grapalat" w:hAnsi="GHEA Grapalat" w:cs="Sylfaen"/>
            <w:b/>
            <w:lang w:val="es-ES"/>
          </w:rPr>
          <w:delText>*</w:delText>
        </w:r>
        <w:r w:rsidRPr="00842CF6">
          <w:rPr>
            <w:rStyle w:val="af5"/>
            <w:rFonts w:ascii="GHEA Grapalat" w:hAnsi="GHEA Grapalat"/>
            <w:sz w:val="20"/>
            <w:szCs w:val="20"/>
            <w:lang w:val="hy-AM"/>
          </w:rPr>
          <w:delText xml:space="preserve">                                                                    փոխանցման միջոցով:</w:delText>
        </w:r>
      </w:del>
    </w:p>
    <w:p w14:paraId="74FC2533" w14:textId="77777777" w:rsidR="00AD6C4A" w:rsidRPr="00842CF6" w:rsidRDefault="00AD6C4A" w:rsidP="00AD6C4A">
      <w:pPr>
        <w:pStyle w:val="af4"/>
        <w:shd w:val="clear" w:color="auto" w:fill="FFFFFF"/>
        <w:spacing w:before="0" w:beforeAutospacing="0" w:after="0" w:afterAutospacing="0"/>
        <w:ind w:firstLine="375"/>
        <w:rPr>
          <w:del w:id="1728" w:author="Հերմինե Գևորգյան" w:date="2026-02-26T23:44:00Z" w16du:dateUtc="2026-02-26T19:44:00Z"/>
          <w:rFonts w:ascii="GHEA Grapalat" w:hAnsi="GHEA Grapalat"/>
          <w:color w:val="000000"/>
          <w:sz w:val="20"/>
          <w:szCs w:val="20"/>
          <w:lang w:val="hy-AM"/>
        </w:rPr>
      </w:pPr>
      <w:del w:id="1729" w:author="Հերմինե Գևորգյան" w:date="2026-02-26T23:44:00Z" w16du:dateUtc="2026-02-26T19:44:00Z">
        <w:r w:rsidRPr="00842CF6">
          <w:rPr>
            <w:rFonts w:ascii="GHEA Grapalat" w:hAnsi="GHEA Grapalat"/>
            <w:color w:val="000000"/>
            <w:sz w:val="20"/>
            <w:szCs w:val="20"/>
            <w:lang w:val="hy-AM"/>
          </w:rPr>
          <w:delText>3. Սույն երաշխիքն անհետկանչելի է:</w:delText>
        </w:r>
      </w:del>
    </w:p>
    <w:p w14:paraId="082C18A8" w14:textId="77777777" w:rsidR="00AD6C4A" w:rsidRPr="00842CF6" w:rsidRDefault="00AD6C4A" w:rsidP="00AD6C4A">
      <w:pPr>
        <w:pStyle w:val="af4"/>
        <w:shd w:val="clear" w:color="auto" w:fill="FFFFFF"/>
        <w:spacing w:before="0" w:beforeAutospacing="0" w:after="0" w:afterAutospacing="0"/>
        <w:ind w:firstLine="375"/>
        <w:rPr>
          <w:del w:id="1730" w:author="Հերմինե Գևորգյան" w:date="2026-02-26T23:44:00Z" w16du:dateUtc="2026-02-26T19:44:00Z"/>
          <w:rFonts w:ascii="GHEA Grapalat" w:hAnsi="GHEA Grapalat"/>
          <w:color w:val="000000"/>
          <w:sz w:val="20"/>
          <w:szCs w:val="20"/>
          <w:lang w:val="hy-AM"/>
        </w:rPr>
      </w:pPr>
      <w:del w:id="1731" w:author="Հերմինե Գևորգյան" w:date="2026-02-26T23:44:00Z" w16du:dateUtc="2026-02-26T19:44:00Z">
        <w:r w:rsidRPr="00842CF6">
          <w:rPr>
            <w:rFonts w:ascii="GHEA Grapalat" w:hAnsi="GHEA Grapalat"/>
            <w:color w:val="000000"/>
            <w:sz w:val="20"/>
            <w:szCs w:val="20"/>
            <w:lang w:val="hy-AM"/>
          </w:rPr>
          <w:delTex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delText>
        </w:r>
      </w:del>
    </w:p>
    <w:p w14:paraId="1EBA93B7" w14:textId="7B753861" w:rsidR="00AD6C4A" w:rsidRPr="00842CF6" w:rsidRDefault="00807F72" w:rsidP="00AD6C4A">
      <w:pPr>
        <w:pStyle w:val="af4"/>
        <w:shd w:val="clear" w:color="auto" w:fill="FFFFFF"/>
        <w:spacing w:before="0" w:beforeAutospacing="0" w:after="0" w:afterAutospacing="0"/>
        <w:ind w:firstLine="375"/>
        <w:jc w:val="both"/>
        <w:rPr>
          <w:del w:id="1732" w:author="Հերմինե Գևորգյան" w:date="2026-02-26T23:44:00Z" w16du:dateUtc="2026-02-26T19:44:00Z"/>
          <w:rFonts w:ascii="GHEA Grapalat" w:hAnsi="GHEA Grapalat"/>
          <w:color w:val="000000"/>
          <w:sz w:val="20"/>
          <w:szCs w:val="20"/>
          <w:lang w:val="hy-AM"/>
        </w:rPr>
      </w:pPr>
      <w:del w:id="1733" w:author="Հերմինե Գևորգյան" w:date="2026-02-26T23:44:00Z" w16du:dateUtc="2026-02-26T19:44:00Z">
        <w:r>
          <w:rPr>
            <w:rFonts w:ascii="GHEA Grapalat" w:hAnsi="GHEA Grapalat"/>
            <w:color w:val="000000"/>
            <w:sz w:val="20"/>
            <w:szCs w:val="20"/>
            <w:lang w:val="hy-AM"/>
          </w:rPr>
          <w:delText xml:space="preserve"> </w:delText>
        </w:r>
        <w:r w:rsidR="00AD6C4A" w:rsidRPr="00842CF6">
          <w:rPr>
            <w:rFonts w:ascii="GHEA Grapalat" w:hAnsi="GHEA Grapalat"/>
            <w:color w:val="000000"/>
            <w:sz w:val="20"/>
            <w:szCs w:val="20"/>
            <w:lang w:val="hy-AM"/>
          </w:rPr>
          <w:delText xml:space="preserve">5. Երաշխիքը գործում է </w:delText>
        </w:r>
        <w:r w:rsidR="00EB3B79">
          <w:rPr>
            <w:rFonts w:ascii="GHEA Grapalat" w:hAnsi="GHEA Grapalat"/>
            <w:color w:val="000000"/>
            <w:sz w:val="20"/>
            <w:szCs w:val="20"/>
            <w:lang w:val="hy-AM"/>
          </w:rPr>
          <w:delText xml:space="preserve">թողարկման պահից և ուժի մեջ է </w:delText>
        </w:r>
        <w:r w:rsidR="00AD6C4A" w:rsidRPr="00842CF6">
          <w:rPr>
            <w:rFonts w:ascii="GHEA Grapalat" w:hAnsi="GHEA Grapalat"/>
            <w:color w:val="000000"/>
            <w:sz w:val="20"/>
            <w:szCs w:val="20"/>
            <w:lang w:val="hy-AM"/>
          </w:rPr>
          <w:delText xml:space="preserve">բենեֆիցիարի և պրիցիպալի միջև կնքվելիք N </w:delText>
        </w:r>
        <w:r w:rsidR="00AD6C4A" w:rsidRPr="00842CF6">
          <w:rPr>
            <w:rFonts w:ascii="GHEA Grapalat" w:hAnsi="GHEA Grapalat"/>
            <w:color w:val="000000"/>
            <w:sz w:val="20"/>
            <w:szCs w:val="20"/>
            <w:u w:val="single"/>
            <w:lang w:val="hy-AM"/>
          </w:rPr>
          <w:tab/>
        </w:r>
        <w:r w:rsidR="00AD6C4A" w:rsidRPr="00842CF6">
          <w:rPr>
            <w:rFonts w:ascii="GHEA Grapalat" w:hAnsi="GHEA Grapalat"/>
            <w:color w:val="000000"/>
            <w:sz w:val="20"/>
            <w:szCs w:val="20"/>
            <w:u w:val="single"/>
            <w:lang w:val="hy-AM"/>
          </w:rPr>
          <w:tab/>
        </w:r>
        <w:r w:rsidR="00AD6C4A" w:rsidRPr="00842CF6">
          <w:rPr>
            <w:rFonts w:ascii="GHEA Grapalat" w:hAnsi="GHEA Grapalat"/>
            <w:color w:val="000000"/>
            <w:sz w:val="20"/>
            <w:szCs w:val="20"/>
            <w:u w:val="single"/>
            <w:lang w:val="hy-AM"/>
          </w:rPr>
          <w:tab/>
        </w:r>
        <w:r w:rsidR="00AD6C4A" w:rsidRPr="00842CF6">
          <w:rPr>
            <w:rFonts w:ascii="GHEA Grapalat" w:hAnsi="GHEA Grapalat"/>
            <w:color w:val="000000"/>
            <w:sz w:val="20"/>
            <w:szCs w:val="20"/>
            <w:lang w:val="hy-AM"/>
          </w:rPr>
          <w:delText xml:space="preserve"> </w:delText>
        </w:r>
      </w:del>
    </w:p>
    <w:p w14:paraId="76C18D2C" w14:textId="77777777" w:rsidR="00AD6C4A" w:rsidRPr="00842CF6" w:rsidRDefault="00AD6C4A" w:rsidP="00AD6C4A">
      <w:pPr>
        <w:pStyle w:val="af4"/>
        <w:shd w:val="clear" w:color="auto" w:fill="FFFFFF"/>
        <w:spacing w:before="0" w:beforeAutospacing="0" w:after="0" w:afterAutospacing="0"/>
        <w:ind w:left="4956" w:firstLine="708"/>
        <w:rPr>
          <w:del w:id="1734" w:author="Հերմինե Գևորգյան" w:date="2026-02-26T23:44:00Z" w16du:dateUtc="2026-02-26T19:44:00Z"/>
          <w:rFonts w:ascii="GHEA Grapalat" w:hAnsi="GHEA Grapalat" w:cs="Sylfaen"/>
          <w:vertAlign w:val="superscript"/>
          <w:lang w:val="hy-AM"/>
        </w:rPr>
      </w:pPr>
      <w:del w:id="1735" w:author="Հերմինե Գևորգյան" w:date="2026-02-26T23:44:00Z" w16du:dateUtc="2026-02-26T19:44:00Z">
        <w:r w:rsidRPr="00842CF6">
          <w:rPr>
            <w:rFonts w:ascii="GHEA Grapalat" w:hAnsi="GHEA Grapalat" w:cs="Sylfaen"/>
            <w:vertAlign w:val="superscript"/>
            <w:lang w:val="hy-AM"/>
          </w:rPr>
          <w:delText xml:space="preserve">                                        կնքվելիք պայմանագրի համարը </w:delText>
        </w:r>
      </w:del>
    </w:p>
    <w:p w14:paraId="7A51CBF0" w14:textId="77777777" w:rsidR="00AD6C4A" w:rsidRPr="00842CF6" w:rsidRDefault="00AD6C4A" w:rsidP="00AD6C4A">
      <w:pPr>
        <w:pStyle w:val="aff3"/>
        <w:tabs>
          <w:tab w:val="left" w:pos="0"/>
        </w:tabs>
        <w:ind w:left="0"/>
        <w:mirrorIndents/>
        <w:jc w:val="both"/>
        <w:rPr>
          <w:del w:id="1736" w:author="Հերմինե Գևորգյան" w:date="2026-02-26T23:44:00Z" w16du:dateUtc="2026-02-26T19:44:00Z"/>
          <w:rFonts w:ascii="GHEA Grapalat" w:hAnsi="GHEA Grapalat"/>
          <w:color w:val="000000"/>
          <w:sz w:val="20"/>
          <w:szCs w:val="20"/>
          <w:u w:val="single"/>
          <w:lang w:val="hy-AM"/>
        </w:rPr>
      </w:pPr>
      <w:del w:id="1737" w:author="Հերմինե Գևորգյան" w:date="2026-02-26T23:44:00Z" w16du:dateUtc="2026-02-26T19:44:00Z">
        <w:r w:rsidRPr="00842CF6">
          <w:rPr>
            <w:rFonts w:ascii="GHEA Grapalat" w:hAnsi="GHEA Grapalat"/>
            <w:color w:val="000000"/>
            <w:sz w:val="20"/>
            <w:szCs w:val="20"/>
            <w:lang w:val="hy-AM"/>
          </w:rPr>
          <w:delText xml:space="preserve">պայմանագիրն ուժի մեջ մտնելու օրվանից մինչև </w:delTex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s="Sylfaen"/>
            <w:vertAlign w:val="superscript"/>
            <w:lang w:val="hy-AM"/>
          </w:rPr>
          <w:delText>կնքվելիք պայմանագրով նախատեսված աշխատանքի կա</w:delText>
        </w:r>
        <w:r w:rsidR="00D9731A">
          <w:rPr>
            <w:rFonts w:ascii="GHEA Grapalat" w:hAnsi="GHEA Grapalat" w:cs="Sylfaen"/>
            <w:vertAlign w:val="superscript"/>
            <w:lang w:val="hy-AM"/>
          </w:rPr>
          <w:delText>տարման վերջնաժամկետը</w:delText>
        </w:r>
      </w:del>
    </w:p>
    <w:p w14:paraId="31835B8D" w14:textId="11706C38" w:rsidR="00EB3B79" w:rsidRPr="003750DF" w:rsidRDefault="00AD6C4A" w:rsidP="00EB3B79">
      <w:pPr>
        <w:pStyle w:val="aff3"/>
        <w:tabs>
          <w:tab w:val="left" w:pos="0"/>
        </w:tabs>
        <w:ind w:left="0"/>
        <w:mirrorIndents/>
        <w:jc w:val="both"/>
        <w:rPr>
          <w:del w:id="1738" w:author="Հերմինե Գևորգյան" w:date="2026-02-26T23:44:00Z" w16du:dateUtc="2026-02-26T19:44:00Z"/>
          <w:rFonts w:ascii="GHEA Grapalat" w:eastAsia="Calibri" w:hAnsi="GHEA Grapalat"/>
          <w:color w:val="000000"/>
          <w:sz w:val="20"/>
          <w:szCs w:val="20"/>
          <w:lang w:val="hy-AM"/>
        </w:rPr>
      </w:pPr>
      <w:del w:id="1739" w:author="Հերմինե Գևորգյան" w:date="2026-02-26T23:44:00Z" w16du:dateUtc="2026-02-26T19:44:00Z">
        <w:r w:rsidRPr="00842CF6">
          <w:rPr>
            <w:rFonts w:ascii="GHEA Grapalat" w:hAnsi="GHEA Grapalat"/>
            <w:color w:val="000000"/>
            <w:sz w:val="20"/>
            <w:szCs w:val="20"/>
            <w:lang w:val="hy-AM"/>
          </w:rPr>
          <w:delTex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delText>
        </w:r>
        <w:r w:rsidR="00EB3B79">
          <w:rPr>
            <w:rFonts w:ascii="GHEA Grapalat" w:hAnsi="GHEA Grapalat"/>
            <w:color w:val="000000"/>
            <w:sz w:val="20"/>
            <w:szCs w:val="20"/>
            <w:lang w:val="hy-AM"/>
          </w:rPr>
          <w:delText xml:space="preserve">՝ </w:delText>
        </w:r>
        <w:r w:rsidR="00EB3B79" w:rsidRPr="008242F8">
          <w:rPr>
            <w:rFonts w:ascii="GHEA Grapalat" w:hAnsi="GHEA Grapalat"/>
            <w:color w:val="000000"/>
            <w:sz w:val="20"/>
            <w:szCs w:val="20"/>
            <w:lang w:val="hy-AM"/>
          </w:rPr>
          <w:delText xml:space="preserve">-----------------------------------      </w:delText>
        </w:r>
      </w:del>
    </w:p>
    <w:p w14:paraId="175BF1CA" w14:textId="76BE1552" w:rsidR="00EB3B79" w:rsidRPr="003750DF" w:rsidRDefault="00EB3B79" w:rsidP="00EB3B79">
      <w:pPr>
        <w:pStyle w:val="aff3"/>
        <w:tabs>
          <w:tab w:val="left" w:pos="0"/>
        </w:tabs>
        <w:ind w:left="0"/>
        <w:mirrorIndents/>
        <w:jc w:val="both"/>
        <w:rPr>
          <w:del w:id="1740" w:author="Հերմինե Գևորգյան" w:date="2026-02-26T23:44:00Z" w16du:dateUtc="2026-02-26T19:44:00Z"/>
          <w:rFonts w:ascii="GHEA Grapalat" w:hAnsi="GHEA Grapalat"/>
          <w:color w:val="000000"/>
          <w:sz w:val="20"/>
          <w:szCs w:val="20"/>
          <w:lang w:val="hy-AM"/>
        </w:rPr>
      </w:pPr>
      <w:del w:id="1741" w:author="Հերմինե Գևորգյան" w:date="2026-02-26T23:44:00Z" w16du:dateUtc="2026-02-26T19:44:00Z">
        <w:r w:rsidRPr="003750DF">
          <w:rPr>
            <w:rFonts w:ascii="GHEA Grapalat" w:hAnsi="GHEA Grapalat" w:cs="Sylfaen"/>
            <w:vertAlign w:val="superscript"/>
            <w:lang w:val="hy-AM"/>
          </w:rPr>
          <w:delText xml:space="preserve">    </w:delText>
        </w:r>
        <w:r>
          <w:rPr>
            <w:rFonts w:ascii="GHEA Grapalat" w:hAnsi="GHEA Grapalat" w:cs="Sylfaen"/>
            <w:vertAlign w:val="superscript"/>
            <w:lang w:val="hy-AM"/>
          </w:rPr>
          <w:delText xml:space="preserve">                                                                                                                                                                           </w:delText>
        </w:r>
        <w:r w:rsidRPr="003750DF">
          <w:rPr>
            <w:rFonts w:ascii="GHEA Grapalat" w:hAnsi="GHEA Grapalat" w:cs="Sylfaen"/>
            <w:vertAlign w:val="superscript"/>
            <w:lang w:val="hy-AM"/>
          </w:rPr>
          <w:delText xml:space="preserve"> քարտուղարի էլ. փոստի հասցեն</w:delText>
        </w:r>
      </w:del>
    </w:p>
    <w:p w14:paraId="2F09B93D" w14:textId="7A008EBF" w:rsidR="00AD6C4A" w:rsidRPr="00842CF6" w:rsidRDefault="00AD6C4A" w:rsidP="00AD6C4A">
      <w:pPr>
        <w:pStyle w:val="aff3"/>
        <w:tabs>
          <w:tab w:val="left" w:pos="0"/>
        </w:tabs>
        <w:ind w:left="0"/>
        <w:mirrorIndents/>
        <w:jc w:val="both"/>
        <w:rPr>
          <w:del w:id="1742" w:author="Հերմինե Գևորգյան" w:date="2026-02-26T23:44:00Z" w16du:dateUtc="2026-02-26T19:44:00Z"/>
          <w:rFonts w:ascii="GHEA Grapalat" w:hAnsi="GHEA Grapalat"/>
          <w:color w:val="000000"/>
          <w:sz w:val="20"/>
          <w:szCs w:val="20"/>
          <w:lang w:val="hy-AM"/>
        </w:rPr>
      </w:pPr>
      <w:del w:id="1743" w:author="Հերմինե Գևորգյան" w:date="2026-02-26T23:44:00Z" w16du:dateUtc="2026-02-26T19:44:00Z">
        <w:r w:rsidRPr="00842CF6">
          <w:rPr>
            <w:rFonts w:ascii="GHEA Grapalat" w:hAnsi="GHEA Grapalat"/>
            <w:color w:val="000000"/>
            <w:sz w:val="20"/>
            <w:szCs w:val="20"/>
            <w:lang w:val="hy-AM"/>
          </w:rPr>
          <w:delText xml:space="preserve">էլեկտրոնային փոստի հասցեին։     </w:delText>
        </w:r>
      </w:del>
    </w:p>
    <w:p w14:paraId="2314272A" w14:textId="77777777" w:rsidR="00AD6C4A" w:rsidRPr="00842CF6" w:rsidRDefault="00AD6C4A" w:rsidP="00AD6C4A">
      <w:pPr>
        <w:pStyle w:val="af4"/>
        <w:shd w:val="clear" w:color="auto" w:fill="FFFFFF"/>
        <w:spacing w:before="0" w:beforeAutospacing="0" w:after="0" w:afterAutospacing="0"/>
        <w:ind w:firstLine="375"/>
        <w:jc w:val="both"/>
        <w:rPr>
          <w:del w:id="1744" w:author="Հերմինե Գևորգյան" w:date="2026-02-26T23:44:00Z" w16du:dateUtc="2026-02-26T19:44:00Z"/>
          <w:rFonts w:ascii="GHEA Grapalat" w:hAnsi="GHEA Grapalat"/>
          <w:color w:val="000000"/>
          <w:sz w:val="20"/>
          <w:szCs w:val="20"/>
          <w:lang w:val="hy-AM"/>
        </w:rPr>
      </w:pPr>
      <w:del w:id="1745" w:author="Հերմինե Գևորգյան" w:date="2026-02-26T23:44:00Z" w16du:dateUtc="2026-02-26T19:44:00Z">
        <w:r w:rsidRPr="00842CF6">
          <w:rPr>
            <w:rFonts w:ascii="GHEA Grapalat" w:hAnsi="GHEA Grapalat"/>
            <w:color w:val="000000"/>
            <w:sz w:val="20"/>
            <w:szCs w:val="20"/>
            <w:lang w:val="hy-AM"/>
          </w:rPr>
          <w:delText>6. Բենեֆիցիարը պահանջը ներկայացնում է երաշխիք տվող անձին գրավոր ձևով: Պահանջին կից ներկայացվում են հետևյալ փաստաթղթերը՝</w:delText>
        </w:r>
      </w:del>
    </w:p>
    <w:p w14:paraId="572F2D1B" w14:textId="77777777" w:rsidR="00AD6C4A" w:rsidRPr="00842CF6" w:rsidRDefault="00AD6C4A" w:rsidP="00AD6C4A">
      <w:pPr>
        <w:pStyle w:val="af4"/>
        <w:shd w:val="clear" w:color="auto" w:fill="FFFFFF"/>
        <w:spacing w:before="0" w:beforeAutospacing="0" w:after="0" w:afterAutospacing="0"/>
        <w:ind w:firstLine="375"/>
        <w:rPr>
          <w:del w:id="1746" w:author="Հերմինե Գևորգյան" w:date="2026-02-26T23:44:00Z" w16du:dateUtc="2026-02-26T19:44:00Z"/>
          <w:rFonts w:ascii="GHEA Grapalat" w:hAnsi="GHEA Grapalat"/>
          <w:color w:val="000000"/>
          <w:sz w:val="20"/>
          <w:szCs w:val="20"/>
          <w:lang w:val="hy-AM"/>
        </w:rPr>
      </w:pPr>
      <w:del w:id="1747" w:author="Հերմինե Գևորգյան" w:date="2026-02-26T23:44:00Z" w16du:dateUtc="2026-02-26T19:44:00Z">
        <w:r w:rsidRPr="00842CF6">
          <w:rPr>
            <w:rFonts w:ascii="GHEA Grapalat" w:hAnsi="GHEA Grapalat"/>
            <w:color w:val="000000"/>
            <w:sz w:val="20"/>
            <w:szCs w:val="20"/>
            <w:lang w:val="hy-AM"/>
          </w:rPr>
          <w:delText xml:space="preserve">1) N </w:delTex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delText xml:space="preserve">     </w:delText>
        </w:r>
        <w:r w:rsidRPr="00842CF6">
          <w:rPr>
            <w:rFonts w:ascii="GHEA Grapalat" w:hAnsi="GHEA Grapalat"/>
            <w:color w:val="000000"/>
            <w:sz w:val="20"/>
            <w:szCs w:val="20"/>
            <w:lang w:val="hy-AM"/>
          </w:rPr>
          <w:delText xml:space="preserve"> պայմանագրի, ներառյալ նաև դրանում կատարված</w:delText>
        </w:r>
      </w:del>
    </w:p>
    <w:p w14:paraId="47E23D26" w14:textId="77777777" w:rsidR="00AD6C4A" w:rsidRPr="00842CF6" w:rsidRDefault="00AD6C4A" w:rsidP="00AD6C4A">
      <w:pPr>
        <w:pStyle w:val="af4"/>
        <w:shd w:val="clear" w:color="auto" w:fill="FFFFFF"/>
        <w:spacing w:before="0" w:beforeAutospacing="0" w:after="0" w:afterAutospacing="0"/>
        <w:rPr>
          <w:del w:id="1748" w:author="Հերմինե Գևորգյան" w:date="2026-02-26T23:44:00Z" w16du:dateUtc="2026-02-26T19:44:00Z"/>
          <w:rFonts w:ascii="GHEA Grapalat" w:hAnsi="GHEA Grapalat" w:cs="Sylfaen"/>
          <w:vertAlign w:val="superscript"/>
          <w:lang w:val="hy-AM"/>
        </w:rPr>
      </w:pPr>
      <w:del w:id="1749" w:author="Հերմինե Գևորգյան" w:date="2026-02-26T23:44:00Z" w16du:dateUtc="2026-02-26T19:44:00Z">
        <w:r w:rsidRPr="00842CF6">
          <w:rPr>
            <w:rFonts w:ascii="GHEA Grapalat" w:hAnsi="GHEA Grapalat" w:cs="Sylfaen"/>
            <w:vertAlign w:val="superscript"/>
            <w:lang w:val="hy-AM"/>
          </w:rPr>
          <w:delText xml:space="preserve">                          կնքվելիք պայմանագրի համարը </w:delText>
        </w:r>
      </w:del>
    </w:p>
    <w:p w14:paraId="4D50BA90" w14:textId="29B69920" w:rsidR="00AD6C4A" w:rsidRPr="00842CF6" w:rsidRDefault="00AD6C4A" w:rsidP="00AD6C4A">
      <w:pPr>
        <w:pStyle w:val="af4"/>
        <w:shd w:val="clear" w:color="auto" w:fill="FFFFFF"/>
        <w:spacing w:before="0" w:beforeAutospacing="0" w:after="0" w:afterAutospacing="0"/>
        <w:rPr>
          <w:del w:id="1750" w:author="Հերմինե Գևորգյան" w:date="2026-02-26T23:44:00Z" w16du:dateUtc="2026-02-26T19:44:00Z"/>
          <w:rFonts w:ascii="GHEA Grapalat" w:hAnsi="GHEA Grapalat"/>
          <w:color w:val="000000"/>
          <w:sz w:val="20"/>
          <w:szCs w:val="20"/>
          <w:lang w:val="hy-AM"/>
        </w:rPr>
      </w:pPr>
      <w:del w:id="1751" w:author="Հերմինե Գևորգյան" w:date="2026-02-26T23:44:00Z" w16du:dateUtc="2026-02-26T19:44:00Z">
        <w:r w:rsidRPr="00842CF6">
          <w:rPr>
            <w:rFonts w:ascii="GHEA Grapalat" w:hAnsi="GHEA Grapalat"/>
            <w:color w:val="000000"/>
            <w:sz w:val="20"/>
            <w:szCs w:val="20"/>
            <w:lang w:val="hy-AM"/>
          </w:rPr>
          <w:delText xml:space="preserve"> փոփոխությունների, լրացուցիչ համաձայնագրերի պատճենները.</w:delText>
        </w:r>
      </w:del>
    </w:p>
    <w:p w14:paraId="2D120566" w14:textId="77777777" w:rsidR="00AD6C4A" w:rsidRPr="00842CF6" w:rsidRDefault="00AD6C4A" w:rsidP="00AD6C4A">
      <w:pPr>
        <w:pStyle w:val="af4"/>
        <w:shd w:val="clear" w:color="auto" w:fill="FFFFFF"/>
        <w:spacing w:before="0" w:beforeAutospacing="0" w:after="0" w:afterAutospacing="0"/>
        <w:ind w:firstLine="375"/>
        <w:jc w:val="both"/>
        <w:rPr>
          <w:del w:id="1752" w:author="Հերմինե Գևորգյան" w:date="2026-02-26T23:44:00Z" w16du:dateUtc="2026-02-26T19:44:00Z"/>
          <w:rFonts w:ascii="GHEA Grapalat" w:hAnsi="GHEA Grapalat"/>
          <w:color w:val="000000"/>
          <w:sz w:val="20"/>
          <w:szCs w:val="20"/>
          <w:lang w:val="hy-AM"/>
        </w:rPr>
      </w:pPr>
      <w:del w:id="1753" w:author="Հերմինե Գևորգյան" w:date="2026-02-26T23:44:00Z" w16du:dateUtc="2026-02-26T19:44:00Z">
        <w:r w:rsidRPr="00842CF6">
          <w:rPr>
            <w:rFonts w:ascii="GHEA Grapalat" w:hAnsi="GHEA Grapalat"/>
            <w:color w:val="000000"/>
            <w:sz w:val="20"/>
            <w:szCs w:val="20"/>
            <w:lang w:val="hy-AM"/>
          </w:rPr>
          <w:delText xml:space="preserve">2) բենեֆիցիարի կողմից պայմանագիրը միակողմանի լուծելու մասին </w:delText>
        </w:r>
        <w:r>
          <w:fldChar w:fldCharType="begin"/>
        </w:r>
        <w:r w:rsidRPr="00FB40E3">
          <w:rPr>
            <w:lang w:val="hy-AM"/>
          </w:rPr>
          <w:delInstrText>HYPERLINK "http://www.procurement.am"</w:delInstrText>
        </w:r>
        <w:r>
          <w:fldChar w:fldCharType="separate"/>
        </w:r>
        <w:r w:rsidRPr="00842CF6">
          <w:rPr>
            <w:rStyle w:val="a9"/>
            <w:rFonts w:ascii="GHEA Grapalat" w:hAnsi="GHEA Grapalat"/>
            <w:sz w:val="20"/>
            <w:szCs w:val="20"/>
            <w:lang w:val="hy-AM"/>
          </w:rPr>
          <w:delText>www.procurement.am</w:delText>
        </w:r>
        <w:r>
          <w:fldChar w:fldCharType="end"/>
        </w:r>
        <w:r w:rsidRPr="00842CF6">
          <w:rPr>
            <w:rFonts w:ascii="GHEA Grapalat" w:hAnsi="GHEA Grapalat"/>
            <w:color w:val="000000"/>
            <w:sz w:val="20"/>
            <w:szCs w:val="20"/>
            <w:lang w:val="hy-AM"/>
          </w:rPr>
          <w:delText xml:space="preserve"> հասց</w:delText>
        </w:r>
        <w:r>
          <w:rPr>
            <w:rFonts w:ascii="GHEA Grapalat" w:hAnsi="GHEA Grapalat"/>
            <w:color w:val="000000"/>
            <w:sz w:val="20"/>
            <w:szCs w:val="20"/>
            <w:lang w:val="hy-AM"/>
          </w:rPr>
          <w:delText>ե</w:delText>
        </w:r>
        <w:r w:rsidRPr="00842CF6">
          <w:rPr>
            <w:rFonts w:ascii="GHEA Grapalat" w:hAnsi="GHEA Grapalat"/>
            <w:color w:val="000000"/>
            <w:sz w:val="20"/>
            <w:szCs w:val="20"/>
            <w:lang w:val="hy-AM"/>
          </w:rPr>
          <w:delText>ով գործող տեղեկագրում հրապարակած ծանուցումը:</w:delText>
        </w:r>
      </w:del>
    </w:p>
    <w:p w14:paraId="2765E0CA" w14:textId="77777777" w:rsidR="00AD6C4A" w:rsidRPr="00842CF6" w:rsidRDefault="00AD6C4A" w:rsidP="00AD6C4A">
      <w:pPr>
        <w:pStyle w:val="af4"/>
        <w:shd w:val="clear" w:color="auto" w:fill="FFFFFF"/>
        <w:spacing w:before="0" w:beforeAutospacing="0" w:after="0" w:afterAutospacing="0"/>
        <w:ind w:firstLine="375"/>
        <w:jc w:val="both"/>
        <w:rPr>
          <w:del w:id="1754" w:author="Հերմինե Գևորգյան" w:date="2026-02-26T23:44:00Z" w16du:dateUtc="2026-02-26T19:44:00Z"/>
          <w:rFonts w:ascii="GHEA Grapalat" w:hAnsi="GHEA Grapalat"/>
          <w:color w:val="000000"/>
          <w:sz w:val="20"/>
          <w:szCs w:val="20"/>
          <w:lang w:val="hy-AM"/>
        </w:rPr>
      </w:pPr>
      <w:del w:id="1755" w:author="Հերմինե Գևորգյան" w:date="2026-02-26T23:44:00Z" w16du:dateUtc="2026-02-26T19:44:00Z">
        <w:r w:rsidRPr="00842CF6">
          <w:rPr>
            <w:rFonts w:ascii="GHEA Grapalat" w:hAnsi="GHEA Grapalat"/>
            <w:color w:val="000000"/>
            <w:sz w:val="20"/>
            <w:szCs w:val="20"/>
            <w:lang w:val="hy-AM"/>
          </w:rPr>
          <w:delText xml:space="preserve">7. Երաշխիք տվող անձը բենեֆիցիարի կողմից ներկայացված պահանջը և կից փաստաթղթերը </w:delText>
        </w:r>
        <w:r w:rsidR="00975F7D" w:rsidRPr="00842CF6">
          <w:rPr>
            <w:rFonts w:ascii="GHEA Grapalat" w:hAnsi="GHEA Grapalat"/>
            <w:color w:val="000000"/>
            <w:sz w:val="20"/>
            <w:szCs w:val="20"/>
            <w:lang w:val="hy-AM"/>
          </w:rPr>
          <w:delText>ստանալու</w:delText>
        </w:r>
        <w:r w:rsidR="00975F7D">
          <w:rPr>
            <w:rFonts w:ascii="GHEA Grapalat" w:hAnsi="GHEA Grapalat"/>
            <w:color w:val="000000"/>
            <w:sz w:val="20"/>
            <w:szCs w:val="20"/>
            <w:lang w:val="hy-AM"/>
          </w:rPr>
          <w:delText xml:space="preserve">ց </w:delText>
        </w:r>
        <w:r w:rsidRPr="00842CF6">
          <w:rPr>
            <w:rFonts w:ascii="GHEA Grapalat" w:hAnsi="GHEA Grapalat"/>
            <w:color w:val="000000"/>
            <w:sz w:val="20"/>
            <w:szCs w:val="20"/>
            <w:lang w:val="hy-AM"/>
          </w:rPr>
          <w:delText>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delText>
        </w:r>
      </w:del>
    </w:p>
    <w:p w14:paraId="0A6D6AD8" w14:textId="77777777" w:rsidR="00AD6C4A" w:rsidRPr="00842CF6" w:rsidRDefault="00AD6C4A" w:rsidP="00AD6C4A">
      <w:pPr>
        <w:pStyle w:val="af4"/>
        <w:shd w:val="clear" w:color="auto" w:fill="FFFFFF"/>
        <w:spacing w:before="0" w:beforeAutospacing="0" w:after="0" w:afterAutospacing="0"/>
        <w:ind w:firstLine="375"/>
        <w:rPr>
          <w:del w:id="1756" w:author="Հերմինե Գևորգյան" w:date="2026-02-26T23:44:00Z" w16du:dateUtc="2026-02-26T19:44:00Z"/>
          <w:rFonts w:ascii="GHEA Grapalat" w:hAnsi="GHEA Grapalat"/>
          <w:color w:val="000000"/>
          <w:sz w:val="20"/>
          <w:szCs w:val="20"/>
          <w:lang w:val="hy-AM"/>
        </w:rPr>
      </w:pPr>
      <w:del w:id="1757" w:author="Հերմինե Գևորգյան" w:date="2026-02-26T23:44:00Z" w16du:dateUtc="2026-02-26T19:44:00Z">
        <w:r w:rsidRPr="00842CF6">
          <w:rPr>
            <w:rFonts w:ascii="GHEA Grapalat" w:hAnsi="GHEA Grapalat"/>
            <w:color w:val="000000"/>
            <w:sz w:val="20"/>
            <w:szCs w:val="20"/>
            <w:lang w:val="hy-AM"/>
          </w:rPr>
          <w:delText>8. Երաշխիք տվող անձը մերժում է բենեֆիցիարի պահանջը, եթե`</w:delText>
        </w:r>
      </w:del>
    </w:p>
    <w:p w14:paraId="22A8A28F" w14:textId="77777777" w:rsidR="00AD6C4A" w:rsidRPr="00842CF6" w:rsidRDefault="00AD6C4A" w:rsidP="00AD6C4A">
      <w:pPr>
        <w:pStyle w:val="af4"/>
        <w:shd w:val="clear" w:color="auto" w:fill="FFFFFF"/>
        <w:spacing w:before="0" w:beforeAutospacing="0" w:after="0" w:afterAutospacing="0"/>
        <w:ind w:firstLine="375"/>
        <w:jc w:val="both"/>
        <w:rPr>
          <w:del w:id="1758" w:author="Հերմինե Գևորգյան" w:date="2026-02-26T23:44:00Z" w16du:dateUtc="2026-02-26T19:44:00Z"/>
          <w:rFonts w:ascii="GHEA Grapalat" w:hAnsi="GHEA Grapalat"/>
          <w:color w:val="000000"/>
          <w:sz w:val="20"/>
          <w:szCs w:val="20"/>
          <w:lang w:val="hy-AM"/>
        </w:rPr>
      </w:pPr>
      <w:del w:id="1759" w:author="Հերմինե Գևորգյան" w:date="2026-02-26T23:44:00Z" w16du:dateUtc="2026-02-26T19:44:00Z">
        <w:r w:rsidRPr="00842CF6">
          <w:rPr>
            <w:rFonts w:ascii="GHEA Grapalat" w:hAnsi="GHEA Grapalat"/>
            <w:color w:val="000000"/>
            <w:sz w:val="20"/>
            <w:szCs w:val="20"/>
            <w:lang w:val="hy-AM"/>
          </w:rPr>
          <w:delText>1) պահանջը կամ կից փաստաթղթերը չեն համապատասխանում սույն երաշխիքի պայմաններին.</w:delText>
        </w:r>
      </w:del>
    </w:p>
    <w:p w14:paraId="3A71035E" w14:textId="77777777" w:rsidR="00AD6C4A" w:rsidRPr="00842CF6" w:rsidRDefault="00AD6C4A" w:rsidP="00AD6C4A">
      <w:pPr>
        <w:pStyle w:val="af4"/>
        <w:shd w:val="clear" w:color="auto" w:fill="FFFFFF"/>
        <w:spacing w:before="0" w:beforeAutospacing="0" w:after="0" w:afterAutospacing="0"/>
        <w:ind w:firstLine="375"/>
        <w:rPr>
          <w:del w:id="1760" w:author="Հերմինե Գևորգյան" w:date="2026-02-26T23:44:00Z" w16du:dateUtc="2026-02-26T19:44:00Z"/>
          <w:rFonts w:ascii="GHEA Grapalat" w:hAnsi="GHEA Grapalat"/>
          <w:color w:val="000000"/>
          <w:sz w:val="20"/>
          <w:szCs w:val="20"/>
          <w:lang w:val="hy-AM"/>
        </w:rPr>
      </w:pPr>
      <w:del w:id="1761" w:author="Հերմինե Գևորգյան" w:date="2026-02-26T23:44:00Z" w16du:dateUtc="2026-02-26T19:44:00Z">
        <w:r w:rsidRPr="00842CF6">
          <w:rPr>
            <w:rFonts w:ascii="GHEA Grapalat" w:hAnsi="GHEA Grapalat"/>
            <w:color w:val="000000"/>
            <w:sz w:val="20"/>
            <w:szCs w:val="20"/>
            <w:lang w:val="hy-AM"/>
          </w:rPr>
          <w:delText>2) պահանջը ներկայացվել է երաշխիքով սահմանված ժամկետի ավարտից հետո:</w:delText>
        </w:r>
      </w:del>
    </w:p>
    <w:p w14:paraId="1C9B0890" w14:textId="77777777" w:rsidR="00AD6C4A" w:rsidRPr="00842CF6" w:rsidRDefault="00AD6C4A" w:rsidP="00AD6C4A">
      <w:pPr>
        <w:pStyle w:val="af4"/>
        <w:shd w:val="clear" w:color="auto" w:fill="FFFFFF"/>
        <w:spacing w:before="0" w:beforeAutospacing="0" w:after="0" w:afterAutospacing="0"/>
        <w:ind w:firstLine="375"/>
        <w:jc w:val="both"/>
        <w:rPr>
          <w:del w:id="1762" w:author="Հերմինե Գևորգյան" w:date="2026-02-26T23:44:00Z" w16du:dateUtc="2026-02-26T19:44:00Z"/>
          <w:rFonts w:ascii="GHEA Grapalat" w:hAnsi="GHEA Grapalat"/>
          <w:color w:val="000000"/>
          <w:sz w:val="20"/>
          <w:szCs w:val="20"/>
          <w:lang w:val="hy-AM"/>
        </w:rPr>
      </w:pPr>
      <w:del w:id="1763" w:author="Հերմինե Գևորգյան" w:date="2026-02-26T23:44:00Z" w16du:dateUtc="2026-02-26T19:44:00Z">
        <w:r w:rsidRPr="00842CF6">
          <w:rPr>
            <w:rFonts w:ascii="GHEA Grapalat" w:hAnsi="GHEA Grapalat"/>
            <w:color w:val="000000"/>
            <w:sz w:val="20"/>
            <w:szCs w:val="20"/>
            <w:lang w:val="hy-AM"/>
          </w:rPr>
          <w:delTex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delText>
        </w:r>
      </w:del>
    </w:p>
    <w:p w14:paraId="02A446DF" w14:textId="77777777" w:rsidR="00AD6C4A" w:rsidRPr="00842CF6" w:rsidRDefault="00AD6C4A" w:rsidP="00AD6C4A">
      <w:pPr>
        <w:pStyle w:val="af4"/>
        <w:shd w:val="clear" w:color="auto" w:fill="FFFFFF"/>
        <w:spacing w:before="0" w:beforeAutospacing="0" w:after="0" w:afterAutospacing="0"/>
        <w:ind w:firstLine="375"/>
        <w:jc w:val="both"/>
        <w:rPr>
          <w:del w:id="1764" w:author="Հերմինե Գևորգյան" w:date="2026-02-26T23:44:00Z" w16du:dateUtc="2026-02-26T19:44:00Z"/>
          <w:rFonts w:ascii="GHEA Grapalat" w:hAnsi="GHEA Grapalat"/>
          <w:color w:val="000000"/>
          <w:sz w:val="20"/>
          <w:szCs w:val="20"/>
          <w:lang w:val="hy-AM"/>
        </w:rPr>
      </w:pPr>
      <w:del w:id="1765" w:author="Հերմինե Գևորգյան" w:date="2026-02-26T23:44:00Z" w16du:dateUtc="2026-02-26T19:44:00Z">
        <w:r w:rsidRPr="00842CF6">
          <w:rPr>
            <w:rFonts w:ascii="GHEA Grapalat" w:hAnsi="GHEA Grapalat"/>
            <w:color w:val="000000"/>
            <w:sz w:val="20"/>
            <w:szCs w:val="20"/>
            <w:lang w:val="hy-AM"/>
          </w:rPr>
          <w:delText>10. Սույն երաշխիքի նկատմամբ կիրառվում են Հայաստանի Հանրապետության քաղաքացիական օրենսգրքի համապատասխան դրույթները:</w:delText>
        </w:r>
      </w:del>
    </w:p>
    <w:p w14:paraId="733F8238" w14:textId="77777777" w:rsidR="00AD6C4A" w:rsidRPr="00842CF6" w:rsidRDefault="00AD6C4A" w:rsidP="00AD6C4A">
      <w:pPr>
        <w:pStyle w:val="af4"/>
        <w:shd w:val="clear" w:color="auto" w:fill="FFFFFF"/>
        <w:spacing w:before="0" w:beforeAutospacing="0" w:after="0" w:afterAutospacing="0"/>
        <w:ind w:firstLine="375"/>
        <w:jc w:val="both"/>
        <w:rPr>
          <w:del w:id="1766" w:author="Հերմինե Գևորգյան" w:date="2026-02-26T23:44:00Z" w16du:dateUtc="2026-02-26T19:44:00Z"/>
          <w:rFonts w:ascii="GHEA Grapalat" w:hAnsi="GHEA Grapalat"/>
          <w:color w:val="000000"/>
          <w:sz w:val="20"/>
          <w:szCs w:val="20"/>
          <w:lang w:val="hy-AM"/>
        </w:rPr>
      </w:pPr>
      <w:del w:id="1767" w:author="Հերմինե Գևորգյան" w:date="2026-02-26T23:44:00Z" w16du:dateUtc="2026-02-26T19:44:00Z">
        <w:r w:rsidRPr="00842CF6">
          <w:rPr>
            <w:rFonts w:ascii="GHEA Grapalat" w:hAnsi="GHEA Grapalat"/>
            <w:color w:val="000000"/>
            <w:sz w:val="20"/>
            <w:szCs w:val="20"/>
            <w:lang w:val="hy-AM"/>
          </w:rPr>
          <w:delText>11. Սույն երաշխիքի կապակցությամբ ծագող վեճերը ենթակա են լուծման Հայաստանի Հանրապետության օրենսդրությամբ սահմանված կարգով:</w:delText>
        </w:r>
      </w:del>
    </w:p>
    <w:p w14:paraId="013A06C9" w14:textId="77777777" w:rsidR="00AD6C4A" w:rsidRPr="00842CF6" w:rsidRDefault="00AD6C4A" w:rsidP="00AD6C4A">
      <w:pPr>
        <w:pStyle w:val="af4"/>
        <w:shd w:val="clear" w:color="auto" w:fill="FFFFFF"/>
        <w:spacing w:before="0" w:beforeAutospacing="0" w:after="0" w:afterAutospacing="0"/>
        <w:ind w:firstLine="375"/>
        <w:jc w:val="both"/>
        <w:rPr>
          <w:del w:id="1768" w:author="Հերմինե Գևորգյան" w:date="2026-02-26T23:44:00Z" w16du:dateUtc="2026-02-26T19:44:00Z"/>
          <w:rFonts w:ascii="GHEA Grapalat" w:hAnsi="GHEA Grapalat"/>
          <w:color w:val="000000"/>
          <w:sz w:val="20"/>
          <w:szCs w:val="20"/>
          <w:lang w:val="hy-AM"/>
        </w:rPr>
      </w:pPr>
    </w:p>
    <w:p w14:paraId="2A22F08A" w14:textId="77777777" w:rsidR="00AD6C4A" w:rsidRPr="00842CF6" w:rsidRDefault="00AD6C4A" w:rsidP="00AD6C4A">
      <w:pPr>
        <w:pStyle w:val="af4"/>
        <w:shd w:val="clear" w:color="auto" w:fill="FFFFFF"/>
        <w:spacing w:before="0" w:beforeAutospacing="0" w:after="0" w:afterAutospacing="0"/>
        <w:ind w:firstLine="375"/>
        <w:jc w:val="both"/>
        <w:rPr>
          <w:del w:id="1769" w:author="Հերմինե Գևորգյան" w:date="2026-02-26T23:44:00Z" w16du:dateUtc="2026-02-26T19:44:00Z"/>
          <w:rFonts w:ascii="GHEA Grapalat" w:hAnsi="GHEA Grapalat"/>
          <w:color w:val="000000"/>
          <w:sz w:val="20"/>
          <w:szCs w:val="20"/>
          <w:lang w:val="hy-AM"/>
        </w:rPr>
      </w:pPr>
      <w:del w:id="1770" w:author="Հերմինե Գևորգյան" w:date="2026-02-26T23:44:00Z" w16du:dateUtc="2026-02-26T19:44:00Z">
        <w:r w:rsidRPr="00842CF6">
          <w:rPr>
            <w:rFonts w:ascii="GHEA Grapalat" w:hAnsi="GHEA Grapalat"/>
            <w:color w:val="000000"/>
            <w:sz w:val="20"/>
            <w:szCs w:val="20"/>
            <w:lang w:val="hy-AM"/>
          </w:rPr>
          <w:delText xml:space="preserve">Գործադիր մարմնի ղեկավար </w:delTex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del>
    </w:p>
    <w:p w14:paraId="1972955C" w14:textId="77777777" w:rsidR="00AD6C4A" w:rsidRPr="00842CF6" w:rsidRDefault="00AD6C4A" w:rsidP="00AD6C4A">
      <w:pPr>
        <w:pStyle w:val="af4"/>
        <w:shd w:val="clear" w:color="auto" w:fill="FFFFFF"/>
        <w:spacing w:before="0" w:beforeAutospacing="0" w:after="0" w:afterAutospacing="0"/>
        <w:ind w:firstLine="375"/>
        <w:jc w:val="both"/>
        <w:rPr>
          <w:del w:id="1771" w:author="Հերմինե Գևորգյան" w:date="2026-02-26T23:44:00Z" w16du:dateUtc="2026-02-26T19:44:00Z"/>
          <w:rFonts w:ascii="GHEA Grapalat" w:hAnsi="GHEA Grapalat"/>
          <w:color w:val="000000"/>
          <w:sz w:val="20"/>
          <w:szCs w:val="20"/>
          <w:lang w:val="hy-AM"/>
        </w:rPr>
      </w:pPr>
    </w:p>
    <w:p w14:paraId="5BD8A461" w14:textId="77777777" w:rsidR="00AD6C4A" w:rsidRPr="00842CF6" w:rsidRDefault="00AD6C4A" w:rsidP="00AD6C4A">
      <w:pPr>
        <w:pStyle w:val="af4"/>
        <w:shd w:val="clear" w:color="auto" w:fill="FFFFFF"/>
        <w:spacing w:before="0" w:beforeAutospacing="0" w:after="0" w:afterAutospacing="0"/>
        <w:ind w:firstLine="375"/>
        <w:jc w:val="both"/>
        <w:rPr>
          <w:del w:id="1772" w:author="Հերմինե Գևորգյան" w:date="2026-02-26T23:44:00Z" w16du:dateUtc="2026-02-26T19:44:00Z"/>
          <w:rFonts w:ascii="GHEA Grapalat" w:hAnsi="GHEA Grapalat"/>
          <w:color w:val="000000"/>
          <w:sz w:val="20"/>
          <w:szCs w:val="20"/>
          <w:lang w:val="hy-AM"/>
        </w:rPr>
      </w:pPr>
    </w:p>
    <w:p w14:paraId="2126F70B" w14:textId="77777777" w:rsidR="00AD6C4A" w:rsidRPr="00842CF6" w:rsidRDefault="00AD6C4A" w:rsidP="00AD6C4A">
      <w:pPr>
        <w:pStyle w:val="af4"/>
        <w:shd w:val="clear" w:color="auto" w:fill="FFFFFF"/>
        <w:spacing w:before="0" w:beforeAutospacing="0" w:after="0" w:afterAutospacing="0"/>
        <w:ind w:firstLine="375"/>
        <w:jc w:val="both"/>
        <w:rPr>
          <w:del w:id="1773" w:author="Հերմինե Գևորգյան" w:date="2026-02-26T23:44:00Z" w16du:dateUtc="2026-02-26T19:44:00Z"/>
          <w:rFonts w:ascii="GHEA Grapalat" w:hAnsi="GHEA Grapalat"/>
          <w:color w:val="000000"/>
          <w:sz w:val="20"/>
          <w:szCs w:val="20"/>
          <w:lang w:val="hy-AM"/>
        </w:rPr>
      </w:pPr>
      <w:del w:id="1774" w:author="Հերմինե Գևորգյան" w:date="2026-02-26T23:44:00Z" w16du:dateUtc="2026-02-26T19:44:00Z">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del>
    </w:p>
    <w:p w14:paraId="6EE01C09" w14:textId="77777777" w:rsidR="00AD6C4A" w:rsidRPr="00842CF6" w:rsidRDefault="00AD6C4A" w:rsidP="00AD6C4A">
      <w:pPr>
        <w:pStyle w:val="af4"/>
        <w:shd w:val="clear" w:color="auto" w:fill="FFFFFF"/>
        <w:spacing w:before="0" w:beforeAutospacing="0" w:after="0" w:afterAutospacing="0"/>
        <w:rPr>
          <w:del w:id="1775" w:author="Հերմինե Գևորգյան" w:date="2026-02-26T23:44:00Z" w16du:dateUtc="2026-02-26T19:44:00Z"/>
          <w:rFonts w:ascii="GHEA Grapalat" w:hAnsi="GHEA Grapalat" w:cs="Sylfaen"/>
          <w:vertAlign w:val="superscript"/>
          <w:lang w:val="hy-AM"/>
        </w:rPr>
      </w:pPr>
      <w:del w:id="1776" w:author="Հերմինե Գևորգյան" w:date="2026-02-26T23:44:00Z" w16du:dateUtc="2026-02-26T19:44:00Z">
        <w:r w:rsidRPr="00842CF6">
          <w:rPr>
            <w:rFonts w:ascii="GHEA Grapalat" w:hAnsi="GHEA Grapalat" w:cs="Sylfaen"/>
            <w:vertAlign w:val="superscript"/>
            <w:lang w:val="hy-AM"/>
          </w:rPr>
          <w:delText xml:space="preserve">                                                        ամիսը, ամսաթիվը, տարեթիվը</w:delText>
        </w:r>
      </w:del>
    </w:p>
    <w:p w14:paraId="26A08A92" w14:textId="77777777" w:rsidR="00AD6C4A" w:rsidRDefault="00AD6C4A" w:rsidP="00EF3662">
      <w:pPr>
        <w:pStyle w:val="31"/>
        <w:spacing w:line="240" w:lineRule="auto"/>
        <w:jc w:val="right"/>
        <w:rPr>
          <w:del w:id="1777" w:author="Հերմինե Գևորգյան" w:date="2026-02-26T23:44:00Z" w16du:dateUtc="2026-02-26T19:44:00Z"/>
          <w:rFonts w:ascii="GHEA Grapalat" w:hAnsi="GHEA Grapalat"/>
          <w:b/>
          <w:lang w:val="hy-AM"/>
        </w:rPr>
      </w:pPr>
    </w:p>
    <w:p w14:paraId="77F0BBE8" w14:textId="77777777" w:rsidR="00807F72" w:rsidRDefault="00807F72" w:rsidP="00EF3662">
      <w:pPr>
        <w:pStyle w:val="31"/>
        <w:spacing w:line="240" w:lineRule="auto"/>
        <w:jc w:val="right"/>
        <w:rPr>
          <w:del w:id="1778" w:author="Հերմինե Գևորգյան" w:date="2026-02-26T23:44:00Z" w16du:dateUtc="2026-02-26T19:44:00Z"/>
          <w:rFonts w:ascii="GHEA Grapalat" w:hAnsi="GHEA Grapalat" w:cs="Sylfaen"/>
          <w:b/>
          <w:lang w:val="hy-AM"/>
        </w:rPr>
      </w:pPr>
    </w:p>
    <w:p w14:paraId="6965AE50" w14:textId="77777777" w:rsidR="00807F72" w:rsidRDefault="00807F72" w:rsidP="00EF3662">
      <w:pPr>
        <w:pStyle w:val="31"/>
        <w:spacing w:line="240" w:lineRule="auto"/>
        <w:jc w:val="right"/>
        <w:rPr>
          <w:del w:id="1779" w:author="Հերմինե Գևորգյան" w:date="2026-02-26T23:44:00Z" w16du:dateUtc="2026-02-26T19:44:00Z"/>
          <w:rFonts w:ascii="GHEA Grapalat" w:hAnsi="GHEA Grapalat" w:cs="Sylfaen"/>
          <w:b/>
          <w:lang w:val="hy-AM"/>
        </w:rPr>
      </w:pPr>
    </w:p>
    <w:p w14:paraId="7CDD16CA" w14:textId="77777777" w:rsidR="00807F72" w:rsidRDefault="00807F72" w:rsidP="00EF3662">
      <w:pPr>
        <w:pStyle w:val="31"/>
        <w:spacing w:line="240" w:lineRule="auto"/>
        <w:jc w:val="right"/>
        <w:rPr>
          <w:del w:id="1780" w:author="Հերմինե Գևորգյան" w:date="2026-02-26T23:44:00Z" w16du:dateUtc="2026-02-26T19:44:00Z"/>
          <w:rFonts w:ascii="GHEA Grapalat" w:hAnsi="GHEA Grapalat" w:cs="Sylfaen"/>
          <w:b/>
          <w:lang w:val="hy-AM"/>
        </w:rPr>
      </w:pPr>
    </w:p>
    <w:p w14:paraId="48C03A85" w14:textId="77777777" w:rsidR="00807F72" w:rsidRDefault="00807F72" w:rsidP="00EF3662">
      <w:pPr>
        <w:pStyle w:val="31"/>
        <w:spacing w:line="240" w:lineRule="auto"/>
        <w:jc w:val="right"/>
        <w:rPr>
          <w:del w:id="1781" w:author="Հերմինե Գևորգյան" w:date="2026-02-26T23:44:00Z" w16du:dateUtc="2026-02-26T19:44:00Z"/>
          <w:rFonts w:ascii="GHEA Grapalat" w:hAnsi="GHEA Grapalat" w:cs="Sylfaen"/>
          <w:b/>
          <w:lang w:val="hy-AM"/>
        </w:rPr>
      </w:pPr>
    </w:p>
    <w:p w14:paraId="1191D2F7" w14:textId="77777777" w:rsidR="00807F72" w:rsidRDefault="00807F72" w:rsidP="00EF3662">
      <w:pPr>
        <w:pStyle w:val="31"/>
        <w:spacing w:line="240" w:lineRule="auto"/>
        <w:jc w:val="right"/>
        <w:rPr>
          <w:del w:id="1782" w:author="Հերմինե Գևորգյան" w:date="2026-02-26T23:44:00Z" w16du:dateUtc="2026-02-26T19:44:00Z"/>
          <w:rFonts w:ascii="GHEA Grapalat" w:hAnsi="GHEA Grapalat" w:cs="Sylfaen"/>
          <w:b/>
          <w:lang w:val="hy-AM"/>
        </w:rPr>
      </w:pPr>
    </w:p>
    <w:p w14:paraId="22570E9F" w14:textId="77777777" w:rsidR="00807F72" w:rsidRDefault="00807F72" w:rsidP="00EF3662">
      <w:pPr>
        <w:pStyle w:val="31"/>
        <w:spacing w:line="240" w:lineRule="auto"/>
        <w:jc w:val="right"/>
        <w:rPr>
          <w:del w:id="1783" w:author="Հերմինե Գևորգյան" w:date="2026-02-26T23:44:00Z" w16du:dateUtc="2026-02-26T19:44:00Z"/>
          <w:rFonts w:ascii="GHEA Grapalat" w:hAnsi="GHEA Grapalat" w:cs="Sylfaen"/>
          <w:b/>
          <w:lang w:val="hy-AM"/>
        </w:rPr>
      </w:pPr>
    </w:p>
    <w:p w14:paraId="00D8A8C8" w14:textId="77777777" w:rsidR="00807F72" w:rsidRDefault="00807F72" w:rsidP="00EF3662">
      <w:pPr>
        <w:pStyle w:val="31"/>
        <w:spacing w:line="240" w:lineRule="auto"/>
        <w:jc w:val="right"/>
        <w:rPr>
          <w:del w:id="1784" w:author="Հերմինե Գևորգյան" w:date="2026-02-26T23:44:00Z" w16du:dateUtc="2026-02-26T19:44:00Z"/>
          <w:rFonts w:ascii="GHEA Grapalat" w:hAnsi="GHEA Grapalat" w:cs="Sylfaen"/>
          <w:b/>
          <w:lang w:val="hy-AM"/>
        </w:rPr>
      </w:pPr>
    </w:p>
    <w:p w14:paraId="12CFAAEB" w14:textId="77777777" w:rsidR="00807F72" w:rsidRDefault="00807F72" w:rsidP="00EF3662">
      <w:pPr>
        <w:pStyle w:val="31"/>
        <w:spacing w:line="240" w:lineRule="auto"/>
        <w:jc w:val="right"/>
        <w:rPr>
          <w:del w:id="1785" w:author="Հերմինե Գևորգյան" w:date="2026-02-26T23:44:00Z" w16du:dateUtc="2026-02-26T19:44:00Z"/>
          <w:rFonts w:ascii="GHEA Grapalat" w:hAnsi="GHEA Grapalat" w:cs="Sylfaen"/>
          <w:b/>
          <w:lang w:val="hy-AM"/>
        </w:rPr>
      </w:pPr>
    </w:p>
    <w:p w14:paraId="3E60501D" w14:textId="77777777" w:rsidR="00AB2DA5" w:rsidRPr="00F6523E" w:rsidRDefault="00AB2DA5" w:rsidP="00AB2DA5">
      <w:pPr>
        <w:pStyle w:val="af2"/>
        <w:jc w:val="both"/>
        <w:rPr>
          <w:del w:id="1786" w:author="Հերմինե Գևորգյան" w:date="2026-02-26T23:44:00Z" w16du:dateUtc="2026-02-26T19:44:00Z"/>
          <w:rFonts w:ascii="GHEA Grapalat" w:hAnsi="GHEA Grapalat"/>
          <w:i/>
          <w:sz w:val="16"/>
          <w:szCs w:val="16"/>
          <w:lang w:val="hy-AM"/>
        </w:rPr>
      </w:pPr>
      <w:del w:id="1787" w:author="Հերմինե Գևորգյան" w:date="2026-02-26T23:44:00Z" w16du:dateUtc="2026-02-26T19:44:00Z">
        <w:r w:rsidRPr="00F6523E">
          <w:rPr>
            <w:rFonts w:ascii="GHEA Grapalat" w:hAnsi="GHEA Grapalat"/>
            <w:i/>
            <w:sz w:val="16"/>
            <w:szCs w:val="16"/>
            <w:lang w:val="hy-AM"/>
          </w:rPr>
          <w:delText>*լրացվում</w:delText>
        </w:r>
        <w:r w:rsidRPr="00F6523E">
          <w:rPr>
            <w:rFonts w:ascii="GHEA Grapalat" w:hAnsi="GHEA Grapalat"/>
            <w:i/>
            <w:sz w:val="16"/>
            <w:szCs w:val="16"/>
            <w:lang w:val="af-ZA"/>
          </w:rPr>
          <w:delText xml:space="preserve"> </w:delText>
        </w:r>
        <w:r w:rsidRPr="00F6523E">
          <w:rPr>
            <w:rFonts w:ascii="GHEA Grapalat" w:hAnsi="GHEA Grapalat"/>
            <w:i/>
            <w:sz w:val="16"/>
            <w:szCs w:val="16"/>
            <w:lang w:val="hy-AM"/>
          </w:rPr>
          <w:delText>է</w:delText>
        </w:r>
        <w:r w:rsidRPr="00F6523E">
          <w:rPr>
            <w:rFonts w:ascii="GHEA Grapalat" w:hAnsi="GHEA Grapalat"/>
            <w:i/>
            <w:sz w:val="16"/>
            <w:szCs w:val="16"/>
            <w:lang w:val="af-ZA"/>
          </w:rPr>
          <w:delText xml:space="preserve"> </w:delText>
        </w:r>
        <w:r w:rsidRPr="00F6523E">
          <w:rPr>
            <w:rFonts w:ascii="GHEA Grapalat" w:hAnsi="GHEA Grapalat"/>
            <w:i/>
            <w:sz w:val="16"/>
            <w:szCs w:val="16"/>
            <w:lang w:val="hy-AM"/>
          </w:rPr>
          <w:delText>հանձնաժողովի</w:delText>
        </w:r>
        <w:r w:rsidRPr="00F6523E">
          <w:rPr>
            <w:rFonts w:ascii="GHEA Grapalat" w:hAnsi="GHEA Grapalat"/>
            <w:i/>
            <w:sz w:val="16"/>
            <w:szCs w:val="16"/>
            <w:lang w:val="af-ZA"/>
          </w:rPr>
          <w:delText xml:space="preserve"> </w:delText>
        </w:r>
        <w:r w:rsidRPr="00F6523E">
          <w:rPr>
            <w:rFonts w:ascii="GHEA Grapalat" w:hAnsi="GHEA Grapalat"/>
            <w:i/>
            <w:sz w:val="16"/>
            <w:szCs w:val="16"/>
            <w:lang w:val="hy-AM"/>
          </w:rPr>
          <w:delText>քարտուղարի</w:delText>
        </w:r>
        <w:r w:rsidRPr="00F6523E">
          <w:rPr>
            <w:rFonts w:ascii="GHEA Grapalat" w:hAnsi="GHEA Grapalat"/>
            <w:i/>
            <w:sz w:val="16"/>
            <w:szCs w:val="16"/>
            <w:lang w:val="af-ZA"/>
          </w:rPr>
          <w:delText xml:space="preserve"> </w:delText>
        </w:r>
        <w:r w:rsidRPr="00F6523E">
          <w:rPr>
            <w:rFonts w:ascii="GHEA Grapalat" w:hAnsi="GHEA Grapalat"/>
            <w:i/>
            <w:sz w:val="16"/>
            <w:szCs w:val="16"/>
            <w:lang w:val="hy-AM"/>
          </w:rPr>
          <w:delText>կողմից</w:delText>
        </w:r>
        <w:r w:rsidRPr="00F6523E">
          <w:rPr>
            <w:rFonts w:ascii="GHEA Grapalat" w:hAnsi="GHEA Grapalat"/>
            <w:i/>
            <w:sz w:val="16"/>
            <w:szCs w:val="16"/>
            <w:lang w:val="af-ZA"/>
          </w:rPr>
          <w:delText xml:space="preserve">` </w:delText>
        </w:r>
        <w:r w:rsidRPr="00F6523E">
          <w:rPr>
            <w:rFonts w:ascii="GHEA Grapalat" w:hAnsi="GHEA Grapalat"/>
            <w:i/>
            <w:sz w:val="16"/>
            <w:szCs w:val="16"/>
            <w:lang w:val="hy-AM"/>
          </w:rPr>
          <w:delText>մինչև</w:delText>
        </w:r>
        <w:r w:rsidRPr="00F6523E">
          <w:rPr>
            <w:rFonts w:ascii="GHEA Grapalat" w:hAnsi="GHEA Grapalat"/>
            <w:i/>
            <w:sz w:val="16"/>
            <w:szCs w:val="16"/>
            <w:lang w:val="af-ZA"/>
          </w:rPr>
          <w:delText xml:space="preserve"> </w:delText>
        </w:r>
        <w:r w:rsidRPr="00F6523E">
          <w:rPr>
            <w:rFonts w:ascii="GHEA Grapalat" w:hAnsi="GHEA Grapalat"/>
            <w:i/>
            <w:sz w:val="16"/>
            <w:szCs w:val="16"/>
            <w:lang w:val="hy-AM"/>
          </w:rPr>
          <w:delText>հրավերը</w:delText>
        </w:r>
        <w:r w:rsidRPr="00F6523E">
          <w:rPr>
            <w:rFonts w:ascii="GHEA Grapalat" w:hAnsi="GHEA Grapalat"/>
            <w:i/>
            <w:sz w:val="16"/>
            <w:szCs w:val="16"/>
            <w:lang w:val="af-ZA"/>
          </w:rPr>
          <w:delText xml:space="preserve"> </w:delText>
        </w:r>
        <w:r w:rsidRPr="00F6523E">
          <w:rPr>
            <w:rFonts w:ascii="GHEA Grapalat" w:hAnsi="GHEA Grapalat"/>
            <w:i/>
            <w:sz w:val="16"/>
            <w:szCs w:val="16"/>
            <w:lang w:val="hy-AM"/>
          </w:rPr>
          <w:delText>տեղեկագրում</w:delText>
        </w:r>
        <w:r w:rsidRPr="00F6523E">
          <w:rPr>
            <w:rFonts w:ascii="GHEA Grapalat" w:hAnsi="GHEA Grapalat"/>
            <w:i/>
            <w:sz w:val="16"/>
            <w:szCs w:val="16"/>
            <w:lang w:val="af-ZA"/>
          </w:rPr>
          <w:delText xml:space="preserve"> </w:delText>
        </w:r>
        <w:r w:rsidRPr="00F6523E">
          <w:rPr>
            <w:rFonts w:ascii="GHEA Grapalat" w:hAnsi="GHEA Grapalat"/>
            <w:i/>
            <w:sz w:val="16"/>
            <w:szCs w:val="16"/>
            <w:lang w:val="hy-AM"/>
          </w:rPr>
          <w:delText>հրապարակելը:</w:delText>
        </w:r>
      </w:del>
    </w:p>
    <w:p w14:paraId="43DCBDEF" w14:textId="77777777" w:rsidR="00807F72" w:rsidRDefault="00807F72" w:rsidP="00EF3662">
      <w:pPr>
        <w:pStyle w:val="31"/>
        <w:spacing w:line="240" w:lineRule="auto"/>
        <w:jc w:val="right"/>
        <w:rPr>
          <w:del w:id="1788" w:author="Հերմինե Գևորգյան" w:date="2026-02-26T23:44:00Z" w16du:dateUtc="2026-02-26T19:44:00Z"/>
          <w:rFonts w:ascii="GHEA Grapalat" w:hAnsi="GHEA Grapalat" w:cs="Sylfaen"/>
          <w:b/>
          <w:lang w:val="hy-AM"/>
        </w:rPr>
      </w:pPr>
    </w:p>
    <w:p w14:paraId="066F4086" w14:textId="77777777" w:rsidR="00807F72" w:rsidRDefault="00807F72" w:rsidP="00EF3662">
      <w:pPr>
        <w:pStyle w:val="31"/>
        <w:spacing w:line="240" w:lineRule="auto"/>
        <w:jc w:val="right"/>
        <w:rPr>
          <w:del w:id="1789" w:author="Հերմինե Գևորգյան" w:date="2026-02-26T23:44:00Z" w16du:dateUtc="2026-02-26T19:44:00Z"/>
          <w:rFonts w:ascii="GHEA Grapalat" w:hAnsi="GHEA Grapalat" w:cs="Sylfaen"/>
          <w:b/>
          <w:lang w:val="hy-AM"/>
        </w:rPr>
      </w:pPr>
    </w:p>
    <w:p w14:paraId="750B036F" w14:textId="77777777" w:rsidR="00807F72" w:rsidRDefault="00807F72" w:rsidP="00EF3662">
      <w:pPr>
        <w:pStyle w:val="31"/>
        <w:spacing w:line="240" w:lineRule="auto"/>
        <w:jc w:val="right"/>
        <w:rPr>
          <w:del w:id="1790" w:author="Հերմինե Գևորգյան" w:date="2026-02-26T23:44:00Z" w16du:dateUtc="2026-02-26T19:44:00Z"/>
          <w:rFonts w:ascii="GHEA Grapalat" w:hAnsi="GHEA Grapalat" w:cs="Sylfaen"/>
          <w:b/>
          <w:lang w:val="hy-AM"/>
        </w:rPr>
      </w:pPr>
    </w:p>
    <w:p w14:paraId="428FA05A" w14:textId="77777777" w:rsidR="00807F72" w:rsidRDefault="00807F72" w:rsidP="00EF3662">
      <w:pPr>
        <w:pStyle w:val="31"/>
        <w:spacing w:line="240" w:lineRule="auto"/>
        <w:jc w:val="right"/>
        <w:rPr>
          <w:del w:id="1791" w:author="Հերմինե Գևորգյան" w:date="2026-02-26T23:44:00Z" w16du:dateUtc="2026-02-26T19:44:00Z"/>
          <w:rFonts w:ascii="GHEA Grapalat" w:hAnsi="GHEA Grapalat" w:cs="Sylfaen"/>
          <w:b/>
          <w:lang w:val="hy-AM"/>
        </w:rPr>
      </w:pPr>
    </w:p>
    <w:p w14:paraId="1B076D3F" w14:textId="77777777" w:rsidR="00807F72" w:rsidRDefault="00807F72" w:rsidP="00EF3662">
      <w:pPr>
        <w:pStyle w:val="31"/>
        <w:spacing w:line="240" w:lineRule="auto"/>
        <w:jc w:val="right"/>
        <w:rPr>
          <w:del w:id="1792" w:author="Հերմինե Գևորգյան" w:date="2026-02-26T23:44:00Z" w16du:dateUtc="2026-02-26T19:44:00Z"/>
          <w:rFonts w:ascii="GHEA Grapalat" w:hAnsi="GHEA Grapalat" w:cs="Sylfaen"/>
          <w:b/>
          <w:lang w:val="hy-AM"/>
        </w:rPr>
      </w:pPr>
    </w:p>
    <w:p w14:paraId="06F6C77B" w14:textId="77777777" w:rsidR="00807F72" w:rsidRDefault="00807F72" w:rsidP="00EF3662">
      <w:pPr>
        <w:pStyle w:val="31"/>
        <w:spacing w:line="240" w:lineRule="auto"/>
        <w:jc w:val="right"/>
        <w:rPr>
          <w:del w:id="1793" w:author="Հերմինե Գևորգյան" w:date="2026-02-26T23:44:00Z" w16du:dateUtc="2026-02-26T19:44:00Z"/>
          <w:rFonts w:ascii="GHEA Grapalat" w:hAnsi="GHEA Grapalat" w:cs="Sylfaen"/>
          <w:b/>
          <w:lang w:val="hy-AM"/>
        </w:rPr>
      </w:pPr>
    </w:p>
    <w:p w14:paraId="444F7900" w14:textId="77777777" w:rsidR="00807F72" w:rsidRDefault="00807F72" w:rsidP="00EF3662">
      <w:pPr>
        <w:pStyle w:val="31"/>
        <w:spacing w:line="240" w:lineRule="auto"/>
        <w:jc w:val="right"/>
        <w:rPr>
          <w:del w:id="1794" w:author="Հերմինե Գևորգյան" w:date="2026-02-26T23:44:00Z" w16du:dateUtc="2026-02-26T19:44:00Z"/>
          <w:rFonts w:ascii="GHEA Grapalat" w:hAnsi="GHEA Grapalat" w:cs="Sylfaen"/>
          <w:b/>
          <w:lang w:val="hy-AM"/>
        </w:rPr>
      </w:pPr>
    </w:p>
    <w:p w14:paraId="37E1BB22" w14:textId="77777777" w:rsidR="00807F72" w:rsidRDefault="00807F72" w:rsidP="00EF3662">
      <w:pPr>
        <w:pStyle w:val="31"/>
        <w:spacing w:line="240" w:lineRule="auto"/>
        <w:jc w:val="right"/>
        <w:rPr>
          <w:del w:id="1795" w:author="Հերմինե Գևորգյան" w:date="2026-02-26T23:44:00Z" w16du:dateUtc="2026-02-26T19:44:00Z"/>
          <w:rFonts w:ascii="GHEA Grapalat" w:hAnsi="GHEA Grapalat" w:cs="Sylfaen"/>
          <w:b/>
          <w:lang w:val="hy-AM"/>
        </w:rPr>
      </w:pPr>
    </w:p>
    <w:p w14:paraId="69D4E1CA" w14:textId="77777777" w:rsidR="00807F72" w:rsidRDefault="00807F72" w:rsidP="00EF3662">
      <w:pPr>
        <w:pStyle w:val="31"/>
        <w:spacing w:line="240" w:lineRule="auto"/>
        <w:jc w:val="right"/>
        <w:rPr>
          <w:del w:id="1796" w:author="Հերմինե Գևորգյան" w:date="2026-02-26T23:44:00Z" w16du:dateUtc="2026-02-26T19:44:00Z"/>
          <w:rFonts w:ascii="GHEA Grapalat" w:hAnsi="GHEA Grapalat" w:cs="Sylfaen"/>
          <w:b/>
          <w:lang w:val="hy-AM"/>
        </w:rPr>
      </w:pPr>
    </w:p>
    <w:p w14:paraId="26E6E571" w14:textId="77777777" w:rsidR="00807F72" w:rsidRDefault="00807F72" w:rsidP="00EF3662">
      <w:pPr>
        <w:pStyle w:val="31"/>
        <w:spacing w:line="240" w:lineRule="auto"/>
        <w:jc w:val="right"/>
        <w:rPr>
          <w:del w:id="1797" w:author="Հերմինե Գևորգյան" w:date="2026-02-26T23:44:00Z" w16du:dateUtc="2026-02-26T19:44:00Z"/>
          <w:rFonts w:ascii="GHEA Grapalat" w:hAnsi="GHEA Grapalat" w:cs="Sylfaen"/>
          <w:b/>
          <w:lang w:val="hy-AM"/>
        </w:rPr>
      </w:pPr>
    </w:p>
    <w:p w14:paraId="02FCD87A" w14:textId="77777777" w:rsidR="00807F72" w:rsidRDefault="00807F72" w:rsidP="00EF3662">
      <w:pPr>
        <w:pStyle w:val="31"/>
        <w:spacing w:line="240" w:lineRule="auto"/>
        <w:jc w:val="right"/>
        <w:rPr>
          <w:del w:id="1798" w:author="Հերմինե Գևորգյան" w:date="2026-02-26T23:44:00Z" w16du:dateUtc="2026-02-26T19:44:00Z"/>
          <w:rFonts w:ascii="GHEA Grapalat" w:hAnsi="GHEA Grapalat" w:cs="Sylfaen"/>
          <w:b/>
          <w:lang w:val="hy-AM"/>
        </w:rPr>
      </w:pPr>
    </w:p>
    <w:p w14:paraId="39096B2E" w14:textId="77777777" w:rsidR="00807F72" w:rsidRDefault="00807F72" w:rsidP="00EF3662">
      <w:pPr>
        <w:pStyle w:val="31"/>
        <w:spacing w:line="240" w:lineRule="auto"/>
        <w:jc w:val="right"/>
        <w:rPr>
          <w:del w:id="1799" w:author="Հերմինե Գևորգյան" w:date="2026-02-26T23:44:00Z" w16du:dateUtc="2026-02-26T19:44:00Z"/>
          <w:rFonts w:ascii="GHEA Grapalat" w:hAnsi="GHEA Grapalat" w:cs="Sylfaen"/>
          <w:b/>
          <w:lang w:val="hy-AM"/>
        </w:rPr>
      </w:pPr>
    </w:p>
    <w:p w14:paraId="396199A8" w14:textId="77777777" w:rsidR="00807F72" w:rsidRDefault="00807F72" w:rsidP="00EF3662">
      <w:pPr>
        <w:pStyle w:val="31"/>
        <w:spacing w:line="240" w:lineRule="auto"/>
        <w:jc w:val="right"/>
        <w:rPr>
          <w:del w:id="1800" w:author="Հերմինե Գևորգյան" w:date="2026-02-26T23:44:00Z" w16du:dateUtc="2026-02-26T19:44:00Z"/>
          <w:rFonts w:ascii="GHEA Grapalat" w:hAnsi="GHEA Grapalat" w:cs="Sylfaen"/>
          <w:b/>
          <w:lang w:val="hy-AM"/>
        </w:rPr>
      </w:pPr>
    </w:p>
    <w:p w14:paraId="7050999F" w14:textId="77777777" w:rsidR="00807F72" w:rsidRDefault="00807F72" w:rsidP="00EF3662">
      <w:pPr>
        <w:pStyle w:val="31"/>
        <w:spacing w:line="240" w:lineRule="auto"/>
        <w:jc w:val="right"/>
        <w:rPr>
          <w:del w:id="1801" w:author="Հերմինե Գևորգյան" w:date="2026-02-26T23:44:00Z" w16du:dateUtc="2026-02-26T19:44:00Z"/>
          <w:rFonts w:ascii="GHEA Grapalat" w:hAnsi="GHEA Grapalat" w:cs="Sylfaen"/>
          <w:b/>
          <w:lang w:val="hy-AM"/>
        </w:rPr>
      </w:pPr>
    </w:p>
    <w:p w14:paraId="5F224F90" w14:textId="77777777" w:rsidR="00807F72" w:rsidRDefault="00807F72" w:rsidP="00EF3662">
      <w:pPr>
        <w:pStyle w:val="31"/>
        <w:spacing w:line="240" w:lineRule="auto"/>
        <w:jc w:val="right"/>
        <w:rPr>
          <w:del w:id="1802" w:author="Հերմինե Գևորգյան" w:date="2026-02-26T23:44:00Z" w16du:dateUtc="2026-02-26T19:44:00Z"/>
          <w:rFonts w:ascii="GHEA Grapalat" w:hAnsi="GHEA Grapalat" w:cs="Sylfaen"/>
          <w:b/>
          <w:lang w:val="hy-AM"/>
        </w:rPr>
      </w:pPr>
    </w:p>
    <w:p w14:paraId="4253293E" w14:textId="77777777" w:rsidR="00807F72" w:rsidRDefault="00807F72" w:rsidP="00EF3662">
      <w:pPr>
        <w:pStyle w:val="31"/>
        <w:spacing w:line="240" w:lineRule="auto"/>
        <w:jc w:val="right"/>
        <w:rPr>
          <w:del w:id="1803" w:author="Հերմինե Գևորգյան" w:date="2026-02-26T23:44:00Z" w16du:dateUtc="2026-02-26T19:44:00Z"/>
          <w:rFonts w:ascii="GHEA Grapalat" w:hAnsi="GHEA Grapalat" w:cs="Sylfaen"/>
          <w:b/>
          <w:lang w:val="hy-AM"/>
        </w:rPr>
      </w:pPr>
    </w:p>
    <w:p w14:paraId="3C843469" w14:textId="77777777" w:rsidR="00807F72" w:rsidRDefault="00807F72" w:rsidP="00EF3662">
      <w:pPr>
        <w:pStyle w:val="31"/>
        <w:spacing w:line="240" w:lineRule="auto"/>
        <w:jc w:val="right"/>
        <w:rPr>
          <w:del w:id="1804" w:author="Հերմինե Գևորգյան" w:date="2026-02-26T23:44:00Z" w16du:dateUtc="2026-02-26T19:44:00Z"/>
          <w:rFonts w:ascii="GHEA Grapalat" w:hAnsi="GHEA Grapalat" w:cs="Sylfaen"/>
          <w:b/>
          <w:lang w:val="hy-AM"/>
        </w:rPr>
      </w:pPr>
    </w:p>
    <w:p w14:paraId="4D610BB0" w14:textId="77777777" w:rsidR="00807F72" w:rsidRDefault="00807F72" w:rsidP="00EF3662">
      <w:pPr>
        <w:pStyle w:val="31"/>
        <w:spacing w:line="240" w:lineRule="auto"/>
        <w:jc w:val="right"/>
        <w:rPr>
          <w:del w:id="1805" w:author="Հերմինե Գևորգյան" w:date="2026-02-26T23:44:00Z" w16du:dateUtc="2026-02-26T19:44:00Z"/>
          <w:rFonts w:ascii="GHEA Grapalat" w:hAnsi="GHEA Grapalat" w:cs="Sylfaen"/>
          <w:b/>
          <w:lang w:val="hy-AM"/>
        </w:rPr>
      </w:pPr>
    </w:p>
    <w:p w14:paraId="1F0A2F43" w14:textId="77777777" w:rsidR="00807F72" w:rsidRDefault="00807F72" w:rsidP="00EF3662">
      <w:pPr>
        <w:pStyle w:val="31"/>
        <w:spacing w:line="240" w:lineRule="auto"/>
        <w:jc w:val="right"/>
        <w:rPr>
          <w:del w:id="1806" w:author="Հերմինե Գևորգյան" w:date="2026-02-26T23:44:00Z" w16du:dateUtc="2026-02-26T19:44:00Z"/>
          <w:rFonts w:ascii="GHEA Grapalat" w:hAnsi="GHEA Grapalat" w:cs="Sylfaen"/>
          <w:b/>
          <w:lang w:val="hy-AM"/>
        </w:rPr>
      </w:pPr>
    </w:p>
    <w:p w14:paraId="64C3EC63" w14:textId="77777777" w:rsidR="00807F72" w:rsidRDefault="00807F72" w:rsidP="00EF3662">
      <w:pPr>
        <w:pStyle w:val="31"/>
        <w:spacing w:line="240" w:lineRule="auto"/>
        <w:jc w:val="right"/>
        <w:rPr>
          <w:del w:id="1807" w:author="Հերմինե Գևորգյան" w:date="2026-02-26T23:44:00Z" w16du:dateUtc="2026-02-26T19:44:00Z"/>
          <w:rFonts w:ascii="GHEA Grapalat" w:hAnsi="GHEA Grapalat" w:cs="Sylfaen"/>
          <w:b/>
          <w:lang w:val="hy-AM"/>
        </w:rPr>
      </w:pPr>
    </w:p>
    <w:p w14:paraId="4B508401" w14:textId="77777777" w:rsidR="00807F72" w:rsidRDefault="00807F72" w:rsidP="00EF3662">
      <w:pPr>
        <w:pStyle w:val="31"/>
        <w:spacing w:line="240" w:lineRule="auto"/>
        <w:jc w:val="right"/>
        <w:rPr>
          <w:del w:id="1808" w:author="Հերմինե Գևորգյան" w:date="2026-02-26T23:44:00Z" w16du:dateUtc="2026-02-26T19:44:00Z"/>
          <w:rFonts w:ascii="GHEA Grapalat" w:hAnsi="GHEA Grapalat" w:cs="Sylfaen"/>
          <w:b/>
          <w:lang w:val="hy-AM"/>
        </w:rPr>
      </w:pPr>
    </w:p>
    <w:p w14:paraId="6AE505BC" w14:textId="77777777" w:rsidR="00807F72" w:rsidRDefault="00807F72" w:rsidP="00EF3662">
      <w:pPr>
        <w:pStyle w:val="31"/>
        <w:spacing w:line="240" w:lineRule="auto"/>
        <w:jc w:val="right"/>
        <w:rPr>
          <w:del w:id="1809" w:author="Հերմինե Գևորգյան" w:date="2026-02-26T23:44:00Z" w16du:dateUtc="2026-02-26T19:44:00Z"/>
          <w:rFonts w:ascii="GHEA Grapalat" w:hAnsi="GHEA Grapalat" w:cs="Sylfaen"/>
          <w:b/>
          <w:lang w:val="hy-AM"/>
        </w:rPr>
      </w:pPr>
    </w:p>
    <w:p w14:paraId="6F19E24C" w14:textId="77777777" w:rsidR="00807F72" w:rsidRDefault="00807F72" w:rsidP="00EF3662">
      <w:pPr>
        <w:pStyle w:val="31"/>
        <w:spacing w:line="240" w:lineRule="auto"/>
        <w:jc w:val="right"/>
        <w:rPr>
          <w:del w:id="1810" w:author="Հերմինե Գևորգյան" w:date="2026-02-26T23:44:00Z" w16du:dateUtc="2026-02-26T19:44:00Z"/>
          <w:rFonts w:ascii="GHEA Grapalat" w:hAnsi="GHEA Grapalat" w:cs="Sylfaen"/>
          <w:b/>
          <w:lang w:val="hy-AM"/>
        </w:rPr>
      </w:pPr>
    </w:p>
    <w:p w14:paraId="4F0B781E" w14:textId="77777777" w:rsidR="00807F72" w:rsidRDefault="00807F72" w:rsidP="00EF3662">
      <w:pPr>
        <w:pStyle w:val="31"/>
        <w:spacing w:line="240" w:lineRule="auto"/>
        <w:jc w:val="right"/>
        <w:rPr>
          <w:del w:id="1811" w:author="Հերմինե Գևորգյան" w:date="2026-02-26T23:44:00Z" w16du:dateUtc="2026-02-26T19:44:00Z"/>
          <w:rFonts w:ascii="GHEA Grapalat" w:hAnsi="GHEA Grapalat" w:cs="Sylfaen"/>
          <w:b/>
          <w:lang w:val="hy-AM"/>
        </w:rPr>
      </w:pPr>
    </w:p>
    <w:p w14:paraId="060BF024" w14:textId="77777777" w:rsidR="00807F72" w:rsidRDefault="00807F72" w:rsidP="00EF3662">
      <w:pPr>
        <w:pStyle w:val="31"/>
        <w:spacing w:line="240" w:lineRule="auto"/>
        <w:jc w:val="right"/>
        <w:rPr>
          <w:del w:id="1812" w:author="Հերմինե Գևորգյան" w:date="2026-02-26T23:44:00Z" w16du:dateUtc="2026-02-26T19:44:00Z"/>
          <w:rFonts w:ascii="GHEA Grapalat" w:hAnsi="GHEA Grapalat" w:cs="Sylfaen"/>
          <w:b/>
          <w:lang w:val="hy-AM"/>
        </w:rPr>
      </w:pPr>
    </w:p>
    <w:p w14:paraId="1308555F" w14:textId="77777777" w:rsidR="00807F72" w:rsidRDefault="00807F72" w:rsidP="00EF3662">
      <w:pPr>
        <w:pStyle w:val="31"/>
        <w:spacing w:line="240" w:lineRule="auto"/>
        <w:jc w:val="right"/>
        <w:rPr>
          <w:del w:id="1813" w:author="Հերմինե Գևորգյան" w:date="2026-02-26T23:44:00Z" w16du:dateUtc="2026-02-26T19:44:00Z"/>
          <w:rFonts w:ascii="GHEA Grapalat" w:hAnsi="GHEA Grapalat" w:cs="Sylfaen"/>
          <w:b/>
          <w:lang w:val="hy-AM"/>
        </w:rPr>
      </w:pPr>
    </w:p>
    <w:p w14:paraId="41BFCB25" w14:textId="77777777" w:rsidR="00807F72" w:rsidRDefault="00807F72" w:rsidP="00EF3662">
      <w:pPr>
        <w:pStyle w:val="31"/>
        <w:spacing w:line="240" w:lineRule="auto"/>
        <w:jc w:val="right"/>
        <w:rPr>
          <w:del w:id="1814" w:author="Հերմինե Գևորգյան" w:date="2026-02-26T23:44:00Z" w16du:dateUtc="2026-02-26T19:44:00Z"/>
          <w:rFonts w:ascii="GHEA Grapalat" w:hAnsi="GHEA Grapalat" w:cs="Sylfaen"/>
          <w:b/>
          <w:lang w:val="hy-AM"/>
        </w:rPr>
      </w:pPr>
    </w:p>
    <w:p w14:paraId="75E115AB" w14:textId="77777777" w:rsidR="00807F72" w:rsidRDefault="00807F72" w:rsidP="00EF3662">
      <w:pPr>
        <w:pStyle w:val="31"/>
        <w:spacing w:line="240" w:lineRule="auto"/>
        <w:jc w:val="right"/>
        <w:rPr>
          <w:del w:id="1815" w:author="Հերմինե Գևորգյան" w:date="2026-02-26T23:44:00Z" w16du:dateUtc="2026-02-26T19:44:00Z"/>
          <w:rFonts w:ascii="GHEA Grapalat" w:hAnsi="GHEA Grapalat" w:cs="Sylfaen"/>
          <w:b/>
          <w:lang w:val="hy-AM"/>
        </w:rPr>
      </w:pPr>
    </w:p>
    <w:p w14:paraId="5709290C" w14:textId="77777777" w:rsidR="00807F72" w:rsidRDefault="00807F72" w:rsidP="00EF3662">
      <w:pPr>
        <w:pStyle w:val="31"/>
        <w:spacing w:line="240" w:lineRule="auto"/>
        <w:jc w:val="right"/>
        <w:rPr>
          <w:del w:id="1816" w:author="Հերմինե Գևորգյան" w:date="2026-02-26T23:44:00Z" w16du:dateUtc="2026-02-26T19:44:00Z"/>
          <w:rFonts w:ascii="GHEA Grapalat" w:hAnsi="GHEA Grapalat" w:cs="Sylfaen"/>
          <w:b/>
          <w:lang w:val="hy-AM"/>
        </w:rPr>
      </w:pPr>
    </w:p>
    <w:p w14:paraId="157888CE" w14:textId="77777777" w:rsidR="00807F72" w:rsidRDefault="00807F72" w:rsidP="00EF3662">
      <w:pPr>
        <w:pStyle w:val="31"/>
        <w:spacing w:line="240" w:lineRule="auto"/>
        <w:jc w:val="right"/>
        <w:rPr>
          <w:del w:id="1817" w:author="Հերմինե Գևորգյան" w:date="2026-02-26T23:44:00Z" w16du:dateUtc="2026-02-26T19:44:00Z"/>
          <w:rFonts w:ascii="GHEA Grapalat" w:hAnsi="GHEA Grapalat" w:cs="Sylfaen"/>
          <w:b/>
          <w:lang w:val="hy-AM"/>
        </w:rPr>
      </w:pPr>
    </w:p>
    <w:p w14:paraId="4C24F956" w14:textId="77777777" w:rsidR="00807F72" w:rsidRDefault="00807F72" w:rsidP="00EF3662">
      <w:pPr>
        <w:pStyle w:val="31"/>
        <w:spacing w:line="240" w:lineRule="auto"/>
        <w:jc w:val="right"/>
        <w:rPr>
          <w:del w:id="1818" w:author="Հերմինե Գևորգյան" w:date="2026-02-26T23:44:00Z" w16du:dateUtc="2026-02-26T19:44:00Z"/>
          <w:rFonts w:ascii="GHEA Grapalat" w:hAnsi="GHEA Grapalat" w:cs="Sylfaen"/>
          <w:b/>
          <w:lang w:val="hy-AM"/>
        </w:rPr>
      </w:pPr>
    </w:p>
    <w:p w14:paraId="1B848C87" w14:textId="590D21CA" w:rsidR="00807F72" w:rsidRDefault="00807F72" w:rsidP="00D70570">
      <w:pPr>
        <w:pStyle w:val="31"/>
        <w:spacing w:line="240" w:lineRule="auto"/>
        <w:ind w:firstLine="0"/>
        <w:rPr>
          <w:del w:id="1819" w:author="Հերմինե Գևորգյան" w:date="2026-02-26T23:44:00Z" w16du:dateUtc="2026-02-26T19:44:00Z"/>
          <w:rFonts w:ascii="GHEA Grapalat" w:hAnsi="GHEA Grapalat" w:cs="Sylfaen"/>
          <w:b/>
          <w:lang w:val="hy-AM"/>
        </w:rPr>
      </w:pPr>
    </w:p>
    <w:p w14:paraId="470FEA37" w14:textId="77777777" w:rsidR="00807F72" w:rsidRDefault="00807F72" w:rsidP="00EF3662">
      <w:pPr>
        <w:pStyle w:val="31"/>
        <w:spacing w:line="240" w:lineRule="auto"/>
        <w:jc w:val="right"/>
        <w:rPr>
          <w:del w:id="1820" w:author="Հերմինե Գևորգյան" w:date="2026-02-26T23:44:00Z" w16du:dateUtc="2026-02-26T19:44:00Z"/>
          <w:rFonts w:ascii="GHEA Grapalat" w:hAnsi="GHEA Grapalat" w:cs="Sylfaen"/>
          <w:b/>
          <w:lang w:val="hy-AM"/>
        </w:rPr>
      </w:pPr>
    </w:p>
    <w:p w14:paraId="48990B49" w14:textId="77777777" w:rsidR="00071D1C" w:rsidRPr="00015CC3" w:rsidRDefault="00071D1C" w:rsidP="00EF3662">
      <w:pPr>
        <w:pStyle w:val="31"/>
        <w:spacing w:line="240" w:lineRule="auto"/>
        <w:jc w:val="right"/>
        <w:rPr>
          <w:del w:id="1821" w:author="Հերմինե Գևորգյան" w:date="2026-02-26T23:44:00Z" w16du:dateUtc="2026-02-26T19:44:00Z"/>
          <w:rFonts w:ascii="GHEA Grapalat" w:hAnsi="GHEA Grapalat" w:cs="Sylfaen"/>
          <w:b/>
          <w:lang w:val="hy-AM"/>
        </w:rPr>
      </w:pPr>
      <w:del w:id="1822" w:author="Հերմինե Գևորգյան" w:date="2026-02-26T23:44:00Z" w16du:dateUtc="2026-02-26T19:44:00Z">
        <w:r w:rsidRPr="00E6597C">
          <w:rPr>
            <w:rFonts w:ascii="GHEA Grapalat" w:hAnsi="GHEA Grapalat" w:cs="Sylfaen"/>
            <w:b/>
            <w:lang w:val="hy-AM"/>
          </w:rPr>
          <w:delText xml:space="preserve">Հավելված </w:delText>
        </w:r>
        <w:r w:rsidR="00177245" w:rsidRPr="00015CC3">
          <w:rPr>
            <w:rFonts w:ascii="GHEA Grapalat" w:hAnsi="GHEA Grapalat" w:cs="Sylfaen"/>
            <w:b/>
            <w:lang w:val="hy-AM"/>
          </w:rPr>
          <w:delText>6</w:delText>
        </w:r>
      </w:del>
    </w:p>
    <w:p w14:paraId="3252B80D" w14:textId="77777777" w:rsidR="00071D1C" w:rsidRPr="00E6597C" w:rsidRDefault="00071D1C" w:rsidP="00EF3662">
      <w:pPr>
        <w:pStyle w:val="31"/>
        <w:spacing w:line="240" w:lineRule="auto"/>
        <w:jc w:val="right"/>
        <w:rPr>
          <w:del w:id="1823" w:author="Հերմինե Գևորգյան" w:date="2026-02-26T23:44:00Z" w16du:dateUtc="2026-02-26T19:44:00Z"/>
          <w:rFonts w:ascii="GHEA Grapalat" w:hAnsi="GHEA Grapalat" w:cs="Sylfaen"/>
          <w:b/>
          <w:lang w:val="hy-AM"/>
        </w:rPr>
      </w:pPr>
      <w:del w:id="1824" w:author="Հերմինե Գևորգյան" w:date="2026-02-26T23:44:00Z" w16du:dateUtc="2026-02-26T19:44:00Z">
        <w:r w:rsidRPr="00E6597C">
          <w:rPr>
            <w:rFonts w:ascii="GHEA Grapalat" w:hAnsi="GHEA Grapalat" w:cs="Sylfaen"/>
            <w:b/>
            <w:lang w:val="hy-AM"/>
          </w:rPr>
          <w:delText>«---ԲՄԱ</w:delText>
        </w:r>
        <w:r w:rsidR="00F87473" w:rsidRPr="00015CC3">
          <w:rPr>
            <w:rFonts w:ascii="GHEA Grapalat" w:hAnsi="GHEA Grapalat" w:cs="Sylfaen"/>
            <w:b/>
            <w:lang w:val="hy-AM"/>
          </w:rPr>
          <w:delText>Շ</w:delText>
        </w:r>
        <w:r w:rsidRPr="00E6597C">
          <w:rPr>
            <w:rFonts w:ascii="GHEA Grapalat" w:hAnsi="GHEA Grapalat" w:cs="Sylfaen"/>
            <w:b/>
            <w:lang w:val="hy-AM"/>
          </w:rPr>
          <w:delText>ՁԲ---/---»</w:delText>
        </w:r>
        <w:r w:rsidR="00130202" w:rsidRPr="00E6597C">
          <w:rPr>
            <w:rFonts w:ascii="GHEA Grapalat" w:hAnsi="GHEA Grapalat" w:cs="Sylfaen"/>
            <w:b/>
            <w:lang w:val="hy-AM"/>
          </w:rPr>
          <w:delText>*</w:delText>
        </w:r>
        <w:r w:rsidRPr="00E6597C">
          <w:rPr>
            <w:rFonts w:ascii="GHEA Grapalat" w:hAnsi="GHEA Grapalat" w:cs="Sylfaen"/>
            <w:b/>
            <w:lang w:val="hy-AM"/>
          </w:rPr>
          <w:delText xml:space="preserve">  ծածկագրով</w:delText>
        </w:r>
      </w:del>
    </w:p>
    <w:p w14:paraId="2A6B9DF8" w14:textId="77777777" w:rsidR="00071D1C" w:rsidRPr="00E6597C" w:rsidRDefault="00071D1C" w:rsidP="00EF3662">
      <w:pPr>
        <w:pStyle w:val="31"/>
        <w:spacing w:line="240" w:lineRule="auto"/>
        <w:jc w:val="right"/>
        <w:rPr>
          <w:del w:id="1825" w:author="Հերմինե Գևորգյան" w:date="2026-02-26T23:44:00Z" w16du:dateUtc="2026-02-26T19:44:00Z"/>
          <w:rFonts w:ascii="GHEA Grapalat" w:hAnsi="GHEA Grapalat" w:cs="Sylfaen"/>
          <w:b/>
          <w:lang w:val="hy-AM"/>
        </w:rPr>
      </w:pPr>
      <w:del w:id="1826" w:author="Հերմինե Գևորգյան" w:date="2026-02-26T23:44:00Z" w16du:dateUtc="2026-02-26T19:44:00Z">
        <w:r w:rsidRPr="00E6597C">
          <w:rPr>
            <w:rFonts w:ascii="GHEA Grapalat" w:hAnsi="GHEA Grapalat" w:cs="Sylfaen"/>
            <w:b/>
            <w:lang w:val="hy-AM"/>
          </w:rPr>
          <w:delText>բաց մրցույթի հրավերի</w:delText>
        </w:r>
      </w:del>
    </w:p>
    <w:p w14:paraId="7D98055D" w14:textId="77777777" w:rsidR="00F02279" w:rsidRPr="00E6597C" w:rsidRDefault="00F02279" w:rsidP="00F02279">
      <w:pPr>
        <w:ind w:left="-142" w:firstLine="142"/>
        <w:jc w:val="center"/>
        <w:rPr>
          <w:del w:id="1827" w:author="Հերմինե Գևորգյան" w:date="2026-02-26T23:44:00Z" w16du:dateUtc="2026-02-26T19:44:00Z"/>
          <w:rFonts w:ascii="GHEA Grapalat" w:hAnsi="GHEA Grapalat"/>
          <w:b/>
          <w:lang w:val="hy-AM"/>
        </w:rPr>
      </w:pPr>
      <w:del w:id="1828" w:author="Հերմինե Գևորգյան" w:date="2026-02-26T23:44:00Z" w16du:dateUtc="2026-02-26T19:44:00Z">
        <w:r w:rsidRPr="00E6597C">
          <w:rPr>
            <w:rFonts w:ascii="GHEA Grapalat" w:hAnsi="GHEA Grapalat" w:cs="Sylfaen"/>
            <w:b/>
            <w:lang w:val="hy-AM"/>
          </w:rPr>
          <w:delText>ՊԵՏՈՒԹՅԱՆ</w:delText>
        </w:r>
        <w:r w:rsidRPr="00E6597C">
          <w:rPr>
            <w:rFonts w:ascii="GHEA Grapalat" w:hAnsi="GHEA Grapalat" w:cs="Times Armenian"/>
            <w:b/>
            <w:lang w:val="hy-AM"/>
          </w:rPr>
          <w:delText xml:space="preserve">  </w:delText>
        </w:r>
        <w:r w:rsidRPr="00E6597C">
          <w:rPr>
            <w:rFonts w:ascii="GHEA Grapalat" w:hAnsi="GHEA Grapalat" w:cs="Sylfaen"/>
            <w:b/>
            <w:lang w:val="hy-AM"/>
          </w:rPr>
          <w:delText>ԿԱՐԻՔՆԵՐԻ</w:delText>
        </w:r>
        <w:r w:rsidRPr="00E6597C">
          <w:rPr>
            <w:rFonts w:ascii="GHEA Grapalat" w:hAnsi="GHEA Grapalat" w:cs="Times Armenian"/>
            <w:b/>
            <w:lang w:val="hy-AM"/>
          </w:rPr>
          <w:delText xml:space="preserve"> </w:delText>
        </w:r>
        <w:r w:rsidRPr="00E6597C">
          <w:rPr>
            <w:rFonts w:ascii="GHEA Grapalat" w:hAnsi="GHEA Grapalat" w:cs="Sylfaen"/>
            <w:b/>
            <w:lang w:val="hy-AM"/>
          </w:rPr>
          <w:delText>ՀԱՄԱՐ</w:delText>
        </w:r>
        <w:r w:rsidRPr="00E6597C">
          <w:rPr>
            <w:rFonts w:ascii="GHEA Grapalat" w:hAnsi="GHEA Grapalat" w:cs="Times Armenian"/>
            <w:b/>
            <w:lang w:val="hy-AM"/>
          </w:rPr>
          <w:delText xml:space="preserve"> </w:delText>
        </w:r>
        <w:r w:rsidRPr="00E6597C">
          <w:rPr>
            <w:rFonts w:ascii="GHEA Grapalat" w:hAnsi="GHEA Grapalat" w:cs="Sylfaen"/>
            <w:b/>
            <w:lang w:val="hy-AM"/>
          </w:rPr>
          <w:delText>-------------------------------------  ԿԱՏԱՐՄԱՆ</w:delText>
        </w:r>
      </w:del>
    </w:p>
    <w:p w14:paraId="4C12AB8F" w14:textId="77777777" w:rsidR="00F02279" w:rsidRPr="00E6597C" w:rsidRDefault="00F02279" w:rsidP="00F02279">
      <w:pPr>
        <w:ind w:left="-142" w:firstLine="142"/>
        <w:jc w:val="center"/>
        <w:rPr>
          <w:del w:id="1829" w:author="Հերմինե Գևորգյան" w:date="2026-02-26T23:44:00Z" w16du:dateUtc="2026-02-26T19:44:00Z"/>
          <w:rFonts w:ascii="GHEA Grapalat" w:hAnsi="GHEA Grapalat" w:cs="Times Armenian"/>
          <w:b/>
          <w:lang w:val="hy-AM"/>
        </w:rPr>
      </w:pPr>
      <w:del w:id="1830" w:author="Հերմինե Գևորգյան" w:date="2026-02-26T23:44:00Z" w16du:dateUtc="2026-02-26T19:44:00Z">
        <w:r w:rsidRPr="00E6597C">
          <w:rPr>
            <w:rFonts w:ascii="GHEA Grapalat" w:hAnsi="GHEA Grapalat" w:cs="Sylfaen"/>
            <w:b/>
            <w:lang w:val="hy-AM"/>
          </w:rPr>
          <w:delText>ՊԵՏԱԿԱՆ</w:delText>
        </w:r>
        <w:r w:rsidRPr="00E6597C">
          <w:rPr>
            <w:rFonts w:ascii="GHEA Grapalat" w:hAnsi="GHEA Grapalat" w:cs="Times Armenian"/>
            <w:b/>
            <w:lang w:val="hy-AM"/>
          </w:rPr>
          <w:delText xml:space="preserve">  </w:delText>
        </w:r>
        <w:r w:rsidRPr="00E6597C">
          <w:rPr>
            <w:rFonts w:ascii="GHEA Grapalat" w:hAnsi="GHEA Grapalat" w:cs="Sylfaen"/>
            <w:b/>
            <w:lang w:val="hy-AM"/>
          </w:rPr>
          <w:delText>ԳՆՄԱՆ</w:delText>
        </w:r>
        <w:r w:rsidRPr="00E6597C">
          <w:rPr>
            <w:rFonts w:ascii="GHEA Grapalat" w:hAnsi="GHEA Grapalat" w:cs="Times Armenian"/>
            <w:b/>
            <w:lang w:val="hy-AM"/>
          </w:rPr>
          <w:delText xml:space="preserve">  </w:delText>
        </w:r>
        <w:r w:rsidRPr="00E6597C">
          <w:rPr>
            <w:rFonts w:ascii="GHEA Grapalat" w:hAnsi="GHEA Grapalat" w:cs="Sylfaen"/>
            <w:b/>
            <w:lang w:val="hy-AM"/>
          </w:rPr>
          <w:delText>ՊԱՅՄԱՆԱԳԻՐ</w:delText>
        </w:r>
        <w:r w:rsidRPr="00E6597C">
          <w:rPr>
            <w:rFonts w:ascii="GHEA Grapalat" w:hAnsi="GHEA Grapalat" w:cs="Times Armenian"/>
            <w:b/>
            <w:lang w:val="hy-AM"/>
          </w:rPr>
          <w:delText xml:space="preserve">   </w:delText>
        </w:r>
      </w:del>
    </w:p>
    <w:p w14:paraId="034C60A6" w14:textId="77777777" w:rsidR="00F02279" w:rsidRPr="00E6597C" w:rsidRDefault="00F02279" w:rsidP="00F02279">
      <w:pPr>
        <w:ind w:left="-142" w:firstLine="142"/>
        <w:jc w:val="center"/>
        <w:rPr>
          <w:del w:id="1831" w:author="Հերմինե Գևորգյան" w:date="2026-02-26T23:44:00Z" w16du:dateUtc="2026-02-26T19:44:00Z"/>
          <w:rFonts w:ascii="GHEA Grapalat" w:hAnsi="GHEA Grapalat"/>
          <w:b/>
          <w:u w:val="single"/>
          <w:lang w:val="hy-AM"/>
        </w:rPr>
      </w:pPr>
      <w:del w:id="1832" w:author="Հերմինե Գևորգյան" w:date="2026-02-26T23:44:00Z" w16du:dateUtc="2026-02-26T19:44:00Z">
        <w:r w:rsidRPr="00E6597C">
          <w:rPr>
            <w:rFonts w:ascii="GHEA Grapalat" w:hAnsi="GHEA Grapalat"/>
            <w:b/>
            <w:lang w:val="hy-AM"/>
          </w:rPr>
          <w:delText xml:space="preserve">N </w:delText>
        </w:r>
        <w:r w:rsidRPr="00E6597C">
          <w:rPr>
            <w:rFonts w:ascii="GHEA Grapalat" w:hAnsi="GHEA Grapalat"/>
            <w:b/>
            <w:u w:val="single"/>
            <w:lang w:val="hy-AM"/>
          </w:rPr>
          <w:tab/>
        </w:r>
        <w:r w:rsidRPr="00E6597C">
          <w:rPr>
            <w:rFonts w:ascii="GHEA Grapalat" w:hAnsi="GHEA Grapalat"/>
            <w:b/>
            <w:u w:val="single"/>
            <w:lang w:val="hy-AM"/>
          </w:rPr>
          <w:tab/>
        </w:r>
        <w:r w:rsidRPr="00E6597C">
          <w:rPr>
            <w:rFonts w:ascii="GHEA Grapalat" w:hAnsi="GHEA Grapalat"/>
            <w:b/>
            <w:u w:val="single"/>
            <w:lang w:val="hy-AM"/>
          </w:rPr>
          <w:tab/>
        </w:r>
        <w:r w:rsidRPr="00E6597C">
          <w:rPr>
            <w:rFonts w:ascii="GHEA Grapalat" w:hAnsi="GHEA Grapalat"/>
            <w:b/>
            <w:u w:val="single"/>
            <w:lang w:val="hy-AM"/>
          </w:rPr>
          <w:tab/>
        </w:r>
      </w:del>
    </w:p>
    <w:p w14:paraId="474EDA62" w14:textId="4EC4EC23" w:rsidR="00F02279" w:rsidRPr="00E6597C" w:rsidRDefault="00F02279" w:rsidP="00F02279">
      <w:pPr>
        <w:ind w:left="-142" w:firstLine="142"/>
        <w:jc w:val="center"/>
        <w:rPr>
          <w:ins w:id="1833" w:author="Հերմինե Գևորգյան" w:date="2026-02-26T23:44:00Z" w16du:dateUtc="2026-02-26T19:44:00Z"/>
          <w:rFonts w:ascii="GHEA Grapalat" w:hAnsi="GHEA Grapalat"/>
          <w:b/>
          <w:sz w:val="20"/>
          <w:szCs w:val="20"/>
          <w:u w:val="single"/>
          <w:lang w:val="es-ES"/>
        </w:rPr>
      </w:pPr>
      <w:ins w:id="1834" w:author="Հերմինե Գևորգյան" w:date="2026-02-26T23:44:00Z" w16du:dateUtc="2026-02-26T19:44:00Z">
        <w:r w:rsidRPr="00E6597C">
          <w:rPr>
            <w:rFonts w:ascii="GHEA Grapalat" w:hAnsi="GHEA Grapalat"/>
            <w:b/>
            <w:sz w:val="20"/>
            <w:szCs w:val="20"/>
            <w:lang w:val="hy-AM"/>
          </w:rPr>
          <w:t>N</w:t>
        </w:r>
        <w:r w:rsidRPr="00E6597C">
          <w:rPr>
            <w:rFonts w:ascii="GHEA Grapalat" w:hAnsi="GHEA Grapalat"/>
            <w:b/>
            <w:sz w:val="20"/>
            <w:szCs w:val="20"/>
            <w:lang w:val="es-ES"/>
          </w:rPr>
          <w:t xml:space="preserve"> </w:t>
        </w:r>
        <w:r w:rsidR="00013D71" w:rsidRPr="00D672AD">
          <w:rPr>
            <w:rFonts w:ascii="GHEA Grapalat" w:hAnsi="GHEA Grapalat"/>
            <w:sz w:val="22"/>
            <w:szCs w:val="22"/>
            <w:lang w:val="hy-AM"/>
          </w:rPr>
          <w:t>«</w:t>
        </w:r>
        <w:r w:rsidR="00AD14A1">
          <w:rPr>
            <w:rFonts w:ascii="GHEA Grapalat" w:hAnsi="GHEA Grapalat"/>
            <w:lang w:val="hy-AM"/>
          </w:rPr>
          <w:t>ՀՀ ԳՄՍ</w:t>
        </w:r>
        <w:r w:rsidR="00305463">
          <w:rPr>
            <w:rFonts w:ascii="GHEA Grapalat" w:hAnsi="GHEA Grapalat"/>
            <w:lang w:val="hy-AM"/>
          </w:rPr>
          <w:t>Հ</w:t>
        </w:r>
        <w:r w:rsidR="00AD14A1">
          <w:rPr>
            <w:rFonts w:ascii="GHEA Grapalat" w:hAnsi="GHEA Grapalat"/>
            <w:lang w:val="hy-AM"/>
          </w:rPr>
          <w:t>Դ-ԳՀ</w:t>
        </w:r>
        <w:r w:rsidR="00AD14A1">
          <w:rPr>
            <w:rFonts w:ascii="GHEA Grapalat" w:hAnsi="GHEA Grapalat"/>
            <w:lang w:val="af-ZA"/>
          </w:rPr>
          <w:t>Ա</w:t>
        </w:r>
        <w:r w:rsidR="00AD14A1">
          <w:rPr>
            <w:rFonts w:ascii="GHEA Grapalat" w:hAnsi="GHEA Grapalat"/>
            <w:lang w:val="hy-AM"/>
          </w:rPr>
          <w:t>Շ</w:t>
        </w:r>
        <w:r w:rsidR="00AD14A1">
          <w:rPr>
            <w:rFonts w:ascii="GHEA Grapalat" w:hAnsi="GHEA Grapalat"/>
            <w:lang w:val="af-ZA"/>
          </w:rPr>
          <w:t>ՁԲ</w:t>
        </w:r>
        <w:r w:rsidR="00AD14A1" w:rsidRPr="00E6597C">
          <w:rPr>
            <w:rFonts w:ascii="GHEA Grapalat" w:hAnsi="GHEA Grapalat"/>
            <w:u w:val="single"/>
            <w:lang w:val="af-ZA"/>
          </w:rPr>
          <w:t xml:space="preserve"> </w:t>
        </w:r>
        <w:r w:rsidR="00AD14A1">
          <w:rPr>
            <w:rFonts w:ascii="GHEA Grapalat" w:hAnsi="GHEA Grapalat"/>
            <w:u w:val="single"/>
            <w:lang w:val="hy-AM"/>
          </w:rPr>
          <w:t xml:space="preserve"> 2</w:t>
        </w:r>
      </w:ins>
      <w:r w:rsidR="00037BD5">
        <w:rPr>
          <w:rFonts w:ascii="GHEA Grapalat" w:hAnsi="GHEA Grapalat"/>
          <w:u w:val="single"/>
          <w:lang w:val="hy-AM"/>
        </w:rPr>
        <w:t>6</w:t>
      </w:r>
      <w:ins w:id="1835" w:author="Հերմինե Գևորգյան" w:date="2026-02-26T23:44:00Z" w16du:dateUtc="2026-02-26T19:44:00Z">
        <w:r w:rsidR="00AD14A1">
          <w:rPr>
            <w:rFonts w:ascii="GHEA Grapalat" w:hAnsi="GHEA Grapalat"/>
            <w:u w:val="single"/>
            <w:lang w:val="hy-AM"/>
          </w:rPr>
          <w:t>/0</w:t>
        </w:r>
      </w:ins>
      <w:r w:rsidR="00037BD5">
        <w:rPr>
          <w:rFonts w:ascii="GHEA Grapalat" w:hAnsi="GHEA Grapalat"/>
          <w:i/>
          <w:u w:val="single"/>
          <w:lang w:val="hy-AM"/>
        </w:rPr>
        <w:t>1</w:t>
      </w:r>
      <w:ins w:id="1836" w:author="Հերմինե Գևորգյան" w:date="2026-02-26T23:44:00Z" w16du:dateUtc="2026-02-26T19:44:00Z">
        <w:r w:rsidR="00013D71" w:rsidRPr="00D672AD">
          <w:rPr>
            <w:rFonts w:ascii="GHEA Grapalat" w:hAnsi="GHEA Grapalat"/>
            <w:i/>
            <w:lang w:val="hy-AM"/>
          </w:rPr>
          <w:t>»</w:t>
        </w:r>
      </w:ins>
    </w:p>
    <w:p w14:paraId="371CB18D" w14:textId="77777777" w:rsidR="00F02279" w:rsidRPr="00E6597C" w:rsidRDefault="00F02279" w:rsidP="00F02279">
      <w:pPr>
        <w:tabs>
          <w:tab w:val="left" w:pos="720"/>
          <w:tab w:val="left" w:pos="1440"/>
          <w:tab w:val="left" w:pos="8865"/>
        </w:tabs>
        <w:jc w:val="both"/>
        <w:rPr>
          <w:rFonts w:ascii="GHEA Grapalat" w:hAnsi="GHEA Grapalat" w:cs="Sylfaen"/>
          <w:sz w:val="20"/>
          <w:lang w:val="hy-AM"/>
        </w:rPr>
      </w:pPr>
      <w:r w:rsidRPr="00E6597C">
        <w:rPr>
          <w:rFonts w:ascii="GHEA Grapalat" w:hAnsi="GHEA Grapalat" w:cs="Sylfaen"/>
          <w:sz w:val="20"/>
          <w:lang w:val="hy-AM"/>
        </w:rPr>
        <w:t xml:space="preserve">         ք. </w:t>
      </w:r>
      <w:r w:rsidRPr="00E6597C">
        <w:rPr>
          <w:rFonts w:ascii="GHEA Grapalat" w:hAnsi="GHEA Grapalat"/>
          <w:sz w:val="20"/>
          <w:u w:val="single"/>
          <w:lang w:val="es-ES"/>
          <w:rPrChange w:id="1837" w:author="Հերմինե Գևորգյան" w:date="2026-02-26T23:44:00Z" w16du:dateUtc="2026-02-26T19:44:00Z">
            <w:rPr>
              <w:rFonts w:ascii="GHEA Grapalat" w:hAnsi="GHEA Grapalat"/>
              <w:sz w:val="20"/>
              <w:u w:val="single"/>
              <w:lang w:val="hy-AM"/>
            </w:rPr>
          </w:rPrChange>
        </w:rPr>
        <w:t xml:space="preserve">           </w:t>
      </w:r>
      <w:r w:rsidRPr="00E6597C">
        <w:rPr>
          <w:rFonts w:ascii="GHEA Grapalat" w:hAnsi="GHEA Grapalat" w:cs="Sylfaen"/>
          <w:sz w:val="20"/>
          <w:lang w:val="hy-AM"/>
        </w:rPr>
        <w:t xml:space="preserve">                                                                                         </w:t>
      </w:r>
      <w:r w:rsidRPr="00E6597C">
        <w:rPr>
          <w:rFonts w:ascii="GHEA Grapalat" w:hAnsi="GHEA Grapalat"/>
          <w:sz w:val="20"/>
          <w:lang w:val="es-ES"/>
          <w:rPrChange w:id="1838" w:author="Հերմինե Գևորգյան" w:date="2026-02-26T23:44:00Z" w16du:dateUtc="2026-02-26T19:44:00Z">
            <w:rPr>
              <w:rFonts w:ascii="GHEA Grapalat" w:hAnsi="GHEA Grapalat"/>
              <w:sz w:val="20"/>
              <w:lang w:val="hy-AM"/>
            </w:rPr>
          </w:rPrChange>
        </w:rPr>
        <w:t xml:space="preserve"> </w:t>
      </w:r>
      <w:ins w:id="1839" w:author="Հերմինե Գևորգյան" w:date="2026-02-26T23:44:00Z" w16du:dateUtc="2026-02-26T19:44:00Z">
        <w:r w:rsidRPr="00E6597C">
          <w:rPr>
            <w:rFonts w:ascii="GHEA Grapalat" w:hAnsi="GHEA Grapalat" w:cs="Sylfaen"/>
            <w:sz w:val="20"/>
            <w:lang w:val="es-ES"/>
          </w:rPr>
          <w:t xml:space="preserve">            </w:t>
        </w:r>
        <w:r w:rsidRPr="00E6597C">
          <w:rPr>
            <w:rFonts w:ascii="GHEA Grapalat" w:hAnsi="GHEA Grapalat" w:cs="Sylfaen"/>
            <w:sz w:val="20"/>
            <w:lang w:val="hy-AM"/>
          </w:rPr>
          <w:t xml:space="preserve"> </w:t>
        </w:r>
      </w:ins>
      <w:r w:rsidRPr="00E6597C">
        <w:rPr>
          <w:rFonts w:ascii="GHEA Grapalat" w:hAnsi="GHEA Grapalat"/>
          <w:lang w:val="hy-AM"/>
        </w:rPr>
        <w:t>«</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cs="Sylfaen"/>
          <w:sz w:val="20"/>
          <w:lang w:val="hy-AM"/>
        </w:rPr>
        <w:t>20   թ.</w:t>
      </w:r>
    </w:p>
    <w:p w14:paraId="62D440CB" w14:textId="77777777" w:rsidR="00F02279" w:rsidRPr="00E6597C" w:rsidRDefault="00F02279">
      <w:pPr>
        <w:jc w:val="both"/>
        <w:rPr>
          <w:rFonts w:ascii="GHEA Grapalat" w:hAnsi="GHEA Grapalat"/>
          <w:lang w:val="es-ES"/>
          <w:rPrChange w:id="1840" w:author="Հերմինե Գևորգյան" w:date="2026-02-26T23:44:00Z" w16du:dateUtc="2026-02-26T19:44:00Z">
            <w:rPr>
              <w:rFonts w:ascii="GHEA Grapalat" w:hAnsi="GHEA Grapalat"/>
              <w:sz w:val="18"/>
              <w:lang w:val="hy-AM"/>
            </w:rPr>
          </w:rPrChange>
        </w:rPr>
        <w:pPrChange w:id="1841" w:author="Հերմինե Գևորգյան" w:date="2026-02-26T23:44:00Z" w16du:dateUtc="2026-02-26T19:44:00Z">
          <w:pPr>
            <w:autoSpaceDE w:val="0"/>
            <w:autoSpaceDN w:val="0"/>
            <w:adjustRightInd w:val="0"/>
          </w:pPr>
        </w:pPrChange>
      </w:pPr>
    </w:p>
    <w:p w14:paraId="390573EC" w14:textId="77777777" w:rsidR="00F02279" w:rsidRPr="00E6597C" w:rsidRDefault="00F02279" w:rsidP="00F02279">
      <w:pPr>
        <w:ind w:firstLine="720"/>
        <w:jc w:val="both"/>
        <w:rPr>
          <w:del w:id="1842" w:author="Հերմինե Գևորգյան" w:date="2026-02-26T23:44:00Z" w16du:dateUtc="2026-02-26T19:44:00Z"/>
          <w:rFonts w:ascii="GHEA Grapalat" w:hAnsi="GHEA Grapalat"/>
          <w:sz w:val="20"/>
          <w:lang w:val="hy-AM"/>
        </w:rPr>
      </w:pPr>
      <w:del w:id="1843" w:author="Հերմինե Գևորգյան" w:date="2026-02-26T23:44:00Z" w16du:dateUtc="2026-02-26T19:44:00Z">
        <w:r w:rsidRPr="00E6597C">
          <w:rPr>
            <w:rFonts w:ascii="GHEA Grapalat" w:hAnsi="GHEA Grapalat"/>
            <w:lang w:val="hy-AM"/>
          </w:rPr>
          <w:delText>«</w:delText>
        </w:r>
        <w:r w:rsidRPr="00E6597C">
          <w:rPr>
            <w:rFonts w:ascii="GHEA Grapalat" w:hAnsi="GHEA Grapalat" w:cs="Sylfaen"/>
            <w:sz w:val="20"/>
            <w:lang w:val="hy-AM"/>
          </w:rPr>
          <w:delText>________________________________________</w:delText>
        </w:r>
        <w:r w:rsidRPr="00E6597C">
          <w:rPr>
            <w:rFonts w:ascii="GHEA Grapalat" w:hAnsi="GHEA Grapalat"/>
            <w:lang w:val="hy-AM"/>
          </w:rPr>
          <w:delText>»</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ի</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դեմս</w:delText>
        </w:r>
        <w:r w:rsidRPr="00E6597C">
          <w:rPr>
            <w:rFonts w:ascii="GHEA Grapalat" w:hAnsi="GHEA Grapalat" w:cs="Times Armenian"/>
            <w:sz w:val="20"/>
            <w:lang w:val="hy-AM"/>
          </w:rPr>
          <w:delText xml:space="preserve"> ------------------------ -</w:delText>
        </w:r>
        <w:r w:rsidRPr="00E6597C">
          <w:rPr>
            <w:rFonts w:ascii="GHEA Grapalat" w:hAnsi="GHEA Grapalat" w:cs="Sylfaen"/>
            <w:sz w:val="20"/>
            <w:lang w:val="hy-AM"/>
          </w:rPr>
          <w:delText>ի</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որը</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գործում</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է</w:delText>
        </w:r>
        <w:r w:rsidRPr="00E6597C">
          <w:rPr>
            <w:rFonts w:ascii="GHEA Grapalat" w:hAnsi="GHEA Grapalat" w:cs="Times Armenian"/>
            <w:sz w:val="20"/>
            <w:lang w:val="hy-AM"/>
          </w:rPr>
          <w:delText xml:space="preserve"> ------------- </w:delText>
        </w:r>
        <w:r w:rsidRPr="00E6597C">
          <w:rPr>
            <w:rFonts w:ascii="GHEA Grapalat" w:hAnsi="GHEA Grapalat" w:cs="Sylfaen"/>
            <w:sz w:val="20"/>
            <w:lang w:val="hy-AM"/>
          </w:rPr>
          <w:delText>կանոնադրության</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հիման</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վրա</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այսուհետ՝</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Պատվիրատու</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մի</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կողմից</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և</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ն</w:delText>
        </w:r>
        <w:r w:rsidRPr="00E6597C">
          <w:rPr>
            <w:rFonts w:ascii="GHEA Grapalat" w:hAnsi="GHEA Grapalat" w:cs="Times Armenian"/>
            <w:sz w:val="20"/>
            <w:lang w:val="hy-AM"/>
          </w:rPr>
          <w:delText>,</w:delText>
        </w:r>
        <w:r w:rsidRPr="00E6597C">
          <w:rPr>
            <w:rFonts w:ascii="GHEA Grapalat" w:hAnsi="GHEA Grapalat"/>
            <w:sz w:val="20"/>
            <w:lang w:val="hy-AM"/>
          </w:rPr>
          <w:delText xml:space="preserve"> </w:delText>
        </w:r>
        <w:r w:rsidRPr="00E6597C">
          <w:rPr>
            <w:rFonts w:ascii="GHEA Grapalat" w:hAnsi="GHEA Grapalat" w:cs="Sylfaen"/>
            <w:sz w:val="20"/>
            <w:lang w:val="hy-AM"/>
          </w:rPr>
          <w:delText>ի</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դեմս</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տնօրեն</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ի, որը</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գործում</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է</w:delText>
        </w:r>
        <w:r w:rsidRPr="00E6597C">
          <w:rPr>
            <w:rFonts w:ascii="GHEA Grapalat" w:hAnsi="GHEA Grapalat" w:cs="Times Armenian"/>
            <w:sz w:val="20"/>
            <w:lang w:val="hy-AM"/>
          </w:rPr>
          <w:delText xml:space="preserve"> ------------------- </w:delText>
        </w:r>
        <w:r w:rsidRPr="00E6597C">
          <w:rPr>
            <w:rFonts w:ascii="GHEA Grapalat" w:hAnsi="GHEA Grapalat" w:cs="Sylfaen"/>
            <w:sz w:val="20"/>
            <w:lang w:val="hy-AM"/>
          </w:rPr>
          <w:delText>կանոնադրության</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հիման</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վրա</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այսուհետ՝</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Կատարող</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մյուս</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կողմից</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կնքեցին</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սույն</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պայմանագիրը</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հետևյալի</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մասին</w:delText>
        </w:r>
        <w:r w:rsidRPr="00E6597C">
          <w:rPr>
            <w:rFonts w:ascii="GHEA Grapalat" w:hAnsi="GHEA Grapalat" w:cs="Times Armenian"/>
            <w:sz w:val="20"/>
            <w:lang w:val="hy-AM"/>
          </w:rPr>
          <w:delText>։</w:delText>
        </w:r>
      </w:del>
    </w:p>
    <w:p w14:paraId="213CFBA7" w14:textId="77777777" w:rsidR="00F02279" w:rsidRPr="00E6597C" w:rsidRDefault="00F02279" w:rsidP="00F02279">
      <w:pPr>
        <w:jc w:val="both"/>
        <w:rPr>
          <w:del w:id="1844" w:author="Հերմինե Գևորգյան" w:date="2026-02-26T23:44:00Z" w16du:dateUtc="2026-02-26T19:44:00Z"/>
          <w:rFonts w:ascii="GHEA Grapalat" w:hAnsi="GHEA Grapalat"/>
          <w:i/>
          <w:sz w:val="20"/>
          <w:lang w:val="hy-AM" w:eastAsia="zh-CN"/>
        </w:rPr>
      </w:pPr>
    </w:p>
    <w:p w14:paraId="3B8F041E" w14:textId="77777777" w:rsidR="00F02279" w:rsidRPr="00E6597C" w:rsidRDefault="00F02279" w:rsidP="00F02279">
      <w:pPr>
        <w:ind w:firstLine="720"/>
        <w:jc w:val="both"/>
        <w:rPr>
          <w:del w:id="1845" w:author="Հերմինե Գևորգյան" w:date="2026-02-26T23:44:00Z" w16du:dateUtc="2026-02-26T19:44:00Z"/>
          <w:rFonts w:ascii="GHEA Grapalat" w:hAnsi="GHEA Grapalat" w:cs="Sylfaen"/>
          <w:b/>
          <w:smallCaps/>
          <w:sz w:val="20"/>
          <w:lang w:val="hy-AM"/>
        </w:rPr>
      </w:pPr>
      <w:del w:id="1846" w:author="Հերմինե Գևորգյան" w:date="2026-02-26T23:44:00Z" w16du:dateUtc="2026-02-26T19:44:00Z">
        <w:r w:rsidRPr="00E6597C">
          <w:rPr>
            <w:rFonts w:ascii="GHEA Grapalat" w:hAnsi="GHEA Grapalat" w:cs="Sylfaen"/>
            <w:b/>
            <w:smallCaps/>
            <w:sz w:val="20"/>
            <w:lang w:val="hy-AM"/>
          </w:rPr>
          <w:delText>1. Պայմանագրի առարկան</w:delText>
        </w:r>
      </w:del>
    </w:p>
    <w:p w14:paraId="789DD38E" w14:textId="77777777" w:rsidR="00F02279" w:rsidRPr="00E6597C" w:rsidRDefault="00F02279" w:rsidP="00F02279">
      <w:pPr>
        <w:ind w:firstLine="720"/>
        <w:jc w:val="both"/>
        <w:rPr>
          <w:del w:id="1847" w:author="Հերմինե Գևորգյան" w:date="2026-02-26T23:44:00Z" w16du:dateUtc="2026-02-26T19:44:00Z"/>
          <w:rFonts w:ascii="GHEA Grapalat" w:hAnsi="GHEA Grapalat" w:cs="Sylfaen"/>
          <w:sz w:val="20"/>
          <w:lang w:val="hy-AM"/>
        </w:rPr>
      </w:pPr>
      <w:del w:id="1848" w:author="Հերմինե Գևորգյան" w:date="2026-02-26T23:44:00Z" w16du:dateUtc="2026-02-26T19:44:00Z">
        <w:r w:rsidRPr="00E6597C">
          <w:rPr>
            <w:rFonts w:ascii="GHEA Grapalat" w:hAnsi="GHEA Grapalat" w:cs="Sylfaen"/>
            <w:sz w:val="20"/>
            <w:lang w:val="hy-AM"/>
          </w:rPr>
          <w:delText>1.1 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բնութագիր-</w:delText>
        </w:r>
        <w:r w:rsidRPr="00E6597C">
          <w:rPr>
            <w:rFonts w:ascii="GHEA Grapalat" w:hAnsi="GHEA Grapalat"/>
            <w:sz w:val="20"/>
            <w:lang w:val="hy-AM"/>
          </w:rPr>
          <w:delText>գնման ժամանակացույցի</w:delText>
        </w:r>
        <w:r w:rsidRPr="00E6597C">
          <w:rPr>
            <w:rFonts w:ascii="GHEA Grapalat" w:hAnsi="GHEA Grapalat" w:cs="Sylfaen"/>
            <w:sz w:val="20"/>
            <w:lang w:val="hy-AM"/>
          </w:rPr>
          <w:delText xml:space="preserve"> պահանջների։</w:delText>
        </w:r>
      </w:del>
    </w:p>
    <w:p w14:paraId="59C9D490" w14:textId="77777777" w:rsidR="00F02279" w:rsidRPr="00E6597C" w:rsidRDefault="00F02279" w:rsidP="00F02279">
      <w:pPr>
        <w:ind w:firstLine="720"/>
        <w:jc w:val="both"/>
        <w:rPr>
          <w:del w:id="1849" w:author="Հերմինե Գևորգյան" w:date="2026-02-26T23:44:00Z" w16du:dateUtc="2026-02-26T19:44:00Z"/>
          <w:rFonts w:ascii="GHEA Grapalat" w:hAnsi="GHEA Grapalat"/>
          <w:sz w:val="20"/>
          <w:lang w:val="hy-AM"/>
        </w:rPr>
      </w:pPr>
      <w:del w:id="1850" w:author="Հերմինե Գևորգյան" w:date="2026-02-26T23:44:00Z" w16du:dateUtc="2026-02-26T19:44:00Z">
        <w:r w:rsidRPr="00E6597C">
          <w:rPr>
            <w:rFonts w:ascii="GHEA Grapalat" w:hAnsi="GHEA Grapalat" w:cs="Sylfaen"/>
            <w:sz w:val="20"/>
            <w:lang w:val="hy-AM"/>
          </w:rPr>
          <w:delText xml:space="preserve">1.2 </w:delText>
        </w:r>
        <w:r w:rsidRPr="00E6597C">
          <w:rPr>
            <w:rFonts w:ascii="GHEA Grapalat" w:hAnsi="GHEA Grapalat"/>
            <w:sz w:val="20"/>
            <w:lang w:val="hy-AM"/>
          </w:rPr>
          <w:delText xml:space="preserve">Աշխատանքը կատարվում է պայմանագրի N 1 հավելվածով սահմանված </w:delText>
        </w:r>
        <w:r w:rsidRPr="00E6597C">
          <w:rPr>
            <w:rFonts w:ascii="GHEA Grapalat" w:hAnsi="GHEA Grapalat" w:cs="Sylfaen"/>
            <w:sz w:val="20"/>
            <w:lang w:val="hy-AM"/>
          </w:rPr>
          <w:delText>Տեխնիկական բնութագիր-</w:delText>
        </w:r>
        <w:r w:rsidRPr="00E6597C">
          <w:rPr>
            <w:rFonts w:ascii="GHEA Grapalat" w:hAnsi="GHEA Grapalat"/>
            <w:sz w:val="20"/>
            <w:lang w:val="hy-AM"/>
          </w:rPr>
          <w:delText>գնման ժամանակացույցին համապատասխան և սահմանված ժամկետներով։</w:delText>
        </w:r>
      </w:del>
    </w:p>
    <w:p w14:paraId="2EEC7A65" w14:textId="77777777" w:rsidR="00F02279" w:rsidRPr="00E6597C" w:rsidRDefault="00F02279" w:rsidP="00F02279">
      <w:pPr>
        <w:ind w:firstLine="720"/>
        <w:jc w:val="both"/>
        <w:rPr>
          <w:del w:id="1851" w:author="Հերմինե Գևորգյան" w:date="2026-02-26T23:44:00Z" w16du:dateUtc="2026-02-26T19:44:00Z"/>
          <w:rFonts w:ascii="GHEA Grapalat" w:hAnsi="GHEA Grapalat" w:cs="Sylfaen"/>
          <w:sz w:val="20"/>
          <w:lang w:val="hy-AM"/>
        </w:rPr>
      </w:pPr>
    </w:p>
    <w:p w14:paraId="4120459D" w14:textId="77777777" w:rsidR="00F02279" w:rsidRPr="00E6597C" w:rsidRDefault="00F02279" w:rsidP="00F02279">
      <w:pPr>
        <w:ind w:firstLine="720"/>
        <w:jc w:val="both"/>
        <w:rPr>
          <w:del w:id="1852" w:author="Հերմինե Գևորգյան" w:date="2026-02-26T23:44:00Z" w16du:dateUtc="2026-02-26T19:44:00Z"/>
          <w:rFonts w:ascii="GHEA Grapalat" w:hAnsi="GHEA Grapalat" w:cs="Sylfaen"/>
          <w:b/>
          <w:smallCaps/>
          <w:sz w:val="20"/>
          <w:lang w:val="hy-AM"/>
        </w:rPr>
      </w:pPr>
      <w:del w:id="1853" w:author="Հերմինե Գևորգյան" w:date="2026-02-26T23:44:00Z" w16du:dateUtc="2026-02-26T19:44:00Z">
        <w:r w:rsidRPr="00E6597C">
          <w:rPr>
            <w:rFonts w:ascii="GHEA Grapalat" w:hAnsi="GHEA Grapalat" w:cs="Sylfaen"/>
            <w:b/>
            <w:smallCaps/>
            <w:sz w:val="20"/>
            <w:lang w:val="hy-AM"/>
          </w:rPr>
          <w:delText>2. ԿՈՂՄԵՐԻ ԻՐԱՎՈՒՆՔՆԵՐԸ ԵՎ ՊԱՐՏԱԿԱՆՈՒԹՅՈՒՆՆԵՐԸ</w:delText>
        </w:r>
      </w:del>
    </w:p>
    <w:p w14:paraId="0E1B7879" w14:textId="77777777" w:rsidR="00F02279" w:rsidRPr="00E6597C" w:rsidRDefault="00F02279" w:rsidP="00F02279">
      <w:pPr>
        <w:ind w:firstLine="720"/>
        <w:jc w:val="both"/>
        <w:rPr>
          <w:del w:id="1854" w:author="Հերմինե Գևորգյան" w:date="2026-02-26T23:44:00Z" w16du:dateUtc="2026-02-26T19:44:00Z"/>
          <w:rFonts w:ascii="GHEA Grapalat" w:hAnsi="GHEA Grapalat" w:cs="Sylfaen"/>
          <w:b/>
          <w:sz w:val="20"/>
          <w:lang w:val="hy-AM"/>
        </w:rPr>
      </w:pPr>
      <w:del w:id="1855" w:author="Հերմինե Գևորգյան" w:date="2026-02-26T23:44:00Z" w16du:dateUtc="2026-02-26T19:44:00Z">
        <w:r w:rsidRPr="00E6597C">
          <w:rPr>
            <w:rFonts w:ascii="GHEA Grapalat" w:hAnsi="GHEA Grapalat" w:cs="Sylfaen"/>
            <w:b/>
            <w:sz w:val="20"/>
            <w:lang w:val="hy-AM"/>
          </w:rPr>
          <w:delText>2.1 Պատվիրատուն իրավունք ունի`</w:delText>
        </w:r>
      </w:del>
    </w:p>
    <w:p w14:paraId="4EE964AA" w14:textId="77777777" w:rsidR="00F02279" w:rsidRPr="00E6597C" w:rsidRDefault="00F02279" w:rsidP="00F02279">
      <w:pPr>
        <w:ind w:firstLine="720"/>
        <w:jc w:val="both"/>
        <w:rPr>
          <w:del w:id="1856" w:author="Հերմինե Գևորգյան" w:date="2026-02-26T23:44:00Z" w16du:dateUtc="2026-02-26T19:44:00Z"/>
          <w:rFonts w:ascii="GHEA Grapalat" w:hAnsi="GHEA Grapalat" w:cs="Sylfaen"/>
          <w:sz w:val="20"/>
          <w:lang w:val="hy-AM"/>
        </w:rPr>
      </w:pPr>
      <w:del w:id="1857" w:author="Հերմինե Գևորգյան" w:date="2026-02-26T23:44:00Z" w16du:dateUtc="2026-02-26T19:44:00Z">
        <w:r w:rsidRPr="00E6597C">
          <w:rPr>
            <w:rFonts w:ascii="GHEA Grapalat" w:hAnsi="GHEA Grapalat" w:cs="Sylfaen"/>
            <w:sz w:val="20"/>
            <w:lang w:val="hy-AM"/>
          </w:rPr>
          <w:delText>2.1.1 Ցանկացած ժամանակ ստուգել Կատարողի կողմից կատարվող աշխատանքի ընթացքը և որակը` առանց միջամտելու Կատարողի գործունեությանը.</w:delText>
        </w:r>
      </w:del>
    </w:p>
    <w:p w14:paraId="6AC7BC20" w14:textId="77777777" w:rsidR="00F02279" w:rsidRPr="00E6597C" w:rsidRDefault="00F02279" w:rsidP="00F02279">
      <w:pPr>
        <w:ind w:firstLine="720"/>
        <w:jc w:val="both"/>
        <w:rPr>
          <w:del w:id="1858" w:author="Հերմինե Գևորգյան" w:date="2026-02-26T23:44:00Z" w16du:dateUtc="2026-02-26T19:44:00Z"/>
          <w:rFonts w:ascii="GHEA Grapalat" w:hAnsi="GHEA Grapalat"/>
          <w:sz w:val="20"/>
          <w:lang w:val="hy-AM"/>
        </w:rPr>
      </w:pPr>
      <w:del w:id="1859" w:author="Հերմինե Գևորգյան" w:date="2026-02-26T23:44:00Z" w16du:dateUtc="2026-02-26T19:44:00Z">
        <w:r w:rsidRPr="00E6597C">
          <w:rPr>
            <w:rFonts w:ascii="GHEA Grapalat" w:hAnsi="GHEA Grapalat" w:cs="Sylfaen"/>
            <w:sz w:val="20"/>
            <w:lang w:val="hy-AM"/>
          </w:rPr>
          <w:delText>2.1.2 Եթե</w:delText>
        </w:r>
        <w:r w:rsidRPr="00E6597C">
          <w:rPr>
            <w:rFonts w:ascii="GHEA Grapalat" w:hAnsi="GHEA Grapalat" w:cs="Times Armenian"/>
            <w:sz w:val="20"/>
            <w:lang w:val="hy-AM"/>
          </w:rPr>
          <w:delText xml:space="preserve"> կատարվել է </w:delText>
        </w:r>
        <w:r w:rsidRPr="00E6597C">
          <w:rPr>
            <w:rFonts w:ascii="GHEA Grapalat" w:hAnsi="GHEA Grapalat" w:cs="Sylfaen"/>
            <w:sz w:val="20"/>
            <w:lang w:val="hy-AM"/>
          </w:rPr>
          <w:delText>պայմանագրի</w:delText>
        </w:r>
        <w:r w:rsidRPr="00E6597C">
          <w:rPr>
            <w:rFonts w:ascii="GHEA Grapalat" w:hAnsi="GHEA Grapalat" w:cs="Times Armenian"/>
            <w:sz w:val="20"/>
            <w:lang w:val="hy-AM"/>
          </w:rPr>
          <w:delText xml:space="preserve"> N 1 հավելվածում </w:delText>
        </w:r>
        <w:r w:rsidRPr="00E6597C">
          <w:rPr>
            <w:rFonts w:ascii="GHEA Grapalat" w:hAnsi="GHEA Grapalat" w:cs="Sylfaen"/>
            <w:sz w:val="20"/>
            <w:lang w:val="hy-AM"/>
          </w:rPr>
          <w:delText>նշված</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Տեխնիկական բնութագիր-</w:delText>
        </w:r>
        <w:r w:rsidRPr="00E6597C">
          <w:rPr>
            <w:rFonts w:ascii="GHEA Grapalat" w:hAnsi="GHEA Grapalat"/>
            <w:sz w:val="20"/>
            <w:lang w:val="hy-AM"/>
          </w:rPr>
          <w:delText>գնման ժամանակացույցի</w:delText>
        </w:r>
        <w:r w:rsidRPr="00E6597C">
          <w:rPr>
            <w:rFonts w:ascii="GHEA Grapalat" w:hAnsi="GHEA Grapalat" w:cs="Sylfaen"/>
            <w:sz w:val="20"/>
            <w:lang w:val="hy-AM"/>
          </w:rPr>
          <w:delText>ն</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չհամապատասխանող</w:delText>
        </w:r>
        <w:r w:rsidRPr="00E6597C">
          <w:rPr>
            <w:rFonts w:ascii="GHEA Grapalat" w:hAnsi="GHEA Grapalat" w:cs="Times Armenian"/>
            <w:sz w:val="20"/>
            <w:lang w:val="hy-AM"/>
          </w:rPr>
          <w:delText xml:space="preserve"> աշխատանք.</w:delText>
        </w:r>
        <w:r w:rsidRPr="00E6597C">
          <w:rPr>
            <w:rFonts w:ascii="GHEA Grapalat" w:hAnsi="GHEA Grapalat"/>
            <w:sz w:val="20"/>
            <w:lang w:val="hy-AM"/>
          </w:rPr>
          <w:delText xml:space="preserve"> </w:delText>
        </w:r>
      </w:del>
    </w:p>
    <w:p w14:paraId="0B8906D2" w14:textId="77777777" w:rsidR="00F02279" w:rsidRPr="00E6597C" w:rsidRDefault="00F02279" w:rsidP="00F02279">
      <w:pPr>
        <w:ind w:firstLine="720"/>
        <w:jc w:val="both"/>
        <w:rPr>
          <w:del w:id="1860" w:author="Հերմինե Գևորգյան" w:date="2026-02-26T23:44:00Z" w16du:dateUtc="2026-02-26T19:44:00Z"/>
          <w:rFonts w:ascii="GHEA Grapalat" w:hAnsi="GHEA Grapalat"/>
          <w:sz w:val="20"/>
          <w:lang w:val="hy-AM"/>
        </w:rPr>
      </w:pPr>
      <w:del w:id="1861" w:author="Հերմինե Գևորգյան" w:date="2026-02-26T23:44:00Z" w16du:dateUtc="2026-02-26T19:44:00Z">
        <w:r w:rsidRPr="00E6597C">
          <w:rPr>
            <w:rFonts w:ascii="GHEA Grapalat" w:hAnsi="GHEA Grapalat" w:cs="Sylfaen"/>
            <w:sz w:val="20"/>
            <w:lang w:val="hy-AM"/>
          </w:rPr>
          <w:delText>ա</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Չընդունել</w:delText>
        </w:r>
        <w:r w:rsidRPr="00E6597C">
          <w:rPr>
            <w:rFonts w:ascii="GHEA Grapalat" w:hAnsi="GHEA Grapalat" w:cs="Times Armenian"/>
            <w:sz w:val="20"/>
            <w:lang w:val="hy-AM"/>
          </w:rPr>
          <w:delText xml:space="preserve"> աշխատանքը</w:delText>
        </w:r>
        <w:r w:rsidRPr="00E6597C">
          <w:rPr>
            <w:rFonts w:ascii="GHEA Grapalat" w:hAnsi="GHEA Grapalat" w:cs="Sylfaen"/>
            <w:sz w:val="20"/>
            <w:lang w:val="hy-AM"/>
          </w:rPr>
          <w:delText>՝ իր</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հայեցողությամբ</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սահմանելով</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անպատշաճ</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որակի</w:delText>
        </w:r>
        <w:r w:rsidRPr="00E6597C">
          <w:rPr>
            <w:rFonts w:ascii="GHEA Grapalat" w:hAnsi="GHEA Grapalat" w:cs="Times Armenian"/>
            <w:sz w:val="20"/>
            <w:lang w:val="hy-AM"/>
          </w:rPr>
          <w:delText xml:space="preserve"> աշխատանքը  </w:delText>
        </w:r>
        <w:r w:rsidRPr="00E6597C">
          <w:rPr>
            <w:rFonts w:ascii="GHEA Grapalat" w:hAnsi="GHEA Grapalat" w:cs="Sylfaen"/>
            <w:sz w:val="20"/>
            <w:lang w:val="hy-AM"/>
          </w:rPr>
          <w:delText>պայմանագրին</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համապատասխանող</w:delText>
        </w:r>
        <w:r w:rsidRPr="00E6597C">
          <w:rPr>
            <w:rFonts w:ascii="GHEA Grapalat" w:hAnsi="GHEA Grapalat" w:cs="Times Armenian"/>
            <w:sz w:val="20"/>
            <w:lang w:val="hy-AM"/>
          </w:rPr>
          <w:delText xml:space="preserve"> աշխատանքով </w:delText>
        </w:r>
        <w:r w:rsidRPr="00E6597C">
          <w:rPr>
            <w:rFonts w:ascii="GHEA Grapalat" w:hAnsi="GHEA Grapalat" w:cs="Sylfaen"/>
            <w:sz w:val="20"/>
            <w:lang w:val="hy-AM"/>
          </w:rPr>
          <w:delText>անհատույց</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փոխարինման</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ողջամիտ</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ժամկետ և</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պահանջել</w:delText>
        </w:r>
        <w:r w:rsidRPr="00E6597C">
          <w:rPr>
            <w:rFonts w:ascii="GHEA Grapalat" w:hAnsi="GHEA Grapalat" w:cs="Times Armenian"/>
            <w:sz w:val="20"/>
            <w:lang w:val="hy-AM"/>
          </w:rPr>
          <w:delText xml:space="preserve"> Կատարողից </w:delText>
        </w:r>
        <w:r w:rsidRPr="00E6597C">
          <w:rPr>
            <w:rFonts w:ascii="GHEA Grapalat" w:hAnsi="GHEA Grapalat" w:cs="Sylfaen"/>
            <w:sz w:val="20"/>
            <w:lang w:val="hy-AM"/>
          </w:rPr>
          <w:delText>վճարելու</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պայմանագրի</w:delText>
        </w:r>
        <w:r w:rsidRPr="00E6597C">
          <w:rPr>
            <w:rFonts w:ascii="GHEA Grapalat" w:hAnsi="GHEA Grapalat" w:cs="Times Armenian"/>
            <w:sz w:val="20"/>
            <w:lang w:val="hy-AM"/>
          </w:rPr>
          <w:delText xml:space="preserve"> 5.2 </w:delText>
        </w:r>
        <w:r w:rsidRPr="00E6597C">
          <w:rPr>
            <w:rFonts w:ascii="GHEA Grapalat" w:hAnsi="GHEA Grapalat" w:cs="Sylfaen"/>
            <w:sz w:val="20"/>
            <w:lang w:val="hy-AM"/>
          </w:rPr>
          <w:delText>կետով</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նախատեսված</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տուգանքը, ինչպես նաև 5.3 կետով նախատեսված տույժը</w:delText>
        </w:r>
        <w:r w:rsidRPr="00E6597C">
          <w:rPr>
            <w:rFonts w:ascii="GHEA Grapalat" w:hAnsi="GHEA Grapalat" w:cs="Times Armenian"/>
            <w:sz w:val="20"/>
            <w:lang w:val="hy-AM"/>
          </w:rPr>
          <w:delText>.</w:delText>
        </w:r>
        <w:r w:rsidRPr="00E6597C">
          <w:rPr>
            <w:rFonts w:ascii="GHEA Grapalat" w:hAnsi="GHEA Grapalat"/>
            <w:sz w:val="20"/>
            <w:lang w:val="hy-AM"/>
          </w:rPr>
          <w:delText xml:space="preserve"> </w:delText>
        </w:r>
      </w:del>
    </w:p>
    <w:p w14:paraId="22D76F0C" w14:textId="77777777" w:rsidR="00F02279" w:rsidRPr="00E6597C" w:rsidRDefault="00F02279" w:rsidP="00F02279">
      <w:pPr>
        <w:tabs>
          <w:tab w:val="left" w:pos="1080"/>
        </w:tabs>
        <w:ind w:firstLine="720"/>
        <w:jc w:val="both"/>
        <w:rPr>
          <w:del w:id="1862" w:author="Հերմինե Գևորգյան" w:date="2026-02-26T23:44:00Z" w16du:dateUtc="2026-02-26T19:44:00Z"/>
          <w:rFonts w:ascii="GHEA Grapalat" w:hAnsi="GHEA Grapalat"/>
          <w:sz w:val="20"/>
          <w:lang w:val="hy-AM"/>
        </w:rPr>
      </w:pPr>
      <w:del w:id="1863" w:author="Հերմինե Գևորգյան" w:date="2026-02-26T23:44:00Z" w16du:dateUtc="2026-02-26T19:44:00Z">
        <w:r w:rsidRPr="00E6597C">
          <w:rPr>
            <w:rFonts w:ascii="GHEA Grapalat" w:hAnsi="GHEA Grapalat" w:cs="Sylfaen"/>
            <w:sz w:val="20"/>
            <w:lang w:val="hy-AM"/>
          </w:rPr>
          <w:delText>բ</w:delText>
        </w:r>
        <w:r w:rsidRPr="00E6597C">
          <w:rPr>
            <w:rFonts w:ascii="GHEA Grapalat" w:hAnsi="GHEA Grapalat"/>
            <w:sz w:val="20"/>
            <w:lang w:val="hy-AM"/>
          </w:rPr>
          <w:delText>)</w:delText>
        </w:r>
        <w:r w:rsidRPr="00E6597C">
          <w:rPr>
            <w:rFonts w:ascii="GHEA Grapalat" w:hAnsi="GHEA Grapalat"/>
            <w:sz w:val="20"/>
            <w:lang w:val="hy-AM"/>
          </w:rPr>
          <w:tab/>
        </w:r>
        <w:r w:rsidRPr="00E6597C">
          <w:rPr>
            <w:rFonts w:ascii="GHEA Grapalat" w:hAnsi="GHEA Grapalat" w:cs="Sylfaen"/>
            <w:sz w:val="20"/>
            <w:lang w:val="hy-AM"/>
          </w:rPr>
          <w:delText>Հրաժարվել</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պայմանագիրը</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կատարելուց</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և</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պահանջել</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վերադարձնելու</w:delText>
        </w:r>
        <w:r w:rsidRPr="00E6597C">
          <w:rPr>
            <w:rFonts w:ascii="GHEA Grapalat" w:hAnsi="GHEA Grapalat" w:cs="Times Armenian"/>
            <w:sz w:val="20"/>
            <w:lang w:val="hy-AM"/>
          </w:rPr>
          <w:delText xml:space="preserve"> աշխատանքի </w:delText>
        </w:r>
        <w:r w:rsidRPr="00E6597C">
          <w:rPr>
            <w:rFonts w:ascii="GHEA Grapalat" w:hAnsi="GHEA Grapalat" w:cs="Sylfaen"/>
            <w:sz w:val="20"/>
            <w:lang w:val="hy-AM"/>
          </w:rPr>
          <w:delText>համար</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վճարված</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գումարը և պահանջել</w:delText>
        </w:r>
        <w:r w:rsidRPr="00E6597C">
          <w:rPr>
            <w:rFonts w:ascii="GHEA Grapalat" w:hAnsi="GHEA Grapalat" w:cs="Times Armenian"/>
            <w:sz w:val="20"/>
            <w:lang w:val="hy-AM"/>
          </w:rPr>
          <w:delText xml:space="preserve"> Կատարողից </w:delText>
        </w:r>
        <w:r w:rsidRPr="00E6597C">
          <w:rPr>
            <w:rFonts w:ascii="GHEA Grapalat" w:hAnsi="GHEA Grapalat" w:cs="Sylfaen"/>
            <w:sz w:val="20"/>
            <w:lang w:val="hy-AM"/>
          </w:rPr>
          <w:delText>վճարելու</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պայմանագրի</w:delText>
        </w:r>
        <w:r w:rsidRPr="00E6597C">
          <w:rPr>
            <w:rFonts w:ascii="GHEA Grapalat" w:hAnsi="GHEA Grapalat" w:cs="Times Armenian"/>
            <w:sz w:val="20"/>
            <w:lang w:val="hy-AM"/>
          </w:rPr>
          <w:delText xml:space="preserve"> 5.2 </w:delText>
        </w:r>
        <w:r w:rsidRPr="00E6597C">
          <w:rPr>
            <w:rFonts w:ascii="GHEA Grapalat" w:hAnsi="GHEA Grapalat" w:cs="Sylfaen"/>
            <w:sz w:val="20"/>
            <w:lang w:val="hy-AM"/>
          </w:rPr>
          <w:delText>կետով</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նախատեսված</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տուգանքը</w:delText>
        </w:r>
        <w:r w:rsidRPr="00E6597C">
          <w:rPr>
            <w:rFonts w:ascii="GHEA Grapalat" w:hAnsi="GHEA Grapalat" w:cs="Times Armenian"/>
            <w:sz w:val="20"/>
            <w:lang w:val="hy-AM"/>
          </w:rPr>
          <w:delText>.</w:delText>
        </w:r>
        <w:r w:rsidRPr="00E6597C">
          <w:rPr>
            <w:rFonts w:ascii="GHEA Grapalat" w:hAnsi="GHEA Grapalat"/>
            <w:sz w:val="20"/>
            <w:lang w:val="hy-AM"/>
          </w:rPr>
          <w:delText xml:space="preserve"> </w:delText>
        </w:r>
      </w:del>
    </w:p>
    <w:p w14:paraId="3DCBE126" w14:textId="77777777" w:rsidR="00F02279" w:rsidRPr="00E6597C" w:rsidRDefault="00F02279" w:rsidP="00F02279">
      <w:pPr>
        <w:ind w:firstLine="720"/>
        <w:jc w:val="both"/>
        <w:rPr>
          <w:del w:id="1864" w:author="Հերմինե Գևորգյան" w:date="2026-02-26T23:44:00Z" w16du:dateUtc="2026-02-26T19:44:00Z"/>
          <w:rFonts w:ascii="GHEA Grapalat" w:hAnsi="GHEA Grapalat"/>
          <w:sz w:val="20"/>
          <w:lang w:val="hy-AM"/>
        </w:rPr>
      </w:pPr>
      <w:del w:id="1865" w:author="Հերմինե Գևորգյան" w:date="2026-02-26T23:44:00Z" w16du:dateUtc="2026-02-26T19:44:00Z">
        <w:r w:rsidRPr="00E6597C">
          <w:rPr>
            <w:rFonts w:ascii="GHEA Grapalat" w:hAnsi="GHEA Grapalat" w:cs="Sylfaen"/>
            <w:sz w:val="20"/>
            <w:lang w:val="hy-AM"/>
          </w:rPr>
          <w:delText>2.1.3 Միակողմանի</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լուծել</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պայմանագիրը</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եթե</w:delText>
        </w:r>
        <w:r w:rsidRPr="00E6597C">
          <w:rPr>
            <w:rFonts w:ascii="GHEA Grapalat" w:hAnsi="GHEA Grapalat" w:cs="Times Armenian"/>
            <w:sz w:val="20"/>
            <w:lang w:val="hy-AM"/>
          </w:rPr>
          <w:delText xml:space="preserve"> Կատարող</w:delText>
        </w:r>
        <w:r w:rsidRPr="00E6597C">
          <w:rPr>
            <w:rFonts w:ascii="GHEA Grapalat" w:hAnsi="GHEA Grapalat" w:cs="Sylfaen"/>
            <w:sz w:val="20"/>
            <w:lang w:val="hy-AM"/>
          </w:rPr>
          <w:delText>ն</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էականորեն</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խախտել</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է</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պայմանագիրը</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Կատարողի կողմից պայմանագիրը</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խախտելն</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էական</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է</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համարվում</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եթե՝</w:delText>
        </w:r>
      </w:del>
    </w:p>
    <w:p w14:paraId="518934B6" w14:textId="77777777" w:rsidR="00F02279" w:rsidRPr="00E6597C" w:rsidRDefault="00F02279" w:rsidP="00F02279">
      <w:pPr>
        <w:ind w:firstLine="720"/>
        <w:jc w:val="both"/>
        <w:rPr>
          <w:del w:id="1866" w:author="Հերմինե Գևորգյան" w:date="2026-02-26T23:44:00Z" w16du:dateUtc="2026-02-26T19:44:00Z"/>
          <w:rFonts w:ascii="GHEA Grapalat" w:hAnsi="GHEA Grapalat"/>
          <w:sz w:val="20"/>
          <w:lang w:val="hy-AM"/>
        </w:rPr>
      </w:pPr>
      <w:del w:id="1867" w:author="Հերմինե Գևորգյան" w:date="2026-02-26T23:44:00Z" w16du:dateUtc="2026-02-26T19:44:00Z">
        <w:r w:rsidRPr="00E6597C">
          <w:rPr>
            <w:rFonts w:ascii="GHEA Grapalat" w:hAnsi="GHEA Grapalat" w:cs="Sylfaen"/>
            <w:sz w:val="20"/>
            <w:lang w:val="hy-AM"/>
          </w:rPr>
          <w:delText>ա</w:delText>
        </w:r>
        <w:r w:rsidRPr="00E6597C">
          <w:rPr>
            <w:rFonts w:ascii="GHEA Grapalat" w:hAnsi="GHEA Grapalat" w:cs="Times Armenian"/>
            <w:sz w:val="20"/>
            <w:lang w:val="hy-AM"/>
          </w:rPr>
          <w:delText>) կատարված աշխատանքը չի համապատասխանում պայմանագրի N 1 հավելվածով սահմանված պահանջներին</w:delText>
        </w:r>
        <w:r w:rsidRPr="00E6597C">
          <w:rPr>
            <w:rFonts w:ascii="GHEA Grapalat" w:hAnsi="GHEA Grapalat" w:cs="Sylfaen"/>
            <w:sz w:val="20"/>
            <w:lang w:val="hy-AM"/>
          </w:rPr>
          <w:delText>,</w:delText>
        </w:r>
      </w:del>
    </w:p>
    <w:p w14:paraId="17B81604" w14:textId="77777777" w:rsidR="00F02279" w:rsidRPr="00E6597C" w:rsidRDefault="00F02279" w:rsidP="00F02279">
      <w:pPr>
        <w:ind w:firstLine="720"/>
        <w:jc w:val="both"/>
        <w:rPr>
          <w:del w:id="1868" w:author="Հերմինե Գևորգյան" w:date="2026-02-26T23:44:00Z" w16du:dateUtc="2026-02-26T19:44:00Z"/>
          <w:rFonts w:ascii="GHEA Grapalat" w:hAnsi="GHEA Grapalat"/>
          <w:sz w:val="20"/>
          <w:lang w:val="hy-AM"/>
        </w:rPr>
      </w:pPr>
      <w:del w:id="1869" w:author="Հերմինե Գևորգյան" w:date="2026-02-26T23:44:00Z" w16du:dateUtc="2026-02-26T19:44:00Z">
        <w:r w:rsidRPr="00E6597C">
          <w:rPr>
            <w:rFonts w:ascii="GHEA Grapalat" w:hAnsi="GHEA Grapalat" w:cs="Sylfaen"/>
            <w:sz w:val="20"/>
            <w:lang w:val="hy-AM"/>
          </w:rPr>
          <w:delText>բ</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խախտվել</w:delText>
        </w:r>
        <w:r w:rsidRPr="00E6597C">
          <w:rPr>
            <w:rFonts w:ascii="GHEA Grapalat" w:hAnsi="GHEA Grapalat" w:cs="Times Armenian"/>
            <w:sz w:val="20"/>
            <w:lang w:val="hy-AM"/>
          </w:rPr>
          <w:delText xml:space="preserve"> է աշխատանքի կատարման </w:delText>
        </w:r>
        <w:r w:rsidRPr="00E6597C">
          <w:rPr>
            <w:rFonts w:ascii="GHEA Grapalat" w:hAnsi="GHEA Grapalat" w:cs="Sylfaen"/>
            <w:sz w:val="20"/>
            <w:lang w:val="hy-AM"/>
          </w:rPr>
          <w:delText>ժամկետը</w:delText>
        </w:r>
        <w:r w:rsidRPr="00E6597C">
          <w:rPr>
            <w:rFonts w:ascii="GHEA Grapalat" w:hAnsi="GHEA Grapalat"/>
            <w:sz w:val="20"/>
            <w:lang w:val="hy-AM"/>
          </w:rPr>
          <w:delText>։</w:delText>
        </w:r>
      </w:del>
    </w:p>
    <w:p w14:paraId="0C316083" w14:textId="77777777" w:rsidR="00F02279" w:rsidRPr="00E6597C" w:rsidRDefault="00F02279" w:rsidP="00F02279">
      <w:pPr>
        <w:ind w:firstLine="720"/>
        <w:jc w:val="both"/>
        <w:rPr>
          <w:del w:id="1870" w:author="Հերմինե Գևորգյան" w:date="2026-02-26T23:44:00Z" w16du:dateUtc="2026-02-26T19:44:00Z"/>
          <w:rFonts w:ascii="GHEA Grapalat" w:hAnsi="GHEA Grapalat" w:cs="Sylfaen"/>
          <w:sz w:val="20"/>
          <w:lang w:val="hy-AM"/>
        </w:rPr>
      </w:pPr>
    </w:p>
    <w:p w14:paraId="5D5038E3" w14:textId="77777777" w:rsidR="00F02279" w:rsidRPr="00E6597C" w:rsidRDefault="00F02279" w:rsidP="00F02279">
      <w:pPr>
        <w:ind w:firstLine="720"/>
        <w:jc w:val="both"/>
        <w:rPr>
          <w:del w:id="1871" w:author="Հերմինե Գևորգյան" w:date="2026-02-26T23:44:00Z" w16du:dateUtc="2026-02-26T19:44:00Z"/>
          <w:rFonts w:ascii="GHEA Grapalat" w:hAnsi="GHEA Grapalat" w:cs="Sylfaen"/>
          <w:b/>
          <w:sz w:val="20"/>
          <w:lang w:val="hy-AM"/>
        </w:rPr>
      </w:pPr>
      <w:del w:id="1872" w:author="Հերմինե Գևորգյան" w:date="2026-02-26T23:44:00Z" w16du:dateUtc="2026-02-26T19:44:00Z">
        <w:r w:rsidRPr="00E6597C">
          <w:rPr>
            <w:rFonts w:ascii="GHEA Grapalat" w:hAnsi="GHEA Grapalat" w:cs="Sylfaen"/>
            <w:b/>
            <w:sz w:val="20"/>
            <w:lang w:val="hy-AM"/>
          </w:rPr>
          <w:delText>2.2 Պատվիրատուն պարտավոր է`</w:delText>
        </w:r>
      </w:del>
    </w:p>
    <w:p w14:paraId="69A33840" w14:textId="77777777" w:rsidR="00F02279" w:rsidRPr="00E6597C" w:rsidRDefault="00F02279" w:rsidP="00F02279">
      <w:pPr>
        <w:ind w:firstLine="720"/>
        <w:jc w:val="both"/>
        <w:rPr>
          <w:del w:id="1873" w:author="Հերմինե Գևորգյան" w:date="2026-02-26T23:44:00Z" w16du:dateUtc="2026-02-26T19:44:00Z"/>
          <w:rFonts w:ascii="GHEA Grapalat" w:hAnsi="GHEA Grapalat" w:cs="Sylfaen"/>
          <w:sz w:val="20"/>
          <w:lang w:val="hy-AM"/>
        </w:rPr>
      </w:pPr>
      <w:del w:id="1874" w:author="Հերմինե Գևորգյան" w:date="2026-02-26T23:44:00Z" w16du:dateUtc="2026-02-26T19:44:00Z">
        <w:r w:rsidRPr="00E6597C">
          <w:rPr>
            <w:rFonts w:ascii="GHEA Grapalat" w:hAnsi="GHEA Grapalat" w:cs="Sylfaen"/>
            <w:sz w:val="20"/>
            <w:lang w:val="hy-AM"/>
          </w:rPr>
          <w:delText>2.2.1 Քննարկել և ընդունել Տեխնիկական բնութագիր-</w:delText>
        </w:r>
        <w:r w:rsidRPr="00E6597C">
          <w:rPr>
            <w:rFonts w:ascii="GHEA Grapalat" w:hAnsi="GHEA Grapalat"/>
            <w:sz w:val="20"/>
            <w:lang w:val="hy-AM"/>
          </w:rPr>
          <w:delText>գնման ժամանակացույցի</w:delText>
        </w:r>
        <w:r w:rsidRPr="00E6597C">
          <w:rPr>
            <w:rFonts w:ascii="GHEA Grapalat" w:hAnsi="GHEA Grapalat" w:cs="Sylfaen"/>
            <w:sz w:val="20"/>
            <w:lang w:val="hy-AM"/>
          </w:rPr>
          <w:delText>ն համապատասխան կատարված ա</w:delText>
        </w:r>
        <w:r w:rsidRPr="00E6597C">
          <w:rPr>
            <w:rFonts w:ascii="GHEA Grapalat" w:hAnsi="GHEA Grapalat" w:cs="Times Armenian"/>
            <w:sz w:val="20"/>
            <w:lang w:val="hy-AM"/>
          </w:rPr>
          <w:delText>շխատանք</w:delText>
        </w:r>
        <w:r w:rsidRPr="00E6597C">
          <w:rPr>
            <w:rFonts w:ascii="GHEA Grapalat" w:hAnsi="GHEA Grapalat" w:cs="Sylfaen"/>
            <w:sz w:val="20"/>
            <w:lang w:val="hy-AM"/>
          </w:rPr>
          <w:delText>ի արդյունքը, իսկ ա</w:delText>
        </w:r>
        <w:r w:rsidRPr="00E6597C">
          <w:rPr>
            <w:rFonts w:ascii="GHEA Grapalat" w:hAnsi="GHEA Grapalat" w:cs="Times Armenian"/>
            <w:sz w:val="20"/>
            <w:lang w:val="hy-AM"/>
          </w:rPr>
          <w:delText>շխատանք</w:delText>
        </w:r>
        <w:r w:rsidRPr="00E6597C">
          <w:rPr>
            <w:rFonts w:ascii="GHEA Grapalat" w:hAnsi="GHEA Grapalat" w:cs="Sylfaen"/>
            <w:sz w:val="20"/>
            <w:lang w:val="hy-AM"/>
          </w:rPr>
          <w:delText>ի արդյունքում թերություններ հայտնաբերելու դեպքերում` այդ մասին անհապաղ գրավոր հայտնել Կատարողին։</w:delText>
        </w:r>
      </w:del>
    </w:p>
    <w:p w14:paraId="35B1DCA5" w14:textId="77777777" w:rsidR="00F02279" w:rsidRPr="00E6597C" w:rsidRDefault="00F02279" w:rsidP="00F02279">
      <w:pPr>
        <w:ind w:firstLine="720"/>
        <w:jc w:val="both"/>
        <w:rPr>
          <w:del w:id="1875" w:author="Հերմինե Գևորգյան" w:date="2026-02-26T23:44:00Z" w16du:dateUtc="2026-02-26T19:44:00Z"/>
          <w:rFonts w:ascii="GHEA Grapalat" w:hAnsi="GHEA Grapalat" w:cs="Sylfaen"/>
          <w:sz w:val="20"/>
          <w:lang w:val="hy-AM"/>
        </w:rPr>
      </w:pPr>
      <w:del w:id="1876" w:author="Հերմինե Գևորգյան" w:date="2026-02-26T23:44:00Z" w16du:dateUtc="2026-02-26T19:44:00Z">
        <w:r w:rsidRPr="00E6597C">
          <w:rPr>
            <w:rFonts w:ascii="GHEA Grapalat" w:hAnsi="GHEA Grapalat" w:cs="Sylfaen"/>
            <w:sz w:val="20"/>
            <w:lang w:val="hy-AM"/>
          </w:rPr>
          <w:delText xml:space="preserve">2.2.2 </w:delText>
        </w:r>
        <w:r w:rsidRPr="00E6597C">
          <w:rPr>
            <w:rFonts w:ascii="GHEA Grapalat" w:hAnsi="GHEA Grapalat" w:cs="Times Armenian"/>
            <w:sz w:val="20"/>
            <w:lang w:val="hy-AM"/>
          </w:rPr>
          <w:delText>Աշխատանք</w:delText>
        </w:r>
        <w:r w:rsidRPr="00E6597C">
          <w:rPr>
            <w:rFonts w:ascii="GHEA Grapalat" w:hAnsi="GHEA Grapalat" w:cs="Sylfaen"/>
            <w:sz w:val="20"/>
            <w:lang w:val="hy-AM"/>
          </w:rPr>
          <w:delText>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delText>
        </w:r>
      </w:del>
    </w:p>
    <w:p w14:paraId="036A8747" w14:textId="77777777" w:rsidR="00F02279" w:rsidRPr="00E6597C" w:rsidRDefault="00F02279" w:rsidP="00F02279">
      <w:pPr>
        <w:ind w:firstLine="720"/>
        <w:jc w:val="both"/>
        <w:rPr>
          <w:del w:id="1877" w:author="Հերմինե Գևորգյան" w:date="2026-02-26T23:44:00Z" w16du:dateUtc="2026-02-26T19:44:00Z"/>
          <w:rFonts w:ascii="GHEA Grapalat" w:hAnsi="GHEA Grapalat" w:cs="Sylfaen"/>
          <w:sz w:val="20"/>
          <w:lang w:val="hy-AM"/>
        </w:rPr>
      </w:pPr>
    </w:p>
    <w:p w14:paraId="28D46066" w14:textId="77777777" w:rsidR="00F02279" w:rsidRPr="00E6597C" w:rsidRDefault="00F02279" w:rsidP="00F02279">
      <w:pPr>
        <w:ind w:firstLine="720"/>
        <w:jc w:val="both"/>
        <w:rPr>
          <w:del w:id="1878" w:author="Հերմինե Գևորգյան" w:date="2026-02-26T23:44:00Z" w16du:dateUtc="2026-02-26T19:44:00Z"/>
          <w:rFonts w:ascii="GHEA Grapalat" w:hAnsi="GHEA Grapalat" w:cs="Sylfaen"/>
          <w:b/>
          <w:sz w:val="20"/>
          <w:lang w:val="hy-AM"/>
        </w:rPr>
      </w:pPr>
      <w:del w:id="1879" w:author="Հերմինե Գևորգյան" w:date="2026-02-26T23:44:00Z" w16du:dateUtc="2026-02-26T19:44:00Z">
        <w:r w:rsidRPr="00E6597C">
          <w:rPr>
            <w:rFonts w:ascii="GHEA Grapalat" w:hAnsi="GHEA Grapalat" w:cs="Sylfaen"/>
            <w:b/>
            <w:sz w:val="20"/>
            <w:lang w:val="hy-AM"/>
          </w:rPr>
          <w:delText>2.3 Կատարողն իրավունք ունի`</w:delText>
        </w:r>
      </w:del>
    </w:p>
    <w:p w14:paraId="7682E5F8" w14:textId="77777777" w:rsidR="00F02279" w:rsidRPr="00E6597C" w:rsidRDefault="00F02279" w:rsidP="00F02279">
      <w:pPr>
        <w:ind w:firstLine="720"/>
        <w:jc w:val="both"/>
        <w:rPr>
          <w:del w:id="1880" w:author="Հերմինե Գևորգյան" w:date="2026-02-26T23:44:00Z" w16du:dateUtc="2026-02-26T19:44:00Z"/>
          <w:rFonts w:ascii="GHEA Grapalat" w:hAnsi="GHEA Grapalat" w:cs="Sylfaen"/>
          <w:sz w:val="20"/>
          <w:lang w:val="hy-AM"/>
        </w:rPr>
      </w:pPr>
      <w:del w:id="1881" w:author="Հերմինե Գևորգյան" w:date="2026-02-26T23:44:00Z" w16du:dateUtc="2026-02-26T19:44:00Z">
        <w:r w:rsidRPr="00E6597C">
          <w:rPr>
            <w:rFonts w:ascii="GHEA Grapalat" w:hAnsi="GHEA Grapalat" w:cs="Sylfaen"/>
            <w:sz w:val="20"/>
            <w:lang w:val="hy-AM"/>
          </w:rPr>
          <w:delText>2.3.1 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delText>
        </w:r>
      </w:del>
    </w:p>
    <w:p w14:paraId="16BD4EC9" w14:textId="77777777" w:rsidR="00F02279" w:rsidRPr="00E6597C" w:rsidRDefault="00F02279" w:rsidP="00F02279">
      <w:pPr>
        <w:ind w:firstLine="720"/>
        <w:jc w:val="both"/>
        <w:rPr>
          <w:del w:id="1882" w:author="Հերմինե Գևորգյան" w:date="2026-02-26T23:44:00Z" w16du:dateUtc="2026-02-26T19:44:00Z"/>
          <w:rFonts w:ascii="GHEA Grapalat" w:hAnsi="GHEA Grapalat"/>
          <w:sz w:val="20"/>
          <w:lang w:val="hy-AM"/>
        </w:rPr>
      </w:pPr>
    </w:p>
    <w:p w14:paraId="778439E0" w14:textId="77777777" w:rsidR="00F02279" w:rsidRPr="00E6597C" w:rsidRDefault="00F02279" w:rsidP="00F02279">
      <w:pPr>
        <w:ind w:firstLine="720"/>
        <w:jc w:val="both"/>
        <w:rPr>
          <w:del w:id="1883" w:author="Հերմինե Գևորգյան" w:date="2026-02-26T23:44:00Z" w16du:dateUtc="2026-02-26T19:44:00Z"/>
          <w:rFonts w:ascii="GHEA Grapalat" w:hAnsi="GHEA Grapalat" w:cs="Sylfaen"/>
          <w:b/>
          <w:sz w:val="20"/>
          <w:lang w:val="hy-AM"/>
        </w:rPr>
      </w:pPr>
      <w:del w:id="1884" w:author="Հերմինե Գևորգյան" w:date="2026-02-26T23:44:00Z" w16du:dateUtc="2026-02-26T19:44:00Z">
        <w:r w:rsidRPr="00E6597C">
          <w:rPr>
            <w:rFonts w:ascii="GHEA Grapalat" w:hAnsi="GHEA Grapalat" w:cs="Sylfaen"/>
            <w:b/>
            <w:sz w:val="20"/>
            <w:lang w:val="hy-AM"/>
          </w:rPr>
          <w:delText>2.4 Կատարողը պարտավոր է`</w:delText>
        </w:r>
      </w:del>
    </w:p>
    <w:p w14:paraId="26AD43CF" w14:textId="77777777" w:rsidR="00F02279" w:rsidRPr="00E6597C" w:rsidRDefault="00F02279" w:rsidP="00F02279">
      <w:pPr>
        <w:ind w:firstLine="720"/>
        <w:jc w:val="both"/>
        <w:rPr>
          <w:del w:id="1885" w:author="Հերմինե Գևորգյան" w:date="2026-02-26T23:44:00Z" w16du:dateUtc="2026-02-26T19:44:00Z"/>
          <w:rFonts w:ascii="GHEA Grapalat" w:hAnsi="GHEA Grapalat" w:cs="Sylfaen"/>
          <w:b/>
          <w:sz w:val="20"/>
          <w:lang w:val="hy-AM"/>
        </w:rPr>
      </w:pPr>
    </w:p>
    <w:p w14:paraId="600F125F" w14:textId="77777777" w:rsidR="00F02279" w:rsidRPr="004605D7" w:rsidRDefault="00F02279" w:rsidP="00F02279">
      <w:pPr>
        <w:pStyle w:val="31"/>
        <w:spacing w:line="240" w:lineRule="auto"/>
        <w:ind w:firstLine="0"/>
        <w:rPr>
          <w:del w:id="1886" w:author="Հերմինե Գևորգյան" w:date="2026-02-26T23:44:00Z" w16du:dateUtc="2026-02-26T19:44:00Z"/>
          <w:rFonts w:ascii="GHEA Grapalat" w:hAnsi="GHEA Grapalat" w:cs="Sylfaen"/>
          <w:i/>
          <w:sz w:val="16"/>
          <w:szCs w:val="16"/>
          <w:lang w:val="hy-AM" w:eastAsia="ru-RU"/>
        </w:rPr>
      </w:pPr>
      <w:del w:id="1887" w:author="Հերմինե Գևորգյան" w:date="2026-02-26T23:44:00Z" w16du:dateUtc="2026-02-26T19:44:00Z">
        <w:r w:rsidRPr="00E6597C">
          <w:rPr>
            <w:rFonts w:ascii="GHEA Grapalat" w:hAnsi="GHEA Grapalat" w:cs="Sylfaen"/>
            <w:i/>
            <w:sz w:val="16"/>
            <w:szCs w:val="16"/>
            <w:lang w:val="hy-AM" w:eastAsia="ru-RU"/>
          </w:rPr>
          <w:delText>*</w:delText>
        </w:r>
        <w:r w:rsidRPr="004605D7">
          <w:rPr>
            <w:rFonts w:ascii="GHEA Grapalat" w:hAnsi="GHEA Grapalat"/>
            <w:i/>
            <w:sz w:val="16"/>
            <w:szCs w:val="16"/>
            <w:lang w:val="hy-AM"/>
          </w:rPr>
          <w:delText xml:space="preserve"> լրացվում է հանձնաժողովի քարտուղարի կողմից` մինչև հրավերը տեղեկագրում հրապարակելը</w:delText>
        </w:r>
        <w:r w:rsidRPr="00E6597C">
          <w:rPr>
            <w:rFonts w:ascii="GHEA Grapalat" w:hAnsi="GHEA Grapalat"/>
            <w:i/>
            <w:sz w:val="16"/>
            <w:szCs w:val="16"/>
            <w:lang w:val="hy-AM"/>
          </w:rPr>
          <w:delText>:</w:delText>
        </w:r>
      </w:del>
    </w:p>
    <w:p w14:paraId="3D40ACDD" w14:textId="77777777" w:rsidR="00F02279" w:rsidRPr="00E6597C" w:rsidRDefault="00F02279" w:rsidP="00F02279">
      <w:pPr>
        <w:ind w:firstLine="720"/>
        <w:jc w:val="both"/>
        <w:rPr>
          <w:del w:id="1888" w:author="Հերմինե Գևորգյան" w:date="2026-02-26T23:44:00Z" w16du:dateUtc="2026-02-26T19:44:00Z"/>
          <w:rFonts w:ascii="GHEA Grapalat" w:hAnsi="GHEA Grapalat" w:cs="Sylfaen"/>
          <w:b/>
          <w:sz w:val="20"/>
          <w:lang w:val="hy-AM"/>
        </w:rPr>
      </w:pPr>
    </w:p>
    <w:p w14:paraId="753478C4" w14:textId="77777777" w:rsidR="00F02279" w:rsidRPr="00E6597C" w:rsidRDefault="00F02279" w:rsidP="00F02279">
      <w:pPr>
        <w:ind w:firstLine="720"/>
        <w:jc w:val="both"/>
        <w:rPr>
          <w:del w:id="1889" w:author="Հերմինե Գևորգյան" w:date="2026-02-26T23:44:00Z" w16du:dateUtc="2026-02-26T19:44:00Z"/>
          <w:rFonts w:ascii="GHEA Grapalat" w:hAnsi="GHEA Grapalat" w:cs="Sylfaen"/>
          <w:b/>
          <w:sz w:val="20"/>
          <w:lang w:val="hy-AM"/>
        </w:rPr>
      </w:pPr>
    </w:p>
    <w:p w14:paraId="7909F947" w14:textId="77777777" w:rsidR="00F02279" w:rsidRPr="00E6597C" w:rsidRDefault="00F02279" w:rsidP="00F02279">
      <w:pPr>
        <w:ind w:firstLine="720"/>
        <w:jc w:val="both"/>
        <w:rPr>
          <w:del w:id="1890" w:author="Հերմինե Գևորգյան" w:date="2026-02-26T23:44:00Z" w16du:dateUtc="2026-02-26T19:44:00Z"/>
          <w:rFonts w:ascii="GHEA Grapalat" w:hAnsi="GHEA Grapalat" w:cs="Sylfaen"/>
          <w:b/>
          <w:sz w:val="20"/>
          <w:lang w:val="hy-AM"/>
        </w:rPr>
      </w:pPr>
    </w:p>
    <w:p w14:paraId="0EACFF39" w14:textId="77777777" w:rsidR="00F02279" w:rsidRPr="00E6597C" w:rsidRDefault="00F02279" w:rsidP="00F02279">
      <w:pPr>
        <w:ind w:firstLine="720"/>
        <w:jc w:val="both"/>
        <w:rPr>
          <w:del w:id="1891" w:author="Հերմինե Գևորգյան" w:date="2026-02-26T23:44:00Z" w16du:dateUtc="2026-02-26T19:44:00Z"/>
          <w:rFonts w:ascii="GHEA Grapalat" w:hAnsi="GHEA Grapalat" w:cs="Sylfaen"/>
          <w:sz w:val="20"/>
          <w:lang w:val="hy-AM"/>
        </w:rPr>
      </w:pPr>
      <w:del w:id="1892" w:author="Հերմինե Գևորգյան" w:date="2026-02-26T23:44:00Z" w16du:dateUtc="2026-02-26T19:44:00Z">
        <w:r w:rsidRPr="00E6597C">
          <w:rPr>
            <w:rFonts w:ascii="GHEA Grapalat" w:hAnsi="GHEA Grapalat" w:cs="Sylfaen"/>
            <w:sz w:val="20"/>
            <w:lang w:val="hy-AM"/>
          </w:rPr>
          <w:delText>2.4.1 Պայմանագրի N 1 հավելվածով սահմանված պայմաններով ապահովել ա</w:delText>
        </w:r>
        <w:r w:rsidRPr="00E6597C">
          <w:rPr>
            <w:rFonts w:ascii="GHEA Grapalat" w:hAnsi="GHEA Grapalat" w:cs="Times Armenian"/>
            <w:sz w:val="20"/>
            <w:lang w:val="hy-AM"/>
          </w:rPr>
          <w:delText>շխատանք</w:delText>
        </w:r>
        <w:r w:rsidRPr="00E6597C">
          <w:rPr>
            <w:rFonts w:ascii="GHEA Grapalat" w:hAnsi="GHEA Grapalat" w:cs="Sylfaen"/>
            <w:sz w:val="20"/>
            <w:lang w:val="hy-AM"/>
          </w:rPr>
          <w:delText>ի կատարումը` ղեկավարվելով գործող օրենսդրությամբ։</w:delText>
        </w:r>
      </w:del>
    </w:p>
    <w:p w14:paraId="1DC7ECE0" w14:textId="77777777" w:rsidR="00F02279" w:rsidRPr="00E6597C" w:rsidRDefault="00F02279" w:rsidP="00F02279">
      <w:pPr>
        <w:ind w:firstLine="720"/>
        <w:jc w:val="both"/>
        <w:rPr>
          <w:del w:id="1893" w:author="Հերմինե Գևորգյան" w:date="2026-02-26T23:44:00Z" w16du:dateUtc="2026-02-26T19:44:00Z"/>
          <w:rFonts w:ascii="GHEA Grapalat" w:hAnsi="GHEA Grapalat" w:cs="Sylfaen"/>
          <w:sz w:val="20"/>
          <w:lang w:val="hy-AM"/>
        </w:rPr>
      </w:pPr>
      <w:del w:id="1894" w:author="Հերմինե Գևորգյան" w:date="2026-02-26T23:44:00Z" w16du:dateUtc="2026-02-26T19:44:00Z">
        <w:r w:rsidRPr="00E6597C">
          <w:rPr>
            <w:rFonts w:ascii="GHEA Grapalat" w:hAnsi="GHEA Grapalat" w:cs="Sylfaen"/>
            <w:sz w:val="20"/>
            <w:lang w:val="hy-AM"/>
          </w:rPr>
          <w:delText>2.4.2 Պայմանագրով նախատեսված դեպքերում վճարել պայմանագրի 5.2 և 5.3 կետերով նախատեսված տույժը և տուգանքը։</w:delText>
        </w:r>
      </w:del>
    </w:p>
    <w:p w14:paraId="19D70593" w14:textId="77777777" w:rsidR="00F02279" w:rsidRPr="00E6597C" w:rsidRDefault="00F02279" w:rsidP="00F02279">
      <w:pPr>
        <w:ind w:firstLine="720"/>
        <w:jc w:val="both"/>
        <w:rPr>
          <w:del w:id="1895" w:author="Հերմինե Գևորգյան" w:date="2026-02-26T23:44:00Z" w16du:dateUtc="2026-02-26T19:44:00Z"/>
          <w:rFonts w:ascii="GHEA Grapalat" w:hAnsi="GHEA Grapalat"/>
          <w:sz w:val="20"/>
          <w:lang w:val="hy-AM"/>
        </w:rPr>
      </w:pPr>
      <w:del w:id="1896" w:author="Հերմինե Գևորգյան" w:date="2026-02-26T23:44:00Z" w16du:dateUtc="2026-02-26T19:44:00Z">
        <w:r w:rsidRPr="00E6597C">
          <w:rPr>
            <w:rFonts w:ascii="GHEA Grapalat" w:hAnsi="GHEA Grapalat"/>
            <w:sz w:val="20"/>
            <w:lang w:val="hy-AM"/>
          </w:rPr>
          <w:delText xml:space="preserve">2.4.3 </w:delText>
        </w:r>
        <w:r w:rsidR="003D1BB7" w:rsidRPr="004605D7">
          <w:rPr>
            <w:rFonts w:ascii="GHEA Grapalat" w:hAnsi="GHEA Grapalat"/>
            <w:sz w:val="20"/>
            <w:lang w:val="hy-AM"/>
          </w:rPr>
          <w:delText>Որակավորման և պ</w:delText>
        </w:r>
        <w:r w:rsidRPr="00E6597C">
          <w:rPr>
            <w:rFonts w:ascii="GHEA Grapalat" w:hAnsi="GHEA Grapalat"/>
            <w:sz w:val="20"/>
            <w:lang w:val="hy-AM"/>
          </w:rPr>
          <w:delTex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delText>
        </w:r>
      </w:del>
    </w:p>
    <w:p w14:paraId="68FD94B8" w14:textId="77777777" w:rsidR="00F02279" w:rsidRPr="00E6597C" w:rsidRDefault="00F02279" w:rsidP="00F02279">
      <w:pPr>
        <w:ind w:firstLine="720"/>
        <w:jc w:val="both"/>
        <w:rPr>
          <w:del w:id="1897" w:author="Հերմինե Գևորգյան" w:date="2026-02-26T23:44:00Z" w16du:dateUtc="2026-02-26T19:44:00Z"/>
          <w:rFonts w:ascii="GHEA Grapalat" w:hAnsi="GHEA Grapalat"/>
          <w:i/>
          <w:sz w:val="20"/>
          <w:u w:val="single"/>
          <w:lang w:val="hy-AM"/>
        </w:rPr>
      </w:pPr>
    </w:p>
    <w:p w14:paraId="633F3926" w14:textId="77777777" w:rsidR="00F02279" w:rsidRPr="00E6597C" w:rsidRDefault="00F02279" w:rsidP="00F02279">
      <w:pPr>
        <w:ind w:firstLine="720"/>
        <w:jc w:val="both"/>
        <w:rPr>
          <w:del w:id="1898" w:author="Հերմինե Գևորգյան" w:date="2026-02-26T23:44:00Z" w16du:dateUtc="2026-02-26T19:44:00Z"/>
          <w:rFonts w:ascii="GHEA Grapalat" w:hAnsi="GHEA Grapalat" w:cs="Sylfaen"/>
          <w:sz w:val="20"/>
          <w:lang w:val="hy-AM"/>
        </w:rPr>
      </w:pPr>
    </w:p>
    <w:p w14:paraId="0B804CA3" w14:textId="77777777" w:rsidR="00F02279" w:rsidRPr="00E6597C" w:rsidRDefault="00F02279" w:rsidP="00F02279">
      <w:pPr>
        <w:ind w:firstLine="720"/>
        <w:jc w:val="both"/>
        <w:rPr>
          <w:del w:id="1899" w:author="Հերմինե Գևորգյան" w:date="2026-02-26T23:44:00Z" w16du:dateUtc="2026-02-26T19:44:00Z"/>
          <w:rFonts w:ascii="GHEA Grapalat" w:hAnsi="GHEA Grapalat" w:cs="Sylfaen"/>
          <w:b/>
          <w:sz w:val="20"/>
          <w:lang w:val="hy-AM"/>
        </w:rPr>
      </w:pPr>
      <w:del w:id="1900" w:author="Հերմինե Գևորգյան" w:date="2026-02-26T23:44:00Z" w16du:dateUtc="2026-02-26T19:44:00Z">
        <w:r w:rsidRPr="00E6597C">
          <w:rPr>
            <w:rFonts w:ascii="GHEA Grapalat" w:hAnsi="GHEA Grapalat" w:cs="Sylfaen"/>
            <w:b/>
            <w:sz w:val="20"/>
            <w:lang w:val="hy-AM"/>
          </w:rPr>
          <w:delText>3. ԱՇԽԱՏԱՆՔԻ ՀԱՆՁՆՄԱՆ ԵՎ ԸՆԴՈՒՆՄԱՆ ԿԱՐԳԸ</w:delText>
        </w:r>
      </w:del>
    </w:p>
    <w:p w14:paraId="5408B6EC" w14:textId="77777777" w:rsidR="00F02279" w:rsidRPr="00E6597C" w:rsidRDefault="00F02279" w:rsidP="00F02279">
      <w:pPr>
        <w:ind w:firstLine="720"/>
        <w:jc w:val="both"/>
        <w:rPr>
          <w:del w:id="1901" w:author="Հերմինե Գևորգյան" w:date="2026-02-26T23:44:00Z" w16du:dateUtc="2026-02-26T19:44:00Z"/>
          <w:rFonts w:ascii="GHEA Grapalat" w:hAnsi="GHEA Grapalat" w:cs="Sylfaen"/>
          <w:b/>
          <w:sz w:val="20"/>
          <w:lang w:val="hy-AM"/>
        </w:rPr>
      </w:pPr>
    </w:p>
    <w:p w14:paraId="6D5E4DEE" w14:textId="77777777" w:rsidR="00ED321F" w:rsidRPr="00E6597C" w:rsidRDefault="00ED321F" w:rsidP="00ED321F">
      <w:pPr>
        <w:ind w:firstLine="720"/>
        <w:jc w:val="both"/>
        <w:rPr>
          <w:del w:id="1902" w:author="Հերմինե Գևորգյան" w:date="2026-02-26T23:44:00Z" w16du:dateUtc="2026-02-26T19:44:00Z"/>
          <w:rFonts w:ascii="GHEA Grapalat" w:hAnsi="GHEA Grapalat" w:cs="Sylfaen"/>
          <w:sz w:val="20"/>
          <w:lang w:val="hy-AM"/>
        </w:rPr>
      </w:pPr>
      <w:del w:id="1903" w:author="Հերմինե Գևորգյան" w:date="2026-02-26T23:44:00Z" w16du:dateUtc="2026-02-26T19:44:00Z">
        <w:r w:rsidRPr="00E6597C">
          <w:rPr>
            <w:rFonts w:ascii="GHEA Grapalat" w:hAnsi="GHEA Grapalat"/>
            <w:sz w:val="20"/>
            <w:lang w:val="hy-AM"/>
          </w:rPr>
          <w:delText xml:space="preserve">3.1 Կատարված աշխատանքը </w:delText>
        </w:r>
        <w:r w:rsidRPr="00E6597C">
          <w:rPr>
            <w:rFonts w:ascii="GHEA Grapalat" w:hAnsi="GHEA Grapalat" w:cs="Sylfaen"/>
            <w:sz w:val="20"/>
            <w:lang w:val="hy-AM"/>
          </w:rPr>
          <w:delText xml:space="preserve">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delText>
        </w:r>
      </w:del>
    </w:p>
    <w:p w14:paraId="55E08744" w14:textId="77777777" w:rsidR="00ED321F" w:rsidRPr="00E6597C" w:rsidRDefault="00ED321F" w:rsidP="00ED321F">
      <w:pPr>
        <w:ind w:firstLine="720"/>
        <w:jc w:val="both"/>
        <w:rPr>
          <w:del w:id="1904" w:author="Հերմինե Գևորգյան" w:date="2026-02-26T23:44:00Z" w16du:dateUtc="2026-02-26T19:44:00Z"/>
          <w:rFonts w:ascii="GHEA Grapalat" w:hAnsi="GHEA Grapalat" w:cs="Sylfaen"/>
          <w:sz w:val="20"/>
          <w:szCs w:val="20"/>
          <w:lang w:val="hy-AM"/>
        </w:rPr>
      </w:pPr>
      <w:del w:id="1905" w:author="Հերմինե Գևորգյան" w:date="2026-02-26T23:44:00Z" w16du:dateUtc="2026-02-26T19:44:00Z">
        <w:r w:rsidRPr="00E6597C">
          <w:rPr>
            <w:rFonts w:ascii="GHEA Grapalat" w:hAnsi="GHEA Grapalat" w:cs="Sylfaen"/>
            <w:sz w:val="20"/>
            <w:szCs w:val="20"/>
            <w:lang w:val="hy-AM"/>
          </w:rPr>
          <w:delTex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3.1) և հանձնման-ընդունման արձանագրության </w:delText>
        </w:r>
        <w:r w:rsidRPr="00E6597C">
          <w:rPr>
            <w:rFonts w:ascii="GHEA Grapalat" w:hAnsi="GHEA Grapalat" w:cs="Sylfaen"/>
            <w:sz w:val="20"/>
            <w:lang w:val="hy-AM"/>
          </w:rPr>
          <w:delText xml:space="preserve">_______ օրինակ </w:delText>
        </w:r>
        <w:r w:rsidRPr="00E6597C">
          <w:rPr>
            <w:rFonts w:ascii="GHEA Grapalat" w:hAnsi="GHEA Grapalat" w:cs="Sylfaen"/>
            <w:sz w:val="20"/>
            <w:szCs w:val="20"/>
            <w:lang w:val="hy-AM"/>
          </w:rPr>
          <w:delText xml:space="preserve">(հավելված N 3): </w:delText>
        </w:r>
      </w:del>
    </w:p>
    <w:p w14:paraId="21B21372" w14:textId="77777777" w:rsidR="00ED321F" w:rsidRPr="00E6597C" w:rsidRDefault="00ED321F" w:rsidP="00ED321F">
      <w:pPr>
        <w:ind w:firstLine="720"/>
        <w:jc w:val="both"/>
        <w:rPr>
          <w:del w:id="1906" w:author="Հերմինե Գևորգյան" w:date="2026-02-26T23:44:00Z" w16du:dateUtc="2026-02-26T19:44:00Z"/>
          <w:rFonts w:ascii="GHEA Grapalat" w:hAnsi="GHEA Grapalat" w:cs="Sylfaen"/>
          <w:sz w:val="20"/>
          <w:lang w:val="hy-AM"/>
        </w:rPr>
      </w:pPr>
      <w:del w:id="1907" w:author="Հերմինե Գևորգյան" w:date="2026-02-26T23:44:00Z" w16du:dateUtc="2026-02-26T19:44:00Z">
        <w:r w:rsidRPr="00E6597C">
          <w:rPr>
            <w:rFonts w:ascii="GHEA Grapalat" w:hAnsi="GHEA Grapalat" w:cs="Sylfaen"/>
            <w:sz w:val="20"/>
            <w:lang w:val="hy-AM"/>
          </w:rPr>
          <w:delText>3.2 Հանձնման-ընդունման արձանագրությունն ստորագրվում է, եթե կատարված աշխատանքը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 չի ստորագրվում և Պատվիրատուն`</w:delText>
        </w:r>
      </w:del>
    </w:p>
    <w:p w14:paraId="47A0CACA" w14:textId="77777777" w:rsidR="00ED321F" w:rsidRPr="00E6597C" w:rsidRDefault="00ED321F" w:rsidP="00ED321F">
      <w:pPr>
        <w:ind w:firstLine="720"/>
        <w:jc w:val="both"/>
        <w:rPr>
          <w:del w:id="1908" w:author="Հերմինե Գևորգյան" w:date="2026-02-26T23:44:00Z" w16du:dateUtc="2026-02-26T19:44:00Z"/>
          <w:rFonts w:ascii="GHEA Grapalat" w:hAnsi="GHEA Grapalat" w:cs="Sylfaen"/>
          <w:sz w:val="20"/>
          <w:lang w:val="hy-AM"/>
        </w:rPr>
      </w:pPr>
      <w:del w:id="1909" w:author="Հերմինե Գևորգյան" w:date="2026-02-26T23:44:00Z" w16du:dateUtc="2026-02-26T19:44:00Z">
        <w:r w:rsidRPr="00E6597C">
          <w:rPr>
            <w:rFonts w:ascii="GHEA Grapalat" w:hAnsi="GHEA Grapalat" w:cs="Sylfaen"/>
            <w:sz w:val="20"/>
            <w:lang w:val="hy-AM"/>
          </w:rPr>
          <w:delText>ա) հարցի կարգավորման համար ձեռնարկում է նման իրավիճակի համար պայմանագրով նախատեսված միջոցները.</w:delText>
        </w:r>
      </w:del>
    </w:p>
    <w:p w14:paraId="7E908112" w14:textId="77777777" w:rsidR="00ED321F" w:rsidRPr="00E6597C" w:rsidRDefault="00ED321F" w:rsidP="00ED321F">
      <w:pPr>
        <w:ind w:firstLine="720"/>
        <w:jc w:val="both"/>
        <w:rPr>
          <w:del w:id="1910" w:author="Հերմինե Գևորգյան" w:date="2026-02-26T23:44:00Z" w16du:dateUtc="2026-02-26T19:44:00Z"/>
          <w:rFonts w:ascii="GHEA Grapalat" w:hAnsi="GHEA Grapalat" w:cs="Sylfaen"/>
          <w:sz w:val="20"/>
          <w:lang w:val="hy-AM"/>
        </w:rPr>
      </w:pPr>
      <w:del w:id="1911" w:author="Հերմինե Գևորգյան" w:date="2026-02-26T23:44:00Z" w16du:dateUtc="2026-02-26T19:44:00Z">
        <w:r w:rsidRPr="00E6597C">
          <w:rPr>
            <w:rFonts w:ascii="GHEA Grapalat" w:hAnsi="GHEA Grapalat" w:cs="Sylfaen"/>
            <w:sz w:val="20"/>
            <w:lang w:val="hy-AM"/>
          </w:rPr>
          <w:delText xml:space="preserve"> բ) Կատարողի նկատմամբ կիրառում է պայմանագրով նախատեսված պատասխանատվության միջոցներ։</w:delText>
        </w:r>
      </w:del>
    </w:p>
    <w:p w14:paraId="08B479A4" w14:textId="77777777" w:rsidR="00ED321F" w:rsidRPr="00E6597C" w:rsidRDefault="00ED321F" w:rsidP="00ED321F">
      <w:pPr>
        <w:ind w:firstLine="720"/>
        <w:jc w:val="both"/>
        <w:rPr>
          <w:del w:id="1912" w:author="Հերմինե Գևորգյան" w:date="2026-02-26T23:44:00Z" w16du:dateUtc="2026-02-26T19:44:00Z"/>
          <w:rFonts w:ascii="GHEA Grapalat" w:hAnsi="GHEA Grapalat" w:cs="Sylfaen"/>
          <w:sz w:val="20"/>
          <w:lang w:val="hy-AM"/>
        </w:rPr>
      </w:pPr>
      <w:del w:id="1913" w:author="Հերմինե Գևորգյան" w:date="2026-02-26T23:44:00Z" w16du:dateUtc="2026-02-26T19:44:00Z">
        <w:r w:rsidRPr="00E6597C">
          <w:rPr>
            <w:rFonts w:ascii="GHEA Grapalat" w:hAnsi="GHEA Grapalat" w:cs="Sylfaen"/>
            <w:sz w:val="20"/>
            <w:lang w:val="hy-AM"/>
          </w:rPr>
          <w:delText xml:space="preserve">3.3 Պատվիրատուն հանձնման-ընդունման արձանագրությունը ստանալու </w:delText>
        </w:r>
        <w:r w:rsidRPr="00E6597C">
          <w:rPr>
            <w:rFonts w:ascii="GHEA Grapalat" w:hAnsi="GHEA Grapalat" w:cs="Sylfaen"/>
            <w:sz w:val="20"/>
            <w:szCs w:val="20"/>
            <w:lang w:val="hy-AM"/>
          </w:rPr>
          <w:delText xml:space="preserve">օրվան հաջորդող աշխատանքային օրվանից հաշված </w:delText>
        </w:r>
        <w:r w:rsidRPr="00E6597C">
          <w:rPr>
            <w:rFonts w:ascii="GHEA Grapalat" w:hAnsi="GHEA Grapalat" w:cs="Sylfaen"/>
            <w:sz w:val="20"/>
            <w:szCs w:val="20"/>
            <w:u w:val="single"/>
            <w:lang w:val="hy-AM"/>
          </w:rPr>
          <w:delText xml:space="preserve">     </w:delText>
        </w:r>
        <w:r w:rsidRPr="00E6597C">
          <w:rPr>
            <w:rFonts w:ascii="GHEA Grapalat" w:hAnsi="GHEA Grapalat" w:cs="Sylfaen"/>
            <w:sz w:val="20"/>
            <w:szCs w:val="20"/>
            <w:lang w:val="hy-AM"/>
          </w:rPr>
          <w:delText xml:space="preserve"> աշխատանքային օրվա ընթացքում</w:delText>
        </w:r>
        <w:r w:rsidRPr="00E6597C">
          <w:rPr>
            <w:rFonts w:ascii="GHEA Grapalat" w:hAnsi="GHEA Grapalat" w:cs="Sylfaen"/>
            <w:sz w:val="20"/>
            <w:lang w:val="hy-AM"/>
          </w:rPr>
          <w:delText xml:space="preserve"> Կատարողին է ներկայացնում իր կողմից ստորագրված հանձնման-ընդունման արձանագրության մեկ օրինակը կամ աշխատանքը չընդունելու պատճառաբանված մերժումը։</w:delText>
        </w:r>
      </w:del>
    </w:p>
    <w:p w14:paraId="0EAB43DA" w14:textId="77777777" w:rsidR="00ED321F" w:rsidRPr="00E6597C" w:rsidRDefault="00ED321F" w:rsidP="00ED321F">
      <w:pPr>
        <w:ind w:firstLine="720"/>
        <w:jc w:val="both"/>
        <w:rPr>
          <w:del w:id="1914" w:author="Հերմինե Գևորգյան" w:date="2026-02-26T23:44:00Z" w16du:dateUtc="2026-02-26T19:44:00Z"/>
          <w:rFonts w:ascii="GHEA Grapalat" w:hAnsi="GHEA Grapalat" w:cs="Sylfaen"/>
          <w:b/>
          <w:sz w:val="20"/>
          <w:lang w:val="hy-AM"/>
        </w:rPr>
      </w:pPr>
      <w:del w:id="1915" w:author="Հերմինե Գևորգյան" w:date="2026-02-26T23:44:00Z" w16du:dateUtc="2026-02-26T19:44:00Z">
        <w:r w:rsidRPr="00E6597C">
          <w:rPr>
            <w:rFonts w:ascii="GHEA Grapalat" w:hAnsi="GHEA Grapalat" w:cs="Sylfaen"/>
            <w:sz w:val="20"/>
            <w:lang w:val="hy-AM"/>
          </w:rPr>
          <w:delText>3.4 Եթե պայմանագրի 3.3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3.3 կետով սահման</w:delText>
        </w:r>
        <w:r w:rsidRPr="00E6597C">
          <w:rPr>
            <w:rFonts w:ascii="GHEA Grapalat" w:hAnsi="GHEA Grapalat" w:cs="Sylfaen"/>
            <w:sz w:val="20"/>
            <w:lang w:val="hy-AM"/>
          </w:rPr>
          <w:softHyphen/>
          <w:delText>ված վերջնաժամկետին հաջորդող աշխատանքային օրը Պատվիրատուն   Կատարողին է տրամադրում իր կողմից հաստատված հանձնման-ընդունման արձանա</w:delText>
        </w:r>
        <w:r w:rsidRPr="00E6597C">
          <w:rPr>
            <w:rFonts w:ascii="GHEA Grapalat" w:hAnsi="GHEA Grapalat" w:cs="Sylfaen"/>
            <w:sz w:val="20"/>
            <w:lang w:val="hy-AM"/>
          </w:rPr>
          <w:softHyphen/>
          <w:delText>գրությունը:</w:delText>
        </w:r>
      </w:del>
    </w:p>
    <w:p w14:paraId="5B56A94E" w14:textId="77777777" w:rsidR="00F02279" w:rsidRPr="00E6597C" w:rsidRDefault="00F02279" w:rsidP="00F02279">
      <w:pPr>
        <w:ind w:firstLine="720"/>
        <w:jc w:val="both"/>
        <w:rPr>
          <w:del w:id="1916" w:author="Հերմինե Գևորգյան" w:date="2026-02-26T23:44:00Z" w16du:dateUtc="2026-02-26T19:44:00Z"/>
          <w:rFonts w:ascii="GHEA Grapalat" w:hAnsi="GHEA Grapalat" w:cs="Sylfaen"/>
          <w:b/>
          <w:sz w:val="20"/>
          <w:lang w:val="hy-AM"/>
        </w:rPr>
      </w:pPr>
    </w:p>
    <w:p w14:paraId="26AA0E7F" w14:textId="77777777" w:rsidR="00F02279" w:rsidRPr="00E6597C" w:rsidRDefault="00F02279" w:rsidP="00F02279">
      <w:pPr>
        <w:ind w:firstLine="720"/>
        <w:jc w:val="both"/>
        <w:rPr>
          <w:del w:id="1917" w:author="Հերմինե Գևորգյան" w:date="2026-02-26T23:44:00Z" w16du:dateUtc="2026-02-26T19:44:00Z"/>
          <w:rFonts w:ascii="GHEA Grapalat" w:hAnsi="GHEA Grapalat" w:cs="Sylfaen"/>
          <w:b/>
          <w:sz w:val="20"/>
          <w:lang w:val="hy-AM"/>
        </w:rPr>
      </w:pPr>
      <w:del w:id="1918" w:author="Հերմինե Գևորգյան" w:date="2026-02-26T23:44:00Z" w16du:dateUtc="2026-02-26T19:44:00Z">
        <w:r w:rsidRPr="00E6597C">
          <w:rPr>
            <w:rFonts w:ascii="GHEA Grapalat" w:hAnsi="GHEA Grapalat" w:cs="Sylfaen"/>
            <w:b/>
            <w:sz w:val="20"/>
            <w:lang w:val="hy-AM"/>
          </w:rPr>
          <w:delText>4. ՊԱՅՄԱՆԱԳՐԻ ԳԻՆԸ</w:delText>
        </w:r>
      </w:del>
    </w:p>
    <w:p w14:paraId="64FAECF6" w14:textId="4F983707" w:rsidR="00F02279" w:rsidRPr="004605D7" w:rsidRDefault="00F02279" w:rsidP="00F02279">
      <w:pPr>
        <w:ind w:firstLine="720"/>
        <w:jc w:val="both"/>
        <w:rPr>
          <w:del w:id="1919" w:author="Հերմինե Գևորգյան" w:date="2026-02-26T23:44:00Z" w16du:dateUtc="2026-02-26T19:44:00Z"/>
          <w:rFonts w:ascii="GHEA Grapalat" w:hAnsi="GHEA Grapalat" w:cs="Sylfaen"/>
          <w:sz w:val="20"/>
          <w:lang w:val="hy-AM"/>
        </w:rPr>
      </w:pPr>
      <w:del w:id="1920" w:author="Հերմինե Գևորգյան" w:date="2026-02-26T23:44:00Z" w16du:dateUtc="2026-02-26T19:44:00Z">
        <w:r w:rsidRPr="00E6597C">
          <w:rPr>
            <w:rFonts w:ascii="GHEA Grapalat" w:hAnsi="GHEA Grapalat" w:cs="Sylfaen"/>
            <w:sz w:val="20"/>
            <w:lang w:val="hy-AM"/>
          </w:rPr>
          <w:delText>4.1.Պայմանագրով Կատարողի կատարման ենթակա ա</w:delText>
        </w:r>
        <w:r w:rsidRPr="00E6597C">
          <w:rPr>
            <w:rFonts w:ascii="GHEA Grapalat" w:hAnsi="GHEA Grapalat" w:cs="Times Armenian"/>
            <w:sz w:val="20"/>
            <w:lang w:val="hy-AM"/>
          </w:rPr>
          <w:delText>շխատանք</w:delText>
        </w:r>
        <w:r w:rsidRPr="00E6597C">
          <w:rPr>
            <w:rFonts w:ascii="GHEA Grapalat" w:hAnsi="GHEA Grapalat" w:cs="Sylfaen"/>
            <w:sz w:val="20"/>
            <w:lang w:val="hy-AM"/>
          </w:rPr>
          <w:delText>ի գինը կազմում է ______ (____</w:delText>
        </w:r>
        <w:r w:rsidRPr="00E6597C">
          <w:rPr>
            <w:rFonts w:ascii="GHEA Grapalat" w:hAnsi="GHEA Grapalat" w:cs="Sylfaen"/>
            <w:sz w:val="18"/>
            <w:szCs w:val="18"/>
            <w:u w:val="single"/>
            <w:lang w:val="hy-AM"/>
          </w:rPr>
          <w:delText>տառերով</w:delText>
        </w:r>
        <w:r w:rsidRPr="00E6597C">
          <w:rPr>
            <w:rFonts w:ascii="GHEA Grapalat" w:hAnsi="GHEA Grapalat" w:cs="Sylfaen"/>
            <w:sz w:val="20"/>
            <w:lang w:val="hy-AM"/>
          </w:rPr>
          <w:delText>______________________________________ ) ՀՀ դրամ, ներառյալ ԱԱՀ-ն</w:delText>
        </w:r>
        <w:r w:rsidRPr="004605D7">
          <w:rPr>
            <w:rFonts w:ascii="GHEA Grapalat" w:hAnsi="GHEA Grapalat" w:cs="Sylfaen"/>
            <w:sz w:val="20"/>
            <w:lang w:val="hy-AM"/>
          </w:rPr>
          <w:delText>:</w:delText>
        </w:r>
        <w:r w:rsidR="00362394">
          <w:rPr>
            <w:rStyle w:val="af6"/>
            <w:rFonts w:ascii="GHEA Grapalat" w:hAnsi="GHEA Grapalat" w:cs="Sylfaen"/>
            <w:sz w:val="20"/>
            <w:lang w:val="hy-AM"/>
          </w:rPr>
          <w:footnoteReference w:id="23"/>
        </w:r>
      </w:del>
    </w:p>
    <w:p w14:paraId="09617682" w14:textId="77777777" w:rsidR="00F02279" w:rsidRPr="00E6597C" w:rsidRDefault="00F02279" w:rsidP="00F02279">
      <w:pPr>
        <w:ind w:firstLine="720"/>
        <w:jc w:val="both"/>
        <w:rPr>
          <w:del w:id="1922" w:author="Հերմինե Գևորգյան" w:date="2026-02-26T23:44:00Z" w16du:dateUtc="2026-02-26T19:44:00Z"/>
          <w:rFonts w:ascii="GHEA Grapalat" w:hAnsi="GHEA Grapalat" w:cs="Sylfaen"/>
          <w:sz w:val="20"/>
          <w:lang w:val="hy-AM"/>
        </w:rPr>
      </w:pPr>
      <w:del w:id="1923" w:author="Հերմինե Գևորգյան" w:date="2026-02-26T23:44:00Z" w16du:dateUtc="2026-02-26T19:44:00Z">
        <w:r w:rsidRPr="00E6597C">
          <w:rPr>
            <w:rFonts w:ascii="GHEA Grapalat" w:hAnsi="GHEA Grapalat" w:cs="Sylfaen"/>
            <w:sz w:val="20"/>
            <w:lang w:val="hy-AM"/>
          </w:rPr>
          <w:delText>Գինը ներառում է Կատարողի կողմից իրականացվող բոլոր ծախսերը` այդ թվում հարկերը, տուրքերը և ՀՀ օրենդրությամբ սահմանված այլ վճարները։</w:delText>
        </w:r>
      </w:del>
    </w:p>
    <w:p w14:paraId="7B0C043B" w14:textId="77777777" w:rsidR="00F02279" w:rsidRPr="00E6597C" w:rsidRDefault="00F02279" w:rsidP="00F02279">
      <w:pPr>
        <w:ind w:firstLine="720"/>
        <w:jc w:val="both"/>
        <w:rPr>
          <w:del w:id="1924" w:author="Հերմինե Գևորգյան" w:date="2026-02-26T23:44:00Z" w16du:dateUtc="2026-02-26T19:44:00Z"/>
          <w:rFonts w:ascii="GHEA Grapalat" w:hAnsi="GHEA Grapalat" w:cs="Sylfaen"/>
          <w:sz w:val="20"/>
          <w:lang w:val="hy-AM"/>
        </w:rPr>
      </w:pPr>
      <w:del w:id="1925" w:author="Հերմինե Գևորգյան" w:date="2026-02-26T23:44:00Z" w16du:dateUtc="2026-02-26T19:44:00Z">
        <w:r w:rsidRPr="00E6597C">
          <w:rPr>
            <w:rFonts w:ascii="GHEA Grapalat" w:hAnsi="GHEA Grapalat" w:cs="Times Armenian"/>
            <w:sz w:val="20"/>
            <w:lang w:val="hy-AM"/>
          </w:rPr>
          <w:delText>Աշխատանք</w:delText>
        </w:r>
        <w:r w:rsidRPr="00E6597C">
          <w:rPr>
            <w:rFonts w:ascii="GHEA Grapalat" w:hAnsi="GHEA Grapalat" w:cs="Sylfaen"/>
            <w:sz w:val="20"/>
            <w:lang w:val="hy-AM"/>
          </w:rPr>
          <w:delText>ի կատարման գինը կայուն է և Կատարողն իրավունք չունի պահանջել ավելացնելու, իսկ Պատվիրատուն նվազեցնելու այդ գինը։</w:delText>
        </w:r>
      </w:del>
    </w:p>
    <w:p w14:paraId="170B55AE" w14:textId="712C3F61" w:rsidR="00F02279" w:rsidRPr="004605D7" w:rsidRDefault="00F02279" w:rsidP="00F02279">
      <w:pPr>
        <w:ind w:firstLine="720"/>
        <w:jc w:val="both"/>
        <w:rPr>
          <w:del w:id="1926" w:author="Հերմինե Գևորգյան" w:date="2026-02-26T23:44:00Z" w16du:dateUtc="2026-02-26T19:44:00Z"/>
          <w:rFonts w:ascii="GHEA Grapalat" w:hAnsi="GHEA Grapalat"/>
          <w:sz w:val="20"/>
          <w:lang w:val="hy-AM"/>
        </w:rPr>
      </w:pPr>
      <w:del w:id="1927" w:author="Հերմինե Գևորգյան" w:date="2026-02-26T23:44:00Z" w16du:dateUtc="2026-02-26T19:44:00Z">
        <w:r w:rsidRPr="00E6597C">
          <w:rPr>
            <w:rFonts w:ascii="GHEA Grapalat" w:hAnsi="GHEA Grapalat" w:cs="Sylfaen"/>
            <w:sz w:val="20"/>
            <w:lang w:val="hy-AM"/>
          </w:rPr>
          <w:delText>4.1.1 Պայմանա</w:delText>
        </w:r>
        <w:r w:rsidRPr="00E6597C">
          <w:rPr>
            <w:rFonts w:ascii="GHEA Grapalat" w:hAnsi="GHEA Grapalat" w:cs="Times Armenian"/>
            <w:sz w:val="20"/>
            <w:lang w:val="hy-AM"/>
          </w:rPr>
          <w:delText>գ</w:delText>
        </w:r>
        <w:r w:rsidRPr="00E6597C">
          <w:rPr>
            <w:rFonts w:ascii="GHEA Grapalat" w:hAnsi="GHEA Grapalat" w:cs="Sylfaen"/>
            <w:sz w:val="20"/>
            <w:lang w:val="hy-AM"/>
          </w:rPr>
          <w:delText>րի</w:delText>
        </w:r>
        <w:r w:rsidRPr="00E6597C">
          <w:rPr>
            <w:rFonts w:ascii="GHEA Grapalat" w:hAnsi="GHEA Grapalat" w:cs="Times Armenian"/>
            <w:sz w:val="20"/>
            <w:lang w:val="hy-AM"/>
          </w:rPr>
          <w:delText xml:space="preserve"> գ</w:delText>
        </w:r>
        <w:r w:rsidRPr="00E6597C">
          <w:rPr>
            <w:rFonts w:ascii="GHEA Grapalat" w:hAnsi="GHEA Grapalat" w:cs="Sylfaen"/>
            <w:sz w:val="20"/>
            <w:lang w:val="hy-AM"/>
          </w:rPr>
          <w:delText>նից</w:delText>
        </w:r>
        <w:r w:rsidRPr="00E6597C">
          <w:rPr>
            <w:rFonts w:ascii="GHEA Grapalat" w:hAnsi="GHEA Grapalat" w:cs="Times Armenian"/>
            <w:sz w:val="20"/>
            <w:lang w:val="hy-AM"/>
          </w:rPr>
          <w:delText xml:space="preserve">` մինչև ----------- (--------------------------) </w:delText>
        </w:r>
        <w:r w:rsidRPr="00E6597C">
          <w:rPr>
            <w:rFonts w:ascii="GHEA Grapalat" w:hAnsi="GHEA Grapalat" w:cs="Sylfaen"/>
            <w:sz w:val="20"/>
            <w:lang w:val="hy-AM"/>
          </w:rPr>
          <w:delText>ՀՀ</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դրամը</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Պատվիրատուն</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փոխանցում</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է</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Կատարողի</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բանկային</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հաշվին</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որպես</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կանխավճար։ Կանխավճարի</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մարումն</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իրականացվում</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է</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հանձնման-ընդունման արձանագրությունների</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հիման</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վրա</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կատարվող</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վճարումներից</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նվազեցումներ</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պահումներ</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կատարելու</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ձևով</w:delText>
        </w:r>
        <w:r w:rsidRPr="00E6597C">
          <w:rPr>
            <w:rFonts w:ascii="GHEA Grapalat" w:hAnsi="GHEA Grapalat" w:cs="Times Armenian"/>
            <w:sz w:val="20"/>
            <w:lang w:val="hy-AM"/>
          </w:rPr>
          <w:delText xml:space="preserve">։ </w:delText>
        </w:r>
        <w:r w:rsidR="003D1BB7" w:rsidRPr="004605D7">
          <w:rPr>
            <w:rFonts w:ascii="GHEA Grapalat" w:hAnsi="GHEA Grapalat" w:cs="Times Armenian"/>
            <w:sz w:val="20"/>
            <w:lang w:val="hy-AM"/>
          </w:rPr>
          <w:delText>Ընդ որում մինչև կանխավճարի ամբողջական մարումը, Կատարողին վճարումներ չեն կատարվում</w:delText>
        </w:r>
        <w:r w:rsidRPr="004605D7">
          <w:rPr>
            <w:rFonts w:ascii="GHEA Grapalat" w:hAnsi="GHEA Grapalat" w:cs="Sylfaen"/>
            <w:sz w:val="20"/>
            <w:lang w:val="hy-AM"/>
          </w:rPr>
          <w:delText>:</w:delText>
        </w:r>
        <w:r w:rsidR="00362394">
          <w:rPr>
            <w:rStyle w:val="af6"/>
            <w:rFonts w:ascii="GHEA Grapalat" w:hAnsi="GHEA Grapalat" w:cs="Sylfaen"/>
            <w:sz w:val="20"/>
            <w:lang w:val="hy-AM"/>
          </w:rPr>
          <w:footnoteReference w:id="24"/>
        </w:r>
      </w:del>
    </w:p>
    <w:p w14:paraId="28E2ACA2" w14:textId="77777777" w:rsidR="00F02279" w:rsidRDefault="00F02279" w:rsidP="00F02279">
      <w:pPr>
        <w:ind w:firstLine="709"/>
        <w:jc w:val="both"/>
        <w:rPr>
          <w:del w:id="1930" w:author="Հերմինե Գևորգյան" w:date="2026-02-26T23:44:00Z" w16du:dateUtc="2026-02-26T19:44:00Z"/>
          <w:rFonts w:ascii="GHEA Grapalat" w:hAnsi="GHEA Grapalat"/>
          <w:sz w:val="20"/>
          <w:lang w:val="hy-AM"/>
        </w:rPr>
      </w:pPr>
      <w:del w:id="1931" w:author="Հերմինե Գևորգյան" w:date="2026-02-26T23:44:00Z" w16du:dateUtc="2026-02-26T19:44:00Z">
        <w:r w:rsidRPr="00E6597C">
          <w:rPr>
            <w:rFonts w:ascii="GHEA Grapalat" w:hAnsi="GHEA Grapalat" w:cs="Sylfaen"/>
            <w:sz w:val="20"/>
            <w:lang w:val="hy-AM"/>
          </w:rPr>
          <w:delText xml:space="preserve">4.2 Պատվիրատուն կատարված աշխատանքի </w:delText>
        </w:r>
        <w:r w:rsidRPr="00E6597C">
          <w:rPr>
            <w:rFonts w:ascii="GHEA Grapalat" w:hAnsi="GHEA Grapalat"/>
            <w:sz w:val="20"/>
            <w:lang w:val="hy-AM"/>
          </w:rPr>
          <w:delText xml:space="preserve">դիմաց վճարում է ՀՀ դրամով անկանխիկ` դրամական միջոցները </w:delText>
        </w:r>
        <w:r w:rsidRPr="00E6597C">
          <w:rPr>
            <w:rFonts w:ascii="GHEA Grapalat" w:hAnsi="GHEA Grapalat" w:cs="Sylfaen"/>
            <w:sz w:val="20"/>
            <w:lang w:val="hy-AM"/>
          </w:rPr>
          <w:delText>Կատարողի</w:delText>
        </w:r>
        <w:r w:rsidRPr="00E6597C">
          <w:rPr>
            <w:rFonts w:ascii="GHEA Grapalat" w:hAnsi="GHEA Grapalat"/>
            <w:sz w:val="20"/>
            <w:lang w:val="hy-AM"/>
          </w:rPr>
          <w:delTex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delText>
        </w:r>
        <w:r w:rsidR="006030D7">
          <w:rPr>
            <w:rFonts w:ascii="GHEA Grapalat" w:hAnsi="GHEA Grapalat"/>
            <w:sz w:val="20"/>
            <w:lang w:val="hy-AM"/>
          </w:rPr>
          <w:delText>--</w:delText>
        </w:r>
        <w:r w:rsidRPr="00E6597C">
          <w:rPr>
            <w:rFonts w:ascii="GHEA Grapalat" w:hAnsi="GHEA Grapalat"/>
            <w:sz w:val="20"/>
            <w:lang w:val="hy-AM"/>
          </w:rPr>
          <w:delText xml:space="preserve">-ը: </w:delText>
        </w:r>
      </w:del>
    </w:p>
    <w:p w14:paraId="1B059414" w14:textId="2CDA8C0E" w:rsidR="006030D7" w:rsidRDefault="006030D7" w:rsidP="006030D7">
      <w:pPr>
        <w:ind w:firstLine="709"/>
        <w:jc w:val="both"/>
        <w:rPr>
          <w:del w:id="1932" w:author="Հերմինե Գևորգյան" w:date="2026-02-26T23:44:00Z" w16du:dateUtc="2026-02-26T19:44:00Z"/>
          <w:rFonts w:ascii="GHEA Grapalat" w:hAnsi="GHEA Grapalat"/>
          <w:sz w:val="20"/>
          <w:lang w:val="hy-AM"/>
        </w:rPr>
      </w:pPr>
      <w:del w:id="1933" w:author="Հերմինե Գևորգյան" w:date="2026-02-26T23:44:00Z" w16du:dateUtc="2026-02-26T19:44:00Z">
        <w:r>
          <w:rPr>
            <w:rFonts w:ascii="GHEA Grapalat" w:hAnsi="GHEA Grapalat"/>
            <w:sz w:val="20"/>
            <w:lang w:val="hy-AM"/>
          </w:rPr>
          <w:delText xml:space="preserve">Ընդ որում վճարում կատարելու նպատակով հանձնման-ընդունման </w:delText>
        </w:r>
        <w:r w:rsidRPr="00D97A26">
          <w:rPr>
            <w:rFonts w:ascii="GHEA Grapalat" w:hAnsi="GHEA Grapalat"/>
            <w:sz w:val="20"/>
            <w:lang w:val="hy-AM"/>
          </w:rPr>
          <w:delText xml:space="preserve">արձանագրությունն ստորագրվելու օրվանից հետո 3 աշխատանքային օրվա ընթացքում </w:delText>
        </w:r>
        <w:r>
          <w:rPr>
            <w:rFonts w:ascii="GHEA Grapalat" w:hAnsi="GHEA Grapalat"/>
            <w:sz w:val="20"/>
            <w:lang w:val="hy-AM"/>
          </w:rPr>
          <w:delText>պատվիրատուն</w:delText>
        </w:r>
        <w:r w:rsidRPr="00D97A26">
          <w:rPr>
            <w:rFonts w:ascii="GHEA Grapalat" w:hAnsi="GHEA Grapalat"/>
            <w:sz w:val="20"/>
            <w:lang w:val="hy-AM"/>
          </w:rPr>
          <w:delText xml:space="preserve"> վճարման </w:delText>
        </w:r>
        <w:r w:rsidRPr="00931573">
          <w:rPr>
            <w:rFonts w:ascii="GHEA Grapalat" w:hAnsi="GHEA Grapalat"/>
            <w:sz w:val="20"/>
            <w:lang w:val="hy-AM"/>
          </w:rPr>
          <w:delText>հանձնարարագիրը և հանձնման-ընդունման արձանագրության պատճենը</w:delText>
        </w:r>
        <w:r w:rsidRPr="00D97A26">
          <w:rPr>
            <w:rFonts w:ascii="GHEA Grapalat" w:hAnsi="GHEA Grapalat"/>
            <w:sz w:val="20"/>
            <w:lang w:val="hy-AM"/>
          </w:rPr>
          <w:delText xml:space="preserve"> մուտքագրում է լիազորված մարմնի գանձապետական համակարգ</w:delText>
        </w:r>
        <w:r>
          <w:rPr>
            <w:rFonts w:ascii="GHEA Grapalat" w:hAnsi="GHEA Grapalat"/>
            <w:sz w:val="20"/>
            <w:lang w:val="hy-AM"/>
          </w:rPr>
          <w:delTex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delText>
        </w:r>
        <w:r w:rsidR="00412D6A">
          <w:rPr>
            <w:rFonts w:ascii="GHEA Grapalat" w:hAnsi="GHEA Grapalat"/>
            <w:sz w:val="20"/>
            <w:lang w:val="hy-AM"/>
          </w:rPr>
          <w:delText>:</w:delText>
        </w:r>
        <w:r w:rsidR="00412D6A">
          <w:rPr>
            <w:rStyle w:val="af6"/>
            <w:rFonts w:ascii="GHEA Grapalat" w:hAnsi="GHEA Grapalat"/>
            <w:sz w:val="20"/>
            <w:lang w:val="hy-AM"/>
          </w:rPr>
          <w:footnoteReference w:id="25"/>
        </w:r>
      </w:del>
    </w:p>
    <w:p w14:paraId="400E72D8" w14:textId="77777777" w:rsidR="006030D7" w:rsidRPr="00E6597C" w:rsidRDefault="006030D7" w:rsidP="00F02279">
      <w:pPr>
        <w:ind w:firstLine="709"/>
        <w:jc w:val="both"/>
        <w:rPr>
          <w:del w:id="1936" w:author="Հերմինե Գևորգյան" w:date="2026-02-26T23:44:00Z" w16du:dateUtc="2026-02-26T19:44:00Z"/>
          <w:rFonts w:ascii="GHEA Grapalat" w:hAnsi="GHEA Grapalat"/>
          <w:sz w:val="20"/>
          <w:lang w:val="hy-AM"/>
        </w:rPr>
      </w:pPr>
    </w:p>
    <w:p w14:paraId="0558AF6D" w14:textId="77777777" w:rsidR="00F02279" w:rsidRPr="00E6597C" w:rsidRDefault="00F02279" w:rsidP="00F02279">
      <w:pPr>
        <w:tabs>
          <w:tab w:val="num" w:pos="0"/>
          <w:tab w:val="left" w:pos="720"/>
          <w:tab w:val="num" w:pos="900"/>
        </w:tabs>
        <w:jc w:val="both"/>
        <w:rPr>
          <w:del w:id="1937" w:author="Հերմինե Գևորգյան" w:date="2026-02-26T23:44:00Z" w16du:dateUtc="2026-02-26T19:44:00Z"/>
          <w:rFonts w:ascii="GHEA Grapalat" w:hAnsi="GHEA Grapalat" w:cs="Sylfaen"/>
          <w:sz w:val="20"/>
          <w:lang w:val="hy-AM"/>
        </w:rPr>
      </w:pPr>
    </w:p>
    <w:p w14:paraId="364E8BBD" w14:textId="77777777" w:rsidR="00F02279" w:rsidRPr="00E6597C" w:rsidRDefault="00F02279" w:rsidP="00F02279">
      <w:pPr>
        <w:ind w:firstLine="720"/>
        <w:jc w:val="both"/>
        <w:rPr>
          <w:del w:id="1938" w:author="Հերմինե Գևորգյան" w:date="2026-02-26T23:44:00Z" w16du:dateUtc="2026-02-26T19:44:00Z"/>
          <w:rFonts w:ascii="GHEA Grapalat" w:hAnsi="GHEA Grapalat" w:cs="Sylfaen"/>
          <w:sz w:val="20"/>
          <w:lang w:val="hy-AM"/>
        </w:rPr>
      </w:pPr>
    </w:p>
    <w:p w14:paraId="7E53B2C4" w14:textId="77777777" w:rsidR="00F02279" w:rsidRPr="00E6597C" w:rsidRDefault="00F02279" w:rsidP="00F02279">
      <w:pPr>
        <w:ind w:firstLine="720"/>
        <w:jc w:val="both"/>
        <w:rPr>
          <w:del w:id="1939" w:author="Հերմինե Գևորգյան" w:date="2026-02-26T23:44:00Z" w16du:dateUtc="2026-02-26T19:44:00Z"/>
          <w:rFonts w:ascii="GHEA Grapalat" w:hAnsi="GHEA Grapalat" w:cs="Sylfaen"/>
          <w:b/>
          <w:sz w:val="20"/>
          <w:lang w:val="hy-AM"/>
        </w:rPr>
      </w:pPr>
      <w:del w:id="1940" w:author="Հերմինե Գևորգյան" w:date="2026-02-26T23:44:00Z" w16du:dateUtc="2026-02-26T19:44:00Z">
        <w:r w:rsidRPr="00E6597C">
          <w:rPr>
            <w:rFonts w:ascii="GHEA Grapalat" w:hAnsi="GHEA Grapalat" w:cs="Sylfaen"/>
            <w:b/>
            <w:sz w:val="20"/>
            <w:lang w:val="hy-AM"/>
          </w:rPr>
          <w:delText>5. ԿՈՂՄԵՐԻ ՊԱՏԱՍԽԱՆԱՏՎՈՒԹՅՈՒՆԸ</w:delText>
        </w:r>
      </w:del>
    </w:p>
    <w:p w14:paraId="6BFDF2A0" w14:textId="77777777" w:rsidR="00F02279" w:rsidRPr="00E6597C" w:rsidRDefault="00F02279" w:rsidP="00F02279">
      <w:pPr>
        <w:ind w:firstLine="720"/>
        <w:jc w:val="both"/>
        <w:rPr>
          <w:del w:id="1941" w:author="Հերմինե Գևորգյան" w:date="2026-02-26T23:44:00Z" w16du:dateUtc="2026-02-26T19:44:00Z"/>
          <w:rFonts w:ascii="GHEA Grapalat" w:hAnsi="GHEA Grapalat" w:cs="Sylfaen"/>
          <w:sz w:val="20"/>
          <w:lang w:val="hy-AM"/>
        </w:rPr>
      </w:pPr>
      <w:del w:id="1942" w:author="Հերմինե Գևորգյան" w:date="2026-02-26T23:44:00Z" w16du:dateUtc="2026-02-26T19:44:00Z">
        <w:r w:rsidRPr="00E6597C">
          <w:rPr>
            <w:rFonts w:ascii="GHEA Grapalat" w:hAnsi="GHEA Grapalat" w:cs="Sylfaen"/>
            <w:sz w:val="20"/>
            <w:lang w:val="hy-AM"/>
          </w:rPr>
          <w:delText>5.1 Կատարողը պատասխանատվություն է կրում ա</w:delText>
        </w:r>
        <w:r w:rsidRPr="00E6597C">
          <w:rPr>
            <w:rFonts w:ascii="GHEA Grapalat" w:hAnsi="GHEA Grapalat" w:cs="Times Armenian"/>
            <w:sz w:val="20"/>
            <w:lang w:val="hy-AM"/>
          </w:rPr>
          <w:delText>շխատանքի</w:delText>
        </w:r>
        <w:r w:rsidRPr="00E6597C">
          <w:rPr>
            <w:rFonts w:ascii="GHEA Grapalat" w:hAnsi="GHEA Grapalat" w:cs="Sylfaen"/>
            <w:sz w:val="20"/>
            <w:lang w:val="hy-AM"/>
          </w:rPr>
          <w:delText xml:space="preserve"> կատարման` սույն պայմանագրի պահանջների պահպանման համար։</w:delText>
        </w:r>
      </w:del>
    </w:p>
    <w:p w14:paraId="0851D3D9" w14:textId="551651E9" w:rsidR="00F02279" w:rsidRPr="004605D7" w:rsidRDefault="00F02279" w:rsidP="00F02279">
      <w:pPr>
        <w:ind w:firstLine="709"/>
        <w:jc w:val="both"/>
        <w:rPr>
          <w:del w:id="1943" w:author="Հերմինե Գևորգյան" w:date="2026-02-26T23:44:00Z" w16du:dateUtc="2026-02-26T19:44:00Z"/>
          <w:rFonts w:ascii="GHEA Grapalat" w:hAnsi="GHEA Grapalat" w:cs="Sylfaen"/>
          <w:sz w:val="20"/>
          <w:lang w:val="hy-AM"/>
        </w:rPr>
      </w:pPr>
      <w:del w:id="1944" w:author="Հերմինե Գևորգյան" w:date="2026-02-26T23:44:00Z" w16du:dateUtc="2026-02-26T19:44:00Z">
        <w:r w:rsidRPr="00E6597C">
          <w:rPr>
            <w:rFonts w:ascii="GHEA Grapalat" w:hAnsi="GHEA Grapalat" w:cs="Sylfaen"/>
            <w:sz w:val="20"/>
            <w:lang w:val="hy-AM"/>
          </w:rPr>
          <w:delText>5.2 Պայմանագրի</w:delText>
        </w:r>
        <w:r w:rsidRPr="00E6597C">
          <w:rPr>
            <w:rFonts w:ascii="GHEA Grapalat" w:hAnsi="GHEA Grapalat" w:cs="Times Armenian"/>
            <w:sz w:val="20"/>
            <w:lang w:val="hy-AM"/>
          </w:rPr>
          <w:delText xml:space="preserve"> N 1 հավելվածում </w:delText>
        </w:r>
        <w:r w:rsidRPr="00E6597C">
          <w:rPr>
            <w:rFonts w:ascii="GHEA Grapalat" w:hAnsi="GHEA Grapalat" w:cs="Sylfaen"/>
            <w:sz w:val="20"/>
            <w:lang w:val="hy-AM"/>
          </w:rPr>
          <w:delText>նշված</w:delText>
        </w:r>
        <w:r w:rsidRPr="00E6597C">
          <w:rPr>
            <w:rFonts w:ascii="GHEA Grapalat" w:hAnsi="GHEA Grapalat" w:cs="Times Armenian"/>
            <w:sz w:val="20"/>
            <w:lang w:val="hy-AM"/>
          </w:rPr>
          <w:delText xml:space="preserve"> տ</w:delText>
        </w:r>
        <w:r w:rsidRPr="00E6597C">
          <w:rPr>
            <w:rFonts w:ascii="GHEA Grapalat" w:hAnsi="GHEA Grapalat" w:cs="Sylfaen"/>
            <w:sz w:val="20"/>
            <w:lang w:val="hy-AM"/>
          </w:rPr>
          <w:delText>եխնիկական բնութագր</w:delText>
        </w:r>
        <w:r w:rsidRPr="00E6597C">
          <w:rPr>
            <w:rFonts w:ascii="GHEA Grapalat" w:hAnsi="GHEA Grapalat"/>
            <w:sz w:val="20"/>
            <w:lang w:val="hy-AM"/>
          </w:rPr>
          <w:delText>ի</w:delText>
        </w:r>
        <w:r w:rsidRPr="00E6597C">
          <w:rPr>
            <w:rFonts w:ascii="GHEA Grapalat" w:hAnsi="GHEA Grapalat" w:cs="Sylfaen"/>
            <w:sz w:val="20"/>
            <w:lang w:val="hy-AM"/>
          </w:rPr>
          <w:delText>ն</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չհամապատասխանող</w:delText>
        </w:r>
        <w:r w:rsidRPr="00E6597C">
          <w:rPr>
            <w:rFonts w:ascii="GHEA Grapalat" w:hAnsi="GHEA Grapalat" w:cs="Times Armenian"/>
            <w:sz w:val="20"/>
            <w:lang w:val="hy-AM"/>
          </w:rPr>
          <w:delText xml:space="preserve"> աշխատանք</w:delText>
        </w:r>
        <w:r w:rsidRPr="00E6597C">
          <w:rPr>
            <w:rFonts w:ascii="GHEA Grapalat" w:hAnsi="GHEA Grapalat" w:cs="Sylfaen"/>
            <w:sz w:val="20"/>
            <w:lang w:val="hy-AM"/>
          </w:rPr>
          <w:delText xml:space="preserve"> կատարելու յուրաքանչյուր դեպքում Կատարողից գանձվում է տուգանք` պայմանագրի 4.1 կետում նախատեսված գումարի 0,5 (զրո ամբողջ հինգ տասնորդական) տոկոսի չափով</w:delText>
        </w:r>
        <w:r w:rsidRPr="004605D7">
          <w:rPr>
            <w:rFonts w:ascii="GHEA Grapalat" w:hAnsi="GHEA Grapalat" w:cs="Sylfaen"/>
            <w:sz w:val="20"/>
            <w:lang w:val="hy-AM"/>
          </w:rPr>
          <w:delText>:</w:delText>
        </w:r>
        <w:r w:rsidR="00412D6A">
          <w:rPr>
            <w:rStyle w:val="af6"/>
            <w:rFonts w:ascii="GHEA Grapalat" w:hAnsi="GHEA Grapalat" w:cs="Sylfaen"/>
            <w:sz w:val="20"/>
            <w:lang w:val="hy-AM"/>
          </w:rPr>
          <w:footnoteReference w:id="26"/>
        </w:r>
        <w:r w:rsidR="00412D6A" w:rsidRPr="004605D7">
          <w:rPr>
            <w:rFonts w:ascii="GHEA Grapalat" w:hAnsi="GHEA Grapalat"/>
            <w:sz w:val="20"/>
            <w:lang w:val="hy-AM"/>
          </w:rPr>
          <w:delText xml:space="preserve"> </w:delText>
        </w:r>
        <w:r w:rsidRPr="004605D7">
          <w:rPr>
            <w:rFonts w:ascii="GHEA Grapalat" w:hAnsi="GHEA Grapalat"/>
            <w:sz w:val="20"/>
            <w:lang w:val="hy-AM"/>
          </w:rPr>
          <w:delText xml:space="preserve">Ընդ որում տուգանքը հաշվարկվում է նաև աշխատանքը սույն պայմանագրով սահմանված ժամկետում կատարելու, սակայն պատվիրատուի կողմից այդ չընդունվելու դեպքում:  </w:delText>
        </w:r>
      </w:del>
    </w:p>
    <w:p w14:paraId="4638D8B7" w14:textId="5D1D36DE" w:rsidR="00F02279" w:rsidRPr="00E6597C" w:rsidRDefault="00F02279" w:rsidP="00F02279">
      <w:pPr>
        <w:ind w:firstLine="720"/>
        <w:jc w:val="both"/>
        <w:rPr>
          <w:del w:id="1948" w:author="Հերմինե Գևորգյան" w:date="2026-02-26T23:44:00Z" w16du:dateUtc="2026-02-26T19:44:00Z"/>
          <w:rFonts w:ascii="GHEA Grapalat" w:hAnsi="GHEA Grapalat" w:cs="Sylfaen"/>
          <w:sz w:val="20"/>
          <w:lang w:val="hy-AM"/>
        </w:rPr>
      </w:pPr>
      <w:del w:id="1949" w:author="Հերմինե Գևորգյան" w:date="2026-02-26T23:44:00Z" w16du:dateUtc="2026-02-26T19:44:00Z">
        <w:r w:rsidRPr="00E6597C">
          <w:rPr>
            <w:rFonts w:ascii="GHEA Grapalat" w:hAnsi="GHEA Grapalat" w:cs="Sylfaen"/>
            <w:sz w:val="20"/>
            <w:lang w:val="hy-AM"/>
          </w:rPr>
          <w:delText>5.3 Պայմանագրով նախատեսված ա</w:delText>
        </w:r>
        <w:r w:rsidRPr="00E6597C">
          <w:rPr>
            <w:rFonts w:ascii="GHEA Grapalat" w:hAnsi="GHEA Grapalat" w:cs="Times Armenian"/>
            <w:sz w:val="20"/>
            <w:lang w:val="hy-AM"/>
          </w:rPr>
          <w:delText>շխատանք</w:delText>
        </w:r>
        <w:r w:rsidRPr="00E6597C">
          <w:rPr>
            <w:rFonts w:ascii="GHEA Grapalat" w:hAnsi="GHEA Grapalat" w:cs="Sylfaen"/>
            <w:sz w:val="20"/>
            <w:lang w:val="hy-AM"/>
          </w:rPr>
          <w:delText xml:space="preserve">ի կատարման ժամկետը խախտելու դեպքում Կատարողից յուրաքանչյուր ուշացված </w:delText>
        </w:r>
        <w:r w:rsidRPr="004605D7">
          <w:rPr>
            <w:rFonts w:ascii="GHEA Grapalat" w:hAnsi="GHEA Grapalat" w:cs="Sylfaen"/>
            <w:sz w:val="20"/>
            <w:lang w:val="hy-AM"/>
          </w:rPr>
          <w:delText xml:space="preserve">աշխատանքային </w:delText>
        </w:r>
        <w:r w:rsidRPr="00E6597C">
          <w:rPr>
            <w:rFonts w:ascii="GHEA Grapalat" w:hAnsi="GHEA Grapalat" w:cs="Sylfaen"/>
            <w:sz w:val="20"/>
            <w:lang w:val="hy-AM"/>
          </w:rPr>
          <w:delText>օրվա համար գանձվում է տույժ` կատարման ենթակա, սակայն չկատարված ա</w:delText>
        </w:r>
        <w:r w:rsidRPr="00E6597C">
          <w:rPr>
            <w:rFonts w:ascii="GHEA Grapalat" w:hAnsi="GHEA Grapalat" w:cs="Times Armenian"/>
            <w:sz w:val="20"/>
            <w:lang w:val="hy-AM"/>
          </w:rPr>
          <w:delText>շխատանքի</w:delText>
        </w:r>
        <w:r w:rsidRPr="00E6597C">
          <w:rPr>
            <w:rFonts w:ascii="GHEA Grapalat" w:hAnsi="GHEA Grapalat" w:cs="Sylfaen"/>
            <w:sz w:val="20"/>
            <w:lang w:val="hy-AM"/>
          </w:rPr>
          <w:delText xml:space="preserve">  գնի  0,05 (զրո ամբողջ հինգ հարյուրերորդական) տոկոսի չափով։</w:delText>
        </w:r>
      </w:del>
    </w:p>
    <w:p w14:paraId="0DDEB6C1" w14:textId="77777777" w:rsidR="00F02279" w:rsidRPr="00E6597C" w:rsidRDefault="00F02279" w:rsidP="00F02279">
      <w:pPr>
        <w:ind w:firstLine="720"/>
        <w:jc w:val="both"/>
        <w:rPr>
          <w:del w:id="1950" w:author="Հերմինե Գևորգյան" w:date="2026-02-26T23:44:00Z" w16du:dateUtc="2026-02-26T19:44:00Z"/>
          <w:rFonts w:ascii="GHEA Grapalat" w:hAnsi="GHEA Grapalat" w:cs="Sylfaen"/>
          <w:sz w:val="20"/>
          <w:lang w:val="hy-AM"/>
        </w:rPr>
      </w:pPr>
      <w:del w:id="1951" w:author="Հերմինե Գևորգյան" w:date="2026-02-26T23:44:00Z" w16du:dateUtc="2026-02-26T19:44:00Z">
        <w:r w:rsidRPr="00E6597C">
          <w:rPr>
            <w:rFonts w:ascii="GHEA Grapalat" w:hAnsi="GHEA Grapalat" w:cs="Sylfaen"/>
            <w:sz w:val="20"/>
            <w:lang w:val="hy-AM"/>
          </w:rPr>
          <w:delText xml:space="preserve">5.4 Պայմանագրի 5.2 և 5.3 կետերով նախատեսված տուգանքը և տույժը հաշվարկվում և հաշվանցվում են </w:delText>
        </w:r>
        <w:r w:rsidRPr="00E6597C">
          <w:rPr>
            <w:rFonts w:ascii="GHEA Grapalat" w:hAnsi="GHEA Grapalat" w:cs="Times Armenian"/>
            <w:sz w:val="20"/>
            <w:lang w:val="hy-AM"/>
          </w:rPr>
          <w:delText>աշխատանքը</w:delText>
        </w:r>
        <w:r w:rsidRPr="00E6597C">
          <w:rPr>
            <w:rFonts w:ascii="GHEA Grapalat" w:hAnsi="GHEA Grapalat" w:cs="Sylfaen"/>
            <w:sz w:val="20"/>
            <w:lang w:val="hy-AM"/>
          </w:rPr>
          <w:delText xml:space="preserve"> կատարելու արդյունքում Կատարողին վճարման ենթակա գումարների հետ։</w:delText>
        </w:r>
      </w:del>
    </w:p>
    <w:p w14:paraId="3415CE86" w14:textId="44CEBF1C" w:rsidR="00F02279" w:rsidRPr="00E6597C" w:rsidRDefault="00F02279" w:rsidP="00F02279">
      <w:pPr>
        <w:ind w:firstLine="720"/>
        <w:jc w:val="both"/>
        <w:rPr>
          <w:del w:id="1952" w:author="Հերմինե Գևորգյան" w:date="2026-02-26T23:44:00Z" w16du:dateUtc="2026-02-26T19:44:00Z"/>
          <w:rFonts w:ascii="GHEA Grapalat" w:hAnsi="GHEA Grapalat" w:cs="Sylfaen"/>
          <w:sz w:val="20"/>
          <w:lang w:val="hy-AM"/>
        </w:rPr>
      </w:pPr>
      <w:del w:id="1953" w:author="Հերմինե Գևորգյան" w:date="2026-02-26T23:44:00Z" w16du:dateUtc="2026-02-26T19:44:00Z">
        <w:r w:rsidRPr="00E6597C">
          <w:rPr>
            <w:rFonts w:ascii="GHEA Grapalat" w:hAnsi="GHEA Grapalat" w:cs="Sylfaen"/>
            <w:sz w:val="20"/>
            <w:lang w:val="hy-AM"/>
          </w:rPr>
          <w:delText xml:space="preserve">5.5 Պատվիրատուի կողմից պայմանագրի 4.2 կետով նախատեսված ժամկետի խախտման դեպքում Պատվիրատուի նկատմամբ յուրաքանչյուր ուշացված </w:delText>
        </w:r>
        <w:r w:rsidRPr="004605D7">
          <w:rPr>
            <w:rFonts w:ascii="GHEA Grapalat" w:hAnsi="GHEA Grapalat" w:cs="Sylfaen"/>
            <w:sz w:val="20"/>
            <w:lang w:val="hy-AM"/>
          </w:rPr>
          <w:delText xml:space="preserve">աշխատանքային </w:delText>
        </w:r>
        <w:r w:rsidRPr="00E6597C">
          <w:rPr>
            <w:rFonts w:ascii="GHEA Grapalat" w:hAnsi="GHEA Grapalat" w:cs="Sylfaen"/>
            <w:sz w:val="20"/>
            <w:lang w:val="hy-AM"/>
          </w:rPr>
          <w:delText>օրվա համար հաշվարկվում է տույժ` վճարման ենթակա, սակայն չվճարված գումարի 0,05 (զրո ամբողջ հինգ հարյուրերորդական) տոկոսի չափով։</w:delText>
        </w:r>
      </w:del>
    </w:p>
    <w:p w14:paraId="43A0BE4D" w14:textId="77777777" w:rsidR="00F02279" w:rsidRPr="00E6597C" w:rsidRDefault="00F02279" w:rsidP="00F02279">
      <w:pPr>
        <w:ind w:firstLine="720"/>
        <w:jc w:val="both"/>
        <w:rPr>
          <w:del w:id="1954" w:author="Հերմինե Գևորգյան" w:date="2026-02-26T23:44:00Z" w16du:dateUtc="2026-02-26T19:44:00Z"/>
          <w:rFonts w:ascii="GHEA Grapalat" w:hAnsi="GHEA Grapalat" w:cs="Sylfaen"/>
          <w:sz w:val="20"/>
          <w:lang w:val="hy-AM"/>
        </w:rPr>
      </w:pPr>
      <w:del w:id="1955" w:author="Հերմինե Գևորգյան" w:date="2026-02-26T23:44:00Z" w16du:dateUtc="2026-02-26T19:44:00Z">
        <w:r w:rsidRPr="00E6597C">
          <w:rPr>
            <w:rFonts w:ascii="GHEA Grapalat" w:hAnsi="GHEA Grapalat" w:cs="Sylfaen"/>
            <w:sz w:val="20"/>
            <w:lang w:val="hy-AM"/>
          </w:rPr>
          <w:delTex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delText>
        </w:r>
      </w:del>
    </w:p>
    <w:p w14:paraId="08B15EBA" w14:textId="77777777" w:rsidR="00F02279" w:rsidRPr="00E6597C" w:rsidRDefault="00F02279" w:rsidP="00F02279">
      <w:pPr>
        <w:ind w:firstLine="720"/>
        <w:jc w:val="both"/>
        <w:rPr>
          <w:del w:id="1956" w:author="Հերմինե Գևորգյան" w:date="2026-02-26T23:44:00Z" w16du:dateUtc="2026-02-26T19:44:00Z"/>
          <w:rFonts w:ascii="GHEA Grapalat" w:hAnsi="GHEA Grapalat" w:cs="Sylfaen"/>
          <w:sz w:val="20"/>
          <w:lang w:val="hy-AM"/>
        </w:rPr>
      </w:pPr>
      <w:del w:id="1957" w:author="Հերմինե Գևորգյան" w:date="2026-02-26T23:44:00Z" w16du:dateUtc="2026-02-26T19:44:00Z">
        <w:r w:rsidRPr="00E6597C">
          <w:rPr>
            <w:rFonts w:ascii="GHEA Grapalat" w:hAnsi="GHEA Grapalat" w:cs="Sylfaen"/>
            <w:sz w:val="20"/>
            <w:lang w:val="hy-AM"/>
          </w:rPr>
          <w:delText>5.7 Տույժերի և (կամ) տուգանքի վճարումը Կողմերին չի ազատում իրենց պայմանագրային պարտավորությունները լրիվ կատարելուց։</w:delText>
        </w:r>
      </w:del>
    </w:p>
    <w:p w14:paraId="178BB561" w14:textId="77777777" w:rsidR="00F02279" w:rsidRPr="00E6597C" w:rsidRDefault="00F02279" w:rsidP="00F02279">
      <w:pPr>
        <w:ind w:firstLine="720"/>
        <w:jc w:val="both"/>
        <w:rPr>
          <w:del w:id="1958" w:author="Հերմինե Գևորգյան" w:date="2026-02-26T23:44:00Z" w16du:dateUtc="2026-02-26T19:44:00Z"/>
          <w:rFonts w:ascii="GHEA Grapalat" w:hAnsi="GHEA Grapalat" w:cs="Sylfaen"/>
          <w:sz w:val="20"/>
          <w:lang w:val="hy-AM"/>
        </w:rPr>
      </w:pPr>
    </w:p>
    <w:p w14:paraId="65B9F95E" w14:textId="77777777" w:rsidR="00F02279" w:rsidRPr="00E6597C" w:rsidRDefault="00F02279" w:rsidP="00F02279">
      <w:pPr>
        <w:ind w:firstLine="720"/>
        <w:jc w:val="both"/>
        <w:rPr>
          <w:del w:id="1959" w:author="Հերմինե Գևորգյան" w:date="2026-02-26T23:44:00Z" w16du:dateUtc="2026-02-26T19:44:00Z"/>
          <w:rFonts w:ascii="GHEA Grapalat" w:hAnsi="GHEA Grapalat" w:cs="Sylfaen"/>
          <w:sz w:val="20"/>
          <w:lang w:val="hy-AM"/>
        </w:rPr>
      </w:pPr>
    </w:p>
    <w:p w14:paraId="2AA06EA8" w14:textId="77777777" w:rsidR="00F02279" w:rsidRPr="00E6597C" w:rsidRDefault="00F02279" w:rsidP="00F02279">
      <w:pPr>
        <w:ind w:firstLine="720"/>
        <w:jc w:val="both"/>
        <w:rPr>
          <w:del w:id="1960" w:author="Հերմինե Գևորգյան" w:date="2026-02-26T23:44:00Z" w16du:dateUtc="2026-02-26T19:44:00Z"/>
          <w:rFonts w:ascii="GHEA Grapalat" w:hAnsi="GHEA Grapalat"/>
          <w:b/>
          <w:sz w:val="20"/>
          <w:lang w:val="hy-AM"/>
        </w:rPr>
      </w:pPr>
      <w:del w:id="1961" w:author="Հերմինե Գևորգյան" w:date="2026-02-26T23:44:00Z" w16du:dateUtc="2026-02-26T19:44:00Z">
        <w:r w:rsidRPr="00E6597C">
          <w:rPr>
            <w:rFonts w:ascii="GHEA Grapalat" w:hAnsi="GHEA Grapalat" w:cs="Sylfaen"/>
            <w:b/>
            <w:sz w:val="20"/>
            <w:lang w:val="hy-AM"/>
          </w:rPr>
          <w:delText>6. ԱՆՀԱՂԹԱՀԱՐԵԼԻ ՈՒԺԻ ԱԶԴԵՑՈՒԹՅՈՒՆ</w:delText>
        </w:r>
        <w:r w:rsidRPr="00E6597C">
          <w:rPr>
            <w:rFonts w:ascii="GHEA Grapalat" w:hAnsi="GHEA Grapalat" w:cs="Sylfaen"/>
            <w:sz w:val="20"/>
            <w:lang w:val="hy-AM"/>
          </w:rPr>
          <w:delText xml:space="preserve"> </w:delText>
        </w:r>
        <w:r w:rsidRPr="00E6597C">
          <w:rPr>
            <w:rFonts w:ascii="GHEA Grapalat" w:hAnsi="GHEA Grapalat" w:cs="Times Armenian"/>
            <w:b/>
            <w:sz w:val="20"/>
            <w:lang w:val="hy-AM"/>
          </w:rPr>
          <w:delText>(</w:delText>
        </w:r>
        <w:r w:rsidRPr="00E6597C">
          <w:rPr>
            <w:rFonts w:ascii="GHEA Grapalat" w:hAnsi="GHEA Grapalat" w:cs="Sylfaen"/>
            <w:b/>
            <w:sz w:val="20"/>
            <w:lang w:val="hy-AM"/>
          </w:rPr>
          <w:delText>ՖՈՐՍ</w:delText>
        </w:r>
        <w:r w:rsidRPr="00E6597C">
          <w:rPr>
            <w:rFonts w:ascii="GHEA Grapalat" w:hAnsi="GHEA Grapalat" w:cs="Times Armenian"/>
            <w:b/>
            <w:sz w:val="20"/>
            <w:lang w:val="hy-AM"/>
          </w:rPr>
          <w:delText>-</w:delText>
        </w:r>
        <w:r w:rsidRPr="00E6597C">
          <w:rPr>
            <w:rFonts w:ascii="GHEA Grapalat" w:hAnsi="GHEA Grapalat" w:cs="Sylfaen"/>
            <w:b/>
            <w:sz w:val="20"/>
            <w:lang w:val="hy-AM"/>
          </w:rPr>
          <w:delText>ՄԱԺՈՐ</w:delText>
        </w:r>
        <w:r w:rsidRPr="00E6597C">
          <w:rPr>
            <w:rFonts w:ascii="GHEA Grapalat" w:hAnsi="GHEA Grapalat"/>
            <w:b/>
            <w:sz w:val="20"/>
            <w:lang w:val="hy-AM"/>
          </w:rPr>
          <w:delText>)</w:delText>
        </w:r>
      </w:del>
    </w:p>
    <w:p w14:paraId="67C1DEE6" w14:textId="77777777" w:rsidR="00F02279" w:rsidRPr="00E6597C" w:rsidRDefault="00F02279" w:rsidP="00F02279">
      <w:pPr>
        <w:ind w:firstLine="720"/>
        <w:jc w:val="both"/>
        <w:rPr>
          <w:del w:id="1962" w:author="Հերմինե Գևորգյան" w:date="2026-02-26T23:44:00Z" w16du:dateUtc="2026-02-26T19:44:00Z"/>
          <w:rFonts w:ascii="GHEA Grapalat" w:hAnsi="GHEA Grapalat" w:cs="Sylfaen"/>
          <w:sz w:val="20"/>
          <w:lang w:val="hy-AM"/>
        </w:rPr>
      </w:pPr>
    </w:p>
    <w:p w14:paraId="1390FC6B" w14:textId="77777777" w:rsidR="00F02279" w:rsidRPr="00E6597C" w:rsidRDefault="00F02279" w:rsidP="00F02279">
      <w:pPr>
        <w:ind w:firstLine="709"/>
        <w:jc w:val="both"/>
        <w:rPr>
          <w:del w:id="1963" w:author="Հերմինե Գևորգյան" w:date="2026-02-26T23:44:00Z" w16du:dateUtc="2026-02-26T19:44:00Z"/>
          <w:rFonts w:ascii="GHEA Grapalat" w:hAnsi="GHEA Grapalat"/>
          <w:sz w:val="20"/>
          <w:lang w:val="hy-AM"/>
        </w:rPr>
      </w:pPr>
      <w:del w:id="1964" w:author="Հերմինե Գևորգյան" w:date="2026-02-26T23:44:00Z" w16du:dateUtc="2026-02-26T19:44:00Z">
        <w:r w:rsidRPr="00E6597C">
          <w:rPr>
            <w:rFonts w:ascii="GHEA Grapalat" w:hAnsi="GHEA Grapalat" w:cs="Sylfaen"/>
            <w:sz w:val="20"/>
            <w:lang w:val="hy-AM"/>
          </w:rPr>
          <w:delText>Սույն</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պայմանագրով</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և</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սույն</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պայմանագրի</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հիման</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վրա</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կնքված</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Համաձայնագրերով</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պարտավորություններն</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ամբողջությամբ</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կամ</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մասնակիորեն</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չկատարելու</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համար</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կողմերն</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ազատվում</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են</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պատասխանատվությունից</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եթե</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դա</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եղել</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է</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անհաղթահարելի</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ուժի</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ազդեցության</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հետևանքով</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որը</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ծագել</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է</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սույն</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պայմանագիրը</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կնքելուց</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հետո</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և</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որը</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կողմերը</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չէին</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կարող</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կանխատեսել</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կամ</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կանխարգելել։</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Այդպիսի</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իրավիճակներ</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են</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երկրաշարժը</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ջրհեղեղը</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հրդեհը</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պատերազմը</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ռազմական</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և</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արտակարգ</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դրություն</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հայտարարելը</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քաղաքական</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հուզումները</w:delText>
        </w:r>
        <w:r w:rsidRPr="00E6597C">
          <w:rPr>
            <w:rFonts w:ascii="GHEA Grapalat" w:hAnsi="GHEA Grapalat"/>
            <w:sz w:val="20"/>
            <w:lang w:val="hy-AM"/>
          </w:rPr>
          <w:delText xml:space="preserve">, </w:delText>
        </w:r>
        <w:r w:rsidRPr="00E6597C">
          <w:rPr>
            <w:rFonts w:ascii="GHEA Grapalat" w:hAnsi="GHEA Grapalat" w:cs="Sylfaen"/>
            <w:sz w:val="20"/>
            <w:lang w:val="hy-AM"/>
          </w:rPr>
          <w:delText>գործադուլները</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հաղորդակցության</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միջոցների</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աշխատանքի</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դադարեցումը</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պետական</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մարմինների</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ակտերը</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և</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այլն</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որոնք</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անհնարին</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են</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դարձնում</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սույն</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պայմանագրով</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պարտավորությունների</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կատարումը։</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Եթե</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արտակարգ</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ուժի</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ազդեցությունը</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շարունակվում</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է</w:delText>
        </w:r>
        <w:r w:rsidRPr="00E6597C">
          <w:rPr>
            <w:rFonts w:ascii="GHEA Grapalat" w:hAnsi="GHEA Grapalat" w:cs="Times Armenian"/>
            <w:sz w:val="20"/>
            <w:lang w:val="hy-AM"/>
          </w:rPr>
          <w:delText xml:space="preserve"> 3 (</w:delText>
        </w:r>
        <w:r w:rsidRPr="00E6597C">
          <w:rPr>
            <w:rFonts w:ascii="GHEA Grapalat" w:hAnsi="GHEA Grapalat" w:cs="Sylfaen"/>
            <w:sz w:val="20"/>
            <w:lang w:val="hy-AM"/>
          </w:rPr>
          <w:delText>երեք</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ամսից</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ավելի</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ապա</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կողմերից</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յուրաքանչյուրն</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իրավունք</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ունի</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լուծել</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պայմանագիրը՝</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այդ</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մասին</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նախապես</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տեղյակ</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պահելով</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մյուս</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կողմին</w:delText>
        </w:r>
        <w:r w:rsidRPr="00E6597C">
          <w:rPr>
            <w:rFonts w:ascii="GHEA Grapalat" w:hAnsi="GHEA Grapalat" w:cs="Times Armenian"/>
            <w:sz w:val="20"/>
            <w:lang w:val="hy-AM"/>
          </w:rPr>
          <w:delText>։</w:delText>
        </w:r>
      </w:del>
    </w:p>
    <w:p w14:paraId="3C3046B3" w14:textId="77777777" w:rsidR="00F02279" w:rsidRPr="00E6597C" w:rsidRDefault="00F02279" w:rsidP="00F02279">
      <w:pPr>
        <w:ind w:firstLine="720"/>
        <w:jc w:val="both"/>
        <w:rPr>
          <w:del w:id="1965" w:author="Հերմինե Գևորգյան" w:date="2026-02-26T23:44:00Z" w16du:dateUtc="2026-02-26T19:44:00Z"/>
          <w:rFonts w:ascii="GHEA Grapalat" w:hAnsi="GHEA Grapalat" w:cs="Sylfaen"/>
          <w:sz w:val="20"/>
          <w:lang w:val="hy-AM"/>
        </w:rPr>
      </w:pPr>
    </w:p>
    <w:p w14:paraId="231512DA" w14:textId="77777777" w:rsidR="00F02279" w:rsidRPr="00E6597C" w:rsidRDefault="00F02279" w:rsidP="00F02279">
      <w:pPr>
        <w:ind w:firstLine="720"/>
        <w:jc w:val="both"/>
        <w:rPr>
          <w:del w:id="1966" w:author="Հերմինե Գևորգյան" w:date="2026-02-26T23:44:00Z" w16du:dateUtc="2026-02-26T19:44:00Z"/>
          <w:rFonts w:ascii="GHEA Grapalat" w:hAnsi="GHEA Grapalat" w:cs="Sylfaen"/>
          <w:b/>
          <w:sz w:val="20"/>
          <w:lang w:val="hy-AM"/>
        </w:rPr>
      </w:pPr>
      <w:del w:id="1967" w:author="Հերմինե Գևորգյան" w:date="2026-02-26T23:44:00Z" w16du:dateUtc="2026-02-26T19:44:00Z">
        <w:r w:rsidRPr="00E6597C">
          <w:rPr>
            <w:rFonts w:ascii="GHEA Grapalat" w:hAnsi="GHEA Grapalat" w:cs="Sylfaen"/>
            <w:b/>
            <w:sz w:val="20"/>
            <w:lang w:val="hy-AM"/>
          </w:rPr>
          <w:delText>7. ԱՅԼ ՊԱՅՄԱՆՆԵՐ</w:delText>
        </w:r>
      </w:del>
    </w:p>
    <w:p w14:paraId="7A80F628" w14:textId="77777777" w:rsidR="00F02279" w:rsidRPr="00E6597C" w:rsidRDefault="00F02279" w:rsidP="00F02279">
      <w:pPr>
        <w:ind w:firstLine="720"/>
        <w:jc w:val="both"/>
        <w:rPr>
          <w:del w:id="1968" w:author="Հերմինե Գևորգյան" w:date="2026-02-26T23:44:00Z" w16du:dateUtc="2026-02-26T19:44:00Z"/>
          <w:rFonts w:ascii="GHEA Grapalat" w:hAnsi="GHEA Grapalat" w:cs="Sylfaen"/>
          <w:b/>
          <w:sz w:val="20"/>
          <w:lang w:val="hy-AM"/>
        </w:rPr>
      </w:pPr>
    </w:p>
    <w:p w14:paraId="407048E1" w14:textId="77777777" w:rsidR="00F02279" w:rsidRPr="00E6597C" w:rsidRDefault="00F02279" w:rsidP="00F02279">
      <w:pPr>
        <w:ind w:firstLine="709"/>
        <w:jc w:val="both"/>
        <w:rPr>
          <w:del w:id="1969" w:author="Հերմինե Գևորգյան" w:date="2026-02-26T23:44:00Z" w16du:dateUtc="2026-02-26T19:44:00Z"/>
          <w:rFonts w:ascii="GHEA Grapalat" w:hAnsi="GHEA Grapalat"/>
          <w:sz w:val="20"/>
          <w:lang w:val="hy-AM"/>
        </w:rPr>
      </w:pPr>
      <w:del w:id="1970" w:author="Հերմինե Գևորգյան" w:date="2026-02-26T23:44:00Z" w16du:dateUtc="2026-02-26T19:44:00Z">
        <w:r w:rsidRPr="00E6597C">
          <w:rPr>
            <w:rFonts w:ascii="GHEA Grapalat" w:hAnsi="GHEA Grapalat"/>
            <w:sz w:val="20"/>
            <w:lang w:val="hy-AM"/>
          </w:rPr>
          <w:delText xml:space="preserve">7.1 </w:delText>
        </w:r>
        <w:r w:rsidRPr="00E6597C">
          <w:rPr>
            <w:rFonts w:ascii="GHEA Grapalat" w:hAnsi="GHEA Grapalat" w:cs="Sylfaen"/>
            <w:sz w:val="20"/>
            <w:lang w:val="hy-AM"/>
          </w:rPr>
          <w:delText>Սույն</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պայմանագիրն</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ուժի</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մեջ</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է</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մտնում</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կողմերի</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ստորագրման</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պահից և գործում է մինչև</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կողմերի սույն պայմանագրով</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ստանձնած</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պարտավորությունների</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ողջ</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ծավալով</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կատարումը</w:delText>
        </w:r>
        <w:r w:rsidRPr="00E6597C">
          <w:rPr>
            <w:rFonts w:ascii="GHEA Grapalat" w:hAnsi="GHEA Grapalat" w:cs="Times Armenian"/>
            <w:sz w:val="20"/>
            <w:lang w:val="hy-AM"/>
          </w:rPr>
          <w:delText>։</w:delText>
        </w:r>
        <w:r w:rsidRPr="00E6597C">
          <w:rPr>
            <w:rFonts w:ascii="GHEA Grapalat" w:hAnsi="GHEA Grapalat"/>
            <w:sz w:val="20"/>
            <w:lang w:val="hy-AM"/>
          </w:rPr>
          <w:delText xml:space="preserve"> </w:delText>
        </w:r>
      </w:del>
    </w:p>
    <w:p w14:paraId="2EA8AC64" w14:textId="02F2BF57" w:rsidR="00F02279" w:rsidRPr="004605D7" w:rsidRDefault="00F02279" w:rsidP="00F02279">
      <w:pPr>
        <w:tabs>
          <w:tab w:val="left" w:pos="1276"/>
        </w:tabs>
        <w:ind w:firstLine="720"/>
        <w:jc w:val="both"/>
        <w:rPr>
          <w:del w:id="1971" w:author="Հերմինե Գևորգյան" w:date="2026-02-26T23:44:00Z" w16du:dateUtc="2026-02-26T19:44:00Z"/>
          <w:rFonts w:ascii="GHEA Grapalat" w:hAnsi="GHEA Grapalat" w:cs="Sylfaen"/>
          <w:sz w:val="20"/>
          <w:lang w:val="hy-AM"/>
        </w:rPr>
      </w:pPr>
      <w:del w:id="1972" w:author="Հերմինե Գևորգյան" w:date="2026-02-26T23:44:00Z" w16du:dateUtc="2026-02-26T19:44:00Z">
        <w:r w:rsidRPr="00E6597C">
          <w:rPr>
            <w:rFonts w:ascii="GHEA Grapalat" w:hAnsi="GHEA Grapalat" w:cs="Sylfaen"/>
            <w:sz w:val="20"/>
            <w:lang w:val="hy-AM"/>
          </w:rPr>
          <w:delTex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delText>
        </w:r>
        <w:r w:rsidRPr="004605D7">
          <w:rPr>
            <w:rFonts w:ascii="GHEA Grapalat" w:hAnsi="GHEA Grapalat" w:cs="Sylfaen"/>
            <w:sz w:val="20"/>
            <w:lang w:val="hy-AM"/>
          </w:rPr>
          <w:delText>:</w:delText>
        </w:r>
        <w:r w:rsidR="009111E6">
          <w:rPr>
            <w:rStyle w:val="af6"/>
            <w:rFonts w:ascii="GHEA Grapalat" w:hAnsi="GHEA Grapalat" w:cs="Sylfaen"/>
            <w:sz w:val="20"/>
            <w:lang w:val="hy-AM"/>
          </w:rPr>
          <w:footnoteReference w:id="27"/>
        </w:r>
      </w:del>
    </w:p>
    <w:p w14:paraId="17EA4B34" w14:textId="77777777" w:rsidR="00F02279" w:rsidRPr="00E6597C" w:rsidRDefault="00F02279" w:rsidP="00F02279">
      <w:pPr>
        <w:ind w:firstLine="709"/>
        <w:jc w:val="both"/>
        <w:rPr>
          <w:del w:id="1974" w:author="Հերմինե Գևորգյան" w:date="2026-02-26T23:44:00Z" w16du:dateUtc="2026-02-26T19:44:00Z"/>
          <w:rFonts w:ascii="GHEA Grapalat" w:hAnsi="GHEA Grapalat"/>
          <w:sz w:val="20"/>
          <w:lang w:val="hy-AM"/>
        </w:rPr>
      </w:pPr>
      <w:del w:id="1975" w:author="Հերմինե Գևորգյան" w:date="2026-02-26T23:44:00Z" w16du:dateUtc="2026-02-26T19:44:00Z">
        <w:r w:rsidRPr="00E6597C">
          <w:rPr>
            <w:rFonts w:ascii="GHEA Grapalat" w:hAnsi="GHEA Grapalat"/>
            <w:sz w:val="20"/>
            <w:lang w:val="hy-AM"/>
          </w:rPr>
          <w:delText>7.2 Պ</w:delText>
        </w:r>
        <w:r w:rsidRPr="00E6597C">
          <w:rPr>
            <w:rFonts w:ascii="GHEA Grapalat" w:hAnsi="GHEA Grapalat" w:cs="Sylfaen"/>
            <w:sz w:val="20"/>
            <w:lang w:val="hy-AM"/>
          </w:rPr>
          <w:delText>այմանագրից</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ծագած`</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կողմի</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վճարային</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պարտավորությունը</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չի</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կարող</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դադարել</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այլ</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պայմանագրից</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ծագած՝</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հակընդդեմ</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պարտավորության</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հաշվանցով</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առանց</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կողմերի</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գրավոր</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և</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կնիքով</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հաստատված</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համաձայնության</w:delText>
        </w:r>
        <w:r w:rsidRPr="00E6597C">
          <w:rPr>
            <w:rFonts w:ascii="GHEA Grapalat" w:hAnsi="GHEA Grapalat" w:cs="Times Armenian"/>
            <w:sz w:val="20"/>
            <w:lang w:val="hy-AM"/>
          </w:rPr>
          <w:delText>։ Պ</w:delText>
        </w:r>
        <w:r w:rsidRPr="00E6597C">
          <w:rPr>
            <w:rFonts w:ascii="GHEA Grapalat" w:hAnsi="GHEA Grapalat" w:cs="Sylfaen"/>
            <w:sz w:val="20"/>
            <w:lang w:val="hy-AM"/>
          </w:rPr>
          <w:delText>այմանագրից</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ծագած</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պահանջի</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իրավունքը</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չի</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կարող</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փոխանցվել</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այլ</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անձի</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առանց</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պարտապան</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կողմի</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գրավոր</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համաձայնության</w:delText>
        </w:r>
        <w:r w:rsidRPr="00E6597C">
          <w:rPr>
            <w:rFonts w:ascii="GHEA Grapalat" w:hAnsi="GHEA Grapalat" w:cs="Times Armenian"/>
            <w:sz w:val="20"/>
            <w:lang w:val="hy-AM"/>
          </w:rPr>
          <w:delText>։</w:delText>
        </w:r>
        <w:r w:rsidRPr="00E6597C">
          <w:rPr>
            <w:rFonts w:ascii="GHEA Grapalat" w:hAnsi="GHEA Grapalat"/>
            <w:sz w:val="20"/>
            <w:lang w:val="hy-AM"/>
          </w:rPr>
          <w:delText xml:space="preserve"> </w:delText>
        </w:r>
      </w:del>
    </w:p>
    <w:p w14:paraId="1253B953" w14:textId="77777777" w:rsidR="00F02279" w:rsidRPr="00E6597C" w:rsidRDefault="00F02279" w:rsidP="00F02279">
      <w:pPr>
        <w:tabs>
          <w:tab w:val="left" w:pos="720"/>
        </w:tabs>
        <w:jc w:val="both"/>
        <w:rPr>
          <w:del w:id="1976" w:author="Հերմինե Գևորգյան" w:date="2026-02-26T23:44:00Z" w16du:dateUtc="2026-02-26T19:44:00Z"/>
          <w:rFonts w:ascii="GHEA Grapalat" w:hAnsi="GHEA Grapalat"/>
          <w:sz w:val="20"/>
          <w:lang w:val="hy-AM"/>
        </w:rPr>
      </w:pPr>
      <w:del w:id="1977" w:author="Հերմինե Գևորգյան" w:date="2026-02-26T23:44:00Z" w16du:dateUtc="2026-02-26T19:44:00Z">
        <w:r w:rsidRPr="00E6597C">
          <w:rPr>
            <w:rFonts w:ascii="GHEA Grapalat" w:hAnsi="GHEA Grapalat"/>
            <w:sz w:val="20"/>
            <w:lang w:val="hy-AM"/>
          </w:rPr>
          <w:tab/>
          <w:delTex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delText>
        </w:r>
        <w:r w:rsidR="000A025B" w:rsidRPr="004605D7">
          <w:rPr>
            <w:rFonts w:ascii="GHEA Grapalat" w:hAnsi="GHEA Grapalat"/>
            <w:sz w:val="20"/>
            <w:lang w:val="hy-AM"/>
          </w:rPr>
          <w:delText>մ է</w:delText>
        </w:r>
        <w:r w:rsidRPr="00E6597C">
          <w:rPr>
            <w:rFonts w:ascii="GHEA Grapalat" w:hAnsi="GHEA Grapalat"/>
            <w:sz w:val="20"/>
            <w:lang w:val="hy-AM"/>
          </w:rPr>
          <w:delTex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delText>
        </w:r>
      </w:del>
    </w:p>
    <w:p w14:paraId="30F957CE" w14:textId="77777777" w:rsidR="00F02279" w:rsidRPr="00E6597C" w:rsidRDefault="00F02279" w:rsidP="00F02279">
      <w:pPr>
        <w:tabs>
          <w:tab w:val="left" w:pos="1276"/>
        </w:tabs>
        <w:ind w:firstLine="720"/>
        <w:jc w:val="both"/>
        <w:rPr>
          <w:del w:id="1978" w:author="Հերմինե Գևորգյան" w:date="2026-02-26T23:44:00Z" w16du:dateUtc="2026-02-26T19:44:00Z"/>
          <w:rFonts w:ascii="GHEA Grapalat" w:hAnsi="GHEA Grapalat" w:cs="Sylfaen"/>
          <w:sz w:val="20"/>
          <w:lang w:val="hy-AM"/>
        </w:rPr>
      </w:pPr>
      <w:del w:id="1979" w:author="Հերմինե Գևորգյան" w:date="2026-02-26T23:44:00Z" w16du:dateUtc="2026-02-26T19:44:00Z">
        <w:r w:rsidRPr="00E6597C">
          <w:rPr>
            <w:rFonts w:ascii="GHEA Grapalat" w:hAnsi="GHEA Grapalat" w:cs="Sylfaen"/>
            <w:sz w:val="20"/>
            <w:lang w:val="hy-AM"/>
          </w:rPr>
          <w:delText>7.4 Պայմանագրի հետ կապված վեճերը ենթակա են քննության Հայաստանի Հանրապետության դատարաններում։</w:delText>
        </w:r>
      </w:del>
    </w:p>
    <w:p w14:paraId="68AA4B95" w14:textId="77777777" w:rsidR="00F02279" w:rsidRPr="00E6597C" w:rsidRDefault="00F02279" w:rsidP="00F02279">
      <w:pPr>
        <w:ind w:firstLine="709"/>
        <w:jc w:val="both"/>
        <w:rPr>
          <w:del w:id="1980" w:author="Հերմինե Գևորգյան" w:date="2026-02-26T23:44:00Z" w16du:dateUtc="2026-02-26T19:44:00Z"/>
          <w:rFonts w:ascii="GHEA Grapalat" w:hAnsi="GHEA Grapalat"/>
          <w:sz w:val="20"/>
          <w:lang w:val="hy-AM"/>
        </w:rPr>
      </w:pPr>
      <w:del w:id="1981" w:author="Հերմինե Գևորգյան" w:date="2026-02-26T23:44:00Z" w16du:dateUtc="2026-02-26T19:44:00Z">
        <w:r w:rsidRPr="00E6597C">
          <w:rPr>
            <w:rFonts w:ascii="GHEA Grapalat" w:hAnsi="GHEA Grapalat"/>
            <w:sz w:val="20"/>
            <w:lang w:val="hy-AM"/>
          </w:rPr>
          <w:delText>7.5 Պ</w:delText>
        </w:r>
        <w:r w:rsidRPr="00E6597C">
          <w:rPr>
            <w:rFonts w:ascii="GHEA Grapalat" w:hAnsi="GHEA Grapalat" w:cs="Sylfaen"/>
            <w:sz w:val="20"/>
            <w:lang w:val="hy-AM"/>
          </w:rPr>
          <w:delText>այմանագրում</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փոփոխություններ</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և</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լրացումներ</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կարող</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են</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կատարվել</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միայն</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Կողմերի</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փոխադարձ</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համաձայնությամբ՝</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համաձայնագիր</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կնքելու</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միջոցով</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որը</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կհանդիսանա</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պայմանագրի</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անբաժանելի</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մասը</w:delText>
        </w:r>
        <w:r w:rsidRPr="00E6597C">
          <w:rPr>
            <w:rFonts w:ascii="GHEA Grapalat" w:hAnsi="GHEA Grapalat"/>
            <w:sz w:val="20"/>
            <w:lang w:val="hy-AM"/>
          </w:rPr>
          <w:delText>։</w:delText>
        </w:r>
      </w:del>
    </w:p>
    <w:p w14:paraId="6822737C" w14:textId="77777777" w:rsidR="00F02279" w:rsidRPr="00E6597C" w:rsidRDefault="00F02279" w:rsidP="00F02279">
      <w:pPr>
        <w:jc w:val="both"/>
        <w:rPr>
          <w:del w:id="1982" w:author="Հերմինե Գևորգյան" w:date="2026-02-26T23:44:00Z" w16du:dateUtc="2026-02-26T19:44:00Z"/>
          <w:rFonts w:ascii="GHEA Grapalat" w:hAnsi="GHEA Grapalat"/>
          <w:sz w:val="20"/>
          <w:lang w:val="hy-AM"/>
        </w:rPr>
      </w:pPr>
      <w:del w:id="1983" w:author="Հերմինե Գևորգյան" w:date="2026-02-26T23:44:00Z" w16du:dateUtc="2026-02-26T19:44:00Z">
        <w:r w:rsidRPr="00E6597C">
          <w:rPr>
            <w:rFonts w:ascii="GHEA Grapalat" w:hAnsi="GHEA Grapalat"/>
            <w:sz w:val="20"/>
            <w:lang w:val="hy-AM"/>
          </w:rPr>
          <w:tab/>
          <w:delTex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w:delText>
        </w:r>
        <w:r w:rsidRPr="00E6597C">
          <w:rPr>
            <w:rFonts w:ascii="GHEA Grapalat" w:hAnsi="GHEA Grapalat" w:cs="Times Armenian"/>
            <w:sz w:val="20"/>
            <w:lang w:val="hy-AM"/>
          </w:rPr>
          <w:delText>շխատանք</w:delText>
        </w:r>
        <w:r w:rsidRPr="00E6597C">
          <w:rPr>
            <w:rFonts w:ascii="GHEA Grapalat" w:hAnsi="GHEA Grapalat"/>
            <w:sz w:val="20"/>
            <w:lang w:val="hy-AM"/>
          </w:rPr>
          <w:delText xml:space="preserve">ի ծավալների կամ </w:delText>
        </w:r>
        <w:r w:rsidRPr="00E6597C">
          <w:rPr>
            <w:rFonts w:ascii="GHEA Grapalat" w:hAnsi="GHEA Grapalat" w:cs="Sylfaen"/>
            <w:sz w:val="20"/>
            <w:lang w:val="hy-AM"/>
          </w:rPr>
          <w:delText xml:space="preserve">ձեռք բերվող աշխատանքի միավորի գնի </w:delText>
        </w:r>
        <w:r w:rsidRPr="00E6597C">
          <w:rPr>
            <w:rFonts w:ascii="GHEA Grapalat" w:hAnsi="GHEA Grapalat" w:cs="Times Armenian"/>
            <w:sz w:val="20"/>
            <w:lang w:val="hy-AM"/>
          </w:rPr>
          <w:delText xml:space="preserve"> </w:delText>
        </w:r>
        <w:r w:rsidRPr="00E6597C">
          <w:rPr>
            <w:rFonts w:ascii="GHEA Grapalat" w:hAnsi="GHEA Grapalat"/>
            <w:sz w:val="20"/>
            <w:lang w:val="hy-AM"/>
          </w:rPr>
          <w:delText>կամ պայմանագրի գնի արհեստական փոփոխման։</w:delText>
        </w:r>
      </w:del>
    </w:p>
    <w:p w14:paraId="0CB54C85" w14:textId="77777777" w:rsidR="00F02279" w:rsidRPr="00E6597C" w:rsidRDefault="00F02279" w:rsidP="00F02279">
      <w:pPr>
        <w:tabs>
          <w:tab w:val="left" w:pos="1276"/>
        </w:tabs>
        <w:ind w:firstLine="720"/>
        <w:jc w:val="both"/>
        <w:rPr>
          <w:del w:id="1984" w:author="Հերմինե Գևորգյան" w:date="2026-02-26T23:44:00Z" w16du:dateUtc="2026-02-26T19:44:00Z"/>
          <w:rFonts w:ascii="GHEA Grapalat" w:hAnsi="GHEA Grapalat" w:cs="Times Armenian"/>
          <w:sz w:val="20"/>
          <w:lang w:val="hy-AM"/>
        </w:rPr>
      </w:pPr>
      <w:del w:id="1985" w:author="Հերմինե Գևորգյան" w:date="2026-02-26T23:44:00Z" w16du:dateUtc="2026-02-26T19:44:00Z">
        <w:r w:rsidRPr="00E6597C">
          <w:rPr>
            <w:rFonts w:ascii="GHEA Grapalat" w:hAnsi="GHEA Grapalat" w:cs="Times Armenian"/>
            <w:sz w:val="20"/>
            <w:lang w:val="hy-AM"/>
          </w:rPr>
          <w:delText>Պայմանագրի կողմերից անկախ գործոնների ազդեցությամբ պայմանագրի փոփոխման յուրաքանչյուր դեպք սահմանում է Հայաստանի Հանրապետության կառավարությունը։</w:delText>
        </w:r>
      </w:del>
    </w:p>
    <w:p w14:paraId="22453015" w14:textId="77777777" w:rsidR="00F02279" w:rsidRPr="00E6597C" w:rsidRDefault="00F02279" w:rsidP="00F02279">
      <w:pPr>
        <w:tabs>
          <w:tab w:val="left" w:pos="1276"/>
        </w:tabs>
        <w:ind w:firstLine="720"/>
        <w:jc w:val="both"/>
        <w:rPr>
          <w:del w:id="1986" w:author="Հերմինե Գևորգյան" w:date="2026-02-26T23:44:00Z" w16du:dateUtc="2026-02-26T19:44:00Z"/>
          <w:rFonts w:ascii="GHEA Grapalat" w:hAnsi="GHEA Grapalat"/>
          <w:sz w:val="20"/>
          <w:lang w:val="hy-AM"/>
        </w:rPr>
      </w:pPr>
      <w:del w:id="1987" w:author="Հերմինե Գևորգյան" w:date="2026-02-26T23:44:00Z" w16du:dateUtc="2026-02-26T19:44:00Z">
        <w:r w:rsidRPr="00E6597C">
          <w:rPr>
            <w:rFonts w:ascii="GHEA Grapalat" w:hAnsi="GHEA Grapalat"/>
            <w:sz w:val="20"/>
            <w:lang w:val="pt-BR"/>
          </w:rPr>
          <w:delText>7.6 Եթե պայմանագիրն  իրականացվ</w:delText>
        </w:r>
        <w:r w:rsidRPr="00E6597C">
          <w:rPr>
            <w:rFonts w:ascii="GHEA Grapalat" w:hAnsi="GHEA Grapalat"/>
            <w:sz w:val="20"/>
            <w:lang w:val="hy-AM"/>
          </w:rPr>
          <w:delText>ում է</w:delText>
        </w:r>
        <w:r w:rsidRPr="00E6597C">
          <w:rPr>
            <w:rFonts w:ascii="GHEA Grapalat" w:hAnsi="GHEA Grapalat"/>
            <w:sz w:val="20"/>
            <w:lang w:val="pt-BR"/>
          </w:rPr>
          <w:delText xml:space="preserve"> ենթակապալի պայմանագիր կնքելու միջոցով.</w:delText>
        </w:r>
      </w:del>
    </w:p>
    <w:p w14:paraId="53525E15" w14:textId="77777777" w:rsidR="00F02279" w:rsidRPr="00E6597C" w:rsidRDefault="00F02279" w:rsidP="00F02279">
      <w:pPr>
        <w:tabs>
          <w:tab w:val="left" w:pos="1276"/>
        </w:tabs>
        <w:ind w:firstLine="720"/>
        <w:jc w:val="both"/>
        <w:rPr>
          <w:del w:id="1988" w:author="Հերմինե Գևորգյան" w:date="2026-02-26T23:44:00Z" w16du:dateUtc="2026-02-26T19:44:00Z"/>
          <w:rFonts w:ascii="GHEA Grapalat" w:hAnsi="GHEA Grapalat"/>
          <w:sz w:val="20"/>
          <w:lang w:val="pt-BR"/>
        </w:rPr>
      </w:pPr>
      <w:del w:id="1989" w:author="Հերմինե Գևորգյան" w:date="2026-02-26T23:44:00Z" w16du:dateUtc="2026-02-26T19:44:00Z">
        <w:r w:rsidRPr="00E6597C">
          <w:rPr>
            <w:rFonts w:ascii="GHEA Grapalat" w:hAnsi="GHEA Grapalat"/>
            <w:sz w:val="20"/>
            <w:lang w:val="hy-AM"/>
          </w:rPr>
          <w:delText>1)</w:delText>
        </w:r>
        <w:r w:rsidRPr="00E6597C">
          <w:rPr>
            <w:rFonts w:ascii="GHEA Grapalat" w:hAnsi="GHEA Grapalat"/>
            <w:sz w:val="20"/>
            <w:lang w:val="pt-BR"/>
          </w:rPr>
          <w:delText xml:space="preserve"> </w:delText>
        </w:r>
        <w:r w:rsidRPr="00E6597C">
          <w:rPr>
            <w:rFonts w:ascii="GHEA Grapalat" w:hAnsi="GHEA Grapalat"/>
            <w:sz w:val="20"/>
            <w:lang w:val="hy-AM"/>
          </w:rPr>
          <w:delText>Կատարողը</w:delText>
        </w:r>
        <w:r w:rsidRPr="00E6597C">
          <w:rPr>
            <w:rFonts w:ascii="GHEA Grapalat" w:hAnsi="GHEA Grapalat"/>
            <w:sz w:val="20"/>
            <w:lang w:val="pt-BR"/>
          </w:rPr>
          <w:delText xml:space="preserve"> պատասխանատվություն է կրում ենթակապալառուի պարտավորությունների չկատարման կամ ոչ պատշաճ կատարման համար.</w:delText>
        </w:r>
      </w:del>
    </w:p>
    <w:p w14:paraId="19F03E46" w14:textId="1713BF91" w:rsidR="00F02279" w:rsidRPr="00E6597C" w:rsidRDefault="00F02279" w:rsidP="00F02279">
      <w:pPr>
        <w:tabs>
          <w:tab w:val="left" w:pos="1276"/>
        </w:tabs>
        <w:ind w:firstLine="720"/>
        <w:jc w:val="both"/>
        <w:rPr>
          <w:del w:id="1990" w:author="Հերմինե Գևորգյան" w:date="2026-02-26T23:44:00Z" w16du:dateUtc="2026-02-26T19:44:00Z"/>
          <w:rFonts w:ascii="GHEA Grapalat" w:hAnsi="GHEA Grapalat"/>
          <w:sz w:val="20"/>
          <w:lang w:val="pt-BR"/>
        </w:rPr>
      </w:pPr>
      <w:del w:id="1991" w:author="Հերմինե Գևորգյան" w:date="2026-02-26T23:44:00Z" w16du:dateUtc="2026-02-26T19:44:00Z">
        <w:r w:rsidRPr="00E6597C">
          <w:rPr>
            <w:rFonts w:ascii="GHEA Grapalat" w:hAnsi="GHEA Grapalat"/>
            <w:sz w:val="20"/>
            <w:lang w:val="pt-BR"/>
          </w:rPr>
          <w:delText xml:space="preserve">2) պայմանագրի կատարման ընթացքում ենթակապալառուի փոփոխման դեպքում </w:delText>
        </w:r>
        <w:r w:rsidRPr="00E6597C">
          <w:rPr>
            <w:rFonts w:ascii="GHEA Grapalat" w:hAnsi="GHEA Grapalat"/>
            <w:sz w:val="20"/>
            <w:lang w:val="hy-AM"/>
          </w:rPr>
          <w:delText>Կատարող</w:delText>
        </w:r>
        <w:r w:rsidRPr="00E6597C">
          <w:rPr>
            <w:rFonts w:ascii="GHEA Grapalat" w:hAnsi="GHEA Grapalat"/>
            <w:sz w:val="20"/>
            <w:lang w:val="pt-BR"/>
          </w:rPr>
          <w:delText xml:space="preserve">ը գրավոր տեղեկացնում է </w:delText>
        </w:r>
        <w:r w:rsidRPr="00E6597C">
          <w:rPr>
            <w:rFonts w:ascii="GHEA Grapalat" w:hAnsi="GHEA Grapalat"/>
            <w:sz w:val="20"/>
            <w:lang w:val="hy-AM"/>
          </w:rPr>
          <w:delText>Պ</w:delText>
        </w:r>
        <w:r w:rsidRPr="00E6597C">
          <w:rPr>
            <w:rFonts w:ascii="GHEA Grapalat" w:hAnsi="GHEA Grapalat"/>
            <w:sz w:val="20"/>
            <w:lang w:val="pt-BR"/>
          </w:rPr>
          <w:delText>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delText>
        </w:r>
        <w:r w:rsidR="007C16C6" w:rsidRPr="007C16C6">
          <w:rPr>
            <w:rFonts w:ascii="GHEA Grapalat" w:hAnsi="GHEA Grapalat"/>
            <w:sz w:val="20"/>
            <w:lang w:val="pt-BR"/>
          </w:rPr>
          <w:delText xml:space="preserve"> </w:delText>
        </w:r>
        <w:r w:rsidR="007C16C6">
          <w:rPr>
            <w:rFonts w:ascii="GHEA Grapalat" w:hAnsi="GHEA Grapalat"/>
            <w:sz w:val="20"/>
            <w:lang w:val="pt-BR"/>
          </w:rPr>
          <w:delText xml:space="preserve">:Ընդ որում  սույն ենթակետի կիրառման դեպքում ենթակապալառու չի կարող հանդիսանալ ՀՀ կառավարության 20.06.2025թ. թիվ </w:delText>
        </w:r>
        <w:r w:rsidR="007C16C6" w:rsidRPr="00427247">
          <w:rPr>
            <w:rFonts w:ascii="GHEA Grapalat" w:hAnsi="GHEA Grapalat"/>
            <w:sz w:val="20"/>
            <w:lang w:val="pt-BR"/>
          </w:rPr>
          <w:delText>817-Ա որոշմա</w:delText>
        </w:r>
        <w:r w:rsidR="007C16C6" w:rsidRPr="00427247">
          <w:rPr>
            <w:lang w:val="pt-BR"/>
          </w:rPr>
          <w:delText xml:space="preserve"> </w:delText>
        </w:r>
        <w:r w:rsidR="007C16C6">
          <w:rPr>
            <w:rFonts w:ascii="GHEA Grapalat" w:hAnsi="GHEA Grapalat"/>
            <w:sz w:val="20"/>
            <w:lang w:val="pt-BR"/>
          </w:rPr>
          <w:delText>ն 2-թդ կետի 2-րդ ենթակետով նախատեսված ցուցակում ներառված կազմակերպությունը</w:delText>
        </w:r>
        <w:r w:rsidRPr="00E6597C">
          <w:rPr>
            <w:rFonts w:ascii="GHEA Grapalat" w:hAnsi="GHEA Grapalat"/>
            <w:sz w:val="20"/>
            <w:lang w:val="pt-BR"/>
          </w:rPr>
          <w:delText>:</w:delText>
        </w:r>
        <w:r w:rsidR="009111E6">
          <w:rPr>
            <w:rStyle w:val="af6"/>
            <w:rFonts w:ascii="GHEA Grapalat" w:hAnsi="GHEA Grapalat"/>
            <w:sz w:val="20"/>
            <w:lang w:val="pt-BR"/>
          </w:rPr>
          <w:footnoteReference w:id="28"/>
        </w:r>
      </w:del>
    </w:p>
    <w:p w14:paraId="3091B376" w14:textId="1A053F37" w:rsidR="00F02279" w:rsidRPr="00E6597C" w:rsidRDefault="00F02279" w:rsidP="00F02279">
      <w:pPr>
        <w:tabs>
          <w:tab w:val="left" w:pos="1276"/>
        </w:tabs>
        <w:ind w:firstLine="720"/>
        <w:jc w:val="both"/>
        <w:rPr>
          <w:del w:id="1993" w:author="Հերմինե Գևորգյան" w:date="2026-02-26T23:44:00Z" w16du:dateUtc="2026-02-26T19:44:00Z"/>
          <w:rFonts w:ascii="GHEA Grapalat" w:hAnsi="GHEA Grapalat"/>
          <w:sz w:val="20"/>
          <w:lang w:val="pt-BR"/>
        </w:rPr>
      </w:pPr>
      <w:del w:id="1994" w:author="Հերմինե Գևորգյան" w:date="2026-02-26T23:44:00Z" w16du:dateUtc="2026-02-26T19:44:00Z">
        <w:r w:rsidRPr="00E6597C">
          <w:rPr>
            <w:rFonts w:ascii="GHEA Grapalat" w:hAnsi="GHEA Grapalat"/>
            <w:sz w:val="20"/>
            <w:lang w:val="pt-BR"/>
          </w:rPr>
          <w:delText>7.7 Եթե պայմանագիրն  իրականացվ</w:delText>
        </w:r>
        <w:r w:rsidRPr="00E6597C">
          <w:rPr>
            <w:rFonts w:ascii="GHEA Grapalat" w:hAnsi="GHEA Grapalat"/>
            <w:sz w:val="20"/>
            <w:lang w:val="hy-AM"/>
          </w:rPr>
          <w:delText>ում է</w:delText>
        </w:r>
        <w:r w:rsidRPr="00E6597C">
          <w:rPr>
            <w:rFonts w:ascii="GHEA Grapalat" w:hAnsi="GHEA Grapalat"/>
            <w:sz w:val="20"/>
            <w:lang w:val="pt-BR"/>
          </w:rPr>
          <w:delText xml:space="preserve">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delText>
        </w:r>
        <w:r w:rsidR="009111E6">
          <w:rPr>
            <w:rStyle w:val="af6"/>
            <w:rFonts w:ascii="GHEA Grapalat" w:hAnsi="GHEA Grapalat"/>
            <w:sz w:val="20"/>
            <w:lang w:val="pt-BR"/>
          </w:rPr>
          <w:footnoteReference w:id="29"/>
        </w:r>
      </w:del>
    </w:p>
    <w:p w14:paraId="609E79E7" w14:textId="6CA77581" w:rsidR="00F02279" w:rsidRPr="00E6597C" w:rsidRDefault="00F02279" w:rsidP="00F02279">
      <w:pPr>
        <w:tabs>
          <w:tab w:val="left" w:pos="1276"/>
        </w:tabs>
        <w:ind w:firstLine="720"/>
        <w:jc w:val="both"/>
        <w:rPr>
          <w:del w:id="1996" w:author="Հերմինե Գևորգյան" w:date="2026-02-26T23:44:00Z" w16du:dateUtc="2026-02-26T19:44:00Z"/>
          <w:rFonts w:ascii="GHEA Grapalat" w:hAnsi="GHEA Grapalat" w:cs="Sylfaen"/>
          <w:sz w:val="20"/>
          <w:lang w:val="pt-BR"/>
        </w:rPr>
      </w:pPr>
      <w:del w:id="1997" w:author="Հերմինե Գևորգյան" w:date="2026-02-26T23:44:00Z" w16du:dateUtc="2026-02-26T19:44:00Z">
        <w:r w:rsidRPr="00E6597C">
          <w:rPr>
            <w:rFonts w:ascii="GHEA Grapalat" w:hAnsi="GHEA Grapalat" w:cs="Times Armenian"/>
            <w:sz w:val="20"/>
            <w:lang w:val="pt-BR"/>
          </w:rPr>
          <w:delText xml:space="preserve">7.8 </w:delText>
        </w:r>
        <w:r w:rsidRPr="00E6597C">
          <w:rPr>
            <w:rFonts w:ascii="GHEA Grapalat" w:hAnsi="GHEA Grapalat" w:cs="Times Armenian"/>
            <w:sz w:val="20"/>
            <w:lang w:val="hy-AM"/>
          </w:rPr>
          <w:delText xml:space="preserve">Աշխատանքի </w:delText>
        </w:r>
        <w:r w:rsidRPr="00E6597C">
          <w:rPr>
            <w:rFonts w:ascii="GHEA Grapalat" w:hAnsi="GHEA Grapalat" w:cs="Sylfaen"/>
            <w:sz w:val="20"/>
            <w:lang w:val="hy-AM"/>
          </w:rPr>
          <w:delText>կատարման</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ժամկետը</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կարող</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է</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երկարաձգվել</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մինչև</w:delText>
        </w:r>
        <w:r w:rsidRPr="00E6597C">
          <w:rPr>
            <w:rFonts w:ascii="GHEA Grapalat" w:hAnsi="GHEA Grapalat" w:cs="Times Armenian"/>
            <w:sz w:val="20"/>
            <w:lang w:val="hy-AM"/>
          </w:rPr>
          <w:delText xml:space="preserve"> պայմանագրով </w:delText>
        </w:r>
        <w:r w:rsidRPr="00E6597C">
          <w:rPr>
            <w:rFonts w:ascii="GHEA Grapalat" w:hAnsi="GHEA Grapalat" w:cs="Sylfaen"/>
            <w:sz w:val="20"/>
            <w:lang w:val="hy-AM"/>
          </w:rPr>
          <w:delText>այդ</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ժամկետը</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լրանալը</w:delText>
        </w:r>
        <w:r w:rsidRPr="00E6597C">
          <w:rPr>
            <w:rFonts w:ascii="GHEA Grapalat" w:hAnsi="GHEA Grapalat" w:cs="Sylfaen"/>
            <w:sz w:val="20"/>
            <w:lang w:val="pt-BR"/>
          </w:rPr>
          <w:delText>`</w:delText>
        </w:r>
        <w:r w:rsidRPr="00E6597C">
          <w:rPr>
            <w:rFonts w:ascii="GHEA Grapalat" w:hAnsi="GHEA Grapalat" w:cs="Times Armenian"/>
            <w:sz w:val="20"/>
            <w:lang w:val="hy-AM"/>
          </w:rPr>
          <w:delText xml:space="preserve"> </w:delText>
        </w:r>
        <w:r w:rsidRPr="00E6597C">
          <w:rPr>
            <w:rFonts w:ascii="GHEA Grapalat" w:hAnsi="GHEA Grapalat" w:cs="Times Armenian"/>
            <w:sz w:val="20"/>
          </w:rPr>
          <w:delText>Կատարող</w:delText>
        </w:r>
        <w:r w:rsidRPr="00E6597C">
          <w:rPr>
            <w:rFonts w:ascii="GHEA Grapalat" w:hAnsi="GHEA Grapalat" w:cs="Sylfaen"/>
            <w:sz w:val="20"/>
          </w:rPr>
          <w:delText>ի</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առաջարկության</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առկայության</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դեպքում</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պայմանով</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որ</w:delText>
        </w:r>
        <w:r w:rsidRPr="00E6597C">
          <w:rPr>
            <w:rFonts w:ascii="GHEA Grapalat" w:hAnsi="GHEA Grapalat"/>
            <w:sz w:val="20"/>
            <w:lang w:val="hy-AM"/>
          </w:rPr>
          <w:delText xml:space="preserve"> Պատվիրատուի</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մոտ</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չի</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վերացել</w:delText>
        </w:r>
        <w:r w:rsidRPr="00E6597C">
          <w:rPr>
            <w:rFonts w:ascii="GHEA Grapalat" w:hAnsi="GHEA Grapalat" w:cs="Times Armenian"/>
            <w:sz w:val="20"/>
            <w:lang w:val="hy-AM"/>
          </w:rPr>
          <w:delText xml:space="preserve"> </w:delText>
        </w:r>
        <w:r w:rsidRPr="00E6597C">
          <w:rPr>
            <w:rFonts w:ascii="GHEA Grapalat" w:hAnsi="GHEA Grapalat" w:cs="Sylfaen"/>
            <w:sz w:val="20"/>
          </w:rPr>
          <w:delText>աշխատանք</w:delText>
        </w:r>
        <w:r w:rsidRPr="00E6597C">
          <w:rPr>
            <w:rFonts w:ascii="GHEA Grapalat" w:hAnsi="GHEA Grapalat" w:cs="Sylfaen"/>
            <w:sz w:val="20"/>
            <w:lang w:val="hy-AM"/>
          </w:rPr>
          <w:delText>ի</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օգտագործման</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պահանջը</w:delText>
        </w:r>
        <w:r w:rsidRPr="004605D7">
          <w:rPr>
            <w:rFonts w:ascii="GHEA Grapalat" w:hAnsi="GHEA Grapalat" w:cs="Sylfaen"/>
            <w:sz w:val="20"/>
            <w:lang w:val="pt-BR"/>
          </w:rPr>
          <w:delText xml:space="preserve">, </w:delText>
        </w:r>
        <w:r w:rsidRPr="00E6597C">
          <w:rPr>
            <w:rFonts w:ascii="GHEA Grapalat" w:hAnsi="GHEA Grapalat" w:cs="Sylfaen"/>
            <w:sz w:val="20"/>
          </w:rPr>
          <w:delText>իսկ</w:delText>
        </w:r>
        <w:r w:rsidRPr="004605D7">
          <w:rPr>
            <w:rFonts w:ascii="GHEA Grapalat" w:hAnsi="GHEA Grapalat" w:cs="Sylfaen"/>
            <w:sz w:val="20"/>
            <w:lang w:val="pt-BR"/>
          </w:rPr>
          <w:delText xml:space="preserve"> </w:delText>
        </w:r>
        <w:r w:rsidRPr="00E6597C">
          <w:rPr>
            <w:rFonts w:ascii="GHEA Grapalat" w:hAnsi="GHEA Grapalat" w:cs="Sylfaen"/>
            <w:sz w:val="20"/>
          </w:rPr>
          <w:delText>Կատարողի</w:delText>
        </w:r>
        <w:r w:rsidRPr="004605D7">
          <w:rPr>
            <w:rFonts w:ascii="GHEA Grapalat" w:hAnsi="GHEA Grapalat" w:cs="Sylfaen"/>
            <w:sz w:val="20"/>
            <w:lang w:val="pt-BR"/>
          </w:rPr>
          <w:delText xml:space="preserve"> </w:delText>
        </w:r>
        <w:r w:rsidRPr="00E6597C">
          <w:rPr>
            <w:rFonts w:ascii="GHEA Grapalat" w:hAnsi="GHEA Grapalat" w:cs="Sylfaen"/>
            <w:sz w:val="20"/>
          </w:rPr>
          <w:delText>առաջարկությունը</w:delText>
        </w:r>
        <w:r w:rsidRPr="004605D7">
          <w:rPr>
            <w:rFonts w:ascii="GHEA Grapalat" w:hAnsi="GHEA Grapalat" w:cs="Sylfaen"/>
            <w:sz w:val="20"/>
            <w:lang w:val="pt-BR"/>
          </w:rPr>
          <w:delText xml:space="preserve"> </w:delText>
        </w:r>
        <w:r w:rsidRPr="00E6597C">
          <w:rPr>
            <w:rFonts w:ascii="GHEA Grapalat" w:hAnsi="GHEA Grapalat" w:cs="Sylfaen"/>
            <w:sz w:val="20"/>
          </w:rPr>
          <w:delText>ներկայացվել</w:delText>
        </w:r>
        <w:r w:rsidRPr="004605D7">
          <w:rPr>
            <w:rFonts w:ascii="GHEA Grapalat" w:hAnsi="GHEA Grapalat" w:cs="Sylfaen"/>
            <w:sz w:val="20"/>
            <w:lang w:val="pt-BR"/>
          </w:rPr>
          <w:delText xml:space="preserve"> </w:delText>
        </w:r>
        <w:r w:rsidRPr="00E6597C">
          <w:rPr>
            <w:rFonts w:ascii="GHEA Grapalat" w:hAnsi="GHEA Grapalat" w:cs="Sylfaen"/>
            <w:sz w:val="20"/>
          </w:rPr>
          <w:delText>է</w:delText>
        </w:r>
        <w:r w:rsidRPr="004605D7">
          <w:rPr>
            <w:rFonts w:ascii="GHEA Grapalat" w:hAnsi="GHEA Grapalat" w:cs="Sylfaen"/>
            <w:sz w:val="20"/>
            <w:lang w:val="pt-BR"/>
          </w:rPr>
          <w:delText xml:space="preserve"> </w:delText>
        </w:r>
        <w:r w:rsidRPr="00E6597C">
          <w:rPr>
            <w:rFonts w:ascii="GHEA Grapalat" w:hAnsi="GHEA Grapalat" w:cs="Sylfaen"/>
            <w:sz w:val="20"/>
          </w:rPr>
          <w:delText>ոչ</w:delText>
        </w:r>
        <w:r w:rsidRPr="004605D7">
          <w:rPr>
            <w:rFonts w:ascii="GHEA Grapalat" w:hAnsi="GHEA Grapalat" w:cs="Sylfaen"/>
            <w:sz w:val="20"/>
            <w:lang w:val="pt-BR"/>
          </w:rPr>
          <w:delText xml:space="preserve"> </w:delText>
        </w:r>
        <w:r w:rsidRPr="00E6597C">
          <w:rPr>
            <w:rFonts w:ascii="GHEA Grapalat" w:hAnsi="GHEA Grapalat" w:cs="Sylfaen"/>
            <w:sz w:val="20"/>
          </w:rPr>
          <w:delText>ուշ</w:delText>
        </w:r>
        <w:r w:rsidRPr="004605D7">
          <w:rPr>
            <w:rFonts w:ascii="GHEA Grapalat" w:hAnsi="GHEA Grapalat" w:cs="Sylfaen"/>
            <w:sz w:val="20"/>
            <w:lang w:val="pt-BR"/>
          </w:rPr>
          <w:delText xml:space="preserve">, </w:delText>
        </w:r>
        <w:r w:rsidRPr="00E6597C">
          <w:rPr>
            <w:rFonts w:ascii="GHEA Grapalat" w:hAnsi="GHEA Grapalat" w:cs="Sylfaen"/>
            <w:sz w:val="20"/>
          </w:rPr>
          <w:delText>քան</w:delText>
        </w:r>
        <w:r w:rsidRPr="004605D7">
          <w:rPr>
            <w:rFonts w:ascii="GHEA Grapalat" w:hAnsi="GHEA Grapalat" w:cs="Sylfaen"/>
            <w:sz w:val="20"/>
            <w:lang w:val="pt-BR"/>
          </w:rPr>
          <w:delText xml:space="preserve"> </w:delText>
        </w:r>
        <w:r w:rsidRPr="00E6597C">
          <w:rPr>
            <w:rFonts w:ascii="GHEA Grapalat" w:hAnsi="GHEA Grapalat" w:cs="Sylfaen"/>
            <w:sz w:val="20"/>
          </w:rPr>
          <w:delText>պայմանագրով</w:delText>
        </w:r>
        <w:r w:rsidRPr="004605D7">
          <w:rPr>
            <w:rFonts w:ascii="GHEA Grapalat" w:hAnsi="GHEA Grapalat" w:cs="Sylfaen"/>
            <w:sz w:val="20"/>
            <w:lang w:val="pt-BR"/>
          </w:rPr>
          <w:delText xml:space="preserve"> </w:delText>
        </w:r>
        <w:r w:rsidRPr="00E6597C">
          <w:rPr>
            <w:rFonts w:ascii="GHEA Grapalat" w:hAnsi="GHEA Grapalat" w:cs="Sylfaen"/>
            <w:sz w:val="20"/>
          </w:rPr>
          <w:delText>ի</w:delText>
        </w:r>
        <w:r w:rsidRPr="004605D7">
          <w:rPr>
            <w:rFonts w:ascii="GHEA Grapalat" w:hAnsi="GHEA Grapalat" w:cs="Sylfaen"/>
            <w:sz w:val="20"/>
            <w:lang w:val="pt-BR"/>
          </w:rPr>
          <w:delText xml:space="preserve"> </w:delText>
        </w:r>
        <w:r w:rsidRPr="00E6597C">
          <w:rPr>
            <w:rFonts w:ascii="GHEA Grapalat" w:hAnsi="GHEA Grapalat" w:cs="Sylfaen"/>
            <w:sz w:val="20"/>
          </w:rPr>
          <w:delText>սկզբանե</w:delText>
        </w:r>
        <w:r w:rsidRPr="004605D7">
          <w:rPr>
            <w:rFonts w:ascii="GHEA Grapalat" w:hAnsi="GHEA Grapalat" w:cs="Sylfaen"/>
            <w:sz w:val="20"/>
            <w:lang w:val="pt-BR"/>
          </w:rPr>
          <w:delText xml:space="preserve"> </w:delText>
        </w:r>
        <w:r w:rsidRPr="00E6597C">
          <w:rPr>
            <w:rFonts w:ascii="GHEA Grapalat" w:hAnsi="GHEA Grapalat" w:cs="Sylfaen"/>
            <w:sz w:val="20"/>
          </w:rPr>
          <w:delText>աշխատանքների</w:delText>
        </w:r>
        <w:r w:rsidRPr="004605D7">
          <w:rPr>
            <w:rFonts w:ascii="GHEA Grapalat" w:hAnsi="GHEA Grapalat" w:cs="Sylfaen"/>
            <w:sz w:val="20"/>
            <w:lang w:val="pt-BR"/>
          </w:rPr>
          <w:delText xml:space="preserve"> </w:delText>
        </w:r>
        <w:r w:rsidRPr="00E6597C">
          <w:rPr>
            <w:rFonts w:ascii="GHEA Grapalat" w:hAnsi="GHEA Grapalat" w:cs="Sylfaen"/>
            <w:sz w:val="20"/>
          </w:rPr>
          <w:delText>կատարման</w:delText>
        </w:r>
        <w:r w:rsidRPr="004605D7">
          <w:rPr>
            <w:rFonts w:ascii="GHEA Grapalat" w:hAnsi="GHEA Grapalat" w:cs="Sylfaen"/>
            <w:sz w:val="20"/>
            <w:lang w:val="pt-BR"/>
          </w:rPr>
          <w:delText xml:space="preserve"> </w:delText>
        </w:r>
        <w:r w:rsidRPr="00E6597C">
          <w:rPr>
            <w:rFonts w:ascii="GHEA Grapalat" w:hAnsi="GHEA Grapalat" w:cs="Sylfaen"/>
            <w:sz w:val="20"/>
          </w:rPr>
          <w:delText>համար</w:delText>
        </w:r>
        <w:r w:rsidRPr="004605D7">
          <w:rPr>
            <w:rFonts w:ascii="GHEA Grapalat" w:hAnsi="GHEA Grapalat" w:cs="Sylfaen"/>
            <w:sz w:val="20"/>
            <w:lang w:val="pt-BR"/>
          </w:rPr>
          <w:delText xml:space="preserve"> </w:delText>
        </w:r>
        <w:r w:rsidRPr="00E6597C">
          <w:rPr>
            <w:rFonts w:ascii="GHEA Grapalat" w:hAnsi="GHEA Grapalat" w:cs="Sylfaen"/>
            <w:sz w:val="20"/>
          </w:rPr>
          <w:delText>սահմանված</w:delText>
        </w:r>
        <w:r w:rsidRPr="004605D7">
          <w:rPr>
            <w:rFonts w:ascii="GHEA Grapalat" w:hAnsi="GHEA Grapalat" w:cs="Sylfaen"/>
            <w:sz w:val="20"/>
            <w:lang w:val="pt-BR"/>
          </w:rPr>
          <w:delText xml:space="preserve"> </w:delText>
        </w:r>
        <w:r w:rsidRPr="00E6597C">
          <w:rPr>
            <w:rFonts w:ascii="GHEA Grapalat" w:hAnsi="GHEA Grapalat" w:cs="Sylfaen"/>
            <w:sz w:val="20"/>
          </w:rPr>
          <w:delText>ժամկետը</w:delText>
        </w:r>
        <w:r w:rsidRPr="004605D7">
          <w:rPr>
            <w:rFonts w:ascii="GHEA Grapalat" w:hAnsi="GHEA Grapalat" w:cs="Sylfaen"/>
            <w:sz w:val="20"/>
            <w:lang w:val="pt-BR"/>
          </w:rPr>
          <w:delText xml:space="preserve"> </w:delText>
        </w:r>
        <w:r w:rsidRPr="00E6597C">
          <w:rPr>
            <w:rFonts w:ascii="GHEA Grapalat" w:hAnsi="GHEA Grapalat" w:cs="Sylfaen"/>
            <w:sz w:val="20"/>
          </w:rPr>
          <w:delText>լրանալուց</w:delText>
        </w:r>
        <w:r w:rsidRPr="004605D7">
          <w:rPr>
            <w:rFonts w:ascii="GHEA Grapalat" w:hAnsi="GHEA Grapalat" w:cs="Sylfaen"/>
            <w:sz w:val="20"/>
            <w:lang w:val="pt-BR"/>
          </w:rPr>
          <w:delText xml:space="preserve"> </w:delText>
        </w:r>
        <w:r w:rsidRPr="00E6597C">
          <w:rPr>
            <w:rFonts w:ascii="GHEA Grapalat" w:hAnsi="GHEA Grapalat" w:cs="Sylfaen"/>
            <w:sz w:val="20"/>
          </w:rPr>
          <w:delText>առնվազն</w:delText>
        </w:r>
        <w:r w:rsidRPr="004605D7">
          <w:rPr>
            <w:rFonts w:ascii="GHEA Grapalat" w:hAnsi="GHEA Grapalat" w:cs="Sylfaen"/>
            <w:sz w:val="20"/>
            <w:lang w:val="pt-BR"/>
          </w:rPr>
          <w:delText xml:space="preserve"> </w:delText>
        </w:r>
        <w:r w:rsidR="002E57FD">
          <w:rPr>
            <w:rFonts w:ascii="GHEA Grapalat" w:hAnsi="GHEA Grapalat" w:cs="Sylfaen"/>
            <w:sz w:val="20"/>
            <w:lang w:val="pt-BR"/>
          </w:rPr>
          <w:delText xml:space="preserve">7 </w:delText>
        </w:r>
        <w:r w:rsidRPr="00E6597C">
          <w:rPr>
            <w:rFonts w:ascii="GHEA Grapalat" w:hAnsi="GHEA Grapalat" w:cs="Sylfaen"/>
            <w:sz w:val="20"/>
          </w:rPr>
          <w:delText>օրացուցային</w:delText>
        </w:r>
        <w:r w:rsidRPr="004605D7">
          <w:rPr>
            <w:rFonts w:ascii="GHEA Grapalat" w:hAnsi="GHEA Grapalat" w:cs="Sylfaen"/>
            <w:sz w:val="20"/>
            <w:lang w:val="pt-BR"/>
          </w:rPr>
          <w:delText xml:space="preserve"> </w:delText>
        </w:r>
        <w:r w:rsidRPr="00E6597C">
          <w:rPr>
            <w:rFonts w:ascii="GHEA Grapalat" w:hAnsi="GHEA Grapalat" w:cs="Sylfaen"/>
            <w:sz w:val="20"/>
          </w:rPr>
          <w:delText>օր</w:delText>
        </w:r>
        <w:r w:rsidRPr="004605D7">
          <w:rPr>
            <w:rFonts w:ascii="GHEA Grapalat" w:hAnsi="GHEA Grapalat" w:cs="Sylfaen"/>
            <w:sz w:val="20"/>
            <w:lang w:val="pt-BR"/>
          </w:rPr>
          <w:delText xml:space="preserve"> </w:delText>
        </w:r>
        <w:r w:rsidRPr="00E6597C">
          <w:rPr>
            <w:rFonts w:ascii="GHEA Grapalat" w:hAnsi="GHEA Grapalat" w:cs="Sylfaen"/>
            <w:sz w:val="20"/>
          </w:rPr>
          <w:delText>առաջ</w:delText>
        </w:r>
        <w:r w:rsidRPr="00E6597C">
          <w:rPr>
            <w:rFonts w:ascii="GHEA Grapalat" w:hAnsi="GHEA Grapalat" w:cs="Sylfaen"/>
            <w:sz w:val="20"/>
            <w:lang w:val="pt-BR"/>
          </w:rPr>
          <w:delText>: Ընդ որում սույն կետով սահմանված դեպքում ա</w:delText>
        </w:r>
        <w:r w:rsidRPr="00E6597C">
          <w:rPr>
            <w:rFonts w:ascii="GHEA Grapalat" w:hAnsi="GHEA Grapalat" w:cs="Times Armenian"/>
            <w:sz w:val="20"/>
            <w:lang w:val="hy-AM"/>
          </w:rPr>
          <w:delText xml:space="preserve">շխատանքի </w:delText>
        </w:r>
        <w:r w:rsidRPr="00E6597C">
          <w:rPr>
            <w:rFonts w:ascii="GHEA Grapalat" w:hAnsi="GHEA Grapalat" w:cs="Sylfaen"/>
            <w:sz w:val="20"/>
            <w:lang w:val="hy-AM"/>
          </w:rPr>
          <w:delText>կատարման</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ժամկետը</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կարող</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է</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երկարաձգվել</w:delText>
        </w:r>
        <w:r w:rsidRPr="00E6597C">
          <w:rPr>
            <w:rFonts w:ascii="GHEA Grapalat" w:hAnsi="GHEA Grapalat" w:cs="Times Armenian"/>
            <w:sz w:val="20"/>
            <w:lang w:val="hy-AM"/>
          </w:rPr>
          <w:delText xml:space="preserve"> </w:delText>
        </w:r>
        <w:r w:rsidRPr="00E6597C">
          <w:rPr>
            <w:rFonts w:ascii="GHEA Grapalat" w:hAnsi="GHEA Grapalat" w:cs="Times Armenian"/>
            <w:sz w:val="20"/>
          </w:rPr>
          <w:delText>մեկ</w:delText>
        </w:r>
        <w:r w:rsidRPr="00E6597C">
          <w:rPr>
            <w:rFonts w:ascii="GHEA Grapalat" w:hAnsi="GHEA Grapalat" w:cs="Times Armenian"/>
            <w:sz w:val="20"/>
            <w:lang w:val="pt-BR"/>
          </w:rPr>
          <w:delText xml:space="preserve"> </w:delText>
        </w:r>
        <w:r w:rsidRPr="00E6597C">
          <w:rPr>
            <w:rFonts w:ascii="GHEA Grapalat" w:hAnsi="GHEA Grapalat" w:cs="Times Armenian"/>
            <w:sz w:val="20"/>
          </w:rPr>
          <w:delText>անգամ</w:delText>
        </w:r>
        <w:r w:rsidRPr="00E6597C">
          <w:rPr>
            <w:rFonts w:ascii="GHEA Grapalat" w:hAnsi="GHEA Grapalat" w:cs="Times Armenian"/>
            <w:sz w:val="20"/>
            <w:lang w:val="pt-BR"/>
          </w:rPr>
          <w:delText xml:space="preserve"> </w:delText>
        </w:r>
        <w:r w:rsidRPr="00E6597C">
          <w:rPr>
            <w:rFonts w:ascii="GHEA Grapalat" w:hAnsi="GHEA Grapalat" w:cs="Sylfaen"/>
            <w:sz w:val="20"/>
            <w:lang w:val="hy-AM"/>
          </w:rPr>
          <w:delText>մինչև</w:delText>
        </w:r>
        <w:r w:rsidRPr="00E6597C">
          <w:rPr>
            <w:rFonts w:ascii="GHEA Grapalat" w:hAnsi="GHEA Grapalat" w:cs="Sylfaen"/>
            <w:sz w:val="20"/>
            <w:lang w:val="pt-BR"/>
          </w:rPr>
          <w:delText xml:space="preserve"> 30 </w:delText>
        </w:r>
        <w:r w:rsidRPr="00E6597C">
          <w:rPr>
            <w:rFonts w:ascii="GHEA Grapalat" w:hAnsi="GHEA Grapalat" w:cs="Sylfaen"/>
            <w:sz w:val="20"/>
          </w:rPr>
          <w:delText>օրացուցային</w:delText>
        </w:r>
        <w:r w:rsidRPr="00E6597C">
          <w:rPr>
            <w:rFonts w:ascii="GHEA Grapalat" w:hAnsi="GHEA Grapalat" w:cs="Sylfaen"/>
            <w:sz w:val="20"/>
            <w:lang w:val="pt-BR"/>
          </w:rPr>
          <w:delText xml:space="preserve"> օրով, բայց ոչ ավել քան պայմանագրով սահմանված ժամկետն է:</w:delText>
        </w:r>
      </w:del>
    </w:p>
    <w:p w14:paraId="3AB76A0F" w14:textId="77777777" w:rsidR="00F02279" w:rsidRPr="00E6597C" w:rsidRDefault="00F02279" w:rsidP="00F02279">
      <w:pPr>
        <w:tabs>
          <w:tab w:val="left" w:pos="1276"/>
        </w:tabs>
        <w:ind w:firstLine="720"/>
        <w:jc w:val="both"/>
        <w:rPr>
          <w:del w:id="1998" w:author="Հերմինե Գևորգյան" w:date="2026-02-26T23:44:00Z" w16du:dateUtc="2026-02-26T19:44:00Z"/>
          <w:rFonts w:ascii="GHEA Grapalat" w:hAnsi="GHEA Grapalat"/>
          <w:sz w:val="20"/>
          <w:lang w:val="hy-AM"/>
        </w:rPr>
      </w:pPr>
      <w:del w:id="1999" w:author="Հերմինե Գևորգյան" w:date="2026-02-26T23:44:00Z" w16du:dateUtc="2026-02-26T19:44:00Z">
        <w:r w:rsidRPr="00E6597C">
          <w:rPr>
            <w:rFonts w:ascii="GHEA Grapalat" w:hAnsi="GHEA Grapalat"/>
            <w:sz w:val="20"/>
            <w:lang w:val="hy-AM"/>
          </w:rPr>
          <w:delText>7.</w:delText>
        </w:r>
        <w:r w:rsidRPr="00E6597C">
          <w:rPr>
            <w:rFonts w:ascii="GHEA Grapalat" w:hAnsi="GHEA Grapalat"/>
            <w:sz w:val="20"/>
            <w:lang w:val="pt-BR"/>
          </w:rPr>
          <w:delText>9</w:delText>
        </w:r>
        <w:r w:rsidRPr="00E6597C">
          <w:rPr>
            <w:rFonts w:ascii="GHEA Grapalat" w:hAnsi="GHEA Grapalat"/>
            <w:sz w:val="20"/>
            <w:lang w:val="hy-AM"/>
          </w:rPr>
          <w:delText xml:space="preserve"> </w:delText>
        </w:r>
        <w:r w:rsidRPr="00E6597C">
          <w:rPr>
            <w:rFonts w:ascii="GHEA Grapalat" w:hAnsi="GHEA Grapalat"/>
            <w:sz w:val="20"/>
          </w:rPr>
          <w:delText>Պ</w:delText>
        </w:r>
        <w:r w:rsidRPr="00E6597C">
          <w:rPr>
            <w:rFonts w:ascii="GHEA Grapalat" w:hAnsi="GHEA Grapalat"/>
            <w:sz w:val="20"/>
            <w:lang w:val="hy-AM"/>
          </w:rPr>
          <w:delText>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delText>
        </w:r>
      </w:del>
    </w:p>
    <w:p w14:paraId="296CA4CE" w14:textId="77777777" w:rsidR="00F02279" w:rsidRPr="00E6597C" w:rsidRDefault="00F02279" w:rsidP="00F02279">
      <w:pPr>
        <w:tabs>
          <w:tab w:val="left" w:pos="720"/>
        </w:tabs>
        <w:jc w:val="both"/>
        <w:rPr>
          <w:del w:id="2000" w:author="Հերմինե Գևորգյան" w:date="2026-02-26T23:44:00Z" w16du:dateUtc="2026-02-26T19:44:00Z"/>
          <w:rFonts w:ascii="GHEA Grapalat" w:hAnsi="GHEA Grapalat"/>
          <w:sz w:val="20"/>
          <w:lang w:val="hy-AM"/>
        </w:rPr>
      </w:pPr>
      <w:del w:id="2001" w:author="Հերմինե Գևորգյան" w:date="2026-02-26T23:44:00Z" w16du:dateUtc="2026-02-26T19:44:00Z">
        <w:r w:rsidRPr="00E6597C">
          <w:rPr>
            <w:rFonts w:ascii="GHEA Grapalat" w:hAnsi="GHEA Grapalat"/>
            <w:sz w:val="20"/>
            <w:lang w:val="hy-AM"/>
          </w:rPr>
          <w:tab/>
          <w:delTex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delText>
        </w:r>
      </w:del>
    </w:p>
    <w:p w14:paraId="47FB4721" w14:textId="77777777" w:rsidR="00F02279" w:rsidRPr="00E6597C" w:rsidRDefault="00F02279" w:rsidP="00F02279">
      <w:pPr>
        <w:ind w:firstLine="567"/>
        <w:jc w:val="both"/>
        <w:rPr>
          <w:del w:id="2002" w:author="Հերմինե Գևորգյան" w:date="2026-02-26T23:44:00Z" w16du:dateUtc="2026-02-26T19:44:00Z"/>
          <w:rFonts w:ascii="GHEA Grapalat" w:hAnsi="GHEA Grapalat"/>
          <w:sz w:val="20"/>
          <w:u w:val="single"/>
          <w:lang w:val="nb-NO"/>
        </w:rPr>
      </w:pPr>
      <w:del w:id="2003" w:author="Հերմինե Գևորգյան" w:date="2026-02-26T23:44:00Z" w16du:dateUtc="2026-02-26T19:44:00Z">
        <w:r w:rsidRPr="00E6597C">
          <w:rPr>
            <w:rFonts w:ascii="GHEA Grapalat" w:hAnsi="GHEA Grapalat" w:cs="Sylfaen"/>
            <w:sz w:val="20"/>
            <w:lang w:val="hy-AM"/>
          </w:rPr>
          <w:delText xml:space="preserve">7.10 </w:delText>
        </w:r>
        <w:r w:rsidRPr="00E6597C">
          <w:rPr>
            <w:rFonts w:ascii="GHEA Grapalat" w:hAnsi="GHEA Grapalat"/>
            <w:sz w:val="20"/>
            <w:lang w:val="hy-AM"/>
          </w:rPr>
          <w:delText>Պ</w:delText>
        </w:r>
        <w:r w:rsidRPr="00E6597C">
          <w:rPr>
            <w:rFonts w:ascii="GHEA Grapalat" w:hAnsi="GHEA Grapalat"/>
            <w:spacing w:val="-4"/>
            <w:sz w:val="20"/>
            <w:szCs w:val="20"/>
            <w:lang w:val="hy-AM" w:eastAsia="ru-RU"/>
          </w:rPr>
          <w:delText xml:space="preserve">այմանագիրը չի </w:delText>
        </w:r>
        <w:r w:rsidRPr="00E6597C">
          <w:rPr>
            <w:rFonts w:ascii="GHEA Grapalat" w:hAnsi="GHEA Grapalat"/>
            <w:sz w:val="20"/>
            <w:szCs w:val="20"/>
            <w:lang w:val="hy-AM" w:eastAsia="ru-RU"/>
          </w:rPr>
          <w:delText>կարող փոփոխվել կողմերի պարտա</w:delText>
        </w:r>
        <w:r w:rsidRPr="00E6597C">
          <w:rPr>
            <w:rFonts w:ascii="GHEA Grapalat" w:hAnsi="GHEA Grapalat"/>
            <w:sz w:val="20"/>
            <w:szCs w:val="20"/>
            <w:lang w:val="hy-AM" w:eastAsia="ru-RU"/>
          </w:rPr>
          <w:softHyphen/>
          <w:delText>վորու</w:delText>
        </w:r>
        <w:r w:rsidRPr="00E6597C">
          <w:rPr>
            <w:rFonts w:ascii="GHEA Grapalat" w:hAnsi="GHEA Grapalat"/>
            <w:sz w:val="20"/>
            <w:szCs w:val="20"/>
            <w:lang w:val="hy-AM" w:eastAsia="ru-RU"/>
          </w:rPr>
          <w:softHyphen/>
          <w:delText>թյունների մասնակի չկատարման հետևանքով</w:delText>
        </w:r>
        <w:r w:rsidRPr="00E6597C" w:rsidDel="00591DE3">
          <w:rPr>
            <w:rFonts w:ascii="GHEA Grapalat" w:hAnsi="GHEA Grapalat"/>
            <w:sz w:val="20"/>
            <w:szCs w:val="20"/>
            <w:lang w:val="hy-AM" w:eastAsia="ru-RU"/>
          </w:rPr>
          <w:delText xml:space="preserve"> </w:delText>
        </w:r>
        <w:r w:rsidRPr="00E6597C">
          <w:rPr>
            <w:rFonts w:ascii="GHEA Grapalat" w:hAnsi="GHEA Grapalat"/>
            <w:sz w:val="20"/>
            <w:szCs w:val="20"/>
            <w:lang w:val="hy-AM" w:eastAsia="ru-RU"/>
          </w:rPr>
          <w:delTex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delText>
        </w:r>
      </w:del>
    </w:p>
    <w:p w14:paraId="0030FB7D" w14:textId="77777777" w:rsidR="00814E7A" w:rsidRDefault="00F02279" w:rsidP="00F02279">
      <w:pPr>
        <w:ind w:firstLine="567"/>
        <w:jc w:val="both"/>
        <w:rPr>
          <w:del w:id="2004" w:author="Հերմինե Գևորգյան" w:date="2026-02-26T23:44:00Z" w16du:dateUtc="2026-02-26T19:44:00Z"/>
          <w:rFonts w:ascii="GHEA Grapalat" w:hAnsi="GHEA Grapalat"/>
          <w:sz w:val="20"/>
          <w:szCs w:val="20"/>
          <w:lang w:val="hy-AM" w:eastAsia="ru-RU"/>
        </w:rPr>
      </w:pPr>
      <w:del w:id="2005" w:author="Հերմինե Գևորգյան" w:date="2026-02-26T23:44:00Z" w16du:dateUtc="2026-02-26T19:44:00Z">
        <w:r w:rsidRPr="00E6597C">
          <w:rPr>
            <w:rFonts w:ascii="GHEA Grapalat" w:hAnsi="GHEA Grapalat"/>
            <w:sz w:val="20"/>
            <w:lang w:val="hy-AM"/>
          </w:rPr>
          <w:delText xml:space="preserve">   7.11 </w:delText>
        </w:r>
        <w:r w:rsidRPr="00E6597C">
          <w:rPr>
            <w:rFonts w:ascii="GHEA Grapalat" w:hAnsi="GHEA Grapalat"/>
            <w:sz w:val="20"/>
            <w:szCs w:val="20"/>
            <w:lang w:val="hy-AM" w:eastAsia="ru-RU"/>
          </w:rPr>
          <w:delText>Կատարողի կողմից ստանձնած պարտավորությունները չկատա</w:delText>
        </w:r>
        <w:r w:rsidRPr="00E6597C">
          <w:rPr>
            <w:rFonts w:ascii="GHEA Grapalat" w:hAnsi="GHEA Grapalat"/>
            <w:sz w:val="20"/>
            <w:szCs w:val="20"/>
            <w:lang w:val="hy-AM" w:eastAsia="ru-RU"/>
          </w:rPr>
          <w:softHyphen/>
          <w:delTex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delText>
        </w:r>
        <w:r w:rsidR="008F13BF" w:rsidRPr="004605D7">
          <w:rPr>
            <w:rFonts w:ascii="GHEA Grapalat" w:hAnsi="GHEA Grapalat"/>
            <w:sz w:val="20"/>
            <w:szCs w:val="20"/>
            <w:lang w:val="hy-AM" w:eastAsia="ru-RU"/>
          </w:rPr>
          <w:delText xml:space="preserve"> </w:delText>
        </w:r>
        <w:r w:rsidR="008F13BF" w:rsidRPr="00E6597C">
          <w:rPr>
            <w:rFonts w:ascii="GHEA Grapalat" w:hAnsi="GHEA Grapalat"/>
            <w:sz w:val="20"/>
            <w:szCs w:val="20"/>
            <w:lang w:val="hy-AM" w:eastAsia="ru-RU"/>
          </w:rPr>
          <w:delText xml:space="preserve">Պայմանագիրն ամբողջությամբ կամ մասնակի միակողմանի լուծելու մասին ծանուցումը տեղեկագրում հրապարակվելու օրը </w:delText>
        </w:r>
        <w:r w:rsidR="008F13BF" w:rsidRPr="004605D7">
          <w:rPr>
            <w:rFonts w:ascii="GHEA Grapalat" w:hAnsi="GHEA Grapalat"/>
            <w:sz w:val="20"/>
            <w:szCs w:val="20"/>
            <w:lang w:val="hy-AM" w:eastAsia="ru-RU"/>
          </w:rPr>
          <w:delText xml:space="preserve">Պատվիրատուն այն </w:delText>
        </w:r>
        <w:r w:rsidR="008F13BF" w:rsidRPr="00E6597C">
          <w:rPr>
            <w:rFonts w:ascii="GHEA Grapalat" w:hAnsi="GHEA Grapalat"/>
            <w:sz w:val="20"/>
            <w:szCs w:val="20"/>
            <w:lang w:val="hy-AM" w:eastAsia="ru-RU"/>
          </w:rPr>
          <w:delText xml:space="preserve">ուղարկվում է նաև </w:delText>
        </w:r>
        <w:r w:rsidR="008F13BF" w:rsidRPr="004605D7">
          <w:rPr>
            <w:rFonts w:ascii="GHEA Grapalat" w:hAnsi="GHEA Grapalat"/>
            <w:sz w:val="20"/>
            <w:szCs w:val="20"/>
            <w:lang w:val="hy-AM" w:eastAsia="ru-RU"/>
          </w:rPr>
          <w:delText xml:space="preserve">Կատարողի </w:delText>
        </w:r>
        <w:r w:rsidR="008F13BF" w:rsidRPr="00E6597C">
          <w:rPr>
            <w:rFonts w:ascii="GHEA Grapalat" w:hAnsi="GHEA Grapalat"/>
            <w:sz w:val="20"/>
            <w:szCs w:val="20"/>
            <w:lang w:val="hy-AM" w:eastAsia="ru-RU"/>
          </w:rPr>
          <w:delText>էլեկտրոնային փոստին:</w:delText>
        </w:r>
      </w:del>
    </w:p>
    <w:p w14:paraId="0DBFACEC" w14:textId="0A545518" w:rsidR="00814E7A" w:rsidRPr="00264D57" w:rsidRDefault="00814E7A" w:rsidP="00814E7A">
      <w:pPr>
        <w:ind w:firstLine="567"/>
        <w:jc w:val="both"/>
        <w:rPr>
          <w:del w:id="2006" w:author="Հերմինե Գևորգյան" w:date="2026-02-26T23:44:00Z" w16du:dateUtc="2026-02-26T19:44:00Z"/>
          <w:rFonts w:asciiTheme="minorHAnsi" w:hAnsiTheme="minorHAnsi"/>
          <w:sz w:val="20"/>
          <w:szCs w:val="20"/>
          <w:lang w:val="hy-AM" w:eastAsia="ru-RU"/>
        </w:rPr>
      </w:pPr>
      <w:del w:id="2007" w:author="Հերմինե Գևորգյան" w:date="2026-02-26T23:44:00Z" w16du:dateUtc="2026-02-26T19:44:00Z">
        <w:r w:rsidRPr="00264D57">
          <w:rPr>
            <w:rFonts w:ascii="GHEA Grapalat" w:hAnsi="GHEA Grapalat"/>
            <w:sz w:val="20"/>
            <w:szCs w:val="20"/>
            <w:lang w:val="hy-AM" w:eastAsia="ru-RU"/>
          </w:rPr>
          <w:delText xml:space="preserve">7.12 </w:delText>
        </w:r>
        <w:r w:rsidRPr="00A829FF">
          <w:rPr>
            <w:rFonts w:ascii="GHEA Grapalat" w:hAnsi="GHEA Grapalat"/>
            <w:sz w:val="20"/>
            <w:szCs w:val="20"/>
            <w:lang w:val="hy-AM" w:eastAsia="ru-RU"/>
          </w:rPr>
          <w:delText xml:space="preserve">Կատարողն </w:delText>
        </w:r>
        <w:r w:rsidRPr="00A829FF">
          <w:rPr>
            <w:rFonts w:ascii="Calibri" w:hAnsi="Calibri" w:cs="Calibri"/>
            <w:sz w:val="20"/>
            <w:szCs w:val="20"/>
            <w:lang w:val="hy-AM" w:eastAsia="ru-RU"/>
          </w:rPr>
          <w:delText> </w:delText>
        </w:r>
        <w:r w:rsidRPr="00A829FF">
          <w:rPr>
            <w:rFonts w:ascii="GHEA Grapalat" w:hAnsi="GHEA Grapalat"/>
            <w:sz w:val="20"/>
            <w:szCs w:val="20"/>
            <w:lang w:val="hy-AM" w:eastAsia="ru-RU"/>
          </w:rPr>
          <w:delTex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delText>
        </w:r>
        <w:r w:rsidR="00A829FF" w:rsidRPr="00A829FF">
          <w:rPr>
            <w:rFonts w:ascii="GHEA Grapalat" w:hAnsi="GHEA Grapalat"/>
            <w:sz w:val="20"/>
            <w:szCs w:val="20"/>
            <w:lang w:val="hy-AM" w:eastAsia="ru-RU"/>
          </w:rPr>
          <w:delText>:</w:delText>
        </w:r>
        <w:r>
          <w:rPr>
            <w:rStyle w:val="af6"/>
            <w:rFonts w:ascii="Arial Unicode" w:hAnsi="Arial Unicode"/>
            <w:color w:val="000000"/>
            <w:sz w:val="21"/>
            <w:szCs w:val="21"/>
            <w:shd w:val="clear" w:color="auto" w:fill="FFFFFF"/>
            <w:lang w:val="hy-AM"/>
          </w:rPr>
          <w:footnoteReference w:id="30"/>
        </w:r>
      </w:del>
    </w:p>
    <w:p w14:paraId="0DE4A418" w14:textId="3892BC74" w:rsidR="00F02279" w:rsidRPr="00E6597C" w:rsidRDefault="00F02279" w:rsidP="00F02279">
      <w:pPr>
        <w:ind w:firstLine="567"/>
        <w:jc w:val="both"/>
        <w:rPr>
          <w:del w:id="2009" w:author="Հերմինե Գևորգյան" w:date="2026-02-26T23:44:00Z" w16du:dateUtc="2026-02-26T19:44:00Z"/>
          <w:rFonts w:ascii="GHEA Grapalat" w:hAnsi="GHEA Grapalat"/>
          <w:sz w:val="20"/>
          <w:lang w:val="hy-AM"/>
        </w:rPr>
      </w:pPr>
      <w:del w:id="2010" w:author="Հերմինե Գևորգյան" w:date="2026-02-26T23:44:00Z" w16du:dateUtc="2026-02-26T19:44:00Z">
        <w:r w:rsidRPr="00E6597C">
          <w:rPr>
            <w:rFonts w:ascii="GHEA Grapalat" w:hAnsi="GHEA Grapalat"/>
            <w:sz w:val="20"/>
            <w:lang w:val="hy-AM"/>
          </w:rPr>
          <w:delText>7.1</w:delText>
        </w:r>
        <w:r w:rsidR="00814E7A" w:rsidRPr="00A829FF">
          <w:rPr>
            <w:rFonts w:ascii="GHEA Grapalat" w:hAnsi="GHEA Grapalat"/>
            <w:sz w:val="20"/>
            <w:lang w:val="hy-AM"/>
          </w:rPr>
          <w:delText>3</w:delText>
        </w:r>
        <w:r w:rsidRPr="00E6597C">
          <w:rPr>
            <w:rFonts w:ascii="GHEA Grapalat" w:hAnsi="GHEA Grapalat"/>
            <w:sz w:val="20"/>
            <w:lang w:val="hy-AM"/>
          </w:rPr>
          <w:delText xml:space="preserve"> Պ</w:delText>
        </w:r>
        <w:r w:rsidRPr="00E6597C">
          <w:rPr>
            <w:rFonts w:ascii="GHEA Grapalat" w:hAnsi="GHEA Grapalat" w:cs="Sylfaen"/>
            <w:sz w:val="20"/>
            <w:lang w:val="hy-AM"/>
          </w:rPr>
          <w:delText>այմանագրի</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կապակցությամբ</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ծագած</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վեճերը</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լուծվում</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են</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բանակցությունների</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միջոցով։</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Համաձայնություն</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ձեռք</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չբերելու</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դեպքում</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վեճերը</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լուծվում</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են</w:delText>
        </w:r>
        <w:r w:rsidRPr="00E6597C">
          <w:rPr>
            <w:rFonts w:ascii="GHEA Grapalat" w:hAnsi="GHEA Grapalat" w:cs="Times Armenian"/>
            <w:sz w:val="20"/>
            <w:lang w:val="hy-AM"/>
          </w:rPr>
          <w:delText xml:space="preserve"> ՀՀ </w:delText>
        </w:r>
        <w:r w:rsidRPr="00E6597C">
          <w:rPr>
            <w:rFonts w:ascii="GHEA Grapalat" w:hAnsi="GHEA Grapalat" w:cs="Sylfaen"/>
            <w:sz w:val="20"/>
            <w:lang w:val="hy-AM"/>
          </w:rPr>
          <w:delText>դատարաններում</w:delText>
        </w:r>
        <w:r w:rsidRPr="00E6597C">
          <w:rPr>
            <w:rFonts w:ascii="GHEA Grapalat" w:hAnsi="GHEA Grapalat"/>
            <w:sz w:val="20"/>
            <w:lang w:val="hy-AM"/>
          </w:rPr>
          <w:delText>։</w:delText>
        </w:r>
      </w:del>
    </w:p>
    <w:p w14:paraId="1777DDCD" w14:textId="742B4E49" w:rsidR="00F02279" w:rsidRPr="00E6597C" w:rsidRDefault="00F02279" w:rsidP="00F02279">
      <w:pPr>
        <w:ind w:firstLine="567"/>
        <w:jc w:val="both"/>
        <w:rPr>
          <w:del w:id="2011" w:author="Հերմինե Գևորգյան" w:date="2026-02-26T23:44:00Z" w16du:dateUtc="2026-02-26T19:44:00Z"/>
          <w:rFonts w:ascii="GHEA Grapalat" w:hAnsi="GHEA Grapalat"/>
          <w:sz w:val="20"/>
          <w:lang w:val="hy-AM"/>
        </w:rPr>
      </w:pPr>
      <w:del w:id="2012" w:author="Հերմինե Գևորգյան" w:date="2026-02-26T23:44:00Z" w16du:dateUtc="2026-02-26T19:44:00Z">
        <w:r w:rsidRPr="00E6597C">
          <w:rPr>
            <w:rFonts w:ascii="GHEA Grapalat" w:hAnsi="GHEA Grapalat"/>
            <w:sz w:val="20"/>
            <w:lang w:val="hy-AM"/>
          </w:rPr>
          <w:delText>7.1</w:delText>
        </w:r>
        <w:r w:rsidR="00814E7A" w:rsidRPr="00A829FF">
          <w:rPr>
            <w:rFonts w:ascii="GHEA Grapalat" w:hAnsi="GHEA Grapalat"/>
            <w:sz w:val="20"/>
            <w:lang w:val="hy-AM"/>
          </w:rPr>
          <w:delText>4</w:delText>
        </w:r>
        <w:r w:rsidRPr="00E6597C">
          <w:rPr>
            <w:rFonts w:ascii="GHEA Grapalat" w:hAnsi="GHEA Grapalat"/>
            <w:sz w:val="20"/>
            <w:lang w:val="hy-AM"/>
          </w:rPr>
          <w:delText xml:space="preserve"> Պ</w:delText>
        </w:r>
        <w:r w:rsidRPr="00E6597C">
          <w:rPr>
            <w:rFonts w:ascii="GHEA Grapalat" w:hAnsi="GHEA Grapalat" w:cs="Sylfaen"/>
            <w:sz w:val="20"/>
            <w:lang w:val="hy-AM"/>
          </w:rPr>
          <w:delText>այմանագիրը</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կազմված</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է</w:delText>
        </w:r>
        <w:r w:rsidRPr="00E6597C">
          <w:rPr>
            <w:rFonts w:ascii="GHEA Grapalat" w:hAnsi="GHEA Grapalat" w:cs="Times Armenian"/>
            <w:sz w:val="20"/>
            <w:lang w:val="hy-AM"/>
          </w:rPr>
          <w:delText xml:space="preserve"> </w:delText>
        </w:r>
        <w:r w:rsidRPr="00E6597C">
          <w:rPr>
            <w:rFonts w:ascii="GHEA Grapalat" w:hAnsi="GHEA Grapalat" w:cs="Times Armenian"/>
            <w:b/>
            <w:sz w:val="20"/>
            <w:lang w:val="hy-AM"/>
          </w:rPr>
          <w:delText xml:space="preserve">____ </w:delText>
        </w:r>
        <w:r w:rsidRPr="00E6597C">
          <w:rPr>
            <w:rFonts w:ascii="GHEA Grapalat" w:hAnsi="GHEA Grapalat" w:cs="Sylfaen"/>
            <w:sz w:val="20"/>
            <w:lang w:val="hy-AM"/>
          </w:rPr>
          <w:delText>էջից</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կնքվում</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է</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երկու</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օրինակից</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որոնք</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ունեն</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հավասարազոր</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իրավաբանական</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ուժ</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Սույն</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պայմանագրի</w:delText>
        </w:r>
        <w:r w:rsidRPr="00E6597C">
          <w:rPr>
            <w:rFonts w:ascii="GHEA Grapalat" w:hAnsi="GHEA Grapalat" w:cs="Times Armenian"/>
            <w:sz w:val="20"/>
            <w:lang w:val="hy-AM"/>
          </w:rPr>
          <w:delText xml:space="preserve"> N 1, N 2, N 3</w:delText>
        </w:r>
        <w:r w:rsidR="00814E7A" w:rsidRPr="00A829FF">
          <w:rPr>
            <w:rFonts w:ascii="GHEA Grapalat" w:hAnsi="GHEA Grapalat" w:cs="Times Armenian"/>
            <w:sz w:val="20"/>
            <w:lang w:val="hy-AM"/>
          </w:rPr>
          <w:delText>,</w:delText>
        </w:r>
        <w:r w:rsidRPr="00E6597C">
          <w:rPr>
            <w:rFonts w:ascii="GHEA Grapalat" w:hAnsi="GHEA Grapalat" w:cs="Times Armenian"/>
            <w:sz w:val="20"/>
            <w:lang w:val="hy-AM"/>
          </w:rPr>
          <w:delText xml:space="preserve"> N 3.1 </w:delText>
        </w:r>
        <w:r w:rsidR="00814E7A" w:rsidRPr="0093002B">
          <w:rPr>
            <w:rFonts w:ascii="GHEA Grapalat" w:hAnsi="GHEA Grapalat" w:cs="Times Armenian"/>
            <w:sz w:val="20"/>
            <w:lang w:val="hy-AM"/>
          </w:rPr>
          <w:delText>և N</w:delText>
        </w:r>
        <w:r w:rsidR="00814E7A" w:rsidRPr="00F27FC1">
          <w:rPr>
            <w:rFonts w:ascii="GHEA Grapalat" w:hAnsi="GHEA Grapalat" w:cs="Times Armenian"/>
            <w:sz w:val="20"/>
            <w:lang w:val="hy-AM"/>
          </w:rPr>
          <w:delText xml:space="preserve"> 4</w:delText>
        </w:r>
        <w:r w:rsidR="00814E7A" w:rsidRPr="00A829FF">
          <w:rPr>
            <w:rFonts w:ascii="GHEA Grapalat" w:hAnsi="GHEA Grapalat" w:cs="Times Armenian"/>
            <w:sz w:val="20"/>
            <w:lang w:val="hy-AM"/>
          </w:rPr>
          <w:delText xml:space="preserve"> </w:delText>
        </w:r>
        <w:r w:rsidRPr="00E6597C">
          <w:rPr>
            <w:rFonts w:ascii="GHEA Grapalat" w:hAnsi="GHEA Grapalat" w:cs="Sylfaen"/>
            <w:sz w:val="20"/>
            <w:lang w:val="hy-AM"/>
          </w:rPr>
          <w:delText>հավելվածները</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հանդիսանում</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են</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պայմանագրի</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անբաժանելի</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մասը</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յուրաքանչյուր</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կողմին</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տրվում</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է պայմանագրի</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մեկ</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օրինակ</w:delText>
        </w:r>
        <w:r w:rsidRPr="00E6597C">
          <w:rPr>
            <w:rFonts w:ascii="GHEA Grapalat" w:hAnsi="GHEA Grapalat"/>
            <w:sz w:val="20"/>
            <w:lang w:val="hy-AM"/>
          </w:rPr>
          <w:delText>։</w:delText>
        </w:r>
      </w:del>
    </w:p>
    <w:p w14:paraId="6C84B3F9" w14:textId="3C674539" w:rsidR="00F02279" w:rsidRPr="00E6597C" w:rsidRDefault="00F02279" w:rsidP="00F02279">
      <w:pPr>
        <w:ind w:firstLine="567"/>
        <w:jc w:val="both"/>
        <w:rPr>
          <w:del w:id="2013" w:author="Հերմինե Գևորգյան" w:date="2026-02-26T23:44:00Z" w16du:dateUtc="2026-02-26T19:44:00Z"/>
          <w:rFonts w:ascii="GHEA Grapalat" w:hAnsi="GHEA Grapalat"/>
          <w:bCs/>
          <w:sz w:val="20"/>
          <w:lang w:val="hy-AM"/>
        </w:rPr>
      </w:pPr>
      <w:del w:id="2014" w:author="Հերմինե Գևորգյան" w:date="2026-02-26T23:44:00Z" w16du:dateUtc="2026-02-26T19:44:00Z">
        <w:r w:rsidRPr="00E6597C">
          <w:rPr>
            <w:rFonts w:ascii="GHEA Grapalat" w:hAnsi="GHEA Grapalat"/>
            <w:sz w:val="20"/>
            <w:lang w:val="hy-AM"/>
          </w:rPr>
          <w:delText>7.1</w:delText>
        </w:r>
        <w:r w:rsidR="00814E7A" w:rsidRPr="00A829FF">
          <w:rPr>
            <w:rFonts w:ascii="GHEA Grapalat" w:hAnsi="GHEA Grapalat"/>
            <w:sz w:val="20"/>
            <w:lang w:val="hy-AM"/>
          </w:rPr>
          <w:delText>5</w:delText>
        </w:r>
        <w:r w:rsidRPr="00E6597C">
          <w:rPr>
            <w:rFonts w:ascii="GHEA Grapalat" w:hAnsi="GHEA Grapalat"/>
            <w:sz w:val="20"/>
            <w:lang w:val="hy-AM"/>
          </w:rPr>
          <w:delText xml:space="preserve"> </w:delText>
        </w:r>
        <w:r w:rsidRPr="00E6597C">
          <w:rPr>
            <w:rFonts w:ascii="GHEA Grapalat" w:hAnsi="GHEA Grapalat" w:cs="Sylfaen"/>
            <w:sz w:val="20"/>
            <w:lang w:val="hy-AM"/>
          </w:rPr>
          <w:delText>Սույն</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պայմանագրի</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նկատմամբ</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կիրառվում</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է</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Հայաստանի Հանրապետության</w:delText>
        </w:r>
        <w:r w:rsidRPr="00E6597C">
          <w:rPr>
            <w:rFonts w:ascii="GHEA Grapalat" w:hAnsi="GHEA Grapalat" w:cs="Times Armenian"/>
            <w:sz w:val="20"/>
            <w:lang w:val="hy-AM"/>
          </w:rPr>
          <w:delText xml:space="preserve"> </w:delText>
        </w:r>
        <w:r w:rsidRPr="00E6597C">
          <w:rPr>
            <w:rFonts w:ascii="GHEA Grapalat" w:hAnsi="GHEA Grapalat" w:cs="Sylfaen"/>
            <w:sz w:val="20"/>
            <w:lang w:val="hy-AM"/>
          </w:rPr>
          <w:delText>իրավունքը</w:delText>
        </w:r>
        <w:r w:rsidRPr="00E6597C">
          <w:rPr>
            <w:rFonts w:ascii="GHEA Grapalat" w:hAnsi="GHEA Grapalat"/>
            <w:sz w:val="20"/>
            <w:lang w:val="hy-AM"/>
          </w:rPr>
          <w:delText>։</w:delText>
        </w:r>
      </w:del>
    </w:p>
    <w:p w14:paraId="39F941A2" w14:textId="14B2C621" w:rsidR="00F02279" w:rsidRPr="00015CC3" w:rsidRDefault="00F02279" w:rsidP="00F02279">
      <w:pPr>
        <w:ind w:firstLine="567"/>
        <w:jc w:val="both"/>
        <w:rPr>
          <w:del w:id="2015" w:author="Հերմինե Գևորգյան" w:date="2026-02-26T23:44:00Z" w16du:dateUtc="2026-02-26T19:44:00Z"/>
          <w:rFonts w:ascii="GHEA Grapalat" w:hAnsi="GHEA Grapalat"/>
          <w:sz w:val="20"/>
          <w:szCs w:val="20"/>
          <w:vertAlign w:val="superscript"/>
          <w:lang w:val="hy-AM" w:eastAsia="ru-RU"/>
        </w:rPr>
      </w:pPr>
      <w:del w:id="2016" w:author="Հերմինե Գևորգյան" w:date="2026-02-26T23:44:00Z" w16du:dateUtc="2026-02-26T19:44:00Z">
        <w:r w:rsidRPr="00E6597C">
          <w:rPr>
            <w:rFonts w:ascii="GHEA Grapalat" w:hAnsi="GHEA Grapalat"/>
            <w:sz w:val="20"/>
            <w:szCs w:val="20"/>
            <w:lang w:val="hy-AM" w:eastAsia="ru-RU"/>
          </w:rPr>
          <w:delText>7.1</w:delText>
        </w:r>
        <w:r w:rsidR="00814E7A" w:rsidRPr="00A829FF">
          <w:rPr>
            <w:rFonts w:ascii="GHEA Grapalat" w:hAnsi="GHEA Grapalat"/>
            <w:sz w:val="20"/>
            <w:szCs w:val="20"/>
            <w:lang w:val="hy-AM" w:eastAsia="ru-RU"/>
          </w:rPr>
          <w:delText>6</w:delText>
        </w:r>
        <w:r w:rsidRPr="00E6597C">
          <w:rPr>
            <w:rFonts w:ascii="GHEA Grapalat" w:hAnsi="GHEA Grapalat"/>
            <w:sz w:val="20"/>
            <w:szCs w:val="20"/>
            <w:lang w:val="hy-AM" w:eastAsia="ru-RU"/>
          </w:rPr>
          <w:delText xml:space="preserve">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delText>
        </w:r>
        <w:r w:rsidR="003D5E7F">
          <w:rPr>
            <w:rFonts w:ascii="GHEA Grapalat" w:hAnsi="GHEA Grapalat"/>
            <w:sz w:val="20"/>
            <w:szCs w:val="20"/>
            <w:lang w:val="hy-AM" w:eastAsia="ru-RU"/>
          </w:rPr>
          <w:delTex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w:delText>
        </w:r>
        <w:r w:rsidRPr="00E6597C">
          <w:rPr>
            <w:rFonts w:ascii="GHEA Grapalat" w:hAnsi="GHEA Grapalat"/>
            <w:sz w:val="20"/>
            <w:szCs w:val="20"/>
            <w:lang w:val="hy-AM" w:eastAsia="ru-RU"/>
          </w:rPr>
          <w:delText xml:space="preserve">Եթե պայմանագրի կատարման համար հատկացված ֆինանսական միջոցների չափը գերազանցում է գնումների բազային միավորի </w:delText>
        </w:r>
        <w:r w:rsidR="00975F7D">
          <w:rPr>
            <w:rFonts w:ascii="GHEA Grapalat" w:hAnsi="GHEA Grapalat"/>
            <w:sz w:val="20"/>
            <w:szCs w:val="20"/>
            <w:lang w:val="hy-AM" w:eastAsia="ru-RU"/>
          </w:rPr>
          <w:delText>քսանհինգ</w:delText>
        </w:r>
        <w:r w:rsidR="008F13BF" w:rsidRPr="004605D7">
          <w:rPr>
            <w:rFonts w:ascii="GHEA Grapalat" w:hAnsi="GHEA Grapalat"/>
            <w:sz w:val="20"/>
            <w:szCs w:val="20"/>
            <w:lang w:val="hy-AM" w:eastAsia="ru-RU"/>
          </w:rPr>
          <w:delText>ապատիկը</w:delText>
        </w:r>
        <w:r w:rsidRPr="00E6597C">
          <w:rPr>
            <w:rFonts w:ascii="GHEA Grapalat" w:hAnsi="GHEA Grapalat"/>
            <w:sz w:val="20"/>
            <w:szCs w:val="20"/>
            <w:lang w:val="hy-AM" w:eastAsia="ru-RU"/>
          </w:rPr>
          <w:delText xml:space="preserve">, ապա Պատվիրատուի կողմից համաձայնագիր կկնքվի, եթե Կատարողի կողմից տուժանքի ձևով ներկայացված </w:delText>
        </w:r>
        <w:r w:rsidR="008F13BF" w:rsidRPr="004605D7">
          <w:rPr>
            <w:rFonts w:ascii="GHEA Grapalat" w:hAnsi="GHEA Grapalat"/>
            <w:sz w:val="20"/>
            <w:szCs w:val="20"/>
            <w:lang w:val="hy-AM" w:eastAsia="ru-RU"/>
          </w:rPr>
          <w:delText xml:space="preserve">որակավորման և </w:delText>
        </w:r>
        <w:r w:rsidRPr="00E6597C">
          <w:rPr>
            <w:rFonts w:ascii="GHEA Grapalat" w:hAnsi="GHEA Grapalat"/>
            <w:sz w:val="20"/>
            <w:szCs w:val="20"/>
            <w:lang w:val="hy-AM" w:eastAsia="ru-RU"/>
          </w:rPr>
          <w:delText>պայմանագրի ապահովում</w:delText>
        </w:r>
        <w:r w:rsidR="008F13BF" w:rsidRPr="004605D7">
          <w:rPr>
            <w:rFonts w:ascii="GHEA Grapalat" w:hAnsi="GHEA Grapalat"/>
            <w:sz w:val="20"/>
            <w:szCs w:val="20"/>
            <w:lang w:val="hy-AM" w:eastAsia="ru-RU"/>
          </w:rPr>
          <w:delText>ներ</w:delText>
        </w:r>
        <w:r w:rsidRPr="00E6597C">
          <w:rPr>
            <w:rFonts w:ascii="GHEA Grapalat" w:hAnsi="GHEA Grapalat"/>
            <w:sz w:val="20"/>
            <w:szCs w:val="20"/>
            <w:lang w:val="hy-AM" w:eastAsia="ru-RU"/>
          </w:rPr>
          <w:delText>ը</w:delText>
        </w:r>
        <w:r w:rsidR="00FF0D1D">
          <w:rPr>
            <w:rFonts w:ascii="GHEA Grapalat" w:hAnsi="GHEA Grapalat"/>
            <w:sz w:val="20"/>
            <w:szCs w:val="20"/>
            <w:lang w:val="hy-AM" w:eastAsia="ru-RU"/>
          </w:rPr>
          <w:delText xml:space="preserve"> </w:delText>
        </w:r>
        <w:r w:rsidRPr="00E6597C">
          <w:rPr>
            <w:rFonts w:ascii="GHEA Grapalat" w:hAnsi="GHEA Grapalat"/>
            <w:sz w:val="20"/>
            <w:szCs w:val="20"/>
            <w:lang w:val="hy-AM" w:eastAsia="ru-RU"/>
          </w:rPr>
          <w:delText xml:space="preserve">փոխարինվում </w:delText>
        </w:r>
        <w:r w:rsidR="008F13BF" w:rsidRPr="004605D7">
          <w:rPr>
            <w:rFonts w:ascii="GHEA Grapalat" w:hAnsi="GHEA Grapalat"/>
            <w:sz w:val="20"/>
            <w:szCs w:val="20"/>
            <w:lang w:val="hy-AM" w:eastAsia="ru-RU"/>
          </w:rPr>
          <w:delText>են</w:delText>
        </w:r>
        <w:r w:rsidRPr="00E6597C">
          <w:rPr>
            <w:rFonts w:ascii="GHEA Grapalat" w:hAnsi="GHEA Grapalat"/>
            <w:sz w:val="20"/>
            <w:szCs w:val="20"/>
            <w:lang w:val="hy-AM" w:eastAsia="ru-RU"/>
          </w:rPr>
          <w:delText xml:space="preserve">  երաշխիքով կամ կանխիկ փողով` հաշվի առնելով ՀՀ կառավարության 2017 թվականի մայիսի 4-ի N 526-Ն որոշման N 1 հավելվածի 32-րդ կետի</w:delText>
        </w:r>
        <w:r w:rsidR="0034164E">
          <w:rPr>
            <w:rFonts w:ascii="GHEA Grapalat" w:hAnsi="GHEA Grapalat"/>
            <w:sz w:val="20"/>
            <w:szCs w:val="20"/>
            <w:lang w:val="hy-AM" w:eastAsia="ru-RU"/>
          </w:rPr>
          <w:delText xml:space="preserve"> 1-ին ենթակետի </w:delText>
        </w:r>
        <w:r w:rsidR="0034164E" w:rsidRPr="00FB1EC7">
          <w:rPr>
            <w:rFonts w:ascii="GHEA Grapalat" w:hAnsi="GHEA Grapalat"/>
            <w:sz w:val="20"/>
            <w:szCs w:val="20"/>
            <w:lang w:val="hy-AM" w:eastAsia="ru-RU"/>
          </w:rPr>
          <w:delText>«</w:delText>
        </w:r>
        <w:r w:rsidR="0034164E">
          <w:rPr>
            <w:rFonts w:ascii="GHEA Grapalat" w:hAnsi="GHEA Grapalat"/>
            <w:sz w:val="20"/>
            <w:szCs w:val="20"/>
            <w:lang w:val="hy-AM" w:eastAsia="ru-RU"/>
          </w:rPr>
          <w:delText>գ</w:delText>
        </w:r>
        <w:r w:rsidR="0034164E" w:rsidRPr="00FB1EC7">
          <w:rPr>
            <w:rFonts w:ascii="GHEA Grapalat" w:hAnsi="GHEA Grapalat"/>
            <w:sz w:val="20"/>
            <w:szCs w:val="20"/>
            <w:lang w:val="hy-AM" w:eastAsia="ru-RU"/>
          </w:rPr>
          <w:delText>»</w:delText>
        </w:r>
        <w:r w:rsidR="0034164E">
          <w:rPr>
            <w:rFonts w:ascii="GHEA Grapalat" w:hAnsi="GHEA Grapalat"/>
            <w:sz w:val="20"/>
            <w:szCs w:val="20"/>
            <w:lang w:val="hy-AM" w:eastAsia="ru-RU"/>
          </w:rPr>
          <w:delText xml:space="preserve"> և</w:delText>
        </w:r>
        <w:r w:rsidRPr="00E6597C">
          <w:rPr>
            <w:rFonts w:ascii="GHEA Grapalat" w:hAnsi="GHEA Grapalat"/>
            <w:sz w:val="20"/>
            <w:szCs w:val="20"/>
            <w:lang w:val="hy-AM" w:eastAsia="ru-RU"/>
          </w:rPr>
          <w:delText xml:space="preserve"> 1</w:delText>
        </w:r>
        <w:r w:rsidR="008F13BF" w:rsidRPr="004605D7">
          <w:rPr>
            <w:rFonts w:ascii="GHEA Grapalat" w:hAnsi="GHEA Grapalat"/>
            <w:sz w:val="20"/>
            <w:szCs w:val="20"/>
            <w:lang w:val="hy-AM" w:eastAsia="ru-RU"/>
          </w:rPr>
          <w:delText>7</w:delText>
        </w:r>
        <w:r w:rsidRPr="00E6597C">
          <w:rPr>
            <w:rFonts w:ascii="GHEA Grapalat" w:hAnsi="GHEA Grapalat"/>
            <w:sz w:val="20"/>
            <w:szCs w:val="20"/>
            <w:lang w:val="hy-AM" w:eastAsia="ru-RU"/>
          </w:rPr>
          <w:delText>-րդ ենթակետի «բ» պարբերությ</w:delText>
        </w:r>
        <w:r w:rsidR="0034164E">
          <w:rPr>
            <w:rFonts w:ascii="GHEA Grapalat" w:hAnsi="GHEA Grapalat"/>
            <w:sz w:val="20"/>
            <w:szCs w:val="20"/>
            <w:lang w:val="hy-AM" w:eastAsia="ru-RU"/>
          </w:rPr>
          <w:delText>ունների</w:delText>
        </w:r>
        <w:r w:rsidRPr="00E6597C">
          <w:rPr>
            <w:rFonts w:ascii="GHEA Grapalat" w:hAnsi="GHEA Grapalat"/>
            <w:sz w:val="20"/>
            <w:szCs w:val="20"/>
            <w:lang w:val="hy-AM" w:eastAsia="ru-RU"/>
          </w:rPr>
          <w:delText xml:space="preserve"> պահանջները: Ընդ որում, Կատարողը համաձայնագիրը կնքում, իսկ տուժանքի ձևով ներկայացված </w:delText>
        </w:r>
        <w:r w:rsidR="008F13BF" w:rsidRPr="004605D7">
          <w:rPr>
            <w:rFonts w:ascii="GHEA Grapalat" w:hAnsi="GHEA Grapalat"/>
            <w:sz w:val="20"/>
            <w:szCs w:val="20"/>
            <w:lang w:val="hy-AM" w:eastAsia="ru-RU"/>
          </w:rPr>
          <w:delText xml:space="preserve">որակավորման և </w:delText>
        </w:r>
        <w:r w:rsidRPr="00E6597C">
          <w:rPr>
            <w:rFonts w:ascii="GHEA Grapalat" w:hAnsi="GHEA Grapalat"/>
            <w:sz w:val="20"/>
            <w:szCs w:val="20"/>
            <w:lang w:val="hy-AM" w:eastAsia="ru-RU"/>
          </w:rPr>
          <w:delText>պայմանագրի ապահով</w:delText>
        </w:r>
        <w:r w:rsidR="008F13BF" w:rsidRPr="004605D7">
          <w:rPr>
            <w:rFonts w:ascii="GHEA Grapalat" w:hAnsi="GHEA Grapalat"/>
            <w:sz w:val="20"/>
            <w:szCs w:val="20"/>
            <w:lang w:val="hy-AM" w:eastAsia="ru-RU"/>
          </w:rPr>
          <w:delText xml:space="preserve">ումների </w:delText>
        </w:r>
        <w:r w:rsidRPr="00E6597C">
          <w:rPr>
            <w:rFonts w:ascii="GHEA Grapalat" w:hAnsi="GHEA Grapalat"/>
            <w:sz w:val="20"/>
            <w:szCs w:val="20"/>
            <w:lang w:val="hy-AM" w:eastAsia="ru-RU"/>
          </w:rPr>
          <w:delText>փոխարինման դեպքում նաև նոր ապահովում</w:delText>
        </w:r>
        <w:r w:rsidR="008F13BF" w:rsidRPr="004605D7">
          <w:rPr>
            <w:rFonts w:ascii="GHEA Grapalat" w:hAnsi="GHEA Grapalat"/>
            <w:sz w:val="20"/>
            <w:szCs w:val="20"/>
            <w:lang w:val="hy-AM" w:eastAsia="ru-RU"/>
          </w:rPr>
          <w:delText>ներ</w:delText>
        </w:r>
        <w:r w:rsidRPr="00E6597C">
          <w:rPr>
            <w:rFonts w:ascii="GHEA Grapalat" w:hAnsi="GHEA Grapalat"/>
            <w:sz w:val="20"/>
            <w:szCs w:val="20"/>
            <w:lang w:val="hy-AM" w:eastAsia="ru-RU"/>
          </w:rPr>
          <w:delText xml:space="preserve">ը Պատվիրատուին ներկայացնում է համաձայնագիր կնքելու ծանուցումը ստանալու օրվանից </w:delText>
        </w:r>
        <w:r w:rsidR="009C3567" w:rsidRPr="001C277A">
          <w:rPr>
            <w:rFonts w:ascii="GHEA Grapalat" w:hAnsi="GHEA Grapalat"/>
            <w:sz w:val="20"/>
            <w:szCs w:val="20"/>
            <w:lang w:val="hy-AM" w:eastAsia="ru-RU"/>
          </w:rPr>
          <w:delText>--------</w:delText>
        </w:r>
        <w:r w:rsidRPr="00E6597C">
          <w:rPr>
            <w:rFonts w:ascii="GHEA Grapalat" w:hAnsi="GHEA Grapalat"/>
            <w:sz w:val="20"/>
            <w:szCs w:val="20"/>
            <w:lang w:val="hy-AM" w:eastAsia="ru-RU"/>
          </w:rPr>
          <w:delText>աշխատանքային օրվա ընթացքում։ Հակառակ դեպքում պայմանագիրը Պատվիրատուի կողմից միակողմանիորեն լուծվում է:</w:delText>
        </w:r>
        <w:r w:rsidR="009111E6">
          <w:rPr>
            <w:rStyle w:val="af6"/>
            <w:rFonts w:ascii="GHEA Grapalat" w:hAnsi="GHEA Grapalat"/>
            <w:sz w:val="20"/>
            <w:szCs w:val="20"/>
            <w:lang w:val="hy-AM" w:eastAsia="ru-RU"/>
          </w:rPr>
          <w:footnoteReference w:id="31"/>
        </w:r>
      </w:del>
    </w:p>
    <w:p w14:paraId="2A57A62A" w14:textId="77777777" w:rsidR="00F02279" w:rsidRPr="00E6597C" w:rsidRDefault="00F02279" w:rsidP="00F02279">
      <w:pPr>
        <w:ind w:firstLine="720"/>
        <w:jc w:val="both"/>
        <w:rPr>
          <w:del w:id="2021" w:author="Հերմինե Գևորգյան" w:date="2026-02-26T23:44:00Z" w16du:dateUtc="2026-02-26T19:44:00Z"/>
          <w:rFonts w:ascii="GHEA Grapalat" w:hAnsi="GHEA Grapalat" w:cs="Sylfaen"/>
          <w:sz w:val="20"/>
          <w:lang w:val="hy-AM"/>
        </w:rPr>
      </w:pPr>
    </w:p>
    <w:p w14:paraId="7F8E6994" w14:textId="77777777" w:rsidR="00F02279" w:rsidRPr="00E6597C" w:rsidRDefault="00F02279" w:rsidP="00F02279">
      <w:pPr>
        <w:ind w:firstLine="720"/>
        <w:jc w:val="both"/>
        <w:rPr>
          <w:del w:id="2022" w:author="Հերմինե Գևորգյան" w:date="2026-02-26T23:44:00Z" w16du:dateUtc="2026-02-26T19:44:00Z"/>
          <w:rFonts w:ascii="GHEA Grapalat" w:hAnsi="GHEA Grapalat" w:cs="Sylfaen"/>
          <w:sz w:val="20"/>
          <w:lang w:val="hy-AM"/>
        </w:rPr>
      </w:pPr>
      <w:del w:id="2023" w:author="Հերմինե Գևորգյան" w:date="2026-02-26T23:44:00Z" w16du:dateUtc="2026-02-26T19:44:00Z">
        <w:r w:rsidRPr="00E6597C">
          <w:rPr>
            <w:rFonts w:ascii="GHEA Grapalat" w:hAnsi="GHEA Grapalat" w:cs="Sylfaen"/>
            <w:b/>
            <w:sz w:val="20"/>
            <w:lang w:val="hy-AM"/>
          </w:rPr>
          <w:delText>8.</w:delText>
        </w:r>
        <w:r w:rsidRPr="00E6597C">
          <w:rPr>
            <w:rFonts w:ascii="GHEA Grapalat" w:hAnsi="GHEA Grapalat" w:cs="Sylfaen"/>
            <w:sz w:val="20"/>
            <w:lang w:val="hy-AM"/>
          </w:rPr>
          <w:delText xml:space="preserve"> </w:delText>
        </w:r>
        <w:r w:rsidRPr="00E6597C">
          <w:rPr>
            <w:rFonts w:ascii="GHEA Grapalat" w:hAnsi="GHEA Grapalat" w:cs="Sylfaen"/>
            <w:b/>
            <w:sz w:val="20"/>
            <w:lang w:val="nb-NO"/>
          </w:rPr>
          <w:delText>ԿՈՂՄԵՐԻ</w:delText>
        </w:r>
        <w:r w:rsidRPr="00E6597C">
          <w:rPr>
            <w:rFonts w:ascii="GHEA Grapalat" w:hAnsi="GHEA Grapalat" w:cs="Times Armenian"/>
            <w:b/>
            <w:sz w:val="20"/>
            <w:lang w:val="nb-NO"/>
          </w:rPr>
          <w:delText xml:space="preserve"> </w:delText>
        </w:r>
        <w:r w:rsidRPr="00E6597C">
          <w:rPr>
            <w:rFonts w:ascii="GHEA Grapalat" w:hAnsi="GHEA Grapalat" w:cs="Sylfaen"/>
            <w:b/>
            <w:sz w:val="20"/>
            <w:lang w:val="nb-NO"/>
          </w:rPr>
          <w:delText>ՀԱՍՑԵՆԵՐԸ</w:delText>
        </w:r>
        <w:r w:rsidRPr="00E6597C">
          <w:rPr>
            <w:rFonts w:ascii="GHEA Grapalat" w:hAnsi="GHEA Grapalat" w:cs="Times Armenian"/>
            <w:b/>
            <w:sz w:val="20"/>
            <w:lang w:val="nb-NO"/>
          </w:rPr>
          <w:delText xml:space="preserve">, </w:delText>
        </w:r>
        <w:r w:rsidRPr="00E6597C">
          <w:rPr>
            <w:rFonts w:ascii="GHEA Grapalat" w:hAnsi="GHEA Grapalat" w:cs="Sylfaen"/>
            <w:b/>
            <w:sz w:val="20"/>
            <w:lang w:val="nb-NO"/>
          </w:rPr>
          <w:delText>ԲԱՆԿԱՅԻՆ</w:delText>
        </w:r>
        <w:r w:rsidRPr="00E6597C">
          <w:rPr>
            <w:rFonts w:ascii="GHEA Grapalat" w:hAnsi="GHEA Grapalat" w:cs="Times Armenian"/>
            <w:b/>
            <w:sz w:val="20"/>
            <w:lang w:val="nb-NO"/>
          </w:rPr>
          <w:delText xml:space="preserve"> </w:delText>
        </w:r>
        <w:r w:rsidRPr="00E6597C">
          <w:rPr>
            <w:rFonts w:ascii="GHEA Grapalat" w:hAnsi="GHEA Grapalat" w:cs="Sylfaen"/>
            <w:b/>
            <w:sz w:val="20"/>
            <w:lang w:val="nb-NO"/>
          </w:rPr>
          <w:delText>ՎԱՎԵՐԱՊԱՅՄԱՆՆԵՐԸ</w:delText>
        </w:r>
        <w:r w:rsidRPr="00E6597C">
          <w:rPr>
            <w:rFonts w:ascii="GHEA Grapalat" w:hAnsi="GHEA Grapalat" w:cs="Times Armenian"/>
            <w:b/>
            <w:sz w:val="20"/>
            <w:lang w:val="nb-NO"/>
          </w:rPr>
          <w:delText xml:space="preserve"> </w:delText>
        </w:r>
        <w:r w:rsidRPr="00E6597C">
          <w:rPr>
            <w:rFonts w:ascii="GHEA Grapalat" w:hAnsi="GHEA Grapalat" w:cs="Sylfaen"/>
            <w:b/>
            <w:sz w:val="20"/>
            <w:lang w:val="nb-NO"/>
          </w:rPr>
          <w:delText>ԵՎ</w:delText>
        </w:r>
        <w:r w:rsidRPr="00E6597C">
          <w:rPr>
            <w:rFonts w:ascii="GHEA Grapalat" w:hAnsi="GHEA Grapalat" w:cs="Times Armenian"/>
            <w:b/>
            <w:sz w:val="20"/>
            <w:lang w:val="nb-NO"/>
          </w:rPr>
          <w:delText xml:space="preserve"> </w:delText>
        </w:r>
        <w:r w:rsidRPr="00E6597C">
          <w:rPr>
            <w:rFonts w:ascii="GHEA Grapalat" w:hAnsi="GHEA Grapalat" w:cs="Sylfaen"/>
            <w:b/>
            <w:sz w:val="20"/>
            <w:lang w:val="nb-NO"/>
          </w:rPr>
          <w:delText>ՍՏՈՐԱԳՐՈՒԹՅՈՒՆՆԵՐԸ</w:delText>
        </w:r>
      </w:del>
    </w:p>
    <w:p w14:paraId="1575482E" w14:textId="77777777" w:rsidR="00F02279" w:rsidRPr="00E6597C" w:rsidRDefault="00F02279" w:rsidP="00F02279">
      <w:pPr>
        <w:jc w:val="both"/>
        <w:rPr>
          <w:del w:id="2024" w:author="Հերմինե Գևորգյան" w:date="2026-02-26T23:44:00Z" w16du:dateUtc="2026-02-26T19:44:00Z"/>
          <w:rFonts w:ascii="GHEA Grapalat" w:hAnsi="GHEA Grapalat" w:cs="TimesArmenianPSMT"/>
          <w:sz w:val="18"/>
          <w:szCs w:val="18"/>
          <w:lang w:val="hy-AM"/>
        </w:rPr>
      </w:pPr>
      <w:del w:id="2025" w:author="Հերմինե Գևորգյան" w:date="2026-02-26T23:44:00Z" w16du:dateUtc="2026-02-26T19:44:00Z">
        <w:r w:rsidRPr="00E6597C">
          <w:rPr>
            <w:rFonts w:ascii="GHEA Grapalat" w:hAnsi="GHEA Grapalat"/>
            <w:i/>
            <w:sz w:val="20"/>
            <w:lang w:val="hy-AM" w:eastAsia="zh-CN"/>
          </w:rPr>
          <w:delText xml:space="preserve"> </w:delText>
        </w:r>
      </w:del>
    </w:p>
    <w:p w14:paraId="4F5ED876" w14:textId="77777777" w:rsidR="00F02279" w:rsidRPr="00E6597C" w:rsidRDefault="00F02279" w:rsidP="00F02279">
      <w:pPr>
        <w:ind w:firstLine="709"/>
        <w:jc w:val="both"/>
        <w:rPr>
          <w:del w:id="2026" w:author="Հերմինե Գևորգյան" w:date="2026-02-26T23:44:00Z" w16du:dateUtc="2026-02-26T19:44:00Z"/>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F02279" w:rsidRPr="00E6597C" w14:paraId="51FC6884" w14:textId="77777777" w:rsidTr="00545BDE">
        <w:trPr>
          <w:del w:id="2027" w:author="Հերմինե Գևորգյան" w:date="2026-02-26T23:44:00Z"/>
        </w:trPr>
        <w:tc>
          <w:tcPr>
            <w:tcW w:w="4536" w:type="dxa"/>
          </w:tcPr>
          <w:p w14:paraId="04A31936" w14:textId="77777777" w:rsidR="00F02279" w:rsidRPr="00E6597C" w:rsidRDefault="00F02279" w:rsidP="00545BDE">
            <w:pPr>
              <w:jc w:val="center"/>
              <w:rPr>
                <w:del w:id="2028" w:author="Հերմինե Գևորգյան" w:date="2026-02-26T23:44:00Z" w16du:dateUtc="2026-02-26T19:44:00Z"/>
                <w:rFonts w:ascii="GHEA Grapalat" w:hAnsi="GHEA Grapalat"/>
                <w:b/>
                <w:sz w:val="20"/>
                <w:lang w:val="hy-AM"/>
              </w:rPr>
            </w:pPr>
            <w:del w:id="2029" w:author="Հերմինե Գևորգյան" w:date="2026-02-26T23:44:00Z" w16du:dateUtc="2026-02-26T19:44:00Z">
              <w:r w:rsidRPr="00E6597C">
                <w:rPr>
                  <w:rFonts w:ascii="GHEA Grapalat" w:hAnsi="GHEA Grapalat"/>
                  <w:b/>
                  <w:sz w:val="20"/>
                  <w:lang w:val="hy-AM"/>
                </w:rPr>
                <w:delText>Պ Ա Տ Վ Ի Ր Ա Տ ՈՒ</w:delText>
              </w:r>
            </w:del>
          </w:p>
          <w:p w14:paraId="000AE724" w14:textId="77777777" w:rsidR="00F02279" w:rsidRPr="00E6597C" w:rsidRDefault="00F02279" w:rsidP="00545BDE">
            <w:pPr>
              <w:jc w:val="center"/>
              <w:rPr>
                <w:del w:id="2030" w:author="Հերմինե Գևորգյան" w:date="2026-02-26T23:44:00Z" w16du:dateUtc="2026-02-26T19:44:00Z"/>
                <w:rFonts w:ascii="GHEA Grapalat" w:hAnsi="GHEA Grapalat"/>
                <w:b/>
                <w:sz w:val="20"/>
                <w:lang w:val="hy-AM"/>
              </w:rPr>
            </w:pPr>
          </w:p>
          <w:p w14:paraId="3D51FE3C" w14:textId="77777777" w:rsidR="00F02279" w:rsidRPr="00E6597C" w:rsidRDefault="00F02279" w:rsidP="00545BDE">
            <w:pPr>
              <w:rPr>
                <w:del w:id="2031" w:author="Հերմինե Գևորգյան" w:date="2026-02-26T23:44:00Z" w16du:dateUtc="2026-02-26T19:44:00Z"/>
                <w:rFonts w:ascii="GHEA Grapalat" w:hAnsi="GHEA Grapalat"/>
                <w:sz w:val="20"/>
                <w:lang w:val="hy-AM"/>
              </w:rPr>
            </w:pPr>
          </w:p>
          <w:p w14:paraId="0D931972" w14:textId="77777777" w:rsidR="00F02279" w:rsidRPr="00E6597C" w:rsidRDefault="00F02279" w:rsidP="00545BDE">
            <w:pPr>
              <w:rPr>
                <w:del w:id="2032" w:author="Հերմինե Գևորգյան" w:date="2026-02-26T23:44:00Z" w16du:dateUtc="2026-02-26T19:44:00Z"/>
                <w:rFonts w:ascii="GHEA Grapalat" w:hAnsi="GHEA Grapalat"/>
                <w:sz w:val="20"/>
                <w:lang w:val="hy-AM"/>
              </w:rPr>
            </w:pPr>
          </w:p>
          <w:p w14:paraId="5F43DCC4" w14:textId="77777777" w:rsidR="00F02279" w:rsidRPr="00E6597C" w:rsidRDefault="00F02279" w:rsidP="00545BDE">
            <w:pPr>
              <w:rPr>
                <w:del w:id="2033" w:author="Հերմինե Գևորգյան" w:date="2026-02-26T23:44:00Z" w16du:dateUtc="2026-02-26T19:44:00Z"/>
                <w:rFonts w:ascii="GHEA Grapalat" w:hAnsi="GHEA Grapalat"/>
                <w:sz w:val="20"/>
                <w:lang w:val="hy-AM"/>
              </w:rPr>
            </w:pPr>
            <w:del w:id="2034" w:author="Հերմինե Գևորգյան" w:date="2026-02-26T23:44:00Z" w16du:dateUtc="2026-02-26T19:44:00Z">
              <w:r w:rsidRPr="00E6597C">
                <w:rPr>
                  <w:rFonts w:ascii="GHEA Grapalat" w:hAnsi="GHEA Grapalat"/>
                  <w:sz w:val="20"/>
                  <w:lang w:val="hy-AM"/>
                </w:rPr>
                <w:delText xml:space="preserve">           --------------------------------------------</w:delText>
              </w:r>
            </w:del>
          </w:p>
          <w:p w14:paraId="49792771" w14:textId="77777777" w:rsidR="00F02279" w:rsidRPr="00E6597C" w:rsidRDefault="00F02279" w:rsidP="00545BDE">
            <w:pPr>
              <w:rPr>
                <w:del w:id="2035" w:author="Հերմինե Գևորգյան" w:date="2026-02-26T23:44:00Z" w16du:dateUtc="2026-02-26T19:44:00Z"/>
                <w:rFonts w:ascii="GHEA Grapalat" w:hAnsi="GHEA Grapalat"/>
                <w:sz w:val="16"/>
                <w:szCs w:val="16"/>
                <w:lang w:val="pt-BR"/>
              </w:rPr>
            </w:pPr>
            <w:del w:id="2036" w:author="Հերմինե Գևորգյան" w:date="2026-02-26T23:44:00Z" w16du:dateUtc="2026-02-26T19:44:00Z">
              <w:r w:rsidRPr="00E6597C">
                <w:rPr>
                  <w:rFonts w:ascii="GHEA Grapalat" w:hAnsi="GHEA Grapalat"/>
                  <w:sz w:val="20"/>
                  <w:lang w:val="hy-AM"/>
                </w:rPr>
                <w:delText xml:space="preserve">                       </w:delText>
              </w:r>
              <w:r w:rsidRPr="00E6597C">
                <w:rPr>
                  <w:rFonts w:ascii="GHEA Grapalat" w:hAnsi="GHEA Grapalat"/>
                  <w:sz w:val="16"/>
                  <w:szCs w:val="16"/>
                  <w:lang w:val="pt-BR"/>
                </w:rPr>
                <w:delText>(ստորագրություն)</w:delText>
              </w:r>
            </w:del>
          </w:p>
          <w:p w14:paraId="47EAE488" w14:textId="77777777" w:rsidR="00F02279" w:rsidRPr="00E6597C" w:rsidRDefault="00F02279" w:rsidP="00545BDE">
            <w:pPr>
              <w:rPr>
                <w:del w:id="2037" w:author="Հերմինե Գևորգյան" w:date="2026-02-26T23:44:00Z" w16du:dateUtc="2026-02-26T19:44:00Z"/>
                <w:rFonts w:ascii="GHEA Grapalat" w:hAnsi="GHEA Grapalat"/>
                <w:sz w:val="16"/>
                <w:szCs w:val="16"/>
                <w:lang w:val="pt-BR"/>
              </w:rPr>
            </w:pPr>
            <w:del w:id="2038" w:author="Հերմինե Գևորգյան" w:date="2026-02-26T23:44:00Z" w16du:dateUtc="2026-02-26T19:44:00Z">
              <w:r w:rsidRPr="00E6597C">
                <w:rPr>
                  <w:rFonts w:ascii="GHEA Grapalat" w:hAnsi="GHEA Grapalat"/>
                  <w:sz w:val="16"/>
                  <w:szCs w:val="16"/>
                  <w:lang w:val="pt-BR"/>
                </w:rPr>
                <w:delText xml:space="preserve">                                  </w:delText>
              </w:r>
            </w:del>
          </w:p>
          <w:p w14:paraId="194DFE04" w14:textId="77777777" w:rsidR="00F02279" w:rsidRPr="00E6597C" w:rsidRDefault="00F02279" w:rsidP="00545BDE">
            <w:pPr>
              <w:rPr>
                <w:del w:id="2039" w:author="Հերմինե Գևորգյան" w:date="2026-02-26T23:44:00Z" w16du:dateUtc="2026-02-26T19:44:00Z"/>
                <w:rFonts w:ascii="GHEA Grapalat" w:hAnsi="GHEA Grapalat"/>
                <w:sz w:val="16"/>
                <w:szCs w:val="16"/>
                <w:lang w:val="pt-BR"/>
              </w:rPr>
            </w:pPr>
            <w:del w:id="2040" w:author="Հերմինե Գևորգյան" w:date="2026-02-26T23:44:00Z" w16du:dateUtc="2026-02-26T19:44:00Z">
              <w:r w:rsidRPr="00E6597C">
                <w:rPr>
                  <w:rFonts w:ascii="GHEA Grapalat" w:hAnsi="GHEA Grapalat"/>
                  <w:sz w:val="16"/>
                  <w:szCs w:val="16"/>
                  <w:lang w:val="pt-BR"/>
                </w:rPr>
                <w:delText xml:space="preserve">                                         Կ.Տ.</w:delText>
              </w:r>
            </w:del>
          </w:p>
          <w:p w14:paraId="6016934D" w14:textId="77777777" w:rsidR="00F02279" w:rsidRPr="00E6597C" w:rsidRDefault="00F02279" w:rsidP="00545BDE">
            <w:pPr>
              <w:rPr>
                <w:del w:id="2041" w:author="Հերմինե Գևորգյան" w:date="2026-02-26T23:44:00Z" w16du:dateUtc="2026-02-26T19:44:00Z"/>
                <w:rFonts w:ascii="GHEA Grapalat" w:hAnsi="GHEA Grapalat"/>
                <w:sz w:val="20"/>
                <w:lang w:val="pt-BR"/>
              </w:rPr>
            </w:pPr>
          </w:p>
          <w:p w14:paraId="5D1DE57C" w14:textId="77777777" w:rsidR="00F02279" w:rsidRPr="00E6597C" w:rsidRDefault="00F02279" w:rsidP="00545BDE">
            <w:pPr>
              <w:rPr>
                <w:del w:id="2042" w:author="Հերմինե Գևորգյան" w:date="2026-02-26T23:44:00Z" w16du:dateUtc="2026-02-26T19:44:00Z"/>
                <w:rFonts w:ascii="GHEA Grapalat" w:hAnsi="GHEA Grapalat"/>
                <w:sz w:val="20"/>
                <w:lang w:val="pt-BR"/>
              </w:rPr>
            </w:pPr>
          </w:p>
          <w:p w14:paraId="5EF9B131" w14:textId="77777777" w:rsidR="00F02279" w:rsidRPr="00E6597C" w:rsidRDefault="00F02279" w:rsidP="00545BDE">
            <w:pPr>
              <w:rPr>
                <w:del w:id="2043" w:author="Հերմինե Գևորգյան" w:date="2026-02-26T23:44:00Z" w16du:dateUtc="2026-02-26T19:44:00Z"/>
                <w:rFonts w:ascii="GHEA Grapalat" w:hAnsi="GHEA Grapalat"/>
                <w:sz w:val="20"/>
                <w:lang w:val="pt-BR"/>
              </w:rPr>
            </w:pPr>
          </w:p>
        </w:tc>
        <w:tc>
          <w:tcPr>
            <w:tcW w:w="4111" w:type="dxa"/>
          </w:tcPr>
          <w:p w14:paraId="2C0F9B44" w14:textId="77777777" w:rsidR="00F02279" w:rsidRPr="00E6597C" w:rsidRDefault="00F02279" w:rsidP="00545BDE">
            <w:pPr>
              <w:spacing w:line="360" w:lineRule="auto"/>
              <w:jc w:val="center"/>
              <w:rPr>
                <w:del w:id="2044" w:author="Հերմինե Գևորգյան" w:date="2026-02-26T23:44:00Z" w16du:dateUtc="2026-02-26T19:44:00Z"/>
                <w:rFonts w:ascii="GHEA Grapalat" w:hAnsi="GHEA Grapalat"/>
                <w:b/>
                <w:sz w:val="20"/>
                <w:lang w:val="nb-NO"/>
              </w:rPr>
            </w:pPr>
            <w:del w:id="2045" w:author="Հերմինե Գևորգյան" w:date="2026-02-26T23:44:00Z" w16du:dateUtc="2026-02-26T19:44:00Z">
              <w:r w:rsidRPr="00E6597C">
                <w:rPr>
                  <w:rFonts w:ascii="GHEA Grapalat" w:hAnsi="GHEA Grapalat"/>
                  <w:b/>
                  <w:sz w:val="20"/>
                  <w:lang w:val="nb-NO"/>
                </w:rPr>
                <w:delText>Կ Ա Տ Ա Ր Ո Ղ</w:delText>
              </w:r>
            </w:del>
          </w:p>
          <w:p w14:paraId="6DC439D8" w14:textId="77777777" w:rsidR="00F02279" w:rsidRPr="00E6597C" w:rsidRDefault="00F02279" w:rsidP="00545BDE">
            <w:pPr>
              <w:spacing w:line="360" w:lineRule="auto"/>
              <w:jc w:val="center"/>
              <w:rPr>
                <w:del w:id="2046" w:author="Հերմինե Գևորգյան" w:date="2026-02-26T23:44:00Z" w16du:dateUtc="2026-02-26T19:44:00Z"/>
                <w:rFonts w:ascii="GHEA Grapalat" w:hAnsi="GHEA Grapalat"/>
                <w:b/>
                <w:sz w:val="20"/>
                <w:lang w:val="nb-NO"/>
              </w:rPr>
            </w:pPr>
          </w:p>
          <w:p w14:paraId="1BEC11E0" w14:textId="77777777" w:rsidR="00F02279" w:rsidRPr="00E6597C" w:rsidRDefault="00F02279" w:rsidP="00545BDE">
            <w:pPr>
              <w:rPr>
                <w:del w:id="2047" w:author="Հերմինե Գևորգյան" w:date="2026-02-26T23:44:00Z" w16du:dateUtc="2026-02-26T19:44:00Z"/>
                <w:rFonts w:ascii="GHEA Grapalat" w:hAnsi="GHEA Grapalat"/>
                <w:sz w:val="20"/>
                <w:lang w:val="pt-BR"/>
              </w:rPr>
            </w:pPr>
            <w:del w:id="2048" w:author="Հերմինե Գևորգյան" w:date="2026-02-26T23:44:00Z" w16du:dateUtc="2026-02-26T19:44:00Z">
              <w:r w:rsidRPr="00E6597C">
                <w:rPr>
                  <w:rFonts w:ascii="GHEA Grapalat" w:hAnsi="GHEA Grapalat"/>
                  <w:sz w:val="20"/>
                  <w:lang w:val="pt-BR"/>
                </w:rPr>
                <w:delText xml:space="preserve">          </w:delText>
              </w:r>
            </w:del>
          </w:p>
          <w:p w14:paraId="4A768256" w14:textId="77777777" w:rsidR="00F02279" w:rsidRPr="00E6597C" w:rsidRDefault="00F02279" w:rsidP="00545BDE">
            <w:pPr>
              <w:rPr>
                <w:del w:id="2049" w:author="Հերմինե Գևորգյան" w:date="2026-02-26T23:44:00Z" w16du:dateUtc="2026-02-26T19:44:00Z"/>
                <w:rFonts w:ascii="GHEA Grapalat" w:hAnsi="GHEA Grapalat"/>
                <w:sz w:val="20"/>
                <w:lang w:val="pt-BR"/>
              </w:rPr>
            </w:pPr>
            <w:del w:id="2050" w:author="Հերմինե Գևորգյան" w:date="2026-02-26T23:44:00Z" w16du:dateUtc="2026-02-26T19:44:00Z">
              <w:r w:rsidRPr="00E6597C">
                <w:rPr>
                  <w:rFonts w:ascii="GHEA Grapalat" w:hAnsi="GHEA Grapalat"/>
                  <w:sz w:val="20"/>
                  <w:lang w:val="pt-BR"/>
                </w:rPr>
                <w:delText xml:space="preserve">         --------------------------------------------</w:delText>
              </w:r>
            </w:del>
          </w:p>
          <w:p w14:paraId="3F72ED6A" w14:textId="77777777" w:rsidR="00F02279" w:rsidRPr="00E6597C" w:rsidRDefault="00F02279" w:rsidP="00545BDE">
            <w:pPr>
              <w:rPr>
                <w:del w:id="2051" w:author="Հերմինե Գևորգյան" w:date="2026-02-26T23:44:00Z" w16du:dateUtc="2026-02-26T19:44:00Z"/>
                <w:rFonts w:ascii="GHEA Grapalat" w:hAnsi="GHEA Grapalat"/>
                <w:sz w:val="16"/>
                <w:szCs w:val="16"/>
                <w:lang w:val="pt-BR"/>
              </w:rPr>
            </w:pPr>
            <w:del w:id="2052" w:author="Հերմինե Գևորգյան" w:date="2026-02-26T23:44:00Z" w16du:dateUtc="2026-02-26T19:44:00Z">
              <w:r w:rsidRPr="00E6597C">
                <w:rPr>
                  <w:rFonts w:ascii="GHEA Grapalat" w:hAnsi="GHEA Grapalat"/>
                  <w:sz w:val="20"/>
                  <w:lang w:val="pt-BR"/>
                </w:rPr>
                <w:delText xml:space="preserve">                       </w:delText>
              </w:r>
              <w:r w:rsidRPr="00E6597C">
                <w:rPr>
                  <w:rFonts w:ascii="GHEA Grapalat" w:hAnsi="GHEA Grapalat"/>
                  <w:sz w:val="16"/>
                  <w:szCs w:val="16"/>
                  <w:lang w:val="pt-BR"/>
                </w:rPr>
                <w:delText>(ստորագրություն)</w:delText>
              </w:r>
            </w:del>
          </w:p>
          <w:p w14:paraId="370AE2FC" w14:textId="77777777" w:rsidR="00F02279" w:rsidRPr="00E6597C" w:rsidRDefault="00F02279" w:rsidP="00545BDE">
            <w:pPr>
              <w:rPr>
                <w:del w:id="2053" w:author="Հերմինե Գևորգյան" w:date="2026-02-26T23:44:00Z" w16du:dateUtc="2026-02-26T19:44:00Z"/>
                <w:rFonts w:ascii="GHEA Grapalat" w:hAnsi="GHEA Grapalat"/>
                <w:sz w:val="16"/>
                <w:szCs w:val="16"/>
                <w:lang w:val="pt-BR"/>
              </w:rPr>
            </w:pPr>
            <w:del w:id="2054" w:author="Հերմինե Գևորգյան" w:date="2026-02-26T23:44:00Z" w16du:dateUtc="2026-02-26T19:44:00Z">
              <w:r w:rsidRPr="00E6597C">
                <w:rPr>
                  <w:rFonts w:ascii="GHEA Grapalat" w:hAnsi="GHEA Grapalat"/>
                  <w:sz w:val="16"/>
                  <w:szCs w:val="16"/>
                  <w:lang w:val="pt-BR"/>
                </w:rPr>
                <w:delText xml:space="preserve">                                  </w:delText>
              </w:r>
            </w:del>
          </w:p>
          <w:p w14:paraId="37B2B178" w14:textId="77777777" w:rsidR="00F02279" w:rsidRPr="00E6597C" w:rsidRDefault="00F02279" w:rsidP="00545BDE">
            <w:pPr>
              <w:rPr>
                <w:del w:id="2055" w:author="Հերմինե Գևորգյան" w:date="2026-02-26T23:44:00Z" w16du:dateUtc="2026-02-26T19:44:00Z"/>
                <w:rFonts w:ascii="GHEA Grapalat" w:hAnsi="GHEA Grapalat"/>
                <w:sz w:val="16"/>
                <w:szCs w:val="16"/>
                <w:lang w:val="pt-BR"/>
              </w:rPr>
            </w:pPr>
            <w:del w:id="2056" w:author="Հերմինե Գևորգյան" w:date="2026-02-26T23:44:00Z" w16du:dateUtc="2026-02-26T19:44:00Z">
              <w:r w:rsidRPr="00E6597C">
                <w:rPr>
                  <w:rFonts w:ascii="GHEA Grapalat" w:hAnsi="GHEA Grapalat"/>
                  <w:sz w:val="16"/>
                  <w:szCs w:val="16"/>
                  <w:lang w:val="pt-BR"/>
                </w:rPr>
                <w:delText xml:space="preserve">                                        Կ.Տ.</w:delText>
              </w:r>
            </w:del>
          </w:p>
          <w:p w14:paraId="5D4F0CDA" w14:textId="77777777" w:rsidR="00F02279" w:rsidRPr="00E6597C" w:rsidRDefault="00F02279" w:rsidP="00545BDE">
            <w:pPr>
              <w:rPr>
                <w:del w:id="2057" w:author="Հերմինե Գևորգյան" w:date="2026-02-26T23:44:00Z" w16du:dateUtc="2026-02-26T19:44:00Z"/>
                <w:rFonts w:ascii="GHEA Grapalat" w:hAnsi="GHEA Grapalat"/>
                <w:sz w:val="20"/>
                <w:lang w:val="pt-BR"/>
              </w:rPr>
            </w:pPr>
          </w:p>
          <w:p w14:paraId="3CACF33E" w14:textId="77777777" w:rsidR="00F02279" w:rsidRPr="00E6597C" w:rsidRDefault="00F02279" w:rsidP="00545BDE">
            <w:pPr>
              <w:spacing w:line="360" w:lineRule="auto"/>
              <w:jc w:val="center"/>
              <w:rPr>
                <w:del w:id="2058" w:author="Հերմինե Գևորգյան" w:date="2026-02-26T23:44:00Z" w16du:dateUtc="2026-02-26T19:44:00Z"/>
                <w:rFonts w:ascii="GHEA Grapalat" w:hAnsi="GHEA Grapalat"/>
                <w:b/>
                <w:sz w:val="20"/>
                <w:lang w:val="nb-NO"/>
              </w:rPr>
            </w:pPr>
          </w:p>
        </w:tc>
      </w:tr>
    </w:tbl>
    <w:p w14:paraId="5B42655F" w14:textId="77777777" w:rsidR="00F02279" w:rsidRPr="00E6597C" w:rsidRDefault="00F02279" w:rsidP="00F02279">
      <w:pPr>
        <w:ind w:firstLine="709"/>
        <w:jc w:val="center"/>
        <w:rPr>
          <w:del w:id="2059" w:author="Հերմինե Գևորգյան" w:date="2026-02-26T23:44:00Z" w16du:dateUtc="2026-02-26T19:44:00Z"/>
          <w:rFonts w:ascii="GHEA Grapalat" w:hAnsi="GHEA Grapalat"/>
          <w:b/>
          <w:sz w:val="20"/>
          <w:lang w:val="nb-NO"/>
        </w:rPr>
      </w:pPr>
    </w:p>
    <w:p w14:paraId="1D37CA0D" w14:textId="77777777" w:rsidR="00F02279" w:rsidRPr="00E6597C" w:rsidRDefault="00F02279" w:rsidP="00F02279">
      <w:pPr>
        <w:tabs>
          <w:tab w:val="left" w:pos="1276"/>
        </w:tabs>
        <w:ind w:firstLine="720"/>
        <w:jc w:val="both"/>
        <w:rPr>
          <w:del w:id="2060" w:author="Հերմինե Գևորգյան" w:date="2026-02-26T23:44:00Z" w16du:dateUtc="2026-02-26T19:44:00Z"/>
          <w:rFonts w:ascii="GHEA Grapalat" w:hAnsi="GHEA Grapalat"/>
          <w:sz w:val="20"/>
          <w:szCs w:val="20"/>
          <w:u w:val="single"/>
          <w:lang w:val="nb-NO"/>
        </w:rPr>
      </w:pPr>
    </w:p>
    <w:p w14:paraId="004F14B7" w14:textId="77777777" w:rsidR="00F02279" w:rsidRPr="00E6597C" w:rsidRDefault="00F02279" w:rsidP="00F02279">
      <w:pPr>
        <w:tabs>
          <w:tab w:val="left" w:pos="1276"/>
        </w:tabs>
        <w:ind w:firstLine="720"/>
        <w:jc w:val="both"/>
        <w:rPr>
          <w:del w:id="2061" w:author="Հերմինե Գևորգյան" w:date="2026-02-26T23:44:00Z" w16du:dateUtc="2026-02-26T19:44:00Z"/>
          <w:rFonts w:ascii="GHEA Grapalat" w:hAnsi="GHEA Grapalat"/>
          <w:sz w:val="20"/>
          <w:szCs w:val="20"/>
          <w:u w:val="single"/>
          <w:lang w:val="nb-NO"/>
        </w:rPr>
      </w:pPr>
      <w:del w:id="2062" w:author="Հերմինե Գևորգյան" w:date="2026-02-26T23:44:00Z" w16du:dateUtc="2026-02-26T19:44:00Z">
        <w:r w:rsidRPr="00E6597C">
          <w:rPr>
            <w:rFonts w:ascii="GHEA Grapalat" w:hAnsi="GHEA Grapalat" w:cs="Sylfaen"/>
            <w:i/>
            <w:sz w:val="20"/>
            <w:szCs w:val="20"/>
            <w:lang w:val="pt-BR"/>
          </w:rPr>
          <w:delText>Անհրաժեշտության</w:delText>
        </w:r>
        <w:r w:rsidRPr="00E6597C">
          <w:rPr>
            <w:rFonts w:ascii="GHEA Grapalat" w:hAnsi="GHEA Grapalat" w:cs="Sylfaen"/>
            <w:i/>
            <w:sz w:val="20"/>
            <w:szCs w:val="20"/>
            <w:lang w:val="nb-NO"/>
          </w:rPr>
          <w:delText xml:space="preserve"> </w:delText>
        </w:r>
        <w:r w:rsidRPr="00E6597C">
          <w:rPr>
            <w:rFonts w:ascii="GHEA Grapalat" w:hAnsi="GHEA Grapalat" w:cs="Sylfaen"/>
            <w:i/>
            <w:sz w:val="20"/>
            <w:szCs w:val="20"/>
            <w:lang w:val="pt-BR"/>
          </w:rPr>
          <w:delText>դեպքում</w:delText>
        </w:r>
        <w:r w:rsidRPr="00E6597C">
          <w:rPr>
            <w:rFonts w:ascii="GHEA Grapalat" w:hAnsi="GHEA Grapalat" w:cs="Sylfaen"/>
            <w:i/>
            <w:sz w:val="20"/>
            <w:szCs w:val="20"/>
            <w:lang w:val="nb-NO"/>
          </w:rPr>
          <w:delText xml:space="preserve"> </w:delText>
        </w:r>
        <w:r w:rsidRPr="00E6597C">
          <w:rPr>
            <w:rFonts w:ascii="GHEA Grapalat" w:hAnsi="GHEA Grapalat" w:cs="Sylfaen"/>
            <w:i/>
            <w:sz w:val="20"/>
            <w:szCs w:val="20"/>
            <w:lang w:val="pt-BR"/>
          </w:rPr>
          <w:delText>պայմանագրի նախագծում</w:delText>
        </w:r>
        <w:r w:rsidRPr="00E6597C">
          <w:rPr>
            <w:rFonts w:ascii="GHEA Grapalat" w:hAnsi="GHEA Grapalat" w:cs="Sylfaen"/>
            <w:i/>
            <w:sz w:val="20"/>
            <w:szCs w:val="20"/>
            <w:lang w:val="nb-NO"/>
          </w:rPr>
          <w:delText xml:space="preserve"> </w:delText>
        </w:r>
        <w:r w:rsidRPr="00E6597C">
          <w:rPr>
            <w:rFonts w:ascii="GHEA Grapalat" w:hAnsi="GHEA Grapalat" w:cs="Sylfaen"/>
            <w:i/>
            <w:sz w:val="20"/>
            <w:szCs w:val="20"/>
            <w:lang w:val="pt-BR"/>
          </w:rPr>
          <w:delText>կարող</w:delText>
        </w:r>
        <w:r w:rsidRPr="00E6597C">
          <w:rPr>
            <w:rFonts w:ascii="GHEA Grapalat" w:hAnsi="GHEA Grapalat" w:cs="Sylfaen"/>
            <w:i/>
            <w:sz w:val="20"/>
            <w:szCs w:val="20"/>
            <w:lang w:val="nb-NO"/>
          </w:rPr>
          <w:delText xml:space="preserve"> </w:delText>
        </w:r>
        <w:r w:rsidRPr="00E6597C">
          <w:rPr>
            <w:rFonts w:ascii="GHEA Grapalat" w:hAnsi="GHEA Grapalat" w:cs="Sylfaen"/>
            <w:i/>
            <w:sz w:val="20"/>
            <w:szCs w:val="20"/>
            <w:lang w:val="pt-BR"/>
          </w:rPr>
          <w:delText>են</w:delText>
        </w:r>
        <w:r w:rsidRPr="00E6597C">
          <w:rPr>
            <w:rFonts w:ascii="GHEA Grapalat" w:hAnsi="GHEA Grapalat" w:cs="Sylfaen"/>
            <w:i/>
            <w:sz w:val="20"/>
            <w:szCs w:val="20"/>
            <w:lang w:val="nb-NO"/>
          </w:rPr>
          <w:delText xml:space="preserve"> </w:delText>
        </w:r>
        <w:r w:rsidRPr="00E6597C">
          <w:rPr>
            <w:rFonts w:ascii="GHEA Grapalat" w:hAnsi="GHEA Grapalat" w:cs="Sylfaen"/>
            <w:i/>
            <w:sz w:val="20"/>
            <w:szCs w:val="20"/>
            <w:lang w:val="pt-BR"/>
          </w:rPr>
          <w:delText>ներառվել</w:delText>
        </w:r>
        <w:r w:rsidRPr="00E6597C">
          <w:rPr>
            <w:rFonts w:ascii="GHEA Grapalat" w:hAnsi="GHEA Grapalat" w:cs="Sylfaen"/>
            <w:i/>
            <w:sz w:val="20"/>
            <w:szCs w:val="20"/>
            <w:lang w:val="nb-NO"/>
          </w:rPr>
          <w:delText xml:space="preserve"> </w:delText>
        </w:r>
        <w:r w:rsidRPr="00E6597C">
          <w:rPr>
            <w:rFonts w:ascii="GHEA Grapalat" w:hAnsi="GHEA Grapalat" w:cs="Sylfaen"/>
            <w:i/>
            <w:sz w:val="20"/>
            <w:szCs w:val="20"/>
            <w:lang w:val="pt-BR"/>
          </w:rPr>
          <w:delText>ՀՀ</w:delText>
        </w:r>
        <w:r w:rsidRPr="00E6597C">
          <w:rPr>
            <w:rFonts w:ascii="GHEA Grapalat" w:hAnsi="GHEA Grapalat" w:cs="Sylfaen"/>
            <w:i/>
            <w:sz w:val="20"/>
            <w:szCs w:val="20"/>
            <w:lang w:val="nb-NO"/>
          </w:rPr>
          <w:delText xml:space="preserve"> </w:delText>
        </w:r>
        <w:r w:rsidRPr="00E6597C">
          <w:rPr>
            <w:rFonts w:ascii="GHEA Grapalat" w:hAnsi="GHEA Grapalat" w:cs="Sylfaen"/>
            <w:i/>
            <w:sz w:val="20"/>
            <w:szCs w:val="20"/>
            <w:lang w:val="pt-BR"/>
          </w:rPr>
          <w:delText>օրենսդրությանը</w:delText>
        </w:r>
        <w:r w:rsidRPr="00E6597C">
          <w:rPr>
            <w:rFonts w:ascii="GHEA Grapalat" w:hAnsi="GHEA Grapalat" w:cs="Sylfaen"/>
            <w:i/>
            <w:sz w:val="20"/>
            <w:szCs w:val="20"/>
            <w:lang w:val="nb-NO"/>
          </w:rPr>
          <w:delText xml:space="preserve"> </w:delText>
        </w:r>
        <w:r w:rsidRPr="00E6597C">
          <w:rPr>
            <w:rFonts w:ascii="GHEA Grapalat" w:hAnsi="GHEA Grapalat" w:cs="Sylfaen"/>
            <w:i/>
            <w:sz w:val="20"/>
            <w:szCs w:val="20"/>
            <w:lang w:val="pt-BR"/>
          </w:rPr>
          <w:delText>չհակասող</w:delText>
        </w:r>
        <w:r w:rsidRPr="00E6597C">
          <w:rPr>
            <w:rFonts w:ascii="GHEA Grapalat" w:hAnsi="GHEA Grapalat" w:cs="Sylfaen"/>
            <w:i/>
            <w:sz w:val="20"/>
            <w:szCs w:val="20"/>
            <w:lang w:val="nb-NO"/>
          </w:rPr>
          <w:delText xml:space="preserve"> </w:delText>
        </w:r>
        <w:r w:rsidRPr="00E6597C">
          <w:rPr>
            <w:rFonts w:ascii="GHEA Grapalat" w:hAnsi="GHEA Grapalat" w:cs="Sylfaen"/>
            <w:i/>
            <w:sz w:val="20"/>
            <w:szCs w:val="20"/>
            <w:lang w:val="pt-BR"/>
          </w:rPr>
          <w:delText>դրույթներ</w:delText>
        </w:r>
        <w:r w:rsidRPr="00E6597C">
          <w:rPr>
            <w:rFonts w:ascii="GHEA Grapalat" w:hAnsi="GHEA Grapalat" w:cs="Sylfaen"/>
            <w:i/>
            <w:sz w:val="20"/>
            <w:szCs w:val="20"/>
            <w:lang w:val="nb-NO"/>
          </w:rPr>
          <w:delText>։</w:delText>
        </w:r>
      </w:del>
    </w:p>
    <w:p w14:paraId="74DA6899" w14:textId="77777777" w:rsidR="00F02279" w:rsidRPr="00E6597C" w:rsidRDefault="00F02279" w:rsidP="00F02279">
      <w:pPr>
        <w:tabs>
          <w:tab w:val="left" w:pos="1276"/>
        </w:tabs>
        <w:ind w:firstLine="720"/>
        <w:jc w:val="both"/>
        <w:rPr>
          <w:del w:id="2063" w:author="Հերմինե Գևորգյան" w:date="2026-02-26T23:44:00Z" w16du:dateUtc="2026-02-26T19:44:00Z"/>
          <w:rFonts w:ascii="GHEA Grapalat" w:hAnsi="GHEA Grapalat"/>
          <w:sz w:val="20"/>
          <w:szCs w:val="20"/>
          <w:u w:val="single"/>
          <w:lang w:val="nb-NO"/>
        </w:rPr>
      </w:pPr>
    </w:p>
    <w:p w14:paraId="79EBB7A8" w14:textId="77777777" w:rsidR="00F02279" w:rsidRPr="00E6597C" w:rsidRDefault="00F02279" w:rsidP="00F02279">
      <w:pPr>
        <w:tabs>
          <w:tab w:val="left" w:pos="1276"/>
        </w:tabs>
        <w:ind w:firstLine="720"/>
        <w:jc w:val="both"/>
        <w:rPr>
          <w:del w:id="2064" w:author="Հերմինե Գևորգյան" w:date="2026-02-26T23:44:00Z" w16du:dateUtc="2026-02-26T19:44:00Z"/>
          <w:rFonts w:ascii="GHEA Grapalat" w:hAnsi="GHEA Grapalat"/>
          <w:sz w:val="20"/>
          <w:u w:val="single"/>
          <w:lang w:val="nb-NO"/>
        </w:rPr>
      </w:pPr>
    </w:p>
    <w:p w14:paraId="62F19CD8" w14:textId="77777777" w:rsidR="00F02279" w:rsidRPr="00E6597C" w:rsidRDefault="00F02279" w:rsidP="00F02279">
      <w:pPr>
        <w:autoSpaceDE w:val="0"/>
        <w:autoSpaceDN w:val="0"/>
        <w:adjustRightInd w:val="0"/>
        <w:jc w:val="right"/>
        <w:rPr>
          <w:del w:id="2065" w:author="Հերմինե Գևորգյան" w:date="2026-02-26T23:44:00Z" w16du:dateUtc="2026-02-26T19:44:00Z"/>
          <w:rFonts w:ascii="GHEA Grapalat" w:hAnsi="GHEA Grapalat" w:cs="TimesArmenianPSMT"/>
          <w:sz w:val="20"/>
          <w:lang w:val="nb-NO"/>
        </w:rPr>
      </w:pPr>
      <w:del w:id="2066" w:author="Հերմինե Գևորգյան" w:date="2026-02-26T23:44:00Z" w16du:dateUtc="2026-02-26T19:44:00Z">
        <w:r w:rsidRPr="00E6597C">
          <w:rPr>
            <w:rFonts w:ascii="GHEA Grapalat" w:hAnsi="GHEA Grapalat" w:cs="TimesArmenianPSMT"/>
            <w:sz w:val="20"/>
            <w:lang w:val="nb-NO"/>
          </w:rPr>
          <w:br w:type="page"/>
        </w:r>
      </w:del>
    </w:p>
    <w:p w14:paraId="6A1AEB33" w14:textId="77777777" w:rsidR="00F02279" w:rsidRPr="00E6597C" w:rsidRDefault="00F02279" w:rsidP="00F02279">
      <w:pPr>
        <w:autoSpaceDE w:val="0"/>
        <w:autoSpaceDN w:val="0"/>
        <w:adjustRightInd w:val="0"/>
        <w:jc w:val="right"/>
        <w:rPr>
          <w:del w:id="2067" w:author="Հերմինե Գևորգյան" w:date="2026-02-26T23:44:00Z" w16du:dateUtc="2026-02-26T19:44:00Z"/>
          <w:rFonts w:ascii="GHEA Grapalat" w:hAnsi="GHEA Grapalat" w:cs="TimesArmenianPSMT"/>
          <w:i/>
          <w:sz w:val="20"/>
          <w:szCs w:val="16"/>
          <w:lang w:val="nb-NO"/>
        </w:rPr>
      </w:pPr>
    </w:p>
    <w:p w14:paraId="25BDF07A" w14:textId="77777777" w:rsidR="00F02279" w:rsidRPr="00E6597C" w:rsidRDefault="00F02279" w:rsidP="00F02279">
      <w:pPr>
        <w:jc w:val="right"/>
        <w:rPr>
          <w:del w:id="2068" w:author="Հերմինե Գևորգյան" w:date="2026-02-26T23:44:00Z" w16du:dateUtc="2026-02-26T19:44:00Z"/>
          <w:rFonts w:ascii="GHEA Grapalat" w:hAnsi="GHEA Grapalat"/>
          <w:i/>
          <w:sz w:val="18"/>
          <w:lang w:val="hy-AM"/>
        </w:rPr>
      </w:pPr>
      <w:del w:id="2069" w:author="Հերմինե Գևորգյան" w:date="2026-02-26T23:44:00Z" w16du:dateUtc="2026-02-26T19:44:00Z">
        <w:r w:rsidRPr="00E6597C">
          <w:rPr>
            <w:rFonts w:ascii="GHEA Grapalat" w:hAnsi="GHEA Grapalat"/>
            <w:i/>
            <w:sz w:val="18"/>
            <w:lang w:val="hy-AM"/>
          </w:rPr>
          <w:delText>Հավելված N 1</w:delText>
        </w:r>
      </w:del>
    </w:p>
    <w:p w14:paraId="02BF2FD9" w14:textId="77777777" w:rsidR="00F02279" w:rsidRPr="00E6597C" w:rsidRDefault="00F02279" w:rsidP="00F02279">
      <w:pPr>
        <w:jc w:val="right"/>
        <w:rPr>
          <w:del w:id="2070" w:author="Հերմինե Գևորգյան" w:date="2026-02-26T23:44:00Z" w16du:dateUtc="2026-02-26T19:44:00Z"/>
          <w:rFonts w:ascii="GHEA Grapalat" w:hAnsi="GHEA Grapalat"/>
          <w:i/>
          <w:sz w:val="18"/>
          <w:lang w:val="hy-AM"/>
        </w:rPr>
      </w:pPr>
      <w:del w:id="2071" w:author="Հերմինե Գևորգյան" w:date="2026-02-26T23:44:00Z" w16du:dateUtc="2026-02-26T19:44:00Z">
        <w:r w:rsidRPr="00E6597C">
          <w:rPr>
            <w:rFonts w:ascii="GHEA Grapalat" w:hAnsi="GHEA Grapalat"/>
            <w:i/>
            <w:sz w:val="18"/>
            <w:lang w:val="hy-AM"/>
          </w:rPr>
          <w:delText xml:space="preserve">«         »              20  թ. կնքված </w:delText>
        </w:r>
      </w:del>
    </w:p>
    <w:p w14:paraId="7B9B3BCB" w14:textId="77777777" w:rsidR="00F02279" w:rsidRPr="00E6597C" w:rsidRDefault="00F02279" w:rsidP="00F02279">
      <w:pPr>
        <w:jc w:val="right"/>
        <w:rPr>
          <w:del w:id="2072" w:author="Հերմինե Գևորգյան" w:date="2026-02-26T23:44:00Z" w16du:dateUtc="2026-02-26T19:44:00Z"/>
          <w:rFonts w:ascii="GHEA Grapalat" w:hAnsi="GHEA Grapalat"/>
          <w:i/>
          <w:sz w:val="18"/>
          <w:lang w:val="hy-AM"/>
        </w:rPr>
      </w:pPr>
      <w:del w:id="2073" w:author="Հերմինե Գևորգյան" w:date="2026-02-26T23:44:00Z" w16du:dateUtc="2026-02-26T19:44:00Z">
        <w:r w:rsidRPr="00E6597C">
          <w:rPr>
            <w:rFonts w:ascii="GHEA Grapalat" w:hAnsi="GHEA Grapalat"/>
            <w:i/>
            <w:sz w:val="18"/>
            <w:lang w:val="hy-AM"/>
          </w:rPr>
          <w:delText xml:space="preserve">                      ծածկագրով պայմանագրի</w:delText>
        </w:r>
      </w:del>
    </w:p>
    <w:p w14:paraId="0D51E226" w14:textId="77777777" w:rsidR="00F02279" w:rsidRPr="00E6597C" w:rsidRDefault="00F02279" w:rsidP="00F02279">
      <w:pPr>
        <w:jc w:val="center"/>
        <w:rPr>
          <w:del w:id="2074" w:author="Հերմինե Գևորգյան" w:date="2026-02-26T23:44:00Z" w16du:dateUtc="2026-02-26T19:44:00Z"/>
          <w:rFonts w:ascii="GHEA Grapalat" w:hAnsi="GHEA Grapalat"/>
          <w:sz w:val="18"/>
          <w:lang w:val="hy-AM"/>
        </w:rPr>
      </w:pPr>
    </w:p>
    <w:p w14:paraId="195D788A" w14:textId="77777777" w:rsidR="00F02279" w:rsidRPr="00E6597C" w:rsidRDefault="00F02279" w:rsidP="00F02279">
      <w:pPr>
        <w:jc w:val="center"/>
        <w:rPr>
          <w:del w:id="2075" w:author="Հերմինե Գևորգյան" w:date="2026-02-26T23:44:00Z" w16du:dateUtc="2026-02-26T19:44:00Z"/>
          <w:rFonts w:ascii="GHEA Grapalat" w:hAnsi="GHEA Grapalat"/>
          <w:sz w:val="20"/>
          <w:lang w:val="hy-AM"/>
        </w:rPr>
      </w:pPr>
    </w:p>
    <w:p w14:paraId="31E60A78" w14:textId="77777777" w:rsidR="00F02279" w:rsidRPr="00E6597C" w:rsidRDefault="00F02279" w:rsidP="00F02279">
      <w:pPr>
        <w:jc w:val="center"/>
        <w:rPr>
          <w:del w:id="2076" w:author="Հերմինե Գևորգյան" w:date="2026-02-26T23:44:00Z" w16du:dateUtc="2026-02-26T19:44:00Z"/>
          <w:rFonts w:ascii="GHEA Grapalat" w:hAnsi="GHEA Grapalat"/>
          <w:sz w:val="20"/>
          <w:lang w:val="hy-AM"/>
        </w:rPr>
      </w:pPr>
      <w:del w:id="2077" w:author="Հերմինե Գևորգյան" w:date="2026-02-26T23:44:00Z" w16du:dateUtc="2026-02-26T19:44:00Z">
        <w:r w:rsidRPr="00E6597C">
          <w:rPr>
            <w:rFonts w:ascii="GHEA Grapalat" w:hAnsi="GHEA Grapalat"/>
            <w:sz w:val="20"/>
            <w:lang w:val="hy-AM"/>
          </w:rPr>
          <w:delText>ՏԵԽՆԻԿԱԿԱՆ ԲՆՈՒԹԱԳԻՐ - ԳՆՄԱՆ ԺԱՄԱՆԱԿԱՑՈՒՅՑ*</w:delText>
        </w:r>
      </w:del>
    </w:p>
    <w:p w14:paraId="612C6A3E" w14:textId="77777777" w:rsidR="00F02279" w:rsidRPr="00E6597C" w:rsidRDefault="00F02279" w:rsidP="00F02279">
      <w:pPr>
        <w:jc w:val="right"/>
        <w:rPr>
          <w:del w:id="2078" w:author="Հերմինե Գևորգյան" w:date="2026-02-26T23:44:00Z" w16du:dateUtc="2026-02-26T19:44:00Z"/>
          <w:rFonts w:ascii="GHEA Grapalat" w:hAnsi="GHEA Grapalat"/>
          <w:sz w:val="20"/>
          <w:lang w:val="hy-AM"/>
        </w:rPr>
      </w:pPr>
      <w:del w:id="2079" w:author="Հերմինե Գևորգյան" w:date="2026-02-26T23:44:00Z" w16du:dateUtc="2026-02-26T19:44:00Z">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hy-AM"/>
          </w:rPr>
          <w:tab/>
          <w:delText xml:space="preserve">                                                                ՀՀ դրամ</w:delText>
        </w:r>
      </w:del>
    </w:p>
    <w:tbl>
      <w:tblPr>
        <w:tblW w:w="1022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530"/>
        <w:gridCol w:w="1409"/>
        <w:gridCol w:w="966"/>
        <w:gridCol w:w="924"/>
        <w:gridCol w:w="1127"/>
        <w:gridCol w:w="1127"/>
        <w:gridCol w:w="865"/>
        <w:gridCol w:w="1212"/>
      </w:tblGrid>
      <w:tr w:rsidR="00F02279" w:rsidRPr="00E6597C" w14:paraId="6C537944" w14:textId="77777777" w:rsidTr="00545BDE">
        <w:trPr>
          <w:del w:id="2080" w:author="Հերմինե Գևորգյան" w:date="2026-02-26T23:44:00Z"/>
        </w:trPr>
        <w:tc>
          <w:tcPr>
            <w:tcW w:w="10220" w:type="dxa"/>
            <w:gridSpan w:val="9"/>
          </w:tcPr>
          <w:p w14:paraId="7FF4C5C1" w14:textId="77777777" w:rsidR="00F02279" w:rsidRPr="00E6597C" w:rsidRDefault="00F02279" w:rsidP="00545BDE">
            <w:pPr>
              <w:jc w:val="center"/>
              <w:rPr>
                <w:del w:id="2081" w:author="Հերմինե Գևորգյան" w:date="2026-02-26T23:44:00Z" w16du:dateUtc="2026-02-26T19:44:00Z"/>
                <w:rFonts w:ascii="GHEA Grapalat" w:hAnsi="GHEA Grapalat"/>
                <w:sz w:val="18"/>
              </w:rPr>
            </w:pPr>
            <w:del w:id="2082" w:author="Հերմինե Գևորգյան" w:date="2026-02-26T23:44:00Z" w16du:dateUtc="2026-02-26T19:44:00Z">
              <w:r w:rsidRPr="00E6597C">
                <w:rPr>
                  <w:rFonts w:ascii="GHEA Grapalat" w:hAnsi="GHEA Grapalat"/>
                  <w:sz w:val="18"/>
                </w:rPr>
                <w:delText>Աշխատանքի</w:delText>
              </w:r>
            </w:del>
          </w:p>
        </w:tc>
      </w:tr>
      <w:tr w:rsidR="00F02279" w:rsidRPr="00E6597C" w14:paraId="43C2B993" w14:textId="77777777" w:rsidTr="00545BDE">
        <w:trPr>
          <w:trHeight w:val="219"/>
          <w:del w:id="2083" w:author="Հերմինե Գևորգյան" w:date="2026-02-26T23:44:00Z"/>
        </w:trPr>
        <w:tc>
          <w:tcPr>
            <w:tcW w:w="1381" w:type="dxa"/>
            <w:vMerge w:val="restart"/>
            <w:vAlign w:val="center"/>
          </w:tcPr>
          <w:p w14:paraId="59602528" w14:textId="77777777" w:rsidR="00F02279" w:rsidRPr="00E6597C" w:rsidRDefault="00F02279" w:rsidP="00545BDE">
            <w:pPr>
              <w:jc w:val="center"/>
              <w:rPr>
                <w:del w:id="2084" w:author="Հերմինե Գևորգյան" w:date="2026-02-26T23:44:00Z" w16du:dateUtc="2026-02-26T19:44:00Z"/>
                <w:rFonts w:ascii="GHEA Grapalat" w:hAnsi="GHEA Grapalat"/>
                <w:sz w:val="18"/>
              </w:rPr>
            </w:pPr>
            <w:del w:id="2085" w:author="Հերմինե Գևորգյան" w:date="2026-02-26T23:44:00Z" w16du:dateUtc="2026-02-26T19:44:00Z">
              <w:r w:rsidRPr="00E6597C">
                <w:rPr>
                  <w:rFonts w:ascii="GHEA Grapalat" w:hAnsi="GHEA Grapalat"/>
                  <w:sz w:val="18"/>
                </w:rPr>
                <w:delText>հրավերով նախատեսված չափաբաժնի համարը</w:delText>
              </w:r>
            </w:del>
          </w:p>
        </w:tc>
        <w:tc>
          <w:tcPr>
            <w:tcW w:w="1456" w:type="dxa"/>
            <w:vMerge w:val="restart"/>
            <w:vAlign w:val="center"/>
          </w:tcPr>
          <w:p w14:paraId="587E4852" w14:textId="77777777" w:rsidR="00F02279" w:rsidRPr="00E6597C" w:rsidRDefault="00F02279" w:rsidP="00545BDE">
            <w:pPr>
              <w:jc w:val="center"/>
              <w:rPr>
                <w:del w:id="2086" w:author="Հերմինե Գևորգյան" w:date="2026-02-26T23:44:00Z" w16du:dateUtc="2026-02-26T19:44:00Z"/>
                <w:rFonts w:ascii="GHEA Grapalat" w:hAnsi="GHEA Grapalat"/>
                <w:sz w:val="18"/>
              </w:rPr>
            </w:pPr>
            <w:del w:id="2087" w:author="Հերմինե Գևորգյան" w:date="2026-02-26T23:44:00Z" w16du:dateUtc="2026-02-26T19:44:00Z">
              <w:r w:rsidRPr="00E6597C">
                <w:rPr>
                  <w:rFonts w:ascii="GHEA Grapalat" w:hAnsi="GHEA Grapalat"/>
                  <w:sz w:val="18"/>
                </w:rPr>
                <w:delText>գնումների պլանով նախատեսված միջանցիկ ծածկագիրը` ըստ ԳՄԱ դասակարգման (CPV)</w:delText>
              </w:r>
            </w:del>
          </w:p>
        </w:tc>
        <w:tc>
          <w:tcPr>
            <w:tcW w:w="1342" w:type="dxa"/>
            <w:vMerge w:val="restart"/>
            <w:vAlign w:val="center"/>
          </w:tcPr>
          <w:p w14:paraId="7FA954FE" w14:textId="77777777" w:rsidR="00F02279" w:rsidRPr="00E6597C" w:rsidRDefault="00F02279" w:rsidP="00545BDE">
            <w:pPr>
              <w:jc w:val="center"/>
              <w:rPr>
                <w:del w:id="2088" w:author="Հերմինե Գևորգյան" w:date="2026-02-26T23:44:00Z" w16du:dateUtc="2026-02-26T19:44:00Z"/>
                <w:rFonts w:ascii="GHEA Grapalat" w:hAnsi="GHEA Grapalat"/>
                <w:sz w:val="18"/>
              </w:rPr>
            </w:pPr>
            <w:del w:id="2089" w:author="Հերմինե Գևորգյան" w:date="2026-02-26T23:44:00Z" w16du:dateUtc="2026-02-26T19:44:00Z">
              <w:r w:rsidRPr="00E6597C">
                <w:rPr>
                  <w:rFonts w:ascii="GHEA Grapalat" w:hAnsi="GHEA Grapalat"/>
                  <w:sz w:val="18"/>
                </w:rPr>
                <w:delText>տեխնիկական բնութագիրը</w:delText>
              </w:r>
            </w:del>
          </w:p>
        </w:tc>
        <w:tc>
          <w:tcPr>
            <w:tcW w:w="924" w:type="dxa"/>
            <w:vMerge w:val="restart"/>
            <w:vAlign w:val="center"/>
          </w:tcPr>
          <w:p w14:paraId="1E2E80FF" w14:textId="77777777" w:rsidR="00F02279" w:rsidRPr="00E6597C" w:rsidRDefault="00F02279" w:rsidP="00545BDE">
            <w:pPr>
              <w:jc w:val="center"/>
              <w:rPr>
                <w:del w:id="2090" w:author="Հերմինե Գևորգյան" w:date="2026-02-26T23:44:00Z" w16du:dateUtc="2026-02-26T19:44:00Z"/>
                <w:rFonts w:ascii="GHEA Grapalat" w:hAnsi="GHEA Grapalat"/>
                <w:sz w:val="18"/>
              </w:rPr>
            </w:pPr>
            <w:del w:id="2091" w:author="Հերմինե Գևորգյան" w:date="2026-02-26T23:44:00Z" w16du:dateUtc="2026-02-26T19:44:00Z">
              <w:r w:rsidRPr="00E6597C">
                <w:rPr>
                  <w:rFonts w:ascii="GHEA Grapalat" w:hAnsi="GHEA Grapalat"/>
                  <w:sz w:val="18"/>
                </w:rPr>
                <w:delText>չափման միավորը</w:delText>
              </w:r>
            </w:del>
          </w:p>
        </w:tc>
        <w:tc>
          <w:tcPr>
            <w:tcW w:w="884" w:type="dxa"/>
            <w:vMerge w:val="restart"/>
            <w:vAlign w:val="center"/>
          </w:tcPr>
          <w:p w14:paraId="79177FB0" w14:textId="77777777" w:rsidR="00F02279" w:rsidRPr="00E6597C" w:rsidRDefault="00F02279" w:rsidP="00545BDE">
            <w:pPr>
              <w:jc w:val="center"/>
              <w:rPr>
                <w:del w:id="2092" w:author="Հերմինե Գևորգյան" w:date="2026-02-26T23:44:00Z" w16du:dateUtc="2026-02-26T19:44:00Z"/>
                <w:rFonts w:ascii="GHEA Grapalat" w:hAnsi="GHEA Grapalat"/>
                <w:sz w:val="18"/>
              </w:rPr>
            </w:pPr>
            <w:del w:id="2093" w:author="Հերմինե Գևորգյան" w:date="2026-02-26T23:44:00Z" w16du:dateUtc="2026-02-26T19:44:00Z">
              <w:r w:rsidRPr="00E6597C">
                <w:rPr>
                  <w:rFonts w:ascii="GHEA Grapalat" w:hAnsi="GHEA Grapalat"/>
                  <w:sz w:val="18"/>
                </w:rPr>
                <w:delText>միավոր գինը/ՀՀ դրամ</w:delText>
              </w:r>
            </w:del>
          </w:p>
        </w:tc>
        <w:tc>
          <w:tcPr>
            <w:tcW w:w="1076" w:type="dxa"/>
            <w:vMerge w:val="restart"/>
            <w:vAlign w:val="center"/>
          </w:tcPr>
          <w:p w14:paraId="158A86F7" w14:textId="77777777" w:rsidR="00F02279" w:rsidRPr="00E6597C" w:rsidRDefault="00F02279" w:rsidP="00545BDE">
            <w:pPr>
              <w:jc w:val="center"/>
              <w:rPr>
                <w:del w:id="2094" w:author="Հերմինե Գևորգյան" w:date="2026-02-26T23:44:00Z" w16du:dateUtc="2026-02-26T19:44:00Z"/>
                <w:rFonts w:ascii="GHEA Grapalat" w:hAnsi="GHEA Grapalat"/>
                <w:sz w:val="18"/>
              </w:rPr>
            </w:pPr>
            <w:del w:id="2095" w:author="Հերմինե Գևորգյան" w:date="2026-02-26T23:44:00Z" w16du:dateUtc="2026-02-26T19:44:00Z">
              <w:r w:rsidRPr="00E6597C">
                <w:rPr>
                  <w:rFonts w:ascii="GHEA Grapalat" w:hAnsi="GHEA Grapalat"/>
                  <w:sz w:val="18"/>
                </w:rPr>
                <w:delText>ընդհանուր գինը/ՀՀ դրամ</w:delText>
              </w:r>
            </w:del>
          </w:p>
        </w:tc>
        <w:tc>
          <w:tcPr>
            <w:tcW w:w="1076" w:type="dxa"/>
            <w:vMerge w:val="restart"/>
            <w:vAlign w:val="center"/>
          </w:tcPr>
          <w:p w14:paraId="7E68674D" w14:textId="77777777" w:rsidR="00F02279" w:rsidRPr="00E6597C" w:rsidRDefault="00F02279" w:rsidP="00545BDE">
            <w:pPr>
              <w:jc w:val="center"/>
              <w:rPr>
                <w:del w:id="2096" w:author="Հերմինե Գևորգյան" w:date="2026-02-26T23:44:00Z" w16du:dateUtc="2026-02-26T19:44:00Z"/>
                <w:rFonts w:ascii="GHEA Grapalat" w:hAnsi="GHEA Grapalat"/>
                <w:sz w:val="18"/>
              </w:rPr>
            </w:pPr>
            <w:del w:id="2097" w:author="Հերմինե Գևորգյան" w:date="2026-02-26T23:44:00Z" w16du:dateUtc="2026-02-26T19:44:00Z">
              <w:r w:rsidRPr="00E6597C">
                <w:rPr>
                  <w:rFonts w:ascii="GHEA Grapalat" w:hAnsi="GHEA Grapalat"/>
                  <w:sz w:val="18"/>
                </w:rPr>
                <w:delText>ընդհանուր քանակը</w:delText>
              </w:r>
            </w:del>
          </w:p>
        </w:tc>
        <w:tc>
          <w:tcPr>
            <w:tcW w:w="2081" w:type="dxa"/>
            <w:gridSpan w:val="2"/>
            <w:vAlign w:val="center"/>
          </w:tcPr>
          <w:p w14:paraId="064FF04F" w14:textId="77777777" w:rsidR="00F02279" w:rsidRPr="00E6597C" w:rsidRDefault="00F02279" w:rsidP="00545BDE">
            <w:pPr>
              <w:jc w:val="center"/>
              <w:rPr>
                <w:del w:id="2098" w:author="Հերմինե Գևորգյան" w:date="2026-02-26T23:44:00Z" w16du:dateUtc="2026-02-26T19:44:00Z"/>
                <w:rFonts w:ascii="GHEA Grapalat" w:hAnsi="GHEA Grapalat"/>
                <w:sz w:val="18"/>
              </w:rPr>
            </w:pPr>
            <w:del w:id="2099" w:author="Հերմինե Գևորգյան" w:date="2026-02-26T23:44:00Z" w16du:dateUtc="2026-02-26T19:44:00Z">
              <w:r w:rsidRPr="00E6597C">
                <w:rPr>
                  <w:rFonts w:ascii="GHEA Grapalat" w:hAnsi="GHEA Grapalat"/>
                  <w:sz w:val="18"/>
                </w:rPr>
                <w:delText>կատարման</w:delText>
              </w:r>
            </w:del>
          </w:p>
        </w:tc>
      </w:tr>
      <w:tr w:rsidR="00F02279" w:rsidRPr="00E6597C" w14:paraId="7A5A761D" w14:textId="77777777" w:rsidTr="00545BDE">
        <w:trPr>
          <w:trHeight w:val="445"/>
          <w:del w:id="2100" w:author="Հերմինե Գևորգյան" w:date="2026-02-26T23:44:00Z"/>
        </w:trPr>
        <w:tc>
          <w:tcPr>
            <w:tcW w:w="1381" w:type="dxa"/>
            <w:vMerge/>
            <w:vAlign w:val="center"/>
          </w:tcPr>
          <w:p w14:paraId="2056230E" w14:textId="77777777" w:rsidR="00F02279" w:rsidRPr="00E6597C" w:rsidRDefault="00F02279" w:rsidP="00545BDE">
            <w:pPr>
              <w:jc w:val="center"/>
              <w:rPr>
                <w:del w:id="2101" w:author="Հերմինե Գևորգյան" w:date="2026-02-26T23:44:00Z" w16du:dateUtc="2026-02-26T19:44:00Z"/>
                <w:rFonts w:ascii="GHEA Grapalat" w:hAnsi="GHEA Grapalat"/>
                <w:sz w:val="18"/>
              </w:rPr>
            </w:pPr>
          </w:p>
        </w:tc>
        <w:tc>
          <w:tcPr>
            <w:tcW w:w="1456" w:type="dxa"/>
            <w:vMerge/>
            <w:vAlign w:val="center"/>
          </w:tcPr>
          <w:p w14:paraId="238BA415" w14:textId="77777777" w:rsidR="00F02279" w:rsidRPr="00E6597C" w:rsidRDefault="00F02279" w:rsidP="00545BDE">
            <w:pPr>
              <w:jc w:val="center"/>
              <w:rPr>
                <w:del w:id="2102" w:author="Հերմինե Գևորգյան" w:date="2026-02-26T23:44:00Z" w16du:dateUtc="2026-02-26T19:44:00Z"/>
                <w:rFonts w:ascii="GHEA Grapalat" w:hAnsi="GHEA Grapalat"/>
                <w:sz w:val="18"/>
              </w:rPr>
            </w:pPr>
          </w:p>
        </w:tc>
        <w:tc>
          <w:tcPr>
            <w:tcW w:w="1342" w:type="dxa"/>
            <w:vMerge/>
            <w:vAlign w:val="center"/>
          </w:tcPr>
          <w:p w14:paraId="3F2284DB" w14:textId="77777777" w:rsidR="00F02279" w:rsidRPr="00E6597C" w:rsidRDefault="00F02279" w:rsidP="00545BDE">
            <w:pPr>
              <w:jc w:val="center"/>
              <w:rPr>
                <w:del w:id="2103" w:author="Հերմինե Գևորգյան" w:date="2026-02-26T23:44:00Z" w16du:dateUtc="2026-02-26T19:44:00Z"/>
                <w:rFonts w:ascii="GHEA Grapalat" w:hAnsi="GHEA Grapalat"/>
                <w:sz w:val="18"/>
              </w:rPr>
            </w:pPr>
          </w:p>
        </w:tc>
        <w:tc>
          <w:tcPr>
            <w:tcW w:w="924" w:type="dxa"/>
            <w:vMerge/>
            <w:vAlign w:val="center"/>
          </w:tcPr>
          <w:p w14:paraId="2A4FAD7C" w14:textId="77777777" w:rsidR="00F02279" w:rsidRPr="00E6597C" w:rsidRDefault="00F02279" w:rsidP="00545BDE">
            <w:pPr>
              <w:jc w:val="center"/>
              <w:rPr>
                <w:del w:id="2104" w:author="Հերմինե Գևորգյան" w:date="2026-02-26T23:44:00Z" w16du:dateUtc="2026-02-26T19:44:00Z"/>
                <w:rFonts w:ascii="GHEA Grapalat" w:hAnsi="GHEA Grapalat"/>
                <w:sz w:val="18"/>
              </w:rPr>
            </w:pPr>
          </w:p>
        </w:tc>
        <w:tc>
          <w:tcPr>
            <w:tcW w:w="884" w:type="dxa"/>
            <w:vMerge/>
            <w:vAlign w:val="center"/>
          </w:tcPr>
          <w:p w14:paraId="4DBF456A" w14:textId="77777777" w:rsidR="00F02279" w:rsidRPr="00E6597C" w:rsidRDefault="00F02279" w:rsidP="00545BDE">
            <w:pPr>
              <w:jc w:val="center"/>
              <w:rPr>
                <w:del w:id="2105" w:author="Հերմինե Գևորգյան" w:date="2026-02-26T23:44:00Z" w16du:dateUtc="2026-02-26T19:44:00Z"/>
                <w:rFonts w:ascii="GHEA Grapalat" w:hAnsi="GHEA Grapalat"/>
                <w:sz w:val="18"/>
              </w:rPr>
            </w:pPr>
          </w:p>
        </w:tc>
        <w:tc>
          <w:tcPr>
            <w:tcW w:w="1076" w:type="dxa"/>
            <w:vMerge/>
            <w:vAlign w:val="center"/>
          </w:tcPr>
          <w:p w14:paraId="3DD6C568" w14:textId="77777777" w:rsidR="00F02279" w:rsidRPr="00E6597C" w:rsidRDefault="00F02279" w:rsidP="00545BDE">
            <w:pPr>
              <w:jc w:val="center"/>
              <w:rPr>
                <w:del w:id="2106" w:author="Հերմինե Գևորգյան" w:date="2026-02-26T23:44:00Z" w16du:dateUtc="2026-02-26T19:44:00Z"/>
                <w:rFonts w:ascii="GHEA Grapalat" w:hAnsi="GHEA Grapalat"/>
                <w:sz w:val="18"/>
              </w:rPr>
            </w:pPr>
          </w:p>
        </w:tc>
        <w:tc>
          <w:tcPr>
            <w:tcW w:w="1076" w:type="dxa"/>
            <w:vMerge/>
            <w:vAlign w:val="center"/>
          </w:tcPr>
          <w:p w14:paraId="735FEEB6" w14:textId="77777777" w:rsidR="00F02279" w:rsidRPr="00E6597C" w:rsidRDefault="00F02279" w:rsidP="00545BDE">
            <w:pPr>
              <w:jc w:val="center"/>
              <w:rPr>
                <w:del w:id="2107" w:author="Հերմինե Գևորգյան" w:date="2026-02-26T23:44:00Z" w16du:dateUtc="2026-02-26T19:44:00Z"/>
                <w:rFonts w:ascii="GHEA Grapalat" w:hAnsi="GHEA Grapalat"/>
                <w:sz w:val="18"/>
              </w:rPr>
            </w:pPr>
          </w:p>
        </w:tc>
        <w:tc>
          <w:tcPr>
            <w:tcW w:w="829" w:type="dxa"/>
            <w:vAlign w:val="center"/>
          </w:tcPr>
          <w:p w14:paraId="4255A458" w14:textId="77777777" w:rsidR="00F02279" w:rsidRPr="00E6597C" w:rsidRDefault="00F02279" w:rsidP="00545BDE">
            <w:pPr>
              <w:jc w:val="center"/>
              <w:rPr>
                <w:del w:id="2108" w:author="Հերմինե Գևորգյան" w:date="2026-02-26T23:44:00Z" w16du:dateUtc="2026-02-26T19:44:00Z"/>
                <w:rFonts w:ascii="GHEA Grapalat" w:hAnsi="GHEA Grapalat"/>
                <w:sz w:val="18"/>
              </w:rPr>
            </w:pPr>
            <w:del w:id="2109" w:author="Հերմինե Գևորգյան" w:date="2026-02-26T23:44:00Z" w16du:dateUtc="2026-02-26T19:44:00Z">
              <w:r w:rsidRPr="00E6597C">
                <w:rPr>
                  <w:rFonts w:ascii="GHEA Grapalat" w:hAnsi="GHEA Grapalat"/>
                  <w:sz w:val="18"/>
                </w:rPr>
                <w:delText>հասցեն</w:delText>
              </w:r>
            </w:del>
          </w:p>
        </w:tc>
        <w:tc>
          <w:tcPr>
            <w:tcW w:w="1252" w:type="dxa"/>
            <w:vAlign w:val="center"/>
          </w:tcPr>
          <w:p w14:paraId="6A8E90EB" w14:textId="77777777" w:rsidR="00F02279" w:rsidRPr="00E6597C" w:rsidRDefault="00F02279" w:rsidP="00545BDE">
            <w:pPr>
              <w:jc w:val="center"/>
              <w:rPr>
                <w:del w:id="2110" w:author="Հերմինե Գևորգյան" w:date="2026-02-26T23:44:00Z" w16du:dateUtc="2026-02-26T19:44:00Z"/>
                <w:rFonts w:ascii="GHEA Grapalat" w:hAnsi="GHEA Grapalat"/>
                <w:sz w:val="18"/>
              </w:rPr>
            </w:pPr>
            <w:del w:id="2111" w:author="Հերմինե Գևորգյան" w:date="2026-02-26T23:44:00Z" w16du:dateUtc="2026-02-26T19:44:00Z">
              <w:r w:rsidRPr="00E6597C">
                <w:rPr>
                  <w:rFonts w:ascii="GHEA Grapalat" w:hAnsi="GHEA Grapalat"/>
                  <w:sz w:val="18"/>
                </w:rPr>
                <w:delText>Ժամկետը**</w:delText>
              </w:r>
            </w:del>
          </w:p>
        </w:tc>
      </w:tr>
      <w:tr w:rsidR="00F02279" w:rsidRPr="00E6597C" w14:paraId="446DFF6B" w14:textId="77777777" w:rsidTr="00545BDE">
        <w:trPr>
          <w:trHeight w:val="246"/>
          <w:del w:id="2112" w:author="Հերմինե Գևորգյան" w:date="2026-02-26T23:44:00Z"/>
        </w:trPr>
        <w:tc>
          <w:tcPr>
            <w:tcW w:w="1381" w:type="dxa"/>
          </w:tcPr>
          <w:p w14:paraId="7B722234" w14:textId="77777777" w:rsidR="00F02279" w:rsidRPr="00E6597C" w:rsidRDefault="00F02279" w:rsidP="00545BDE">
            <w:pPr>
              <w:jc w:val="center"/>
              <w:rPr>
                <w:del w:id="2113" w:author="Հերմինե Գևորգյան" w:date="2026-02-26T23:44:00Z" w16du:dateUtc="2026-02-26T19:44:00Z"/>
                <w:rFonts w:ascii="GHEA Grapalat" w:hAnsi="GHEA Grapalat"/>
                <w:sz w:val="20"/>
              </w:rPr>
            </w:pPr>
          </w:p>
        </w:tc>
        <w:tc>
          <w:tcPr>
            <w:tcW w:w="1456" w:type="dxa"/>
          </w:tcPr>
          <w:p w14:paraId="649725D7" w14:textId="77777777" w:rsidR="00F02279" w:rsidRPr="00E6597C" w:rsidRDefault="00F02279" w:rsidP="00545BDE">
            <w:pPr>
              <w:jc w:val="center"/>
              <w:rPr>
                <w:del w:id="2114" w:author="Հերմինե Գևորգյան" w:date="2026-02-26T23:44:00Z" w16du:dateUtc="2026-02-26T19:44:00Z"/>
                <w:rFonts w:ascii="GHEA Grapalat" w:hAnsi="GHEA Grapalat"/>
                <w:sz w:val="20"/>
              </w:rPr>
            </w:pPr>
          </w:p>
        </w:tc>
        <w:tc>
          <w:tcPr>
            <w:tcW w:w="1342" w:type="dxa"/>
          </w:tcPr>
          <w:p w14:paraId="15939A2D" w14:textId="77777777" w:rsidR="00F02279" w:rsidRPr="00E6597C" w:rsidRDefault="00F02279" w:rsidP="00545BDE">
            <w:pPr>
              <w:jc w:val="center"/>
              <w:rPr>
                <w:del w:id="2115" w:author="Հերմինե Գևորգյան" w:date="2026-02-26T23:44:00Z" w16du:dateUtc="2026-02-26T19:44:00Z"/>
                <w:rFonts w:ascii="GHEA Grapalat" w:hAnsi="GHEA Grapalat"/>
                <w:sz w:val="20"/>
              </w:rPr>
            </w:pPr>
          </w:p>
        </w:tc>
        <w:tc>
          <w:tcPr>
            <w:tcW w:w="924" w:type="dxa"/>
          </w:tcPr>
          <w:p w14:paraId="5A8E677E" w14:textId="77777777" w:rsidR="00F02279" w:rsidRPr="00E6597C" w:rsidRDefault="00F02279" w:rsidP="00545BDE">
            <w:pPr>
              <w:jc w:val="center"/>
              <w:rPr>
                <w:del w:id="2116" w:author="Հերմինե Գևորգյան" w:date="2026-02-26T23:44:00Z" w16du:dateUtc="2026-02-26T19:44:00Z"/>
                <w:rFonts w:ascii="GHEA Grapalat" w:hAnsi="GHEA Grapalat"/>
                <w:sz w:val="20"/>
              </w:rPr>
            </w:pPr>
          </w:p>
        </w:tc>
        <w:tc>
          <w:tcPr>
            <w:tcW w:w="884" w:type="dxa"/>
          </w:tcPr>
          <w:p w14:paraId="242540FD" w14:textId="77777777" w:rsidR="00F02279" w:rsidRPr="00E6597C" w:rsidRDefault="00F02279" w:rsidP="00545BDE">
            <w:pPr>
              <w:jc w:val="center"/>
              <w:rPr>
                <w:del w:id="2117" w:author="Հերմինե Գևորգյան" w:date="2026-02-26T23:44:00Z" w16du:dateUtc="2026-02-26T19:44:00Z"/>
                <w:rFonts w:ascii="GHEA Grapalat" w:hAnsi="GHEA Grapalat"/>
                <w:sz w:val="20"/>
              </w:rPr>
            </w:pPr>
          </w:p>
        </w:tc>
        <w:tc>
          <w:tcPr>
            <w:tcW w:w="1076" w:type="dxa"/>
          </w:tcPr>
          <w:p w14:paraId="443AF92F" w14:textId="77777777" w:rsidR="00F02279" w:rsidRPr="00E6597C" w:rsidRDefault="00F02279" w:rsidP="00545BDE">
            <w:pPr>
              <w:jc w:val="center"/>
              <w:rPr>
                <w:del w:id="2118" w:author="Հերմինե Գևորգյան" w:date="2026-02-26T23:44:00Z" w16du:dateUtc="2026-02-26T19:44:00Z"/>
                <w:rFonts w:ascii="GHEA Grapalat" w:hAnsi="GHEA Grapalat"/>
                <w:sz w:val="20"/>
              </w:rPr>
            </w:pPr>
          </w:p>
        </w:tc>
        <w:tc>
          <w:tcPr>
            <w:tcW w:w="1076" w:type="dxa"/>
          </w:tcPr>
          <w:p w14:paraId="257660A9" w14:textId="77777777" w:rsidR="00F02279" w:rsidRPr="00E6597C" w:rsidRDefault="00F02279" w:rsidP="00545BDE">
            <w:pPr>
              <w:jc w:val="center"/>
              <w:rPr>
                <w:del w:id="2119" w:author="Հերմինե Գևորգյան" w:date="2026-02-26T23:44:00Z" w16du:dateUtc="2026-02-26T19:44:00Z"/>
                <w:rFonts w:ascii="GHEA Grapalat" w:hAnsi="GHEA Grapalat"/>
                <w:sz w:val="20"/>
              </w:rPr>
            </w:pPr>
          </w:p>
        </w:tc>
        <w:tc>
          <w:tcPr>
            <w:tcW w:w="829" w:type="dxa"/>
          </w:tcPr>
          <w:p w14:paraId="4966EC0A" w14:textId="77777777" w:rsidR="00F02279" w:rsidRPr="00E6597C" w:rsidRDefault="00F02279" w:rsidP="00545BDE">
            <w:pPr>
              <w:jc w:val="center"/>
              <w:rPr>
                <w:del w:id="2120" w:author="Հերմինե Գևորգյան" w:date="2026-02-26T23:44:00Z" w16du:dateUtc="2026-02-26T19:44:00Z"/>
                <w:rFonts w:ascii="GHEA Grapalat" w:hAnsi="GHEA Grapalat"/>
                <w:sz w:val="20"/>
              </w:rPr>
            </w:pPr>
          </w:p>
        </w:tc>
        <w:tc>
          <w:tcPr>
            <w:tcW w:w="1252" w:type="dxa"/>
          </w:tcPr>
          <w:p w14:paraId="0C7A21C3" w14:textId="77777777" w:rsidR="00F02279" w:rsidRPr="00E6597C" w:rsidRDefault="00F02279" w:rsidP="00545BDE">
            <w:pPr>
              <w:jc w:val="center"/>
              <w:rPr>
                <w:del w:id="2121" w:author="Հերմինե Գևորգյան" w:date="2026-02-26T23:44:00Z" w16du:dateUtc="2026-02-26T19:44:00Z"/>
                <w:rFonts w:ascii="GHEA Grapalat" w:hAnsi="GHEA Grapalat"/>
                <w:sz w:val="20"/>
              </w:rPr>
            </w:pPr>
          </w:p>
        </w:tc>
      </w:tr>
      <w:tr w:rsidR="00F02279" w:rsidRPr="00E6597C" w14:paraId="0B4E8C20" w14:textId="77777777" w:rsidTr="00545BDE">
        <w:trPr>
          <w:del w:id="2122" w:author="Հերմինե Գևորգյան" w:date="2026-02-26T23:44:00Z"/>
        </w:trPr>
        <w:tc>
          <w:tcPr>
            <w:tcW w:w="1381" w:type="dxa"/>
          </w:tcPr>
          <w:p w14:paraId="4AEC93F2" w14:textId="77777777" w:rsidR="00F02279" w:rsidRPr="00E6597C" w:rsidRDefault="00F02279" w:rsidP="00545BDE">
            <w:pPr>
              <w:jc w:val="center"/>
              <w:rPr>
                <w:del w:id="2123" w:author="Հերմինե Գևորգյան" w:date="2026-02-26T23:44:00Z" w16du:dateUtc="2026-02-26T19:44:00Z"/>
                <w:rFonts w:ascii="GHEA Grapalat" w:hAnsi="GHEA Grapalat"/>
                <w:sz w:val="20"/>
              </w:rPr>
            </w:pPr>
          </w:p>
        </w:tc>
        <w:tc>
          <w:tcPr>
            <w:tcW w:w="1456" w:type="dxa"/>
          </w:tcPr>
          <w:p w14:paraId="70F49037" w14:textId="77777777" w:rsidR="00F02279" w:rsidRPr="00E6597C" w:rsidRDefault="00F02279" w:rsidP="00545BDE">
            <w:pPr>
              <w:jc w:val="center"/>
              <w:rPr>
                <w:del w:id="2124" w:author="Հերմինե Գևորգյան" w:date="2026-02-26T23:44:00Z" w16du:dateUtc="2026-02-26T19:44:00Z"/>
                <w:rFonts w:ascii="GHEA Grapalat" w:hAnsi="GHEA Grapalat"/>
                <w:sz w:val="20"/>
              </w:rPr>
            </w:pPr>
          </w:p>
        </w:tc>
        <w:tc>
          <w:tcPr>
            <w:tcW w:w="1342" w:type="dxa"/>
          </w:tcPr>
          <w:p w14:paraId="714D7DFF" w14:textId="77777777" w:rsidR="00F02279" w:rsidRPr="00E6597C" w:rsidRDefault="00F02279" w:rsidP="00545BDE">
            <w:pPr>
              <w:jc w:val="center"/>
              <w:rPr>
                <w:del w:id="2125" w:author="Հերմինե Գևորգյան" w:date="2026-02-26T23:44:00Z" w16du:dateUtc="2026-02-26T19:44:00Z"/>
                <w:rFonts w:ascii="GHEA Grapalat" w:hAnsi="GHEA Grapalat"/>
                <w:sz w:val="20"/>
              </w:rPr>
            </w:pPr>
          </w:p>
        </w:tc>
        <w:tc>
          <w:tcPr>
            <w:tcW w:w="924" w:type="dxa"/>
          </w:tcPr>
          <w:p w14:paraId="44E78EC1" w14:textId="77777777" w:rsidR="00F02279" w:rsidRPr="00E6597C" w:rsidRDefault="00F02279" w:rsidP="00545BDE">
            <w:pPr>
              <w:jc w:val="center"/>
              <w:rPr>
                <w:del w:id="2126" w:author="Հերմինե Գևորգյան" w:date="2026-02-26T23:44:00Z" w16du:dateUtc="2026-02-26T19:44:00Z"/>
                <w:rFonts w:ascii="GHEA Grapalat" w:hAnsi="GHEA Grapalat"/>
                <w:sz w:val="20"/>
              </w:rPr>
            </w:pPr>
          </w:p>
        </w:tc>
        <w:tc>
          <w:tcPr>
            <w:tcW w:w="884" w:type="dxa"/>
          </w:tcPr>
          <w:p w14:paraId="025C6A58" w14:textId="77777777" w:rsidR="00F02279" w:rsidRPr="00E6597C" w:rsidRDefault="00F02279" w:rsidP="00545BDE">
            <w:pPr>
              <w:jc w:val="center"/>
              <w:rPr>
                <w:del w:id="2127" w:author="Հերմինե Գևորգյան" w:date="2026-02-26T23:44:00Z" w16du:dateUtc="2026-02-26T19:44:00Z"/>
                <w:rFonts w:ascii="GHEA Grapalat" w:hAnsi="GHEA Grapalat"/>
                <w:sz w:val="20"/>
              </w:rPr>
            </w:pPr>
          </w:p>
        </w:tc>
        <w:tc>
          <w:tcPr>
            <w:tcW w:w="2152" w:type="dxa"/>
            <w:gridSpan w:val="2"/>
          </w:tcPr>
          <w:p w14:paraId="2E68587C" w14:textId="77777777" w:rsidR="00F02279" w:rsidRPr="00E6597C" w:rsidRDefault="00F02279" w:rsidP="00545BDE">
            <w:pPr>
              <w:jc w:val="center"/>
              <w:rPr>
                <w:del w:id="2128" w:author="Հերմինե Գևորգյան" w:date="2026-02-26T23:44:00Z" w16du:dateUtc="2026-02-26T19:44:00Z"/>
                <w:rFonts w:ascii="GHEA Grapalat" w:hAnsi="GHEA Grapalat"/>
                <w:sz w:val="20"/>
              </w:rPr>
            </w:pPr>
          </w:p>
        </w:tc>
        <w:tc>
          <w:tcPr>
            <w:tcW w:w="829" w:type="dxa"/>
          </w:tcPr>
          <w:p w14:paraId="74174E75" w14:textId="77777777" w:rsidR="00F02279" w:rsidRPr="00E6597C" w:rsidRDefault="00F02279" w:rsidP="00545BDE">
            <w:pPr>
              <w:jc w:val="center"/>
              <w:rPr>
                <w:del w:id="2129" w:author="Հերմինե Գևորգյան" w:date="2026-02-26T23:44:00Z" w16du:dateUtc="2026-02-26T19:44:00Z"/>
                <w:rFonts w:ascii="GHEA Grapalat" w:hAnsi="GHEA Grapalat"/>
                <w:sz w:val="20"/>
              </w:rPr>
            </w:pPr>
          </w:p>
        </w:tc>
        <w:tc>
          <w:tcPr>
            <w:tcW w:w="1252" w:type="dxa"/>
          </w:tcPr>
          <w:p w14:paraId="3D29E54D" w14:textId="77777777" w:rsidR="00F02279" w:rsidRPr="00E6597C" w:rsidRDefault="00F02279" w:rsidP="00545BDE">
            <w:pPr>
              <w:jc w:val="center"/>
              <w:rPr>
                <w:del w:id="2130" w:author="Հերմինե Գևորգյան" w:date="2026-02-26T23:44:00Z" w16du:dateUtc="2026-02-26T19:44:00Z"/>
                <w:rFonts w:ascii="GHEA Grapalat" w:hAnsi="GHEA Grapalat"/>
                <w:sz w:val="20"/>
              </w:rPr>
            </w:pPr>
          </w:p>
        </w:tc>
      </w:tr>
    </w:tbl>
    <w:p w14:paraId="5F62503C" w14:textId="77777777" w:rsidR="00F02279" w:rsidRPr="00E6597C" w:rsidRDefault="00F02279" w:rsidP="00F02279">
      <w:pPr>
        <w:jc w:val="center"/>
        <w:rPr>
          <w:del w:id="2131" w:author="Հերմինե Գևորգյան" w:date="2026-02-26T23:44:00Z" w16du:dateUtc="2026-02-26T19:44:00Z"/>
          <w:rFonts w:ascii="GHEA Grapalat" w:hAnsi="GHEA Grapalat"/>
          <w:sz w:val="20"/>
        </w:rPr>
      </w:pPr>
    </w:p>
    <w:p w14:paraId="57526A0A" w14:textId="77777777" w:rsidR="000117CC" w:rsidRDefault="00F02279" w:rsidP="00F02279">
      <w:pPr>
        <w:jc w:val="both"/>
        <w:rPr>
          <w:del w:id="2132" w:author="Հերմինե Գևորգյան" w:date="2026-02-26T23:44:00Z" w16du:dateUtc="2026-02-26T19:44:00Z"/>
          <w:rFonts w:ascii="GHEA Grapalat" w:hAnsi="GHEA Grapalat" w:cs="Sylfaen"/>
          <w:i/>
          <w:sz w:val="18"/>
          <w:szCs w:val="18"/>
          <w:lang w:val="hy-AM"/>
        </w:rPr>
      </w:pPr>
      <w:del w:id="2133" w:author="Հերմինե Գևորգյան" w:date="2026-02-26T23:44:00Z" w16du:dateUtc="2026-02-26T19:44:00Z">
        <w:r w:rsidRPr="00E6597C">
          <w:rPr>
            <w:rFonts w:ascii="GHEA Grapalat" w:hAnsi="GHEA Grapalat"/>
            <w:i/>
            <w:sz w:val="18"/>
            <w:szCs w:val="18"/>
          </w:rPr>
          <w:delText xml:space="preserve"> </w:delText>
        </w:r>
        <w:r w:rsidRPr="00250215">
          <w:rPr>
            <w:rFonts w:ascii="GHEA Grapalat" w:hAnsi="GHEA Grapalat"/>
            <w:i/>
            <w:sz w:val="18"/>
            <w:szCs w:val="18"/>
          </w:rPr>
          <w:delText xml:space="preserve">* </w:delText>
        </w:r>
        <w:r w:rsidR="00392695" w:rsidRPr="000117CC">
          <w:rPr>
            <w:rFonts w:ascii="GHEA Grapalat" w:hAnsi="GHEA Grapalat" w:cs="Sylfaen"/>
            <w:i/>
            <w:sz w:val="18"/>
            <w:szCs w:val="18"/>
            <w:lang w:val="hy-AM"/>
          </w:rPr>
          <w:delText>Աշխատանքների կատարման</w:delText>
        </w:r>
        <w:r w:rsidR="00392695" w:rsidRPr="000117CC">
          <w:rPr>
            <w:rFonts w:ascii="GHEA Grapalat" w:hAnsi="GHEA Grapalat" w:cs="Sylfaen"/>
            <w:i/>
            <w:sz w:val="18"/>
            <w:szCs w:val="18"/>
            <w:lang w:val="pt-BR"/>
          </w:rPr>
          <w:delTex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delText>
        </w:r>
        <w:r w:rsidR="00392695" w:rsidRPr="000117CC">
          <w:rPr>
            <w:rFonts w:ascii="GHEA Grapalat" w:hAnsi="GHEA Grapalat" w:cs="Sylfaen"/>
            <w:i/>
            <w:sz w:val="18"/>
            <w:szCs w:val="18"/>
            <w:lang w:val="hy-AM"/>
          </w:rPr>
          <w:delText xml:space="preserve">աշխատանքը կատարել </w:delText>
        </w:r>
        <w:r w:rsidR="00392695" w:rsidRPr="000117CC">
          <w:rPr>
            <w:rFonts w:ascii="GHEA Grapalat" w:hAnsi="GHEA Grapalat" w:cs="Sylfaen"/>
            <w:i/>
            <w:sz w:val="18"/>
            <w:szCs w:val="18"/>
            <w:lang w:val="pt-BR"/>
          </w:rPr>
          <w:delText>ավելի կարճ ժամկետում</w:delText>
        </w:r>
        <w:r w:rsidR="000117CC">
          <w:rPr>
            <w:rFonts w:ascii="GHEA Grapalat" w:hAnsi="GHEA Grapalat" w:cs="Sylfaen"/>
            <w:i/>
            <w:sz w:val="18"/>
            <w:szCs w:val="18"/>
            <w:lang w:val="hy-AM"/>
          </w:rPr>
          <w:delText>:</w:delText>
        </w:r>
      </w:del>
    </w:p>
    <w:p w14:paraId="5BD44C24" w14:textId="04AF6215" w:rsidR="00F02279" w:rsidRPr="000117CC" w:rsidRDefault="00392695" w:rsidP="00F02279">
      <w:pPr>
        <w:jc w:val="both"/>
        <w:rPr>
          <w:del w:id="2134" w:author="Հերմինե Գևորգյան" w:date="2026-02-26T23:44:00Z" w16du:dateUtc="2026-02-26T19:44:00Z"/>
          <w:rFonts w:ascii="GHEA Grapalat" w:hAnsi="GHEA Grapalat"/>
          <w:i/>
          <w:sz w:val="18"/>
          <w:szCs w:val="18"/>
          <w:lang w:val="hy-AM"/>
        </w:rPr>
      </w:pPr>
      <w:del w:id="2135" w:author="Հերմինե Գևորգյան" w:date="2026-02-26T23:44:00Z" w16du:dateUtc="2026-02-26T19:44:00Z">
        <w:r w:rsidRPr="000117CC" w:rsidDel="00392695">
          <w:rPr>
            <w:rFonts w:ascii="GHEA Grapalat" w:hAnsi="GHEA Grapalat"/>
            <w:i/>
            <w:sz w:val="18"/>
            <w:szCs w:val="18"/>
            <w:lang w:val="hy-AM"/>
          </w:rPr>
          <w:delText xml:space="preserve"> </w:delText>
        </w:r>
        <w:r w:rsidR="00F02279" w:rsidRPr="000117CC">
          <w:rPr>
            <w:rFonts w:ascii="GHEA Grapalat" w:hAnsi="GHEA Grapalat"/>
            <w:i/>
            <w:sz w:val="18"/>
            <w:szCs w:val="18"/>
            <w:lang w:val="hy-AM"/>
          </w:rPr>
          <w:delText xml:space="preserve">** </w:delText>
        </w:r>
        <w:r w:rsidR="00F02279" w:rsidRPr="00E6597C">
          <w:rPr>
            <w:rFonts w:ascii="GHEA Grapalat" w:hAnsi="GHEA Grapalat" w:cs="Sylfaen"/>
            <w:i/>
            <w:sz w:val="18"/>
            <w:szCs w:val="18"/>
            <w:lang w:val="pt-BR"/>
          </w:rPr>
          <w:delText xml:space="preserve">Եթե պայմանագիրը կնքվում է "Գնումների մասին" ՀՀ օրենքի 15-րդ հոդվածի 6-րդ մասի հիման վրա, ապա սյունակում </w:delText>
        </w:r>
        <w:r w:rsidR="0034164E" w:rsidRPr="00BA7559">
          <w:rPr>
            <w:rFonts w:ascii="GHEA Grapalat" w:hAnsi="GHEA Grapalat" w:cs="Sylfaen"/>
            <w:i/>
            <w:sz w:val="18"/>
            <w:szCs w:val="18"/>
            <w:lang w:val="pt-BR"/>
          </w:rPr>
          <w:delText>ժամկետի հաշվարկը սահմանվում է օրացուցային օրերով՝ հաշվարկն իրականացնելով</w:delText>
        </w:r>
        <w:r w:rsidR="0034164E" w:rsidRPr="00A35277">
          <w:rPr>
            <w:rFonts w:ascii="GHEA Grapalat" w:hAnsi="GHEA Grapalat" w:cs="Sylfaen"/>
            <w:i/>
            <w:sz w:val="18"/>
            <w:szCs w:val="18"/>
            <w:lang w:val="pt-BR"/>
          </w:rPr>
          <w:delText xml:space="preserve"> </w:delText>
        </w:r>
        <w:r w:rsidR="00F02279" w:rsidRPr="00E6597C">
          <w:rPr>
            <w:rFonts w:ascii="GHEA Grapalat" w:hAnsi="GHEA Grapalat" w:cs="Sylfaen"/>
            <w:i/>
            <w:sz w:val="18"/>
            <w:szCs w:val="18"/>
            <w:lang w:val="pt-BR"/>
          </w:rPr>
          <w:delText xml:space="preserve"> ֆինանսական միջոցներ նախատեսվելու դեպքում կողմերի միջև կնքվող համաձայնագրի ուժի մեջ մտնելու օրվանից :</w:delText>
        </w:r>
      </w:del>
    </w:p>
    <w:p w14:paraId="7A79E5B4" w14:textId="77777777" w:rsidR="00F02279" w:rsidRPr="000117CC" w:rsidRDefault="00F02279" w:rsidP="00F02279">
      <w:pPr>
        <w:jc w:val="both"/>
        <w:rPr>
          <w:del w:id="2136" w:author="Հերմինե Գևորգյան" w:date="2026-02-26T23:44:00Z" w16du:dateUtc="2026-02-26T19:44:00Z"/>
          <w:rFonts w:ascii="GHEA Grapalat" w:hAnsi="GHEA Grapalat"/>
          <w:sz w:val="18"/>
          <w:szCs w:val="18"/>
          <w:lang w:val="hy-AM"/>
        </w:rPr>
      </w:pPr>
    </w:p>
    <w:p w14:paraId="316E286C" w14:textId="77777777" w:rsidR="00F02279" w:rsidRPr="000117CC" w:rsidRDefault="00F02279" w:rsidP="00F02279">
      <w:pPr>
        <w:jc w:val="both"/>
        <w:rPr>
          <w:del w:id="2137" w:author="Հերմինե Գևորգյան" w:date="2026-02-26T23:44:00Z" w16du:dateUtc="2026-02-26T19:44:00Z"/>
          <w:rFonts w:ascii="GHEA Grapalat" w:hAnsi="GHEA Grapalat"/>
          <w:sz w:val="20"/>
          <w:lang w:val="hy-AM"/>
        </w:rPr>
      </w:pPr>
    </w:p>
    <w:p w14:paraId="6A117ECA" w14:textId="77777777" w:rsidR="00F02279" w:rsidRPr="000117CC" w:rsidRDefault="00F02279" w:rsidP="00F02279">
      <w:pPr>
        <w:jc w:val="center"/>
        <w:rPr>
          <w:del w:id="2138" w:author="Հերմինե Գևորգյան" w:date="2026-02-26T23:44:00Z" w16du:dateUtc="2026-02-26T19:44:00Z"/>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2753A9F3" w14:textId="77777777" w:rsidTr="00545BDE">
        <w:trPr>
          <w:jc w:val="center"/>
          <w:del w:id="2139" w:author="Հերմինե Գևորգյան" w:date="2026-02-26T23:44:00Z"/>
        </w:trPr>
        <w:tc>
          <w:tcPr>
            <w:tcW w:w="4536" w:type="dxa"/>
          </w:tcPr>
          <w:p w14:paraId="3C39F721" w14:textId="77777777" w:rsidR="00F02279" w:rsidRPr="00E6597C" w:rsidRDefault="00F02279" w:rsidP="00545BDE">
            <w:pPr>
              <w:spacing w:line="360" w:lineRule="auto"/>
              <w:jc w:val="center"/>
              <w:rPr>
                <w:del w:id="2140" w:author="Հերմինե Գևորգյան" w:date="2026-02-26T23:44:00Z" w16du:dateUtc="2026-02-26T19:44:00Z"/>
                <w:rFonts w:ascii="GHEA Grapalat" w:hAnsi="GHEA Grapalat" w:cs="Sylfaen"/>
                <w:b/>
                <w:bCs/>
                <w:lang w:val="nb-NO"/>
              </w:rPr>
            </w:pPr>
            <w:del w:id="2141" w:author="Հերմինե Գևորգյան" w:date="2026-02-26T23:44:00Z" w16du:dateUtc="2026-02-26T19:44:00Z">
              <w:r w:rsidRPr="00E6597C">
                <w:rPr>
                  <w:rFonts w:ascii="GHEA Grapalat" w:hAnsi="GHEA Grapalat" w:cs="Sylfaen"/>
                  <w:b/>
                  <w:bCs/>
                  <w:lang w:val="nb-NO"/>
                </w:rPr>
                <w:delText>ՊԱՏՎԻՐԱՏՈՒ</w:delText>
              </w:r>
            </w:del>
          </w:p>
          <w:p w14:paraId="16CA8E79" w14:textId="77777777" w:rsidR="00F02279" w:rsidRPr="00E6597C" w:rsidRDefault="00F02279" w:rsidP="00545BDE">
            <w:pPr>
              <w:rPr>
                <w:del w:id="2142" w:author="Հերմինե Գևորգյան" w:date="2026-02-26T23:44:00Z" w16du:dateUtc="2026-02-26T19:44:00Z"/>
                <w:rFonts w:ascii="GHEA Grapalat" w:hAnsi="GHEA Grapalat"/>
                <w:sz w:val="22"/>
                <w:szCs w:val="22"/>
                <w:lang w:val="ru-RU"/>
              </w:rPr>
            </w:pPr>
          </w:p>
          <w:p w14:paraId="73C8777E" w14:textId="77777777" w:rsidR="00F02279" w:rsidRPr="00E6597C" w:rsidRDefault="00F02279" w:rsidP="00545BDE">
            <w:pPr>
              <w:rPr>
                <w:del w:id="2143" w:author="Հերմինե Գևորգյան" w:date="2026-02-26T23:44:00Z" w16du:dateUtc="2026-02-26T19:44:00Z"/>
                <w:rFonts w:ascii="GHEA Grapalat" w:hAnsi="GHEA Grapalat"/>
                <w:sz w:val="22"/>
                <w:szCs w:val="22"/>
                <w:lang w:val="ru-RU"/>
              </w:rPr>
            </w:pPr>
          </w:p>
          <w:p w14:paraId="6C9D1E2C" w14:textId="77777777" w:rsidR="00F02279" w:rsidRPr="00E6597C" w:rsidRDefault="00F02279" w:rsidP="00545BDE">
            <w:pPr>
              <w:rPr>
                <w:del w:id="2144" w:author="Հերմինե Գևորգյան" w:date="2026-02-26T23:44:00Z" w16du:dateUtc="2026-02-26T19:44:00Z"/>
                <w:rFonts w:ascii="GHEA Grapalat" w:hAnsi="GHEA Grapalat"/>
                <w:sz w:val="22"/>
                <w:szCs w:val="22"/>
                <w:lang w:val="ru-RU"/>
              </w:rPr>
            </w:pPr>
          </w:p>
          <w:p w14:paraId="629B727F" w14:textId="77777777" w:rsidR="00F02279" w:rsidRPr="00E6597C" w:rsidRDefault="00F02279" w:rsidP="00545BDE">
            <w:pPr>
              <w:rPr>
                <w:del w:id="2145" w:author="Հերմինե Գևորգյան" w:date="2026-02-26T23:44:00Z" w16du:dateUtc="2026-02-26T19:44:00Z"/>
                <w:rFonts w:ascii="GHEA Grapalat" w:hAnsi="GHEA Grapalat"/>
                <w:sz w:val="22"/>
                <w:szCs w:val="22"/>
                <w:lang w:val="ru-RU"/>
              </w:rPr>
            </w:pPr>
          </w:p>
          <w:p w14:paraId="00845D5D" w14:textId="77777777" w:rsidR="00F02279" w:rsidRPr="00E6597C" w:rsidRDefault="00F02279" w:rsidP="00545BDE">
            <w:pPr>
              <w:rPr>
                <w:del w:id="2146" w:author="Հերմինե Գևորգյան" w:date="2026-02-26T23:44:00Z" w16du:dateUtc="2026-02-26T19:44:00Z"/>
                <w:rFonts w:ascii="GHEA Grapalat" w:hAnsi="GHEA Grapalat"/>
                <w:lang w:val="ru-RU"/>
              </w:rPr>
            </w:pPr>
          </w:p>
          <w:p w14:paraId="70FE697C" w14:textId="77777777" w:rsidR="00F02279" w:rsidRPr="00E6597C" w:rsidRDefault="00F02279" w:rsidP="00545BDE">
            <w:pPr>
              <w:jc w:val="center"/>
              <w:rPr>
                <w:del w:id="2147" w:author="Հերմինե Գևորգյան" w:date="2026-02-26T23:44:00Z" w16du:dateUtc="2026-02-26T19:44:00Z"/>
                <w:rFonts w:ascii="GHEA Grapalat" w:hAnsi="GHEA Grapalat"/>
                <w:lang w:val="ru-RU"/>
              </w:rPr>
            </w:pPr>
            <w:del w:id="2148" w:author="Հերմինե Գևորգյան" w:date="2026-02-26T23:44:00Z" w16du:dateUtc="2026-02-26T19:44:00Z">
              <w:r w:rsidRPr="00E6597C">
                <w:rPr>
                  <w:rFonts w:ascii="GHEA Grapalat" w:hAnsi="GHEA Grapalat"/>
                  <w:lang w:val="ru-RU"/>
                </w:rPr>
                <w:delText>---------------------------------</w:delText>
              </w:r>
            </w:del>
          </w:p>
          <w:p w14:paraId="6B21BCCC" w14:textId="77777777" w:rsidR="00F02279" w:rsidRPr="00E6597C" w:rsidRDefault="00F02279" w:rsidP="00545BDE">
            <w:pPr>
              <w:jc w:val="center"/>
              <w:rPr>
                <w:del w:id="2149" w:author="Հերմինե Գևորգյան" w:date="2026-02-26T23:44:00Z" w16du:dateUtc="2026-02-26T19:44:00Z"/>
                <w:rFonts w:ascii="GHEA Grapalat" w:hAnsi="GHEA Grapalat"/>
                <w:sz w:val="18"/>
                <w:szCs w:val="18"/>
              </w:rPr>
            </w:pPr>
            <w:del w:id="2150" w:author="Հերմինե Գևորգյան" w:date="2026-02-26T23:44:00Z" w16du:dateUtc="2026-02-26T19:44:00Z">
              <w:r w:rsidRPr="00E6597C">
                <w:rPr>
                  <w:rFonts w:ascii="GHEA Grapalat" w:hAnsi="GHEA Grapalat"/>
                  <w:sz w:val="18"/>
                  <w:szCs w:val="18"/>
                </w:rPr>
                <w:delText>/</w:delText>
              </w:r>
              <w:r w:rsidRPr="00E6597C">
                <w:rPr>
                  <w:rFonts w:ascii="GHEA Grapalat" w:hAnsi="GHEA Grapalat" w:cs="Sylfaen"/>
                  <w:sz w:val="18"/>
                  <w:szCs w:val="18"/>
                  <w:lang w:val="ru-RU"/>
                </w:rPr>
                <w:delText>ստորագրություն</w:delText>
              </w:r>
              <w:r w:rsidRPr="00E6597C">
                <w:rPr>
                  <w:rFonts w:ascii="GHEA Grapalat" w:hAnsi="GHEA Grapalat"/>
                  <w:sz w:val="18"/>
                  <w:szCs w:val="18"/>
                </w:rPr>
                <w:delText>/</w:delText>
              </w:r>
            </w:del>
          </w:p>
          <w:p w14:paraId="0854C224" w14:textId="77777777" w:rsidR="00F02279" w:rsidRPr="00E6597C" w:rsidRDefault="00F02279" w:rsidP="00545BDE">
            <w:pPr>
              <w:jc w:val="center"/>
              <w:rPr>
                <w:del w:id="2151" w:author="Հերմինե Գևորգյան" w:date="2026-02-26T23:44:00Z" w16du:dateUtc="2026-02-26T19:44:00Z"/>
                <w:rFonts w:ascii="GHEA Grapalat" w:hAnsi="GHEA Grapalat"/>
                <w:sz w:val="18"/>
                <w:szCs w:val="18"/>
                <w:lang w:val="ru-RU"/>
              </w:rPr>
            </w:pPr>
            <w:del w:id="2152" w:author="Հերմինե Գևորգյան" w:date="2026-02-26T23:44:00Z" w16du:dateUtc="2026-02-26T19:44:00Z">
              <w:r w:rsidRPr="00E6597C">
                <w:rPr>
                  <w:rFonts w:ascii="GHEA Grapalat" w:hAnsi="GHEA Grapalat" w:cs="Sylfaen"/>
                  <w:sz w:val="18"/>
                  <w:szCs w:val="18"/>
                  <w:lang w:val="ru-RU"/>
                </w:rPr>
                <w:delText>Կ</w:delText>
              </w:r>
              <w:r w:rsidRPr="00E6597C">
                <w:rPr>
                  <w:rFonts w:ascii="GHEA Grapalat" w:hAnsi="GHEA Grapalat"/>
                  <w:sz w:val="18"/>
                  <w:szCs w:val="18"/>
                  <w:lang w:val="ru-RU"/>
                </w:rPr>
                <w:delText>.</w:delText>
              </w:r>
              <w:r w:rsidRPr="00E6597C">
                <w:rPr>
                  <w:rFonts w:ascii="GHEA Grapalat" w:hAnsi="GHEA Grapalat" w:cs="Sylfaen"/>
                  <w:sz w:val="18"/>
                  <w:szCs w:val="18"/>
                  <w:lang w:val="ru-RU"/>
                </w:rPr>
                <w:delText>Տ</w:delText>
              </w:r>
            </w:del>
          </w:p>
        </w:tc>
        <w:tc>
          <w:tcPr>
            <w:tcW w:w="760" w:type="dxa"/>
          </w:tcPr>
          <w:p w14:paraId="36A8A570" w14:textId="77777777" w:rsidR="00F02279" w:rsidRPr="00E6597C" w:rsidRDefault="00F02279" w:rsidP="00545BDE">
            <w:pPr>
              <w:spacing w:line="360" w:lineRule="auto"/>
              <w:jc w:val="center"/>
              <w:rPr>
                <w:del w:id="2153" w:author="Հերմինե Գևորգյան" w:date="2026-02-26T23:44:00Z" w16du:dateUtc="2026-02-26T19:44:00Z"/>
                <w:rFonts w:ascii="GHEA Grapalat" w:hAnsi="GHEA Grapalat"/>
                <w:lang w:val="ru-RU"/>
              </w:rPr>
            </w:pPr>
          </w:p>
        </w:tc>
        <w:tc>
          <w:tcPr>
            <w:tcW w:w="4343" w:type="dxa"/>
          </w:tcPr>
          <w:p w14:paraId="7EDF82AA" w14:textId="77777777" w:rsidR="00F02279" w:rsidRPr="00E6597C" w:rsidRDefault="00F02279" w:rsidP="00545BDE">
            <w:pPr>
              <w:spacing w:line="360" w:lineRule="auto"/>
              <w:jc w:val="center"/>
              <w:rPr>
                <w:del w:id="2154" w:author="Հերմինե Գևորգյան" w:date="2026-02-26T23:44:00Z" w16du:dateUtc="2026-02-26T19:44:00Z"/>
                <w:rFonts w:ascii="GHEA Grapalat" w:hAnsi="GHEA Grapalat" w:cs="Sylfaen"/>
                <w:b/>
                <w:bCs/>
                <w:lang w:val="ru-RU"/>
              </w:rPr>
            </w:pPr>
            <w:del w:id="2155" w:author="Հերմինե Գևորգյան" w:date="2026-02-26T23:44:00Z" w16du:dateUtc="2026-02-26T19:44:00Z">
              <w:r w:rsidRPr="00E6597C">
                <w:rPr>
                  <w:rFonts w:ascii="GHEA Grapalat" w:hAnsi="GHEA Grapalat" w:cs="Sylfaen"/>
                  <w:b/>
                  <w:bCs/>
                  <w:lang w:val="pt-BR"/>
                </w:rPr>
                <w:delText>ԿԱՏԱՐՈՂ</w:delText>
              </w:r>
            </w:del>
          </w:p>
          <w:p w14:paraId="5FA4B0D0" w14:textId="77777777" w:rsidR="00F02279" w:rsidRPr="00E6597C" w:rsidRDefault="00F02279" w:rsidP="00545BDE">
            <w:pPr>
              <w:jc w:val="center"/>
              <w:rPr>
                <w:del w:id="2156" w:author="Հերմինե Գևորգյան" w:date="2026-02-26T23:44:00Z" w16du:dateUtc="2026-02-26T19:44:00Z"/>
                <w:rFonts w:ascii="GHEA Grapalat" w:hAnsi="GHEA Grapalat"/>
                <w:lang w:val="ru-RU"/>
              </w:rPr>
            </w:pPr>
          </w:p>
          <w:p w14:paraId="4C1FFB8C" w14:textId="77777777" w:rsidR="00F02279" w:rsidRPr="00E6597C" w:rsidRDefault="00F02279" w:rsidP="00545BDE">
            <w:pPr>
              <w:jc w:val="center"/>
              <w:rPr>
                <w:del w:id="2157" w:author="Հերմինե Գևորգյան" w:date="2026-02-26T23:44:00Z" w16du:dateUtc="2026-02-26T19:44:00Z"/>
                <w:rFonts w:ascii="GHEA Grapalat" w:hAnsi="GHEA Grapalat"/>
                <w:lang w:val="ru-RU"/>
              </w:rPr>
            </w:pPr>
          </w:p>
          <w:p w14:paraId="0201F77D" w14:textId="77777777" w:rsidR="00F02279" w:rsidRPr="00E6597C" w:rsidRDefault="00F02279" w:rsidP="00545BDE">
            <w:pPr>
              <w:jc w:val="center"/>
              <w:rPr>
                <w:del w:id="2158" w:author="Հերմինե Գևորգյան" w:date="2026-02-26T23:44:00Z" w16du:dateUtc="2026-02-26T19:44:00Z"/>
                <w:rFonts w:ascii="GHEA Grapalat" w:hAnsi="GHEA Grapalat"/>
                <w:lang w:val="ru-RU"/>
              </w:rPr>
            </w:pPr>
          </w:p>
          <w:p w14:paraId="208030C8" w14:textId="77777777" w:rsidR="00F02279" w:rsidRPr="00E6597C" w:rsidRDefault="00F02279" w:rsidP="00545BDE">
            <w:pPr>
              <w:jc w:val="center"/>
              <w:rPr>
                <w:del w:id="2159" w:author="Հերմինե Գևորգյան" w:date="2026-02-26T23:44:00Z" w16du:dateUtc="2026-02-26T19:44:00Z"/>
                <w:rFonts w:ascii="GHEA Grapalat" w:hAnsi="GHEA Grapalat"/>
              </w:rPr>
            </w:pPr>
          </w:p>
          <w:p w14:paraId="70DC2F3D" w14:textId="77777777" w:rsidR="00F02279" w:rsidRPr="00E6597C" w:rsidRDefault="00F02279" w:rsidP="00545BDE">
            <w:pPr>
              <w:jc w:val="center"/>
              <w:rPr>
                <w:del w:id="2160" w:author="Հերմինե Գևորգյան" w:date="2026-02-26T23:44:00Z" w16du:dateUtc="2026-02-26T19:44:00Z"/>
                <w:rFonts w:ascii="GHEA Grapalat" w:hAnsi="GHEA Grapalat"/>
              </w:rPr>
            </w:pPr>
          </w:p>
          <w:p w14:paraId="4A0D2C0C" w14:textId="77777777" w:rsidR="00F02279" w:rsidRPr="00E6597C" w:rsidRDefault="00F02279" w:rsidP="00545BDE">
            <w:pPr>
              <w:jc w:val="center"/>
              <w:rPr>
                <w:del w:id="2161" w:author="Հերմինե Գևորգյան" w:date="2026-02-26T23:44:00Z" w16du:dateUtc="2026-02-26T19:44:00Z"/>
                <w:rFonts w:ascii="GHEA Grapalat" w:hAnsi="GHEA Grapalat"/>
                <w:lang w:val="ru-RU"/>
              </w:rPr>
            </w:pPr>
            <w:del w:id="2162" w:author="Հերմինե Գևորգյան" w:date="2026-02-26T23:44:00Z" w16du:dateUtc="2026-02-26T19:44:00Z">
              <w:r w:rsidRPr="00E6597C">
                <w:rPr>
                  <w:rFonts w:ascii="GHEA Grapalat" w:hAnsi="GHEA Grapalat"/>
                  <w:lang w:val="ru-RU"/>
                </w:rPr>
                <w:delText>---------------------------------</w:delText>
              </w:r>
            </w:del>
          </w:p>
          <w:p w14:paraId="765FAFFB" w14:textId="77777777" w:rsidR="00F02279" w:rsidRPr="00E6597C" w:rsidRDefault="00F02279" w:rsidP="00545BDE">
            <w:pPr>
              <w:jc w:val="center"/>
              <w:rPr>
                <w:del w:id="2163" w:author="Հերմինե Գևորգյան" w:date="2026-02-26T23:44:00Z" w16du:dateUtc="2026-02-26T19:44:00Z"/>
                <w:rFonts w:ascii="GHEA Grapalat" w:hAnsi="GHEA Grapalat"/>
                <w:sz w:val="18"/>
                <w:szCs w:val="18"/>
              </w:rPr>
            </w:pPr>
            <w:del w:id="2164" w:author="Հերմինե Գևորգյան" w:date="2026-02-26T23:44:00Z" w16du:dateUtc="2026-02-26T19:44:00Z">
              <w:r w:rsidRPr="00E6597C">
                <w:rPr>
                  <w:rFonts w:ascii="GHEA Grapalat" w:hAnsi="GHEA Grapalat"/>
                  <w:sz w:val="18"/>
                  <w:szCs w:val="18"/>
                </w:rPr>
                <w:delText>/</w:delText>
              </w:r>
              <w:r w:rsidRPr="00E6597C">
                <w:rPr>
                  <w:rFonts w:ascii="GHEA Grapalat" w:hAnsi="GHEA Grapalat" w:cs="Sylfaen"/>
                  <w:sz w:val="18"/>
                  <w:szCs w:val="18"/>
                  <w:lang w:val="ru-RU"/>
                </w:rPr>
                <w:delText>ստորագրություն</w:delText>
              </w:r>
              <w:r w:rsidRPr="00E6597C">
                <w:rPr>
                  <w:rFonts w:ascii="GHEA Grapalat" w:hAnsi="GHEA Grapalat"/>
                  <w:sz w:val="18"/>
                  <w:szCs w:val="18"/>
                </w:rPr>
                <w:delText>/</w:delText>
              </w:r>
            </w:del>
          </w:p>
          <w:p w14:paraId="4FEF3867" w14:textId="77777777" w:rsidR="00F02279" w:rsidRPr="00E6597C" w:rsidRDefault="00F02279" w:rsidP="00545BDE">
            <w:pPr>
              <w:jc w:val="center"/>
              <w:rPr>
                <w:del w:id="2165" w:author="Հերմինե Գևորգյան" w:date="2026-02-26T23:44:00Z" w16du:dateUtc="2026-02-26T19:44:00Z"/>
                <w:rFonts w:ascii="GHEA Grapalat" w:hAnsi="GHEA Grapalat"/>
                <w:sz w:val="22"/>
                <w:szCs w:val="22"/>
                <w:lang w:val="ru-RU"/>
              </w:rPr>
            </w:pPr>
            <w:del w:id="2166" w:author="Հերմինե Գևորգյան" w:date="2026-02-26T23:44:00Z" w16du:dateUtc="2026-02-26T19:44:00Z">
              <w:r w:rsidRPr="00E6597C">
                <w:rPr>
                  <w:rFonts w:ascii="GHEA Grapalat" w:hAnsi="GHEA Grapalat" w:cs="Sylfaen"/>
                  <w:sz w:val="18"/>
                  <w:szCs w:val="18"/>
                  <w:lang w:val="ru-RU"/>
                </w:rPr>
                <w:delText>Կ</w:delText>
              </w:r>
              <w:r w:rsidRPr="00E6597C">
                <w:rPr>
                  <w:rFonts w:ascii="GHEA Grapalat" w:hAnsi="GHEA Grapalat"/>
                  <w:sz w:val="18"/>
                  <w:szCs w:val="18"/>
                  <w:lang w:val="ru-RU"/>
                </w:rPr>
                <w:delText>.</w:delText>
              </w:r>
              <w:r w:rsidRPr="00E6597C">
                <w:rPr>
                  <w:rFonts w:ascii="GHEA Grapalat" w:hAnsi="GHEA Grapalat" w:cs="Sylfaen"/>
                  <w:sz w:val="18"/>
                  <w:szCs w:val="18"/>
                  <w:lang w:val="ru-RU"/>
                </w:rPr>
                <w:delText>Տ</w:delText>
              </w:r>
            </w:del>
          </w:p>
        </w:tc>
      </w:tr>
    </w:tbl>
    <w:p w14:paraId="4FABA3A5" w14:textId="77777777" w:rsidR="00F02279" w:rsidRPr="00E6597C" w:rsidRDefault="00F02279" w:rsidP="00F02279">
      <w:pPr>
        <w:jc w:val="center"/>
        <w:rPr>
          <w:del w:id="2167" w:author="Հերմինե Գևորգյան" w:date="2026-02-26T23:44:00Z" w16du:dateUtc="2026-02-26T19:44:00Z"/>
          <w:rFonts w:ascii="GHEA Grapalat" w:hAnsi="GHEA Grapalat"/>
          <w:sz w:val="20"/>
        </w:rPr>
      </w:pPr>
      <w:del w:id="2168" w:author="Հերմինե Գևորգյան" w:date="2026-02-26T23:44:00Z" w16du:dateUtc="2026-02-26T19:44:00Z">
        <w:r w:rsidRPr="00E6597C">
          <w:rPr>
            <w:rFonts w:ascii="GHEA Grapalat" w:hAnsi="GHEA Grapalat"/>
            <w:sz w:val="20"/>
          </w:rPr>
          <w:br w:type="page"/>
        </w:r>
      </w:del>
    </w:p>
    <w:p w14:paraId="06B1DF04" w14:textId="77777777" w:rsidR="00F02279" w:rsidRPr="00E6597C" w:rsidRDefault="00F02279" w:rsidP="00F02279">
      <w:pPr>
        <w:jc w:val="right"/>
        <w:rPr>
          <w:del w:id="2169" w:author="Հերմինե Գևորգյան" w:date="2026-02-26T23:44:00Z" w16du:dateUtc="2026-02-26T19:44:00Z"/>
          <w:rFonts w:ascii="GHEA Grapalat" w:hAnsi="GHEA Grapalat"/>
          <w:sz w:val="20"/>
        </w:rPr>
      </w:pPr>
    </w:p>
    <w:p w14:paraId="70C54968" w14:textId="77777777" w:rsidR="00F02279" w:rsidRPr="00E6597C" w:rsidRDefault="00F02279" w:rsidP="00F02279">
      <w:pPr>
        <w:jc w:val="right"/>
        <w:rPr>
          <w:del w:id="2170" w:author="Հերմինե Գևորգյան" w:date="2026-02-26T23:44:00Z" w16du:dateUtc="2026-02-26T19:44:00Z"/>
          <w:rFonts w:ascii="GHEA Grapalat" w:hAnsi="GHEA Grapalat"/>
          <w:i/>
          <w:sz w:val="18"/>
          <w:lang w:val="hy-AM"/>
        </w:rPr>
      </w:pPr>
      <w:del w:id="2171" w:author="Հերմինե Գևորգյան" w:date="2026-02-26T23:44:00Z" w16du:dateUtc="2026-02-26T19:44:00Z">
        <w:r w:rsidRPr="00E6597C">
          <w:rPr>
            <w:rFonts w:ascii="GHEA Grapalat" w:hAnsi="GHEA Grapalat"/>
            <w:i/>
            <w:sz w:val="18"/>
            <w:lang w:val="hy-AM"/>
          </w:rPr>
          <w:delText>Հավելված N 2</w:delText>
        </w:r>
      </w:del>
    </w:p>
    <w:p w14:paraId="5B9E1A62" w14:textId="77777777" w:rsidR="00F02279" w:rsidRPr="00E6597C" w:rsidRDefault="00F02279" w:rsidP="00F02279">
      <w:pPr>
        <w:jc w:val="right"/>
        <w:rPr>
          <w:del w:id="2172" w:author="Հերմինե Գևորգյան" w:date="2026-02-26T23:44:00Z" w16du:dateUtc="2026-02-26T19:44:00Z"/>
          <w:rFonts w:ascii="GHEA Grapalat" w:hAnsi="GHEA Grapalat"/>
          <w:i/>
          <w:sz w:val="18"/>
          <w:lang w:val="hy-AM"/>
        </w:rPr>
      </w:pPr>
      <w:del w:id="2173" w:author="Հերմինե Գևորգյան" w:date="2026-02-26T23:44:00Z" w16du:dateUtc="2026-02-26T19:44:00Z">
        <w:r w:rsidRPr="00E6597C">
          <w:rPr>
            <w:rFonts w:ascii="GHEA Grapalat" w:hAnsi="GHEA Grapalat"/>
            <w:i/>
            <w:sz w:val="18"/>
            <w:lang w:val="hy-AM"/>
          </w:rPr>
          <w:delText xml:space="preserve">«         »              20  թ. կնքված </w:delText>
        </w:r>
      </w:del>
    </w:p>
    <w:p w14:paraId="5B670854" w14:textId="77777777" w:rsidR="00F02279" w:rsidRPr="00E6597C" w:rsidRDefault="00F02279" w:rsidP="00F02279">
      <w:pPr>
        <w:jc w:val="right"/>
        <w:rPr>
          <w:del w:id="2174" w:author="Հերմինե Գևորգյան" w:date="2026-02-26T23:44:00Z" w16du:dateUtc="2026-02-26T19:44:00Z"/>
          <w:rFonts w:ascii="GHEA Grapalat" w:hAnsi="GHEA Grapalat"/>
          <w:i/>
          <w:sz w:val="18"/>
          <w:lang w:val="hy-AM"/>
        </w:rPr>
      </w:pPr>
      <w:del w:id="2175" w:author="Հերմինե Գևորգյան" w:date="2026-02-26T23:44:00Z" w16du:dateUtc="2026-02-26T19:44:00Z">
        <w:r w:rsidRPr="00E6597C">
          <w:rPr>
            <w:rFonts w:ascii="GHEA Grapalat" w:hAnsi="GHEA Grapalat"/>
            <w:i/>
            <w:sz w:val="18"/>
            <w:lang w:val="hy-AM"/>
          </w:rPr>
          <w:delText xml:space="preserve">                      ծածկագրով պայմանագրի</w:delText>
        </w:r>
      </w:del>
    </w:p>
    <w:p w14:paraId="36DB73C4" w14:textId="77777777" w:rsidR="00F02279" w:rsidRPr="00E6597C" w:rsidRDefault="00F02279" w:rsidP="00F02279">
      <w:pPr>
        <w:tabs>
          <w:tab w:val="left" w:pos="9540"/>
        </w:tabs>
        <w:rPr>
          <w:moveFrom w:id="2176" w:author="Հերմինե Գևորգյան" w:date="2026-02-26T23:44:00Z" w16du:dateUtc="2026-02-26T19:44:00Z"/>
          <w:rFonts w:ascii="GHEA Grapalat" w:hAnsi="GHEA Grapalat"/>
          <w:sz w:val="20"/>
          <w:lang w:val="pt-BR"/>
          <w:rPrChange w:id="2177" w:author="Հերմինե Գևորգյան" w:date="2026-02-26T23:44:00Z" w16du:dateUtc="2026-02-26T19:44:00Z">
            <w:rPr>
              <w:moveFrom w:id="2178" w:author="Հերմինե Գևորգյան" w:date="2026-02-26T23:44:00Z" w16du:dateUtc="2026-02-26T19:44:00Z"/>
              <w:rFonts w:ascii="GHEA Grapalat" w:hAnsi="GHEA Grapalat"/>
              <w:sz w:val="20"/>
            </w:rPr>
          </w:rPrChange>
        </w:rPr>
      </w:pPr>
      <w:moveFromRangeStart w:id="2179" w:author="Հերմինե Գևորգյան" w:date="2026-02-26T23:44:00Z" w:name="move223041886"/>
    </w:p>
    <w:p w14:paraId="1BF4F4F5" w14:textId="77777777" w:rsidR="00F02279" w:rsidRPr="00E6597C" w:rsidRDefault="00F02279" w:rsidP="00F02279">
      <w:pPr>
        <w:tabs>
          <w:tab w:val="left" w:pos="9540"/>
        </w:tabs>
        <w:rPr>
          <w:moveFrom w:id="2180" w:author="Հերմինե Գևորգյան" w:date="2026-02-26T23:44:00Z" w16du:dateUtc="2026-02-26T19:44:00Z"/>
          <w:rFonts w:ascii="GHEA Grapalat" w:hAnsi="GHEA Grapalat"/>
          <w:sz w:val="20"/>
          <w:lang w:val="pt-BR"/>
          <w:rPrChange w:id="2181" w:author="Հերմինե Գևորգյան" w:date="2026-02-26T23:44:00Z" w16du:dateUtc="2026-02-26T19:44:00Z">
            <w:rPr>
              <w:moveFrom w:id="2182" w:author="Հերմինե Գևորգյան" w:date="2026-02-26T23:44:00Z" w16du:dateUtc="2026-02-26T19:44:00Z"/>
              <w:rFonts w:ascii="GHEA Grapalat" w:hAnsi="GHEA Grapalat"/>
              <w:sz w:val="20"/>
            </w:rPr>
          </w:rPrChange>
        </w:rPr>
      </w:pPr>
    </w:p>
    <w:p w14:paraId="1F660ACF" w14:textId="77777777" w:rsidR="00F02279" w:rsidRPr="000117CC" w:rsidRDefault="00F02279" w:rsidP="00F02279">
      <w:pPr>
        <w:jc w:val="center"/>
        <w:rPr>
          <w:moveFrom w:id="2183" w:author="Հերմինե Գևորգյան" w:date="2026-02-26T23:44:00Z" w16du:dateUtc="2026-02-26T19:44:00Z"/>
          <w:rFonts w:ascii="GHEA Grapalat" w:hAnsi="GHEA Grapalat"/>
          <w:sz w:val="20"/>
          <w:lang w:val="pt-BR"/>
          <w:rPrChange w:id="2184" w:author="Հերմինե Գևորգյան" w:date="2026-02-26T23:44:00Z" w16du:dateUtc="2026-02-26T19:44:00Z">
            <w:rPr>
              <w:moveFrom w:id="2185" w:author="Հերմինե Գևորգյան" w:date="2026-02-26T23:44:00Z" w16du:dateUtc="2026-02-26T19:44:00Z"/>
              <w:rFonts w:ascii="GHEA Grapalat" w:hAnsi="GHEA Grapalat"/>
              <w:sz w:val="20"/>
            </w:rPr>
          </w:rPrChange>
        </w:rPr>
      </w:pPr>
      <w:moveFrom w:id="2186" w:author="Հերմինե Գևորգյան" w:date="2026-02-26T23:44:00Z" w16du:dateUtc="2026-02-26T19:44:00Z">
        <w:r w:rsidRPr="000117CC">
          <w:rPr>
            <w:rFonts w:ascii="GHEA Grapalat" w:hAnsi="GHEA Grapalat"/>
            <w:b/>
            <w:sz w:val="22"/>
            <w:lang w:val="pt-BR"/>
            <w:rPrChange w:id="2187" w:author="Հերմինե Գևորգյան" w:date="2026-02-26T23:44:00Z" w16du:dateUtc="2026-02-26T19:44:00Z">
              <w:rPr>
                <w:rFonts w:ascii="GHEA Grapalat" w:hAnsi="GHEA Grapalat"/>
                <w:b/>
                <w:sz w:val="22"/>
              </w:rPr>
            </w:rPrChange>
          </w:rPr>
          <w:softHyphen/>
        </w:r>
        <w:r w:rsidRPr="000117CC">
          <w:rPr>
            <w:rFonts w:ascii="GHEA Grapalat" w:hAnsi="GHEA Grapalat"/>
            <w:b/>
            <w:sz w:val="22"/>
            <w:lang w:val="pt-BR"/>
            <w:rPrChange w:id="2188" w:author="Հերմինե Գևորգյան" w:date="2026-02-26T23:44:00Z" w16du:dateUtc="2026-02-26T19:44:00Z">
              <w:rPr>
                <w:rFonts w:ascii="GHEA Grapalat" w:hAnsi="GHEA Grapalat"/>
                <w:b/>
                <w:sz w:val="22"/>
              </w:rPr>
            </w:rPrChange>
          </w:rPr>
          <w:softHyphen/>
        </w:r>
        <w:r w:rsidRPr="000117CC">
          <w:rPr>
            <w:rFonts w:ascii="GHEA Grapalat" w:hAnsi="GHEA Grapalat"/>
            <w:b/>
            <w:sz w:val="22"/>
            <w:lang w:val="pt-BR"/>
            <w:rPrChange w:id="2189" w:author="Հերմինե Գևորգյան" w:date="2026-02-26T23:44:00Z" w16du:dateUtc="2026-02-26T19:44:00Z">
              <w:rPr>
                <w:rFonts w:ascii="GHEA Grapalat" w:hAnsi="GHEA Grapalat"/>
                <w:b/>
                <w:sz w:val="22"/>
              </w:rPr>
            </w:rPrChange>
          </w:rPr>
          <w:softHyphen/>
        </w:r>
        <w:r w:rsidRPr="000117CC">
          <w:rPr>
            <w:rFonts w:ascii="GHEA Grapalat" w:hAnsi="GHEA Grapalat"/>
            <w:b/>
            <w:sz w:val="22"/>
            <w:lang w:val="pt-BR"/>
            <w:rPrChange w:id="2190" w:author="Հերմինե Գևորգյան" w:date="2026-02-26T23:44:00Z" w16du:dateUtc="2026-02-26T19:44:00Z">
              <w:rPr>
                <w:rFonts w:ascii="GHEA Grapalat" w:hAnsi="GHEA Grapalat"/>
                <w:b/>
                <w:sz w:val="22"/>
              </w:rPr>
            </w:rPrChange>
          </w:rPr>
          <w:softHyphen/>
        </w:r>
        <w:r w:rsidRPr="000117CC">
          <w:rPr>
            <w:rFonts w:ascii="GHEA Grapalat" w:hAnsi="GHEA Grapalat"/>
            <w:b/>
            <w:sz w:val="22"/>
            <w:lang w:val="pt-BR"/>
            <w:rPrChange w:id="2191" w:author="Հերմինե Գևորգյան" w:date="2026-02-26T23:44:00Z" w16du:dateUtc="2026-02-26T19:44:00Z">
              <w:rPr>
                <w:rFonts w:ascii="GHEA Grapalat" w:hAnsi="GHEA Grapalat"/>
                <w:b/>
                <w:sz w:val="22"/>
              </w:rPr>
            </w:rPrChange>
          </w:rPr>
          <w:softHyphen/>
        </w:r>
        <w:r w:rsidRPr="000117CC">
          <w:rPr>
            <w:rFonts w:ascii="GHEA Grapalat" w:hAnsi="GHEA Grapalat"/>
            <w:b/>
            <w:sz w:val="22"/>
            <w:lang w:val="pt-BR"/>
            <w:rPrChange w:id="2192" w:author="Հերմինե Գևորգյան" w:date="2026-02-26T23:44:00Z" w16du:dateUtc="2026-02-26T19:44:00Z">
              <w:rPr>
                <w:rFonts w:ascii="GHEA Grapalat" w:hAnsi="GHEA Grapalat"/>
                <w:b/>
                <w:sz w:val="22"/>
              </w:rPr>
            </w:rPrChange>
          </w:rPr>
          <w:softHyphen/>
        </w:r>
        <w:r w:rsidRPr="000117CC">
          <w:rPr>
            <w:rFonts w:ascii="GHEA Grapalat" w:hAnsi="GHEA Grapalat"/>
            <w:b/>
            <w:sz w:val="22"/>
            <w:lang w:val="pt-BR"/>
            <w:rPrChange w:id="2193" w:author="Հերմինե Գևորգյան" w:date="2026-02-26T23:44:00Z" w16du:dateUtc="2026-02-26T19:44:00Z">
              <w:rPr>
                <w:rFonts w:ascii="GHEA Grapalat" w:hAnsi="GHEA Grapalat"/>
                <w:b/>
                <w:sz w:val="22"/>
              </w:rPr>
            </w:rPrChange>
          </w:rPr>
          <w:softHyphen/>
        </w:r>
        <w:r w:rsidRPr="000117CC">
          <w:rPr>
            <w:rFonts w:ascii="GHEA Grapalat" w:hAnsi="GHEA Grapalat"/>
            <w:b/>
            <w:sz w:val="22"/>
            <w:lang w:val="pt-BR"/>
            <w:rPrChange w:id="2194" w:author="Հերմինե Գևորգյան" w:date="2026-02-26T23:44:00Z" w16du:dateUtc="2026-02-26T19:44:00Z">
              <w:rPr>
                <w:rFonts w:ascii="GHEA Grapalat" w:hAnsi="GHEA Grapalat"/>
                <w:b/>
                <w:sz w:val="22"/>
              </w:rPr>
            </w:rPrChange>
          </w:rPr>
          <w:softHyphen/>
        </w:r>
        <w:r w:rsidRPr="000117CC">
          <w:rPr>
            <w:rFonts w:ascii="GHEA Grapalat" w:hAnsi="GHEA Grapalat"/>
            <w:b/>
            <w:sz w:val="22"/>
            <w:lang w:val="pt-BR"/>
            <w:rPrChange w:id="2195" w:author="Հերմինե Գևորգյան" w:date="2026-02-26T23:44:00Z" w16du:dateUtc="2026-02-26T19:44:00Z">
              <w:rPr>
                <w:rFonts w:ascii="GHEA Grapalat" w:hAnsi="GHEA Grapalat"/>
                <w:b/>
                <w:sz w:val="22"/>
              </w:rPr>
            </w:rPrChange>
          </w:rPr>
          <w:softHyphen/>
        </w:r>
        <w:r w:rsidRPr="000117CC">
          <w:rPr>
            <w:rFonts w:ascii="GHEA Grapalat" w:hAnsi="GHEA Grapalat"/>
            <w:b/>
            <w:sz w:val="22"/>
            <w:lang w:val="pt-BR"/>
            <w:rPrChange w:id="2196" w:author="Հերմինե Գևորգյան" w:date="2026-02-26T23:44:00Z" w16du:dateUtc="2026-02-26T19:44:00Z">
              <w:rPr>
                <w:rFonts w:ascii="GHEA Grapalat" w:hAnsi="GHEA Grapalat"/>
                <w:b/>
                <w:sz w:val="22"/>
              </w:rPr>
            </w:rPrChange>
          </w:rPr>
          <w:softHyphen/>
        </w:r>
        <w:r w:rsidRPr="000117CC">
          <w:rPr>
            <w:rFonts w:ascii="GHEA Grapalat" w:hAnsi="GHEA Grapalat"/>
            <w:b/>
            <w:sz w:val="22"/>
            <w:lang w:val="pt-BR"/>
            <w:rPrChange w:id="2197" w:author="Հերմինե Գևորգյան" w:date="2026-02-26T23:44:00Z" w16du:dateUtc="2026-02-26T19:44:00Z">
              <w:rPr>
                <w:rFonts w:ascii="GHEA Grapalat" w:hAnsi="GHEA Grapalat"/>
                <w:b/>
                <w:sz w:val="22"/>
              </w:rPr>
            </w:rPrChange>
          </w:rPr>
          <w:softHyphen/>
        </w:r>
        <w:r w:rsidRPr="000117CC">
          <w:rPr>
            <w:rFonts w:ascii="GHEA Grapalat" w:hAnsi="GHEA Grapalat"/>
            <w:b/>
            <w:sz w:val="22"/>
            <w:lang w:val="pt-BR"/>
            <w:rPrChange w:id="2198" w:author="Հերմինե Գևորգյան" w:date="2026-02-26T23:44:00Z" w16du:dateUtc="2026-02-26T19:44:00Z">
              <w:rPr>
                <w:rFonts w:ascii="GHEA Grapalat" w:hAnsi="GHEA Grapalat"/>
                <w:b/>
                <w:sz w:val="22"/>
              </w:rPr>
            </w:rPrChange>
          </w:rPr>
          <w:softHyphen/>
        </w:r>
        <w:r w:rsidRPr="000117CC">
          <w:rPr>
            <w:rFonts w:ascii="GHEA Grapalat" w:hAnsi="GHEA Grapalat"/>
            <w:b/>
            <w:sz w:val="22"/>
            <w:lang w:val="pt-BR"/>
            <w:rPrChange w:id="2199" w:author="Հերմինե Գևորգյան" w:date="2026-02-26T23:44:00Z" w16du:dateUtc="2026-02-26T19:44:00Z">
              <w:rPr>
                <w:rFonts w:ascii="GHEA Grapalat" w:hAnsi="GHEA Grapalat"/>
                <w:b/>
                <w:sz w:val="22"/>
              </w:rPr>
            </w:rPrChange>
          </w:rPr>
          <w:softHyphen/>
        </w:r>
        <w:r w:rsidRPr="000117CC">
          <w:rPr>
            <w:rFonts w:ascii="GHEA Grapalat" w:hAnsi="GHEA Grapalat"/>
            <w:b/>
            <w:sz w:val="22"/>
            <w:lang w:val="pt-BR"/>
            <w:rPrChange w:id="2200" w:author="Հերմինե Գևորգյան" w:date="2026-02-26T23:44:00Z" w16du:dateUtc="2026-02-26T19:44:00Z">
              <w:rPr>
                <w:rFonts w:ascii="GHEA Grapalat" w:hAnsi="GHEA Grapalat"/>
                <w:b/>
                <w:sz w:val="22"/>
              </w:rPr>
            </w:rPrChange>
          </w:rPr>
          <w:softHyphen/>
        </w:r>
        <w:r w:rsidRPr="00E6597C">
          <w:rPr>
            <w:rFonts w:ascii="GHEA Grapalat" w:hAnsi="GHEA Grapalat"/>
            <w:sz w:val="20"/>
          </w:rPr>
          <w:t>ՎՃԱՐՄԱՆ</w:t>
        </w:r>
        <w:r w:rsidRPr="000117CC">
          <w:rPr>
            <w:rFonts w:ascii="GHEA Grapalat" w:hAnsi="GHEA Grapalat"/>
            <w:sz w:val="20"/>
            <w:lang w:val="pt-BR"/>
            <w:rPrChange w:id="2201" w:author="Հերմինե Գևորգյան" w:date="2026-02-26T23:44:00Z" w16du:dateUtc="2026-02-26T19:44:00Z">
              <w:rPr>
                <w:rFonts w:ascii="GHEA Grapalat" w:hAnsi="GHEA Grapalat"/>
                <w:sz w:val="20"/>
              </w:rPr>
            </w:rPrChange>
          </w:rPr>
          <w:t xml:space="preserve"> </w:t>
        </w:r>
        <w:r w:rsidRPr="00E6597C">
          <w:rPr>
            <w:rFonts w:ascii="GHEA Grapalat" w:hAnsi="GHEA Grapalat"/>
            <w:sz w:val="20"/>
          </w:rPr>
          <w:t>ԺԱՄԱՆԱԿԱՑՈՒՅՑ</w:t>
        </w:r>
        <w:r w:rsidRPr="000117CC">
          <w:rPr>
            <w:rFonts w:ascii="GHEA Grapalat" w:hAnsi="GHEA Grapalat"/>
            <w:sz w:val="20"/>
            <w:lang w:val="pt-BR"/>
            <w:rPrChange w:id="2202" w:author="Հերմինե Գևորգյան" w:date="2026-02-26T23:44:00Z" w16du:dateUtc="2026-02-26T19:44:00Z">
              <w:rPr>
                <w:rFonts w:ascii="GHEA Grapalat" w:hAnsi="GHEA Grapalat"/>
                <w:sz w:val="20"/>
              </w:rPr>
            </w:rPrChange>
          </w:rPr>
          <w:t>*</w:t>
        </w:r>
      </w:moveFrom>
    </w:p>
    <w:moveFromRangeEnd w:id="2179"/>
    <w:p w14:paraId="6142C06B" w14:textId="77777777" w:rsidR="00F02279" w:rsidRPr="00E6597C" w:rsidRDefault="00F02279" w:rsidP="00F02279">
      <w:pPr>
        <w:jc w:val="right"/>
        <w:rPr>
          <w:del w:id="2203" w:author="Հերմինե Գևորգյան" w:date="2026-02-26T23:44:00Z" w16du:dateUtc="2026-02-26T19:44:00Z"/>
          <w:rFonts w:ascii="GHEA Grapalat" w:hAnsi="GHEA Grapalat"/>
          <w:sz w:val="20"/>
        </w:rPr>
      </w:pPr>
      <w:del w:id="2204" w:author="Հերմինե Գևորգյան" w:date="2026-02-26T23:44:00Z" w16du:dateUtc="2026-02-26T19:44:00Z">
        <w:r w:rsidRPr="00E6597C">
          <w:rPr>
            <w:rFonts w:ascii="GHEA Grapalat" w:hAnsi="GHEA Grapalat"/>
            <w:sz w:val="20"/>
          </w:rPr>
          <w:delText xml:space="preserve">                                                                                                                                                                                                            </w:delText>
        </w:r>
        <w:r w:rsidRPr="00E6597C">
          <w:rPr>
            <w:rFonts w:ascii="GHEA Grapalat" w:hAnsi="GHEA Grapalat" w:cs="Sylfaen"/>
            <w:sz w:val="18"/>
          </w:rPr>
          <w:delText>ՀՀ</w:delText>
        </w:r>
        <w:r w:rsidRPr="00E6597C">
          <w:rPr>
            <w:rFonts w:ascii="GHEA Grapalat" w:hAnsi="GHEA Grapalat" w:cs="Sylfaen"/>
            <w:sz w:val="18"/>
            <w:lang w:val="es-ES"/>
          </w:rPr>
          <w:delText xml:space="preserve"> </w:delText>
        </w:r>
        <w:r w:rsidRPr="00E6597C">
          <w:rPr>
            <w:rFonts w:ascii="GHEA Grapalat" w:hAnsi="GHEA Grapalat" w:cs="Sylfaen"/>
            <w:sz w:val="18"/>
          </w:rPr>
          <w:delText>դրամ</w:delText>
        </w:r>
      </w:del>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530"/>
        <w:gridCol w:w="1169"/>
        <w:gridCol w:w="470"/>
        <w:gridCol w:w="470"/>
        <w:gridCol w:w="470"/>
        <w:gridCol w:w="470"/>
        <w:gridCol w:w="470"/>
        <w:gridCol w:w="470"/>
        <w:gridCol w:w="470"/>
        <w:gridCol w:w="470"/>
        <w:gridCol w:w="470"/>
        <w:gridCol w:w="470"/>
        <w:gridCol w:w="470"/>
        <w:gridCol w:w="470"/>
        <w:gridCol w:w="1097"/>
      </w:tblGrid>
      <w:tr w:rsidR="00F02279" w:rsidRPr="00E6597C" w14:paraId="24D380D9" w14:textId="77777777" w:rsidTr="00545BDE">
        <w:trPr>
          <w:del w:id="2205" w:author="Հերմինե Գևորգյան" w:date="2026-02-26T23:44:00Z"/>
        </w:trPr>
        <w:tc>
          <w:tcPr>
            <w:tcW w:w="10632" w:type="dxa"/>
            <w:gridSpan w:val="16"/>
          </w:tcPr>
          <w:p w14:paraId="58DCAC86" w14:textId="77777777" w:rsidR="00F02279" w:rsidRPr="00E6597C" w:rsidRDefault="00F02279" w:rsidP="00545BDE">
            <w:pPr>
              <w:jc w:val="center"/>
              <w:rPr>
                <w:del w:id="2206" w:author="Հերմինե Գևորգյան" w:date="2026-02-26T23:44:00Z" w16du:dateUtc="2026-02-26T19:44:00Z"/>
                <w:rFonts w:ascii="GHEA Grapalat" w:hAnsi="GHEA Grapalat"/>
                <w:sz w:val="18"/>
                <w:lang w:val="es-ES"/>
              </w:rPr>
            </w:pPr>
            <w:del w:id="2207" w:author="Հերմինե Գևորգյան" w:date="2026-02-26T23:44:00Z" w16du:dateUtc="2026-02-26T19:44:00Z">
              <w:r w:rsidRPr="00E6597C">
                <w:rPr>
                  <w:rFonts w:ascii="GHEA Grapalat" w:hAnsi="GHEA Grapalat"/>
                  <w:sz w:val="18"/>
                  <w:lang w:val="es-ES"/>
                </w:rPr>
                <w:delText>Աշխատանքի</w:delText>
              </w:r>
            </w:del>
          </w:p>
        </w:tc>
      </w:tr>
      <w:tr w:rsidR="00F02279" w:rsidRPr="00FB40E3" w14:paraId="29BF2041" w14:textId="77777777" w:rsidTr="00545BDE">
        <w:trPr>
          <w:del w:id="2208" w:author="Հերմինե Գևորգյան" w:date="2026-02-26T23:44:00Z"/>
        </w:trPr>
        <w:tc>
          <w:tcPr>
            <w:tcW w:w="1349" w:type="dxa"/>
            <w:vAlign w:val="center"/>
          </w:tcPr>
          <w:p w14:paraId="6102DB73" w14:textId="77777777" w:rsidR="00F02279" w:rsidRPr="00E6597C" w:rsidRDefault="00F02279" w:rsidP="00545BDE">
            <w:pPr>
              <w:jc w:val="center"/>
              <w:rPr>
                <w:del w:id="2209" w:author="Հերմինե Գևորգյան" w:date="2026-02-26T23:44:00Z" w16du:dateUtc="2026-02-26T19:44:00Z"/>
                <w:rFonts w:ascii="GHEA Grapalat" w:hAnsi="GHEA Grapalat"/>
                <w:sz w:val="18"/>
                <w:lang w:val="es-ES"/>
              </w:rPr>
            </w:pPr>
            <w:del w:id="2210" w:author="Հերմինե Գևորգյան" w:date="2026-02-26T23:44:00Z" w16du:dateUtc="2026-02-26T19:44:00Z">
              <w:r w:rsidRPr="00E6597C">
                <w:rPr>
                  <w:rFonts w:ascii="GHEA Grapalat" w:hAnsi="GHEA Grapalat"/>
                  <w:sz w:val="18"/>
                </w:rPr>
                <w:delText>հրավերով նախատեսված չափաբաժնի համարը</w:delText>
              </w:r>
            </w:del>
          </w:p>
        </w:tc>
        <w:tc>
          <w:tcPr>
            <w:tcW w:w="1421" w:type="dxa"/>
            <w:vAlign w:val="center"/>
          </w:tcPr>
          <w:p w14:paraId="45A9A3B8" w14:textId="77777777" w:rsidR="00F02279" w:rsidRPr="00E6597C" w:rsidRDefault="00F02279" w:rsidP="00545BDE">
            <w:pPr>
              <w:jc w:val="center"/>
              <w:rPr>
                <w:del w:id="2211" w:author="Հերմինե Գևորգյան" w:date="2026-02-26T23:44:00Z" w16du:dateUtc="2026-02-26T19:44:00Z"/>
                <w:rFonts w:ascii="GHEA Grapalat" w:hAnsi="GHEA Grapalat"/>
                <w:sz w:val="18"/>
                <w:lang w:val="es-ES"/>
              </w:rPr>
            </w:pPr>
            <w:del w:id="2212" w:author="Հերմինե Գևորգյան" w:date="2026-02-26T23:44:00Z" w16du:dateUtc="2026-02-26T19:44:00Z">
              <w:r w:rsidRPr="00E6597C">
                <w:rPr>
                  <w:rFonts w:ascii="GHEA Grapalat" w:hAnsi="GHEA Grapalat"/>
                  <w:sz w:val="18"/>
                </w:rPr>
                <w:delText>գնումների</w:delText>
              </w:r>
              <w:r w:rsidRPr="00E6597C">
                <w:rPr>
                  <w:rFonts w:ascii="GHEA Grapalat" w:hAnsi="GHEA Grapalat"/>
                  <w:sz w:val="18"/>
                  <w:lang w:val="es-ES"/>
                </w:rPr>
                <w:delText xml:space="preserve"> </w:delText>
              </w:r>
              <w:r w:rsidRPr="00E6597C">
                <w:rPr>
                  <w:rFonts w:ascii="GHEA Grapalat" w:hAnsi="GHEA Grapalat"/>
                  <w:sz w:val="18"/>
                </w:rPr>
                <w:delText>պլանով</w:delText>
              </w:r>
              <w:r w:rsidRPr="00E6597C">
                <w:rPr>
                  <w:rFonts w:ascii="GHEA Grapalat" w:hAnsi="GHEA Grapalat"/>
                  <w:sz w:val="18"/>
                  <w:lang w:val="es-ES"/>
                </w:rPr>
                <w:delText xml:space="preserve"> </w:delText>
              </w:r>
              <w:r w:rsidRPr="00E6597C">
                <w:rPr>
                  <w:rFonts w:ascii="GHEA Grapalat" w:hAnsi="GHEA Grapalat"/>
                  <w:sz w:val="18"/>
                </w:rPr>
                <w:delText>նախատեսված</w:delText>
              </w:r>
              <w:r w:rsidRPr="00E6597C">
                <w:rPr>
                  <w:rFonts w:ascii="GHEA Grapalat" w:hAnsi="GHEA Grapalat"/>
                  <w:sz w:val="18"/>
                  <w:lang w:val="es-ES"/>
                </w:rPr>
                <w:delText xml:space="preserve"> </w:delText>
              </w:r>
              <w:r w:rsidRPr="00E6597C">
                <w:rPr>
                  <w:rFonts w:ascii="GHEA Grapalat" w:hAnsi="GHEA Grapalat"/>
                  <w:sz w:val="18"/>
                </w:rPr>
                <w:delText>միջանցիկ</w:delText>
              </w:r>
              <w:r w:rsidRPr="00E6597C">
                <w:rPr>
                  <w:rFonts w:ascii="GHEA Grapalat" w:hAnsi="GHEA Grapalat"/>
                  <w:sz w:val="18"/>
                  <w:lang w:val="es-ES"/>
                </w:rPr>
                <w:delText xml:space="preserve"> </w:delText>
              </w:r>
              <w:r w:rsidRPr="00E6597C">
                <w:rPr>
                  <w:rFonts w:ascii="GHEA Grapalat" w:hAnsi="GHEA Grapalat"/>
                  <w:sz w:val="18"/>
                </w:rPr>
                <w:delText>ծածկագիրը</w:delText>
              </w:r>
              <w:r w:rsidRPr="00E6597C">
                <w:rPr>
                  <w:rFonts w:ascii="GHEA Grapalat" w:hAnsi="GHEA Grapalat"/>
                  <w:sz w:val="18"/>
                  <w:lang w:val="es-ES"/>
                </w:rPr>
                <w:delText xml:space="preserve">` </w:delText>
              </w:r>
              <w:r w:rsidRPr="00E6597C">
                <w:rPr>
                  <w:rFonts w:ascii="GHEA Grapalat" w:hAnsi="GHEA Grapalat"/>
                  <w:sz w:val="18"/>
                </w:rPr>
                <w:delText>ըստ</w:delText>
              </w:r>
              <w:r w:rsidRPr="00E6597C">
                <w:rPr>
                  <w:rFonts w:ascii="GHEA Grapalat" w:hAnsi="GHEA Grapalat"/>
                  <w:sz w:val="18"/>
                  <w:lang w:val="es-ES"/>
                </w:rPr>
                <w:delText xml:space="preserve"> </w:delText>
              </w:r>
              <w:r w:rsidRPr="00E6597C">
                <w:rPr>
                  <w:rFonts w:ascii="GHEA Grapalat" w:hAnsi="GHEA Grapalat"/>
                  <w:sz w:val="18"/>
                </w:rPr>
                <w:delText>ԳՄԱ</w:delText>
              </w:r>
              <w:r w:rsidRPr="00E6597C">
                <w:rPr>
                  <w:rFonts w:ascii="GHEA Grapalat" w:hAnsi="GHEA Grapalat"/>
                  <w:sz w:val="18"/>
                  <w:lang w:val="es-ES"/>
                </w:rPr>
                <w:delText xml:space="preserve"> </w:delText>
              </w:r>
              <w:r w:rsidRPr="00E6597C">
                <w:rPr>
                  <w:rFonts w:ascii="GHEA Grapalat" w:hAnsi="GHEA Grapalat"/>
                  <w:sz w:val="18"/>
                </w:rPr>
                <w:delText>դասակարգման</w:delText>
              </w:r>
              <w:r w:rsidRPr="00E6597C">
                <w:rPr>
                  <w:rFonts w:ascii="GHEA Grapalat" w:hAnsi="GHEA Grapalat"/>
                  <w:sz w:val="18"/>
                  <w:lang w:val="es-ES"/>
                </w:rPr>
                <w:delText xml:space="preserve"> (CPV)</w:delText>
              </w:r>
            </w:del>
          </w:p>
        </w:tc>
        <w:tc>
          <w:tcPr>
            <w:tcW w:w="1090" w:type="dxa"/>
            <w:vAlign w:val="center"/>
          </w:tcPr>
          <w:p w14:paraId="17FA94A0" w14:textId="77777777" w:rsidR="00F02279" w:rsidRPr="00E6597C" w:rsidRDefault="00F02279" w:rsidP="00545BDE">
            <w:pPr>
              <w:jc w:val="center"/>
              <w:rPr>
                <w:del w:id="2213" w:author="Հերմինե Գևորգյան" w:date="2026-02-26T23:44:00Z" w16du:dateUtc="2026-02-26T19:44:00Z"/>
                <w:rFonts w:ascii="GHEA Grapalat" w:hAnsi="GHEA Grapalat"/>
                <w:sz w:val="18"/>
                <w:lang w:val="es-ES"/>
              </w:rPr>
            </w:pPr>
            <w:del w:id="2214" w:author="Հերմինե Գևորգյան" w:date="2026-02-26T23:44:00Z" w16du:dateUtc="2026-02-26T19:44:00Z">
              <w:r w:rsidRPr="00E6597C">
                <w:rPr>
                  <w:rFonts w:ascii="GHEA Grapalat" w:hAnsi="GHEA Grapalat"/>
                  <w:sz w:val="18"/>
                </w:rPr>
                <w:delText>անվանումը</w:delText>
              </w:r>
            </w:del>
          </w:p>
        </w:tc>
        <w:tc>
          <w:tcPr>
            <w:tcW w:w="6772" w:type="dxa"/>
            <w:gridSpan w:val="13"/>
            <w:vAlign w:val="center"/>
          </w:tcPr>
          <w:p w14:paraId="03247C3F" w14:textId="77777777" w:rsidR="00F02279" w:rsidRPr="00E6597C" w:rsidRDefault="00F02279" w:rsidP="00545BDE">
            <w:pPr>
              <w:jc w:val="both"/>
              <w:rPr>
                <w:del w:id="2215" w:author="Հերմինե Գևորգյան" w:date="2026-02-26T23:44:00Z" w16du:dateUtc="2026-02-26T19:44:00Z"/>
                <w:rFonts w:ascii="GHEA Grapalat" w:hAnsi="GHEA Grapalat"/>
                <w:sz w:val="18"/>
                <w:lang w:val="es-ES"/>
              </w:rPr>
            </w:pPr>
            <w:del w:id="2216" w:author="Հերմինե Գևորգյան" w:date="2026-02-26T23:44:00Z" w16du:dateUtc="2026-02-26T19:44:00Z">
              <w:r w:rsidRPr="00E6597C">
                <w:rPr>
                  <w:rFonts w:ascii="GHEA Grapalat" w:hAnsi="GHEA Grapalat"/>
                  <w:sz w:val="18"/>
                  <w:lang w:val="es-ES"/>
                </w:rPr>
                <w:delText>դիմաց վճարումները նախատեսվում է իրականացնել 20  թ-ին` ըստ ամիսների, այդ թվում**</w:delText>
              </w:r>
            </w:del>
          </w:p>
        </w:tc>
      </w:tr>
      <w:tr w:rsidR="00F02279" w:rsidRPr="00E6597C" w14:paraId="37CA813B" w14:textId="77777777" w:rsidTr="00545BDE">
        <w:trPr>
          <w:trHeight w:val="1538"/>
          <w:del w:id="2217" w:author="Հերմինե Գևորգյան" w:date="2026-02-26T23:44:00Z"/>
        </w:trPr>
        <w:tc>
          <w:tcPr>
            <w:tcW w:w="1349" w:type="dxa"/>
          </w:tcPr>
          <w:p w14:paraId="24452D44" w14:textId="77777777" w:rsidR="00F02279" w:rsidRPr="00E6597C" w:rsidRDefault="00F02279" w:rsidP="00545BDE">
            <w:pPr>
              <w:jc w:val="center"/>
              <w:rPr>
                <w:del w:id="2218" w:author="Հերմինե Գևորգյան" w:date="2026-02-26T23:44:00Z" w16du:dateUtc="2026-02-26T19:44:00Z"/>
                <w:rFonts w:ascii="GHEA Grapalat" w:hAnsi="GHEA Grapalat"/>
                <w:sz w:val="20"/>
                <w:lang w:val="es-ES"/>
              </w:rPr>
            </w:pPr>
          </w:p>
        </w:tc>
        <w:tc>
          <w:tcPr>
            <w:tcW w:w="1421" w:type="dxa"/>
          </w:tcPr>
          <w:p w14:paraId="0CE65768" w14:textId="77777777" w:rsidR="00F02279" w:rsidRPr="00E6597C" w:rsidRDefault="00F02279" w:rsidP="00545BDE">
            <w:pPr>
              <w:jc w:val="center"/>
              <w:rPr>
                <w:del w:id="2219" w:author="Հերմինե Գևորգյան" w:date="2026-02-26T23:44:00Z" w16du:dateUtc="2026-02-26T19:44:00Z"/>
                <w:rFonts w:ascii="GHEA Grapalat" w:hAnsi="GHEA Grapalat"/>
                <w:sz w:val="20"/>
                <w:lang w:val="es-ES"/>
              </w:rPr>
            </w:pPr>
          </w:p>
        </w:tc>
        <w:tc>
          <w:tcPr>
            <w:tcW w:w="1090" w:type="dxa"/>
          </w:tcPr>
          <w:p w14:paraId="7BB3F21E" w14:textId="77777777" w:rsidR="00F02279" w:rsidRPr="00E6597C" w:rsidRDefault="00F02279" w:rsidP="00545BDE">
            <w:pPr>
              <w:jc w:val="center"/>
              <w:rPr>
                <w:del w:id="2220" w:author="Հերմինե Գևորգյան" w:date="2026-02-26T23:44:00Z" w16du:dateUtc="2026-02-26T19:44:00Z"/>
                <w:rFonts w:ascii="GHEA Grapalat" w:hAnsi="GHEA Grapalat"/>
                <w:sz w:val="20"/>
                <w:lang w:val="es-ES"/>
              </w:rPr>
            </w:pPr>
          </w:p>
        </w:tc>
        <w:tc>
          <w:tcPr>
            <w:tcW w:w="443" w:type="dxa"/>
            <w:textDirection w:val="btLr"/>
            <w:vAlign w:val="center"/>
          </w:tcPr>
          <w:p w14:paraId="415C51B9" w14:textId="77777777" w:rsidR="00F02279" w:rsidRPr="00E6597C" w:rsidRDefault="00F02279" w:rsidP="00545BDE">
            <w:pPr>
              <w:ind w:left="113" w:right="-7"/>
              <w:jc w:val="center"/>
              <w:rPr>
                <w:del w:id="2221" w:author="Հերմինե Գևորգյան" w:date="2026-02-26T23:44:00Z" w16du:dateUtc="2026-02-26T19:44:00Z"/>
                <w:rFonts w:ascii="GHEA Grapalat" w:hAnsi="GHEA Grapalat"/>
                <w:sz w:val="18"/>
                <w:szCs w:val="22"/>
                <w:lang w:val="pt-BR"/>
              </w:rPr>
            </w:pPr>
            <w:del w:id="2222" w:author="Հերմինե Գևորգյան" w:date="2026-02-26T23:44:00Z" w16du:dateUtc="2026-02-26T19:44:00Z">
              <w:r w:rsidRPr="00E6597C">
                <w:rPr>
                  <w:rFonts w:ascii="GHEA Grapalat" w:hAnsi="GHEA Grapalat" w:cs="Sylfaen"/>
                  <w:sz w:val="18"/>
                  <w:szCs w:val="22"/>
                  <w:lang w:val="pt-BR"/>
                </w:rPr>
                <w:delText>հունվար</w:delText>
              </w:r>
            </w:del>
          </w:p>
        </w:tc>
        <w:tc>
          <w:tcPr>
            <w:tcW w:w="444" w:type="dxa"/>
            <w:textDirection w:val="btLr"/>
            <w:vAlign w:val="center"/>
          </w:tcPr>
          <w:p w14:paraId="0DB8048C" w14:textId="77777777" w:rsidR="00F02279" w:rsidRPr="00E6597C" w:rsidRDefault="00F02279" w:rsidP="00545BDE">
            <w:pPr>
              <w:ind w:left="113" w:right="-7"/>
              <w:jc w:val="center"/>
              <w:rPr>
                <w:del w:id="2223" w:author="Հերմինե Գևորգյան" w:date="2026-02-26T23:44:00Z" w16du:dateUtc="2026-02-26T19:44:00Z"/>
                <w:rFonts w:ascii="GHEA Grapalat" w:hAnsi="GHEA Grapalat" w:cs="Sylfaen"/>
                <w:sz w:val="18"/>
                <w:szCs w:val="22"/>
                <w:lang w:val="pt-BR"/>
              </w:rPr>
            </w:pPr>
            <w:del w:id="2224" w:author="Հերմինե Գևորգյան" w:date="2026-02-26T23:44:00Z" w16du:dateUtc="2026-02-26T19:44:00Z">
              <w:r w:rsidRPr="00E6597C">
                <w:rPr>
                  <w:rFonts w:ascii="GHEA Grapalat" w:hAnsi="GHEA Grapalat" w:cs="Sylfaen"/>
                  <w:sz w:val="18"/>
                  <w:szCs w:val="22"/>
                  <w:lang w:val="pt-BR"/>
                </w:rPr>
                <w:delText>փետրվար</w:delText>
              </w:r>
            </w:del>
          </w:p>
        </w:tc>
        <w:tc>
          <w:tcPr>
            <w:tcW w:w="444" w:type="dxa"/>
            <w:textDirection w:val="btLr"/>
            <w:vAlign w:val="center"/>
          </w:tcPr>
          <w:p w14:paraId="67931645" w14:textId="77777777" w:rsidR="00F02279" w:rsidRPr="00E6597C" w:rsidRDefault="00F02279" w:rsidP="00545BDE">
            <w:pPr>
              <w:ind w:left="113" w:right="-7"/>
              <w:jc w:val="center"/>
              <w:rPr>
                <w:del w:id="2225" w:author="Հերմինե Գևորգյան" w:date="2026-02-26T23:44:00Z" w16du:dateUtc="2026-02-26T19:44:00Z"/>
                <w:rFonts w:ascii="GHEA Grapalat" w:hAnsi="GHEA Grapalat"/>
                <w:sz w:val="18"/>
                <w:szCs w:val="22"/>
                <w:lang w:val="pt-BR"/>
              </w:rPr>
            </w:pPr>
            <w:del w:id="2226" w:author="Հերմինե Գևորգյան" w:date="2026-02-26T23:44:00Z" w16du:dateUtc="2026-02-26T19:44:00Z">
              <w:r w:rsidRPr="00E6597C">
                <w:rPr>
                  <w:rFonts w:ascii="GHEA Grapalat" w:hAnsi="GHEA Grapalat" w:cs="Sylfaen"/>
                  <w:sz w:val="18"/>
                  <w:szCs w:val="22"/>
                  <w:lang w:val="pt-BR"/>
                </w:rPr>
                <w:delText>մարտ</w:delText>
              </w:r>
            </w:del>
          </w:p>
        </w:tc>
        <w:tc>
          <w:tcPr>
            <w:tcW w:w="444" w:type="dxa"/>
            <w:textDirection w:val="btLr"/>
            <w:vAlign w:val="center"/>
          </w:tcPr>
          <w:p w14:paraId="10CA43BD" w14:textId="77777777" w:rsidR="00F02279" w:rsidRPr="00E6597C" w:rsidRDefault="00F02279" w:rsidP="00545BDE">
            <w:pPr>
              <w:ind w:left="113" w:right="-7"/>
              <w:jc w:val="center"/>
              <w:rPr>
                <w:del w:id="2227" w:author="Հերմինե Գևորգյան" w:date="2026-02-26T23:44:00Z" w16du:dateUtc="2026-02-26T19:44:00Z"/>
                <w:rFonts w:ascii="GHEA Grapalat" w:hAnsi="GHEA Grapalat" w:cs="Sylfaen"/>
                <w:sz w:val="18"/>
                <w:szCs w:val="22"/>
                <w:lang w:val="pt-BR"/>
              </w:rPr>
            </w:pPr>
            <w:del w:id="2228" w:author="Հերմինե Գևորգյան" w:date="2026-02-26T23:44:00Z" w16du:dateUtc="2026-02-26T19:44:00Z">
              <w:r w:rsidRPr="00E6597C">
                <w:rPr>
                  <w:rFonts w:ascii="GHEA Grapalat" w:hAnsi="GHEA Grapalat" w:cs="Sylfaen"/>
                  <w:sz w:val="18"/>
                  <w:szCs w:val="22"/>
                  <w:lang w:val="pt-BR"/>
                </w:rPr>
                <w:delText>ապրիլ</w:delText>
              </w:r>
            </w:del>
          </w:p>
        </w:tc>
        <w:tc>
          <w:tcPr>
            <w:tcW w:w="444" w:type="dxa"/>
            <w:textDirection w:val="btLr"/>
            <w:vAlign w:val="center"/>
          </w:tcPr>
          <w:p w14:paraId="3A956800" w14:textId="77777777" w:rsidR="00F02279" w:rsidRPr="00E6597C" w:rsidRDefault="00F02279" w:rsidP="00545BDE">
            <w:pPr>
              <w:ind w:left="113" w:right="-7"/>
              <w:jc w:val="center"/>
              <w:rPr>
                <w:del w:id="2229" w:author="Հերմինե Գևորգյան" w:date="2026-02-26T23:44:00Z" w16du:dateUtc="2026-02-26T19:44:00Z"/>
                <w:rFonts w:ascii="GHEA Grapalat" w:hAnsi="GHEA Grapalat"/>
                <w:sz w:val="18"/>
                <w:szCs w:val="22"/>
                <w:lang w:val="pt-BR"/>
              </w:rPr>
            </w:pPr>
            <w:del w:id="2230" w:author="Հերմինե Գևորգյան" w:date="2026-02-26T23:44:00Z" w16du:dateUtc="2026-02-26T19:44:00Z">
              <w:r w:rsidRPr="00E6597C">
                <w:rPr>
                  <w:rFonts w:ascii="GHEA Grapalat" w:hAnsi="GHEA Grapalat" w:cs="Sylfaen"/>
                  <w:sz w:val="18"/>
                  <w:szCs w:val="22"/>
                  <w:lang w:val="pt-BR"/>
                </w:rPr>
                <w:delText>մայիս</w:delText>
              </w:r>
            </w:del>
          </w:p>
        </w:tc>
        <w:tc>
          <w:tcPr>
            <w:tcW w:w="444" w:type="dxa"/>
            <w:textDirection w:val="btLr"/>
            <w:vAlign w:val="center"/>
          </w:tcPr>
          <w:p w14:paraId="10C3A6A3" w14:textId="77777777" w:rsidR="00F02279" w:rsidRPr="00E6597C" w:rsidRDefault="00F02279" w:rsidP="00545BDE">
            <w:pPr>
              <w:ind w:left="113" w:right="-7"/>
              <w:jc w:val="center"/>
              <w:rPr>
                <w:del w:id="2231" w:author="Հերմինե Գևորգյան" w:date="2026-02-26T23:44:00Z" w16du:dateUtc="2026-02-26T19:44:00Z"/>
                <w:rFonts w:ascii="GHEA Grapalat" w:hAnsi="GHEA Grapalat"/>
                <w:sz w:val="18"/>
                <w:szCs w:val="22"/>
                <w:lang w:val="pt-BR"/>
              </w:rPr>
            </w:pPr>
            <w:del w:id="2232" w:author="Հերմինե Գևորգյան" w:date="2026-02-26T23:44:00Z" w16du:dateUtc="2026-02-26T19:44:00Z">
              <w:r w:rsidRPr="00E6597C">
                <w:rPr>
                  <w:rFonts w:ascii="GHEA Grapalat" w:hAnsi="GHEA Grapalat" w:cs="Sylfaen"/>
                  <w:sz w:val="18"/>
                  <w:szCs w:val="22"/>
                  <w:lang w:val="pt-BR"/>
                </w:rPr>
                <w:delText>հունիս</w:delText>
              </w:r>
            </w:del>
          </w:p>
        </w:tc>
        <w:tc>
          <w:tcPr>
            <w:tcW w:w="444" w:type="dxa"/>
            <w:textDirection w:val="btLr"/>
            <w:vAlign w:val="center"/>
          </w:tcPr>
          <w:p w14:paraId="3CDC7E80" w14:textId="77777777" w:rsidR="00F02279" w:rsidRPr="00E6597C" w:rsidRDefault="00F02279" w:rsidP="00545BDE">
            <w:pPr>
              <w:ind w:left="113" w:right="-7"/>
              <w:jc w:val="center"/>
              <w:rPr>
                <w:del w:id="2233" w:author="Հերմինե Գևորգյան" w:date="2026-02-26T23:44:00Z" w16du:dateUtc="2026-02-26T19:44:00Z"/>
                <w:rFonts w:ascii="GHEA Grapalat" w:hAnsi="GHEA Grapalat"/>
                <w:sz w:val="18"/>
                <w:szCs w:val="22"/>
                <w:lang w:val="pt-BR"/>
              </w:rPr>
            </w:pPr>
            <w:del w:id="2234" w:author="Հերմինե Գևորգյան" w:date="2026-02-26T23:44:00Z" w16du:dateUtc="2026-02-26T19:44:00Z">
              <w:r w:rsidRPr="00E6597C">
                <w:rPr>
                  <w:rFonts w:ascii="GHEA Grapalat" w:hAnsi="GHEA Grapalat" w:cs="Sylfaen"/>
                  <w:sz w:val="18"/>
                  <w:szCs w:val="22"/>
                  <w:lang w:val="pt-BR"/>
                </w:rPr>
                <w:delText>հուլիս</w:delText>
              </w:r>
              <w:r w:rsidRPr="00E6597C">
                <w:rPr>
                  <w:rFonts w:ascii="GHEA Grapalat" w:hAnsi="GHEA Grapalat" w:cs="Times Armenian"/>
                  <w:sz w:val="18"/>
                  <w:szCs w:val="22"/>
                  <w:lang w:val="pt-BR"/>
                </w:rPr>
                <w:delText xml:space="preserve"> </w:delText>
              </w:r>
            </w:del>
          </w:p>
        </w:tc>
        <w:tc>
          <w:tcPr>
            <w:tcW w:w="444" w:type="dxa"/>
            <w:textDirection w:val="btLr"/>
            <w:vAlign w:val="center"/>
          </w:tcPr>
          <w:p w14:paraId="71EDD2AF" w14:textId="77777777" w:rsidR="00F02279" w:rsidRPr="00E6597C" w:rsidRDefault="00F02279" w:rsidP="00545BDE">
            <w:pPr>
              <w:ind w:left="113" w:right="-7"/>
              <w:jc w:val="center"/>
              <w:rPr>
                <w:del w:id="2235" w:author="Հերմինե Գևորգյան" w:date="2026-02-26T23:44:00Z" w16du:dateUtc="2026-02-26T19:44:00Z"/>
                <w:rFonts w:ascii="GHEA Grapalat" w:hAnsi="GHEA Grapalat"/>
                <w:sz w:val="18"/>
                <w:szCs w:val="22"/>
                <w:lang w:val="pt-BR"/>
              </w:rPr>
            </w:pPr>
            <w:del w:id="2236" w:author="Հերմինե Գևորգյան" w:date="2026-02-26T23:44:00Z" w16du:dateUtc="2026-02-26T19:44:00Z">
              <w:r w:rsidRPr="00E6597C">
                <w:rPr>
                  <w:rFonts w:ascii="GHEA Grapalat" w:hAnsi="GHEA Grapalat" w:cs="Sylfaen"/>
                  <w:sz w:val="18"/>
                  <w:szCs w:val="22"/>
                  <w:lang w:val="pt-BR"/>
                </w:rPr>
                <w:delText>օգոստոս</w:delText>
              </w:r>
            </w:del>
          </w:p>
        </w:tc>
        <w:tc>
          <w:tcPr>
            <w:tcW w:w="444" w:type="dxa"/>
            <w:textDirection w:val="btLr"/>
            <w:vAlign w:val="center"/>
          </w:tcPr>
          <w:p w14:paraId="4BB869C7" w14:textId="77777777" w:rsidR="00F02279" w:rsidRPr="00E6597C" w:rsidRDefault="00F02279" w:rsidP="00545BDE">
            <w:pPr>
              <w:ind w:left="113" w:right="-7"/>
              <w:jc w:val="center"/>
              <w:rPr>
                <w:del w:id="2237" w:author="Հերմինե Գևորգյան" w:date="2026-02-26T23:44:00Z" w16du:dateUtc="2026-02-26T19:44:00Z"/>
                <w:rFonts w:ascii="GHEA Grapalat" w:hAnsi="GHEA Grapalat"/>
                <w:sz w:val="18"/>
                <w:szCs w:val="22"/>
                <w:lang w:val="pt-BR"/>
              </w:rPr>
            </w:pPr>
            <w:del w:id="2238" w:author="Հերմինե Գևորգյան" w:date="2026-02-26T23:44:00Z" w16du:dateUtc="2026-02-26T19:44:00Z">
              <w:r w:rsidRPr="00E6597C">
                <w:rPr>
                  <w:rFonts w:ascii="GHEA Grapalat" w:hAnsi="GHEA Grapalat" w:cs="Sylfaen"/>
                  <w:sz w:val="18"/>
                  <w:szCs w:val="22"/>
                  <w:lang w:val="pt-BR"/>
                </w:rPr>
                <w:delText>սեպտեմբեր</w:delText>
              </w:r>
              <w:r w:rsidRPr="00E6597C">
                <w:rPr>
                  <w:rFonts w:ascii="GHEA Grapalat" w:hAnsi="GHEA Grapalat" w:cs="Times Armenian"/>
                  <w:sz w:val="18"/>
                  <w:szCs w:val="22"/>
                  <w:lang w:val="pt-BR"/>
                </w:rPr>
                <w:delText xml:space="preserve"> </w:delText>
              </w:r>
            </w:del>
          </w:p>
        </w:tc>
        <w:tc>
          <w:tcPr>
            <w:tcW w:w="444" w:type="dxa"/>
            <w:textDirection w:val="btLr"/>
            <w:vAlign w:val="center"/>
          </w:tcPr>
          <w:p w14:paraId="7CBEC7D6" w14:textId="77777777" w:rsidR="00F02279" w:rsidRPr="00E6597C" w:rsidRDefault="00F02279" w:rsidP="00545BDE">
            <w:pPr>
              <w:ind w:left="113" w:right="-7"/>
              <w:jc w:val="center"/>
              <w:rPr>
                <w:del w:id="2239" w:author="Հերմինե Գևորգյան" w:date="2026-02-26T23:44:00Z" w16du:dateUtc="2026-02-26T19:44:00Z"/>
                <w:rFonts w:ascii="GHEA Grapalat" w:hAnsi="GHEA Grapalat"/>
                <w:sz w:val="18"/>
                <w:szCs w:val="22"/>
                <w:lang w:val="pt-BR"/>
              </w:rPr>
            </w:pPr>
            <w:del w:id="2240" w:author="Հերմինե Գևորգյան" w:date="2026-02-26T23:44:00Z" w16du:dateUtc="2026-02-26T19:44:00Z">
              <w:r w:rsidRPr="00E6597C">
                <w:rPr>
                  <w:rFonts w:ascii="GHEA Grapalat" w:hAnsi="GHEA Grapalat" w:cs="Sylfaen"/>
                  <w:sz w:val="18"/>
                  <w:szCs w:val="22"/>
                  <w:lang w:val="pt-BR"/>
                </w:rPr>
                <w:delText>հոկտեմբեր</w:delText>
              </w:r>
            </w:del>
          </w:p>
        </w:tc>
        <w:tc>
          <w:tcPr>
            <w:tcW w:w="444" w:type="dxa"/>
            <w:textDirection w:val="btLr"/>
            <w:vAlign w:val="center"/>
          </w:tcPr>
          <w:p w14:paraId="3E05670F" w14:textId="77777777" w:rsidR="00F02279" w:rsidRPr="00E6597C" w:rsidRDefault="00F02279" w:rsidP="00545BDE">
            <w:pPr>
              <w:ind w:left="113" w:right="-7"/>
              <w:jc w:val="center"/>
              <w:rPr>
                <w:del w:id="2241" w:author="Հերմինե Գևորգյան" w:date="2026-02-26T23:44:00Z" w16du:dateUtc="2026-02-26T19:44:00Z"/>
                <w:rFonts w:ascii="GHEA Grapalat" w:hAnsi="GHEA Grapalat"/>
                <w:sz w:val="18"/>
                <w:szCs w:val="22"/>
                <w:lang w:val="pt-BR"/>
              </w:rPr>
            </w:pPr>
            <w:del w:id="2242" w:author="Հերմինե Գևորգյան" w:date="2026-02-26T23:44:00Z" w16du:dateUtc="2026-02-26T19:44:00Z">
              <w:r w:rsidRPr="00E6597C">
                <w:rPr>
                  <w:rFonts w:ascii="GHEA Grapalat" w:hAnsi="GHEA Grapalat"/>
                  <w:sz w:val="18"/>
                </w:rPr>
                <w:delText xml:space="preserve"> </w:delText>
              </w:r>
              <w:r w:rsidRPr="00E6597C">
                <w:rPr>
                  <w:rFonts w:ascii="GHEA Grapalat" w:hAnsi="GHEA Grapalat" w:cs="Sylfaen"/>
                  <w:sz w:val="18"/>
                  <w:szCs w:val="22"/>
                  <w:lang w:val="pt-BR"/>
                </w:rPr>
                <w:delText>նոյեմբեր</w:delText>
              </w:r>
            </w:del>
          </w:p>
        </w:tc>
        <w:tc>
          <w:tcPr>
            <w:tcW w:w="444" w:type="dxa"/>
            <w:textDirection w:val="btLr"/>
            <w:vAlign w:val="center"/>
          </w:tcPr>
          <w:p w14:paraId="704F9046" w14:textId="77777777" w:rsidR="00F02279" w:rsidRPr="00E6597C" w:rsidRDefault="00F02279" w:rsidP="00545BDE">
            <w:pPr>
              <w:ind w:left="113" w:right="-7"/>
              <w:jc w:val="center"/>
              <w:rPr>
                <w:del w:id="2243" w:author="Հերմինե Գևորգյան" w:date="2026-02-26T23:44:00Z" w16du:dateUtc="2026-02-26T19:44:00Z"/>
                <w:rFonts w:ascii="GHEA Grapalat" w:hAnsi="GHEA Grapalat"/>
                <w:sz w:val="18"/>
                <w:szCs w:val="22"/>
                <w:lang w:val="pt-BR"/>
              </w:rPr>
            </w:pPr>
            <w:del w:id="2244" w:author="Հերմինե Գևորգյան" w:date="2026-02-26T23:44:00Z" w16du:dateUtc="2026-02-26T19:44:00Z">
              <w:r w:rsidRPr="00E6597C">
                <w:rPr>
                  <w:rFonts w:ascii="GHEA Grapalat" w:hAnsi="GHEA Grapalat" w:cs="Sylfaen"/>
                  <w:sz w:val="18"/>
                  <w:szCs w:val="22"/>
                  <w:lang w:val="pt-BR"/>
                </w:rPr>
                <w:delText>դեկտեմբեր</w:delText>
              </w:r>
            </w:del>
          </w:p>
        </w:tc>
        <w:tc>
          <w:tcPr>
            <w:tcW w:w="1445" w:type="dxa"/>
            <w:vAlign w:val="center"/>
          </w:tcPr>
          <w:p w14:paraId="375EC7DD" w14:textId="77777777" w:rsidR="00F02279" w:rsidRPr="00E6597C" w:rsidRDefault="00F02279" w:rsidP="00545BDE">
            <w:pPr>
              <w:ind w:right="-1"/>
              <w:jc w:val="center"/>
              <w:rPr>
                <w:del w:id="2245" w:author="Հերմինե Գևորգյան" w:date="2026-02-26T23:44:00Z" w16du:dateUtc="2026-02-26T19:44:00Z"/>
                <w:rFonts w:ascii="GHEA Grapalat" w:hAnsi="GHEA Grapalat"/>
                <w:sz w:val="18"/>
                <w:szCs w:val="22"/>
                <w:lang w:val="pt-BR"/>
              </w:rPr>
            </w:pPr>
            <w:del w:id="2246" w:author="Հերմինե Գևորգյան" w:date="2026-02-26T23:44:00Z" w16du:dateUtc="2026-02-26T19:44:00Z">
              <w:r w:rsidRPr="00E6597C">
                <w:rPr>
                  <w:rFonts w:ascii="GHEA Grapalat" w:hAnsi="GHEA Grapalat" w:cs="Sylfaen"/>
                  <w:sz w:val="18"/>
                  <w:szCs w:val="22"/>
                  <w:lang w:val="pt-BR"/>
                </w:rPr>
                <w:delText>Ընդամենը</w:delText>
              </w:r>
            </w:del>
          </w:p>
          <w:p w14:paraId="4A263BA2" w14:textId="77777777" w:rsidR="00F02279" w:rsidRPr="00E6597C" w:rsidRDefault="00F02279" w:rsidP="00545BDE">
            <w:pPr>
              <w:jc w:val="center"/>
              <w:rPr>
                <w:del w:id="2247" w:author="Հերմինե Գևորգյան" w:date="2026-02-26T23:44:00Z" w16du:dateUtc="2026-02-26T19:44:00Z"/>
                <w:rFonts w:ascii="GHEA Grapalat" w:hAnsi="GHEA Grapalat"/>
                <w:sz w:val="18"/>
                <w:lang w:val="es-ES"/>
              </w:rPr>
            </w:pPr>
          </w:p>
        </w:tc>
      </w:tr>
      <w:tr w:rsidR="00F02279" w:rsidRPr="00E6597C" w14:paraId="64F578D0" w14:textId="77777777" w:rsidTr="00545BDE">
        <w:trPr>
          <w:trHeight w:val="1538"/>
          <w:del w:id="2248" w:author="Հերմինե Գևորգյան" w:date="2026-02-26T23:44:00Z"/>
        </w:trPr>
        <w:tc>
          <w:tcPr>
            <w:tcW w:w="1349" w:type="dxa"/>
          </w:tcPr>
          <w:p w14:paraId="6ECC83EE" w14:textId="77777777" w:rsidR="00F02279" w:rsidRPr="00E6597C" w:rsidRDefault="00F02279" w:rsidP="00545BDE">
            <w:pPr>
              <w:jc w:val="center"/>
              <w:rPr>
                <w:del w:id="2249" w:author="Հերմինե Գևորգյան" w:date="2026-02-26T23:44:00Z" w16du:dateUtc="2026-02-26T19:44:00Z"/>
                <w:rFonts w:ascii="GHEA Grapalat" w:hAnsi="GHEA Grapalat"/>
                <w:sz w:val="20"/>
                <w:lang w:val="es-ES"/>
              </w:rPr>
            </w:pPr>
          </w:p>
        </w:tc>
        <w:tc>
          <w:tcPr>
            <w:tcW w:w="1421" w:type="dxa"/>
          </w:tcPr>
          <w:p w14:paraId="36EE36F3" w14:textId="77777777" w:rsidR="00F02279" w:rsidRPr="00E6597C" w:rsidRDefault="00F02279" w:rsidP="00545BDE">
            <w:pPr>
              <w:jc w:val="center"/>
              <w:rPr>
                <w:del w:id="2250" w:author="Հերմինե Գևորգյան" w:date="2026-02-26T23:44:00Z" w16du:dateUtc="2026-02-26T19:44:00Z"/>
                <w:rFonts w:ascii="GHEA Grapalat" w:hAnsi="GHEA Grapalat"/>
                <w:sz w:val="20"/>
                <w:lang w:val="es-ES"/>
              </w:rPr>
            </w:pPr>
          </w:p>
        </w:tc>
        <w:tc>
          <w:tcPr>
            <w:tcW w:w="1090" w:type="dxa"/>
          </w:tcPr>
          <w:p w14:paraId="6BBEDAEC" w14:textId="77777777" w:rsidR="00F02279" w:rsidRPr="00E6597C" w:rsidRDefault="00F02279" w:rsidP="00545BDE">
            <w:pPr>
              <w:jc w:val="center"/>
              <w:rPr>
                <w:del w:id="2251" w:author="Հերմինե Գևորգյան" w:date="2026-02-26T23:44:00Z" w16du:dateUtc="2026-02-26T19:44:00Z"/>
                <w:rFonts w:ascii="GHEA Grapalat" w:hAnsi="GHEA Grapalat"/>
                <w:sz w:val="20"/>
                <w:lang w:val="es-ES"/>
              </w:rPr>
            </w:pPr>
          </w:p>
        </w:tc>
        <w:tc>
          <w:tcPr>
            <w:tcW w:w="443" w:type="dxa"/>
          </w:tcPr>
          <w:p w14:paraId="13E176FD" w14:textId="77777777" w:rsidR="00F02279" w:rsidRPr="00E6597C" w:rsidRDefault="00F02279" w:rsidP="00545BDE">
            <w:pPr>
              <w:jc w:val="center"/>
              <w:rPr>
                <w:del w:id="2252" w:author="Հերմինե Գևորգյան" w:date="2026-02-26T23:44:00Z" w16du:dateUtc="2026-02-26T19:44:00Z"/>
                <w:rFonts w:ascii="GHEA Grapalat" w:hAnsi="GHEA Grapalat"/>
                <w:sz w:val="20"/>
                <w:lang w:val="pt-BR"/>
              </w:rPr>
            </w:pPr>
          </w:p>
          <w:p w14:paraId="4B9E8713" w14:textId="77777777" w:rsidR="00F02279" w:rsidRPr="00E6597C" w:rsidRDefault="00F02279" w:rsidP="00545BDE">
            <w:pPr>
              <w:jc w:val="center"/>
              <w:rPr>
                <w:del w:id="2253" w:author="Հերմինե Գևորգյան" w:date="2026-02-26T23:44:00Z" w16du:dateUtc="2026-02-26T19:44:00Z"/>
                <w:rFonts w:ascii="GHEA Grapalat" w:hAnsi="GHEA Grapalat"/>
                <w:sz w:val="20"/>
                <w:lang w:val="pt-BR"/>
              </w:rPr>
            </w:pPr>
          </w:p>
          <w:p w14:paraId="1BB0C277" w14:textId="77777777" w:rsidR="00F02279" w:rsidRPr="00E6597C" w:rsidRDefault="00F02279" w:rsidP="00545BDE">
            <w:pPr>
              <w:jc w:val="center"/>
              <w:rPr>
                <w:del w:id="2254" w:author="Հերմինե Գևորգյան" w:date="2026-02-26T23:44:00Z" w16du:dateUtc="2026-02-26T19:44:00Z"/>
                <w:rFonts w:ascii="GHEA Grapalat" w:hAnsi="GHEA Grapalat"/>
                <w:lang w:val="pt-BR"/>
              </w:rPr>
            </w:pPr>
            <w:del w:id="2255" w:author="Հերմինե Գևորգյան" w:date="2026-02-26T23:44:00Z" w16du:dateUtc="2026-02-26T19:44:00Z">
              <w:r w:rsidRPr="00E6597C">
                <w:rPr>
                  <w:rFonts w:ascii="GHEA Grapalat" w:hAnsi="GHEA Grapalat"/>
                  <w:sz w:val="20"/>
                  <w:lang w:val="pt-BR"/>
                </w:rPr>
                <w:delText>... %</w:delText>
              </w:r>
            </w:del>
          </w:p>
        </w:tc>
        <w:tc>
          <w:tcPr>
            <w:tcW w:w="444" w:type="dxa"/>
          </w:tcPr>
          <w:p w14:paraId="67210B8C" w14:textId="77777777" w:rsidR="00F02279" w:rsidRPr="00E6597C" w:rsidRDefault="00F02279" w:rsidP="00545BDE">
            <w:pPr>
              <w:jc w:val="center"/>
              <w:rPr>
                <w:del w:id="2256" w:author="Հերմինե Գևորգյան" w:date="2026-02-26T23:44:00Z" w16du:dateUtc="2026-02-26T19:44:00Z"/>
                <w:rFonts w:ascii="GHEA Grapalat" w:hAnsi="GHEA Grapalat"/>
                <w:sz w:val="20"/>
                <w:lang w:val="pt-BR"/>
              </w:rPr>
            </w:pPr>
          </w:p>
          <w:p w14:paraId="79C4DC29" w14:textId="77777777" w:rsidR="00F02279" w:rsidRPr="00E6597C" w:rsidRDefault="00F02279" w:rsidP="00545BDE">
            <w:pPr>
              <w:jc w:val="center"/>
              <w:rPr>
                <w:del w:id="2257" w:author="Հերմինե Գևորգյան" w:date="2026-02-26T23:44:00Z" w16du:dateUtc="2026-02-26T19:44:00Z"/>
                <w:rFonts w:ascii="GHEA Grapalat" w:hAnsi="GHEA Grapalat"/>
                <w:sz w:val="20"/>
                <w:lang w:val="pt-BR"/>
              </w:rPr>
            </w:pPr>
          </w:p>
          <w:p w14:paraId="103F1D17" w14:textId="77777777" w:rsidR="00F02279" w:rsidRPr="00E6597C" w:rsidRDefault="00F02279" w:rsidP="00545BDE">
            <w:pPr>
              <w:jc w:val="center"/>
              <w:rPr>
                <w:del w:id="2258" w:author="Հերմինե Գևորգյան" w:date="2026-02-26T23:44:00Z" w16du:dateUtc="2026-02-26T19:44:00Z"/>
                <w:rFonts w:ascii="GHEA Grapalat" w:hAnsi="GHEA Grapalat"/>
                <w:lang w:val="pt-BR"/>
              </w:rPr>
            </w:pPr>
            <w:del w:id="2259" w:author="Հերմինե Գևորգյան" w:date="2026-02-26T23:44:00Z" w16du:dateUtc="2026-02-26T19:44:00Z">
              <w:r w:rsidRPr="00E6597C">
                <w:rPr>
                  <w:rFonts w:ascii="GHEA Grapalat" w:hAnsi="GHEA Grapalat"/>
                  <w:sz w:val="20"/>
                  <w:lang w:val="pt-BR"/>
                </w:rPr>
                <w:delText>... %</w:delText>
              </w:r>
            </w:del>
          </w:p>
        </w:tc>
        <w:tc>
          <w:tcPr>
            <w:tcW w:w="444" w:type="dxa"/>
          </w:tcPr>
          <w:p w14:paraId="604BA923" w14:textId="77777777" w:rsidR="00F02279" w:rsidRPr="00E6597C" w:rsidRDefault="00F02279" w:rsidP="00545BDE">
            <w:pPr>
              <w:jc w:val="center"/>
              <w:rPr>
                <w:del w:id="2260" w:author="Հերմինե Գևորգյան" w:date="2026-02-26T23:44:00Z" w16du:dateUtc="2026-02-26T19:44:00Z"/>
                <w:rFonts w:ascii="GHEA Grapalat" w:hAnsi="GHEA Grapalat"/>
                <w:sz w:val="20"/>
                <w:lang w:val="pt-BR"/>
              </w:rPr>
            </w:pPr>
          </w:p>
          <w:p w14:paraId="51A47CE1" w14:textId="77777777" w:rsidR="00F02279" w:rsidRPr="00E6597C" w:rsidRDefault="00F02279" w:rsidP="00545BDE">
            <w:pPr>
              <w:jc w:val="center"/>
              <w:rPr>
                <w:del w:id="2261" w:author="Հերմինե Գևորգյան" w:date="2026-02-26T23:44:00Z" w16du:dateUtc="2026-02-26T19:44:00Z"/>
                <w:rFonts w:ascii="GHEA Grapalat" w:hAnsi="GHEA Grapalat"/>
                <w:sz w:val="20"/>
                <w:lang w:val="pt-BR"/>
              </w:rPr>
            </w:pPr>
          </w:p>
          <w:p w14:paraId="2E57A36C" w14:textId="77777777" w:rsidR="00F02279" w:rsidRPr="00E6597C" w:rsidRDefault="00F02279" w:rsidP="00545BDE">
            <w:pPr>
              <w:jc w:val="center"/>
              <w:rPr>
                <w:del w:id="2262" w:author="Հերմինե Գևորգյան" w:date="2026-02-26T23:44:00Z" w16du:dateUtc="2026-02-26T19:44:00Z"/>
                <w:rFonts w:ascii="GHEA Grapalat" w:hAnsi="GHEA Grapalat" w:cs="Arial"/>
                <w:sz w:val="18"/>
                <w:szCs w:val="18"/>
                <w:lang w:val="pt-BR"/>
              </w:rPr>
            </w:pPr>
            <w:del w:id="2263" w:author="Հերմինե Գևորգյան" w:date="2026-02-26T23:44:00Z" w16du:dateUtc="2026-02-26T19:44:00Z">
              <w:r w:rsidRPr="00E6597C">
                <w:rPr>
                  <w:rFonts w:ascii="GHEA Grapalat" w:hAnsi="GHEA Grapalat"/>
                  <w:sz w:val="20"/>
                  <w:lang w:val="pt-BR"/>
                </w:rPr>
                <w:delText>... %</w:delText>
              </w:r>
            </w:del>
          </w:p>
        </w:tc>
        <w:tc>
          <w:tcPr>
            <w:tcW w:w="444" w:type="dxa"/>
          </w:tcPr>
          <w:p w14:paraId="73253E59" w14:textId="77777777" w:rsidR="00F02279" w:rsidRPr="00E6597C" w:rsidRDefault="00F02279" w:rsidP="00545BDE">
            <w:pPr>
              <w:jc w:val="center"/>
              <w:rPr>
                <w:del w:id="2264" w:author="Հերմինե Գևորգյան" w:date="2026-02-26T23:44:00Z" w16du:dateUtc="2026-02-26T19:44:00Z"/>
                <w:rFonts w:ascii="GHEA Grapalat" w:hAnsi="GHEA Grapalat"/>
                <w:sz w:val="20"/>
                <w:lang w:val="pt-BR"/>
              </w:rPr>
            </w:pPr>
          </w:p>
          <w:p w14:paraId="76D5CD8C" w14:textId="77777777" w:rsidR="00F02279" w:rsidRPr="00E6597C" w:rsidRDefault="00F02279" w:rsidP="00545BDE">
            <w:pPr>
              <w:jc w:val="center"/>
              <w:rPr>
                <w:del w:id="2265" w:author="Հերմինե Գևորգյան" w:date="2026-02-26T23:44:00Z" w16du:dateUtc="2026-02-26T19:44:00Z"/>
                <w:rFonts w:ascii="GHEA Grapalat" w:hAnsi="GHEA Grapalat"/>
                <w:sz w:val="20"/>
                <w:lang w:val="pt-BR"/>
              </w:rPr>
            </w:pPr>
          </w:p>
          <w:p w14:paraId="033B5F63" w14:textId="77777777" w:rsidR="00F02279" w:rsidRPr="00E6597C" w:rsidRDefault="00F02279" w:rsidP="00545BDE">
            <w:pPr>
              <w:jc w:val="center"/>
              <w:rPr>
                <w:del w:id="2266" w:author="Հերմինե Գևորգյան" w:date="2026-02-26T23:44:00Z" w16du:dateUtc="2026-02-26T19:44:00Z"/>
                <w:rFonts w:ascii="GHEA Grapalat" w:hAnsi="GHEA Grapalat" w:cs="Arial"/>
                <w:sz w:val="18"/>
                <w:szCs w:val="18"/>
                <w:lang w:val="pt-BR"/>
              </w:rPr>
            </w:pPr>
            <w:del w:id="2267" w:author="Հերմինե Գևորգյան" w:date="2026-02-26T23:44:00Z" w16du:dateUtc="2026-02-26T19:44:00Z">
              <w:r w:rsidRPr="00E6597C">
                <w:rPr>
                  <w:rFonts w:ascii="GHEA Grapalat" w:hAnsi="GHEA Grapalat"/>
                  <w:sz w:val="20"/>
                  <w:lang w:val="pt-BR"/>
                </w:rPr>
                <w:delText>... %</w:delText>
              </w:r>
            </w:del>
          </w:p>
        </w:tc>
        <w:tc>
          <w:tcPr>
            <w:tcW w:w="444" w:type="dxa"/>
          </w:tcPr>
          <w:p w14:paraId="17C6FF42" w14:textId="77777777" w:rsidR="00F02279" w:rsidRPr="00E6597C" w:rsidRDefault="00F02279" w:rsidP="00545BDE">
            <w:pPr>
              <w:jc w:val="center"/>
              <w:rPr>
                <w:del w:id="2268" w:author="Հերմինե Գևորգյան" w:date="2026-02-26T23:44:00Z" w16du:dateUtc="2026-02-26T19:44:00Z"/>
                <w:rFonts w:ascii="GHEA Grapalat" w:hAnsi="GHEA Grapalat"/>
                <w:sz w:val="20"/>
                <w:lang w:val="pt-BR"/>
              </w:rPr>
            </w:pPr>
          </w:p>
          <w:p w14:paraId="483B337C" w14:textId="77777777" w:rsidR="00F02279" w:rsidRPr="00E6597C" w:rsidRDefault="00F02279" w:rsidP="00545BDE">
            <w:pPr>
              <w:jc w:val="center"/>
              <w:rPr>
                <w:del w:id="2269" w:author="Հերմինե Գևորգյան" w:date="2026-02-26T23:44:00Z" w16du:dateUtc="2026-02-26T19:44:00Z"/>
                <w:rFonts w:ascii="GHEA Grapalat" w:hAnsi="GHEA Grapalat"/>
                <w:sz w:val="20"/>
                <w:lang w:val="pt-BR"/>
              </w:rPr>
            </w:pPr>
          </w:p>
          <w:p w14:paraId="223308D8" w14:textId="77777777" w:rsidR="00F02279" w:rsidRPr="00E6597C" w:rsidRDefault="00F02279" w:rsidP="00545BDE">
            <w:pPr>
              <w:jc w:val="center"/>
              <w:rPr>
                <w:del w:id="2270" w:author="Հերմինե Գևորգյան" w:date="2026-02-26T23:44:00Z" w16du:dateUtc="2026-02-26T19:44:00Z"/>
                <w:rFonts w:ascii="GHEA Grapalat" w:hAnsi="GHEA Grapalat" w:cs="Arial"/>
                <w:sz w:val="18"/>
                <w:szCs w:val="18"/>
                <w:lang w:val="pt-BR"/>
              </w:rPr>
            </w:pPr>
            <w:del w:id="2271" w:author="Հերմինե Գևորգյան" w:date="2026-02-26T23:44:00Z" w16du:dateUtc="2026-02-26T19:44:00Z">
              <w:r w:rsidRPr="00E6597C">
                <w:rPr>
                  <w:rFonts w:ascii="GHEA Grapalat" w:hAnsi="GHEA Grapalat"/>
                  <w:sz w:val="20"/>
                  <w:lang w:val="pt-BR"/>
                </w:rPr>
                <w:delText>... %</w:delText>
              </w:r>
            </w:del>
          </w:p>
        </w:tc>
        <w:tc>
          <w:tcPr>
            <w:tcW w:w="444" w:type="dxa"/>
          </w:tcPr>
          <w:p w14:paraId="1AE7166B" w14:textId="77777777" w:rsidR="00F02279" w:rsidRPr="00E6597C" w:rsidRDefault="00F02279" w:rsidP="00545BDE">
            <w:pPr>
              <w:jc w:val="center"/>
              <w:rPr>
                <w:del w:id="2272" w:author="Հերմինե Գևորգյան" w:date="2026-02-26T23:44:00Z" w16du:dateUtc="2026-02-26T19:44:00Z"/>
                <w:rFonts w:ascii="GHEA Grapalat" w:hAnsi="GHEA Grapalat"/>
                <w:sz w:val="20"/>
                <w:lang w:val="pt-BR"/>
              </w:rPr>
            </w:pPr>
          </w:p>
          <w:p w14:paraId="2E53D972" w14:textId="77777777" w:rsidR="00F02279" w:rsidRPr="00E6597C" w:rsidRDefault="00F02279" w:rsidP="00545BDE">
            <w:pPr>
              <w:jc w:val="center"/>
              <w:rPr>
                <w:del w:id="2273" w:author="Հերմինե Գևորգյան" w:date="2026-02-26T23:44:00Z" w16du:dateUtc="2026-02-26T19:44:00Z"/>
                <w:rFonts w:ascii="GHEA Grapalat" w:hAnsi="GHEA Grapalat"/>
                <w:sz w:val="20"/>
                <w:lang w:val="pt-BR"/>
              </w:rPr>
            </w:pPr>
          </w:p>
          <w:p w14:paraId="61C9A455" w14:textId="77777777" w:rsidR="00F02279" w:rsidRPr="00E6597C" w:rsidRDefault="00F02279" w:rsidP="00545BDE">
            <w:pPr>
              <w:jc w:val="center"/>
              <w:rPr>
                <w:del w:id="2274" w:author="Հերմինե Գևորգյան" w:date="2026-02-26T23:44:00Z" w16du:dateUtc="2026-02-26T19:44:00Z"/>
                <w:rFonts w:ascii="GHEA Grapalat" w:hAnsi="GHEA Grapalat" w:cs="Arial"/>
                <w:sz w:val="18"/>
                <w:szCs w:val="18"/>
                <w:lang w:val="pt-BR"/>
              </w:rPr>
            </w:pPr>
            <w:del w:id="2275" w:author="Հերմինե Գևորգյան" w:date="2026-02-26T23:44:00Z" w16du:dateUtc="2026-02-26T19:44:00Z">
              <w:r w:rsidRPr="00E6597C">
                <w:rPr>
                  <w:rFonts w:ascii="GHEA Grapalat" w:hAnsi="GHEA Grapalat"/>
                  <w:sz w:val="20"/>
                  <w:lang w:val="pt-BR"/>
                </w:rPr>
                <w:delText>... %</w:delText>
              </w:r>
            </w:del>
          </w:p>
        </w:tc>
        <w:tc>
          <w:tcPr>
            <w:tcW w:w="444" w:type="dxa"/>
          </w:tcPr>
          <w:p w14:paraId="0FB23A62" w14:textId="77777777" w:rsidR="00F02279" w:rsidRPr="00E6597C" w:rsidRDefault="00F02279" w:rsidP="00545BDE">
            <w:pPr>
              <w:jc w:val="center"/>
              <w:rPr>
                <w:del w:id="2276" w:author="Հերմինե Գևորգյան" w:date="2026-02-26T23:44:00Z" w16du:dateUtc="2026-02-26T19:44:00Z"/>
                <w:rFonts w:ascii="GHEA Grapalat" w:hAnsi="GHEA Grapalat"/>
                <w:sz w:val="20"/>
                <w:lang w:val="pt-BR"/>
              </w:rPr>
            </w:pPr>
          </w:p>
          <w:p w14:paraId="43766B7D" w14:textId="77777777" w:rsidR="00F02279" w:rsidRPr="00E6597C" w:rsidRDefault="00F02279" w:rsidP="00545BDE">
            <w:pPr>
              <w:jc w:val="center"/>
              <w:rPr>
                <w:del w:id="2277" w:author="Հերմինե Գևորգյան" w:date="2026-02-26T23:44:00Z" w16du:dateUtc="2026-02-26T19:44:00Z"/>
                <w:rFonts w:ascii="GHEA Grapalat" w:hAnsi="GHEA Grapalat"/>
                <w:sz w:val="20"/>
                <w:lang w:val="pt-BR"/>
              </w:rPr>
            </w:pPr>
          </w:p>
          <w:p w14:paraId="3106627E" w14:textId="77777777" w:rsidR="00F02279" w:rsidRPr="00E6597C" w:rsidRDefault="00F02279" w:rsidP="00545BDE">
            <w:pPr>
              <w:jc w:val="center"/>
              <w:rPr>
                <w:del w:id="2278" w:author="Հերմինե Գևորգյան" w:date="2026-02-26T23:44:00Z" w16du:dateUtc="2026-02-26T19:44:00Z"/>
                <w:rFonts w:ascii="GHEA Grapalat" w:hAnsi="GHEA Grapalat" w:cs="Arial"/>
                <w:sz w:val="18"/>
                <w:szCs w:val="18"/>
                <w:lang w:val="pt-BR"/>
              </w:rPr>
            </w:pPr>
            <w:del w:id="2279" w:author="Հերմինե Գևորգյան" w:date="2026-02-26T23:44:00Z" w16du:dateUtc="2026-02-26T19:44:00Z">
              <w:r w:rsidRPr="00E6597C">
                <w:rPr>
                  <w:rFonts w:ascii="GHEA Grapalat" w:hAnsi="GHEA Grapalat"/>
                  <w:sz w:val="20"/>
                  <w:lang w:val="pt-BR"/>
                </w:rPr>
                <w:delText>... %</w:delText>
              </w:r>
            </w:del>
          </w:p>
        </w:tc>
        <w:tc>
          <w:tcPr>
            <w:tcW w:w="444" w:type="dxa"/>
          </w:tcPr>
          <w:p w14:paraId="5CFD4B92" w14:textId="77777777" w:rsidR="00F02279" w:rsidRPr="00E6597C" w:rsidRDefault="00F02279" w:rsidP="00545BDE">
            <w:pPr>
              <w:jc w:val="center"/>
              <w:rPr>
                <w:del w:id="2280" w:author="Հերմինե Գևորգյան" w:date="2026-02-26T23:44:00Z" w16du:dateUtc="2026-02-26T19:44:00Z"/>
                <w:rFonts w:ascii="GHEA Grapalat" w:hAnsi="GHEA Grapalat"/>
                <w:sz w:val="20"/>
                <w:lang w:val="pt-BR"/>
              </w:rPr>
            </w:pPr>
          </w:p>
          <w:p w14:paraId="7C490B09" w14:textId="77777777" w:rsidR="00F02279" w:rsidRPr="00E6597C" w:rsidRDefault="00F02279" w:rsidP="00545BDE">
            <w:pPr>
              <w:jc w:val="center"/>
              <w:rPr>
                <w:del w:id="2281" w:author="Հերմինե Գևորգյան" w:date="2026-02-26T23:44:00Z" w16du:dateUtc="2026-02-26T19:44:00Z"/>
                <w:rFonts w:ascii="GHEA Grapalat" w:hAnsi="GHEA Grapalat"/>
                <w:sz w:val="20"/>
                <w:lang w:val="pt-BR"/>
              </w:rPr>
            </w:pPr>
          </w:p>
          <w:p w14:paraId="193940CC" w14:textId="77777777" w:rsidR="00F02279" w:rsidRPr="00E6597C" w:rsidRDefault="00F02279" w:rsidP="00545BDE">
            <w:pPr>
              <w:jc w:val="center"/>
              <w:rPr>
                <w:del w:id="2282" w:author="Հերմինե Գևորգյան" w:date="2026-02-26T23:44:00Z" w16du:dateUtc="2026-02-26T19:44:00Z"/>
                <w:rFonts w:ascii="GHEA Grapalat" w:hAnsi="GHEA Grapalat" w:cs="Arial"/>
                <w:sz w:val="18"/>
                <w:szCs w:val="18"/>
                <w:lang w:val="pt-BR"/>
              </w:rPr>
            </w:pPr>
            <w:del w:id="2283" w:author="Հերմինե Գևորգյան" w:date="2026-02-26T23:44:00Z" w16du:dateUtc="2026-02-26T19:44:00Z">
              <w:r w:rsidRPr="00E6597C">
                <w:rPr>
                  <w:rFonts w:ascii="GHEA Grapalat" w:hAnsi="GHEA Grapalat"/>
                  <w:sz w:val="20"/>
                  <w:lang w:val="pt-BR"/>
                </w:rPr>
                <w:delText>... %</w:delText>
              </w:r>
            </w:del>
          </w:p>
        </w:tc>
        <w:tc>
          <w:tcPr>
            <w:tcW w:w="444" w:type="dxa"/>
          </w:tcPr>
          <w:p w14:paraId="44779492" w14:textId="77777777" w:rsidR="00F02279" w:rsidRPr="00E6597C" w:rsidRDefault="00F02279" w:rsidP="00545BDE">
            <w:pPr>
              <w:jc w:val="center"/>
              <w:rPr>
                <w:del w:id="2284" w:author="Հերմինե Գևորգյան" w:date="2026-02-26T23:44:00Z" w16du:dateUtc="2026-02-26T19:44:00Z"/>
                <w:rFonts w:ascii="GHEA Grapalat" w:hAnsi="GHEA Grapalat"/>
                <w:sz w:val="20"/>
                <w:lang w:val="pt-BR"/>
              </w:rPr>
            </w:pPr>
          </w:p>
          <w:p w14:paraId="3A8B834D" w14:textId="77777777" w:rsidR="00F02279" w:rsidRPr="00E6597C" w:rsidRDefault="00F02279" w:rsidP="00545BDE">
            <w:pPr>
              <w:jc w:val="center"/>
              <w:rPr>
                <w:del w:id="2285" w:author="Հերմինե Գևորգյան" w:date="2026-02-26T23:44:00Z" w16du:dateUtc="2026-02-26T19:44:00Z"/>
                <w:rFonts w:ascii="GHEA Grapalat" w:hAnsi="GHEA Grapalat"/>
                <w:sz w:val="20"/>
                <w:lang w:val="pt-BR"/>
              </w:rPr>
            </w:pPr>
          </w:p>
          <w:p w14:paraId="1538E7C8" w14:textId="77777777" w:rsidR="00F02279" w:rsidRPr="00E6597C" w:rsidRDefault="00F02279" w:rsidP="00545BDE">
            <w:pPr>
              <w:jc w:val="center"/>
              <w:rPr>
                <w:del w:id="2286" w:author="Հերմինե Գևորգյան" w:date="2026-02-26T23:44:00Z" w16du:dateUtc="2026-02-26T19:44:00Z"/>
                <w:rFonts w:ascii="GHEA Grapalat" w:hAnsi="GHEA Grapalat" w:cs="Arial"/>
                <w:sz w:val="18"/>
                <w:szCs w:val="18"/>
                <w:lang w:val="pt-BR"/>
              </w:rPr>
            </w:pPr>
            <w:del w:id="2287" w:author="Հերմինե Գևորգյան" w:date="2026-02-26T23:44:00Z" w16du:dateUtc="2026-02-26T19:44:00Z">
              <w:r w:rsidRPr="00E6597C">
                <w:rPr>
                  <w:rFonts w:ascii="GHEA Grapalat" w:hAnsi="GHEA Grapalat"/>
                  <w:sz w:val="20"/>
                  <w:lang w:val="pt-BR"/>
                </w:rPr>
                <w:delText>... %</w:delText>
              </w:r>
            </w:del>
          </w:p>
        </w:tc>
        <w:tc>
          <w:tcPr>
            <w:tcW w:w="444" w:type="dxa"/>
          </w:tcPr>
          <w:p w14:paraId="4320B015" w14:textId="77777777" w:rsidR="00F02279" w:rsidRPr="00E6597C" w:rsidRDefault="00F02279" w:rsidP="00545BDE">
            <w:pPr>
              <w:jc w:val="center"/>
              <w:rPr>
                <w:del w:id="2288" w:author="Հերմինե Գևորգյան" w:date="2026-02-26T23:44:00Z" w16du:dateUtc="2026-02-26T19:44:00Z"/>
                <w:rFonts w:ascii="GHEA Grapalat" w:hAnsi="GHEA Grapalat"/>
                <w:sz w:val="20"/>
                <w:lang w:val="pt-BR"/>
              </w:rPr>
            </w:pPr>
          </w:p>
          <w:p w14:paraId="580FF9F5" w14:textId="77777777" w:rsidR="00F02279" w:rsidRPr="00E6597C" w:rsidRDefault="00F02279" w:rsidP="00545BDE">
            <w:pPr>
              <w:jc w:val="center"/>
              <w:rPr>
                <w:del w:id="2289" w:author="Հերմինե Գևորգյան" w:date="2026-02-26T23:44:00Z" w16du:dateUtc="2026-02-26T19:44:00Z"/>
                <w:rFonts w:ascii="GHEA Grapalat" w:hAnsi="GHEA Grapalat"/>
                <w:sz w:val="20"/>
                <w:lang w:val="pt-BR"/>
              </w:rPr>
            </w:pPr>
          </w:p>
          <w:p w14:paraId="77F50E28" w14:textId="77777777" w:rsidR="00F02279" w:rsidRPr="00E6597C" w:rsidRDefault="00F02279" w:rsidP="00545BDE">
            <w:pPr>
              <w:jc w:val="center"/>
              <w:rPr>
                <w:del w:id="2290" w:author="Հերմինե Գևորգյան" w:date="2026-02-26T23:44:00Z" w16du:dateUtc="2026-02-26T19:44:00Z"/>
                <w:rFonts w:ascii="GHEA Grapalat" w:hAnsi="GHEA Grapalat" w:cs="Arial"/>
                <w:sz w:val="18"/>
                <w:szCs w:val="18"/>
                <w:lang w:val="pt-BR"/>
              </w:rPr>
            </w:pPr>
            <w:del w:id="2291" w:author="Հերմինե Գևորգյան" w:date="2026-02-26T23:44:00Z" w16du:dateUtc="2026-02-26T19:44:00Z">
              <w:r w:rsidRPr="00E6597C">
                <w:rPr>
                  <w:rFonts w:ascii="GHEA Grapalat" w:hAnsi="GHEA Grapalat"/>
                  <w:sz w:val="20"/>
                  <w:lang w:val="pt-BR"/>
                </w:rPr>
                <w:delText>... %</w:delText>
              </w:r>
            </w:del>
          </w:p>
        </w:tc>
        <w:tc>
          <w:tcPr>
            <w:tcW w:w="444" w:type="dxa"/>
          </w:tcPr>
          <w:p w14:paraId="0F2D12CA" w14:textId="77777777" w:rsidR="00F02279" w:rsidRPr="00E6597C" w:rsidRDefault="00F02279" w:rsidP="00545BDE">
            <w:pPr>
              <w:jc w:val="center"/>
              <w:rPr>
                <w:del w:id="2292" w:author="Հերմինե Գևորգյան" w:date="2026-02-26T23:44:00Z" w16du:dateUtc="2026-02-26T19:44:00Z"/>
                <w:rFonts w:ascii="GHEA Grapalat" w:hAnsi="GHEA Grapalat"/>
                <w:sz w:val="20"/>
                <w:lang w:val="pt-BR"/>
              </w:rPr>
            </w:pPr>
          </w:p>
          <w:p w14:paraId="4F368568" w14:textId="77777777" w:rsidR="00F02279" w:rsidRPr="00E6597C" w:rsidRDefault="00F02279" w:rsidP="00545BDE">
            <w:pPr>
              <w:jc w:val="center"/>
              <w:rPr>
                <w:del w:id="2293" w:author="Հերմինե Գևորգյան" w:date="2026-02-26T23:44:00Z" w16du:dateUtc="2026-02-26T19:44:00Z"/>
                <w:rFonts w:ascii="GHEA Grapalat" w:hAnsi="GHEA Grapalat"/>
                <w:sz w:val="20"/>
                <w:lang w:val="pt-BR"/>
              </w:rPr>
            </w:pPr>
          </w:p>
          <w:p w14:paraId="79A8BF32" w14:textId="77777777" w:rsidR="00F02279" w:rsidRPr="00E6597C" w:rsidRDefault="00F02279" w:rsidP="00545BDE">
            <w:pPr>
              <w:jc w:val="center"/>
              <w:rPr>
                <w:del w:id="2294" w:author="Հերմինե Գևորգյան" w:date="2026-02-26T23:44:00Z" w16du:dateUtc="2026-02-26T19:44:00Z"/>
                <w:rFonts w:ascii="GHEA Grapalat" w:hAnsi="GHEA Grapalat" w:cs="Arial"/>
                <w:sz w:val="18"/>
                <w:szCs w:val="18"/>
                <w:lang w:val="pt-BR"/>
              </w:rPr>
            </w:pPr>
            <w:del w:id="2295" w:author="Հերմինե Գևորգյան" w:date="2026-02-26T23:44:00Z" w16du:dateUtc="2026-02-26T19:44:00Z">
              <w:r w:rsidRPr="00E6597C">
                <w:rPr>
                  <w:rFonts w:ascii="GHEA Grapalat" w:hAnsi="GHEA Grapalat"/>
                  <w:sz w:val="20"/>
                  <w:lang w:val="pt-BR"/>
                </w:rPr>
                <w:delText>... %</w:delText>
              </w:r>
            </w:del>
          </w:p>
        </w:tc>
        <w:tc>
          <w:tcPr>
            <w:tcW w:w="444" w:type="dxa"/>
          </w:tcPr>
          <w:p w14:paraId="59BBC7E4" w14:textId="77777777" w:rsidR="00F02279" w:rsidRPr="00E6597C" w:rsidRDefault="00F02279" w:rsidP="00545BDE">
            <w:pPr>
              <w:jc w:val="center"/>
              <w:rPr>
                <w:del w:id="2296" w:author="Հերմինե Գևորգյան" w:date="2026-02-26T23:44:00Z" w16du:dateUtc="2026-02-26T19:44:00Z"/>
                <w:rFonts w:ascii="GHEA Grapalat" w:hAnsi="GHEA Grapalat"/>
                <w:sz w:val="20"/>
                <w:lang w:val="pt-BR"/>
              </w:rPr>
            </w:pPr>
          </w:p>
          <w:p w14:paraId="13F050DE" w14:textId="77777777" w:rsidR="00F02279" w:rsidRPr="00E6597C" w:rsidRDefault="00F02279" w:rsidP="00545BDE">
            <w:pPr>
              <w:jc w:val="center"/>
              <w:rPr>
                <w:del w:id="2297" w:author="Հերմինե Գևորգյան" w:date="2026-02-26T23:44:00Z" w16du:dateUtc="2026-02-26T19:44:00Z"/>
                <w:rFonts w:ascii="GHEA Grapalat" w:hAnsi="GHEA Grapalat"/>
                <w:sz w:val="20"/>
                <w:lang w:val="pt-BR"/>
              </w:rPr>
            </w:pPr>
          </w:p>
          <w:p w14:paraId="055B22BA" w14:textId="77777777" w:rsidR="00F02279" w:rsidRPr="00E6597C" w:rsidRDefault="00F02279" w:rsidP="00545BDE">
            <w:pPr>
              <w:jc w:val="center"/>
              <w:rPr>
                <w:del w:id="2298" w:author="Հերմինե Գևորգյան" w:date="2026-02-26T23:44:00Z" w16du:dateUtc="2026-02-26T19:44:00Z"/>
                <w:rFonts w:ascii="GHEA Grapalat" w:hAnsi="GHEA Grapalat" w:cs="Arial"/>
                <w:sz w:val="18"/>
                <w:szCs w:val="18"/>
                <w:lang w:val="pt-BR"/>
              </w:rPr>
            </w:pPr>
            <w:del w:id="2299" w:author="Հերմինե Գևորգյան" w:date="2026-02-26T23:44:00Z" w16du:dateUtc="2026-02-26T19:44:00Z">
              <w:r w:rsidRPr="00E6597C">
                <w:rPr>
                  <w:rFonts w:ascii="GHEA Grapalat" w:hAnsi="GHEA Grapalat"/>
                  <w:sz w:val="20"/>
                  <w:lang w:val="pt-BR"/>
                </w:rPr>
                <w:delText>... %</w:delText>
              </w:r>
            </w:del>
          </w:p>
        </w:tc>
        <w:tc>
          <w:tcPr>
            <w:tcW w:w="1445" w:type="dxa"/>
          </w:tcPr>
          <w:p w14:paraId="144FF764" w14:textId="77777777" w:rsidR="00F02279" w:rsidRPr="00E6597C" w:rsidRDefault="00F02279" w:rsidP="00545BDE">
            <w:pPr>
              <w:jc w:val="center"/>
              <w:rPr>
                <w:del w:id="2300" w:author="Հերմինե Գևորգյան" w:date="2026-02-26T23:44:00Z" w16du:dateUtc="2026-02-26T19:44:00Z"/>
                <w:rFonts w:ascii="GHEA Grapalat" w:hAnsi="GHEA Grapalat"/>
                <w:sz w:val="20"/>
                <w:lang w:val="pt-BR"/>
              </w:rPr>
            </w:pPr>
          </w:p>
          <w:p w14:paraId="5AD2652F" w14:textId="77777777" w:rsidR="00F02279" w:rsidRPr="00E6597C" w:rsidRDefault="00F02279" w:rsidP="00545BDE">
            <w:pPr>
              <w:jc w:val="center"/>
              <w:rPr>
                <w:del w:id="2301" w:author="Հերմինե Գևորգյան" w:date="2026-02-26T23:44:00Z" w16du:dateUtc="2026-02-26T19:44:00Z"/>
                <w:rFonts w:ascii="GHEA Grapalat" w:hAnsi="GHEA Grapalat"/>
                <w:sz w:val="20"/>
                <w:lang w:val="pt-BR"/>
              </w:rPr>
            </w:pPr>
          </w:p>
          <w:p w14:paraId="54809C35" w14:textId="77777777" w:rsidR="00F02279" w:rsidRPr="00E6597C" w:rsidRDefault="00F02279" w:rsidP="00545BDE">
            <w:pPr>
              <w:jc w:val="center"/>
              <w:rPr>
                <w:del w:id="2302" w:author="Հերմինե Գևորգյան" w:date="2026-02-26T23:44:00Z" w16du:dateUtc="2026-02-26T19:44:00Z"/>
                <w:rFonts w:ascii="GHEA Grapalat" w:hAnsi="GHEA Grapalat"/>
                <w:b/>
                <w:lang w:val="pt-BR"/>
              </w:rPr>
            </w:pPr>
            <w:del w:id="2303" w:author="Հերմինե Գևորգյան" w:date="2026-02-26T23:44:00Z" w16du:dateUtc="2026-02-26T19:44:00Z">
              <w:r w:rsidRPr="00E6597C">
                <w:rPr>
                  <w:rFonts w:ascii="GHEA Grapalat" w:hAnsi="GHEA Grapalat"/>
                  <w:sz w:val="20"/>
                  <w:lang w:val="pt-BR"/>
                </w:rPr>
                <w:delText>... %</w:delText>
              </w:r>
            </w:del>
          </w:p>
        </w:tc>
      </w:tr>
    </w:tbl>
    <w:p w14:paraId="3828C26B" w14:textId="77777777" w:rsidR="00F02279" w:rsidRPr="00E6597C" w:rsidRDefault="00F02279" w:rsidP="00F02279">
      <w:pPr>
        <w:rPr>
          <w:del w:id="2304" w:author="Հերմինե Գևորգյան" w:date="2026-02-26T23:44:00Z" w16du:dateUtc="2026-02-26T19:44:00Z"/>
          <w:rFonts w:ascii="GHEA Grapalat" w:hAnsi="GHEA Grapalat"/>
          <w:i/>
          <w:sz w:val="18"/>
          <w:szCs w:val="18"/>
        </w:rPr>
      </w:pPr>
    </w:p>
    <w:p w14:paraId="0EB74A35" w14:textId="77777777" w:rsidR="00F02279" w:rsidRPr="00E6597C" w:rsidRDefault="00F02279" w:rsidP="00F02279">
      <w:pPr>
        <w:jc w:val="both"/>
        <w:rPr>
          <w:del w:id="2305" w:author="Հերմինե Գևորգյան" w:date="2026-02-26T23:44:00Z" w16du:dateUtc="2026-02-26T19:44:00Z"/>
          <w:rFonts w:ascii="GHEA Grapalat" w:hAnsi="GHEA Grapalat" w:cs="Sylfaen"/>
          <w:i/>
          <w:sz w:val="18"/>
          <w:szCs w:val="18"/>
          <w:lang w:val="pt-BR"/>
        </w:rPr>
      </w:pPr>
      <w:del w:id="2306" w:author="Հերմինե Գևորգյան" w:date="2026-02-26T23:44:00Z" w16du:dateUtc="2026-02-26T19:44:00Z">
        <w:r w:rsidRPr="00E6597C">
          <w:rPr>
            <w:rFonts w:ascii="GHEA Grapalat" w:hAnsi="GHEA Grapalat"/>
            <w:i/>
            <w:sz w:val="18"/>
            <w:szCs w:val="18"/>
          </w:rPr>
          <w:delText xml:space="preserve">* </w:delText>
        </w:r>
        <w:r w:rsidRPr="00E6597C">
          <w:rPr>
            <w:rFonts w:ascii="GHEA Grapalat" w:hAnsi="GHEA Grapalat" w:cs="Sylfaen"/>
            <w:i/>
            <w:sz w:val="18"/>
            <w:szCs w:val="18"/>
            <w:lang w:val="pt-BR"/>
          </w:rPr>
          <w:delText>Վճարման</w:delText>
        </w:r>
        <w:r w:rsidRPr="00E6597C">
          <w:rPr>
            <w:rFonts w:ascii="GHEA Grapalat" w:hAnsi="GHEA Grapalat" w:cs="Times Armenian"/>
            <w:i/>
            <w:sz w:val="18"/>
            <w:szCs w:val="18"/>
          </w:rPr>
          <w:delText xml:space="preserve"> </w:delText>
        </w:r>
        <w:r w:rsidRPr="00E6597C">
          <w:rPr>
            <w:rFonts w:ascii="GHEA Grapalat" w:hAnsi="GHEA Grapalat" w:cs="Sylfaen"/>
            <w:i/>
            <w:sz w:val="18"/>
            <w:szCs w:val="18"/>
            <w:lang w:val="pt-BR"/>
          </w:rPr>
          <w:delText>ենթակա</w:delText>
        </w:r>
        <w:r w:rsidRPr="00E6597C">
          <w:rPr>
            <w:rFonts w:ascii="GHEA Grapalat" w:hAnsi="GHEA Grapalat" w:cs="Times Armenian"/>
            <w:i/>
            <w:sz w:val="18"/>
            <w:szCs w:val="18"/>
          </w:rPr>
          <w:delText xml:space="preserve"> </w:delText>
        </w:r>
        <w:r w:rsidRPr="00E6597C">
          <w:rPr>
            <w:rFonts w:ascii="GHEA Grapalat" w:hAnsi="GHEA Grapalat" w:cs="Sylfaen"/>
            <w:i/>
            <w:sz w:val="18"/>
            <w:szCs w:val="18"/>
            <w:lang w:val="pt-BR"/>
          </w:rPr>
          <w:delText>գումարները</w:delText>
        </w:r>
        <w:r w:rsidRPr="00E6597C">
          <w:rPr>
            <w:rFonts w:ascii="GHEA Grapalat" w:hAnsi="GHEA Grapalat" w:cs="Times Armenian"/>
            <w:i/>
            <w:sz w:val="18"/>
            <w:szCs w:val="18"/>
          </w:rPr>
          <w:delText xml:space="preserve"> </w:delText>
        </w:r>
        <w:r w:rsidRPr="00E6597C">
          <w:rPr>
            <w:rFonts w:ascii="GHEA Grapalat" w:hAnsi="GHEA Grapalat" w:cs="Sylfaen"/>
            <w:i/>
            <w:sz w:val="18"/>
            <w:szCs w:val="18"/>
            <w:lang w:val="pt-BR"/>
          </w:rPr>
          <w:delText>ներկայացվում են աճողական</w:delText>
        </w:r>
        <w:r w:rsidRPr="00E6597C">
          <w:rPr>
            <w:rFonts w:ascii="GHEA Grapalat" w:hAnsi="GHEA Grapalat" w:cs="Times Armenian"/>
            <w:i/>
            <w:sz w:val="18"/>
            <w:szCs w:val="18"/>
          </w:rPr>
          <w:delText xml:space="preserve"> </w:delText>
        </w:r>
        <w:r w:rsidRPr="00E6597C">
          <w:rPr>
            <w:rFonts w:ascii="GHEA Grapalat" w:hAnsi="GHEA Grapalat" w:cs="Sylfaen"/>
            <w:i/>
            <w:sz w:val="18"/>
            <w:szCs w:val="18"/>
            <w:lang w:val="pt-BR"/>
          </w:rPr>
          <w:delTex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delText>
        </w:r>
      </w:del>
    </w:p>
    <w:p w14:paraId="28A683BC" w14:textId="77777777" w:rsidR="00F02279" w:rsidRPr="00E6597C" w:rsidRDefault="00F02279" w:rsidP="00F02279">
      <w:pPr>
        <w:jc w:val="both"/>
        <w:rPr>
          <w:del w:id="2307" w:author="Հերմինե Գևորգյան" w:date="2026-02-26T23:44:00Z" w16du:dateUtc="2026-02-26T19:44:00Z"/>
          <w:rFonts w:ascii="GHEA Grapalat" w:hAnsi="GHEA Grapalat"/>
          <w:i/>
          <w:sz w:val="18"/>
          <w:szCs w:val="18"/>
          <w:lang w:val="pt-BR"/>
        </w:rPr>
      </w:pPr>
      <w:del w:id="2308" w:author="Հերմինե Գևորգյան" w:date="2026-02-26T23:44:00Z" w16du:dateUtc="2026-02-26T19:44:00Z">
        <w:r w:rsidRPr="00E6597C">
          <w:rPr>
            <w:rFonts w:ascii="GHEA Grapalat" w:hAnsi="GHEA Grapalat" w:cs="Sylfaen"/>
            <w:i/>
            <w:sz w:val="18"/>
            <w:szCs w:val="18"/>
            <w:lang w:val="pt-BR"/>
          </w:rPr>
          <w:delText>** հրավերում գումարները նշվում են տոկոսով, իսկ պայմանագիրը կնքելիս տոկոսի փոխարեն նշվում է կոնկրետ գումարի չափ</w:delText>
        </w:r>
      </w:del>
    </w:p>
    <w:p w14:paraId="17188AC8" w14:textId="77777777" w:rsidR="00F02279" w:rsidRPr="00E6597C" w:rsidRDefault="00F02279" w:rsidP="00F02279">
      <w:pPr>
        <w:jc w:val="center"/>
        <w:rPr>
          <w:del w:id="2309" w:author="Հերմինե Գևորգյան" w:date="2026-02-26T23:44:00Z" w16du:dateUtc="2026-02-26T19:44:00Z"/>
          <w:rFonts w:ascii="GHEA Grapalat" w:hAnsi="GHEA Grapalat"/>
          <w:sz w:val="20"/>
          <w:lang w:val="es-ES"/>
        </w:rPr>
      </w:pPr>
    </w:p>
    <w:p w14:paraId="2390D913" w14:textId="77777777" w:rsidR="00F02279" w:rsidRPr="00E6597C" w:rsidRDefault="00F02279" w:rsidP="00F02279">
      <w:pPr>
        <w:jc w:val="right"/>
        <w:rPr>
          <w:del w:id="2310" w:author="Հերմինե Գևորգյան" w:date="2026-02-26T23:44:00Z" w16du:dateUtc="2026-02-26T19:44:00Z"/>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1951D825" w14:textId="77777777" w:rsidTr="00545BDE">
        <w:trPr>
          <w:jc w:val="center"/>
          <w:del w:id="2311" w:author="Հերմինե Գևորգյան" w:date="2026-02-26T23:44:00Z"/>
        </w:trPr>
        <w:tc>
          <w:tcPr>
            <w:tcW w:w="4536" w:type="dxa"/>
          </w:tcPr>
          <w:p w14:paraId="06E46D25" w14:textId="77777777" w:rsidR="00F02279" w:rsidRPr="00E6597C" w:rsidRDefault="00F02279" w:rsidP="00545BDE">
            <w:pPr>
              <w:spacing w:line="360" w:lineRule="auto"/>
              <w:jc w:val="center"/>
              <w:rPr>
                <w:del w:id="2312" w:author="Հերմինե Գևորգյան" w:date="2026-02-26T23:44:00Z" w16du:dateUtc="2026-02-26T19:44:00Z"/>
                <w:rFonts w:ascii="GHEA Grapalat" w:hAnsi="GHEA Grapalat" w:cs="Sylfaen"/>
                <w:b/>
                <w:bCs/>
                <w:lang w:val="nb-NO"/>
              </w:rPr>
            </w:pPr>
            <w:del w:id="2313" w:author="Հերմինե Գևորգյան" w:date="2026-02-26T23:44:00Z" w16du:dateUtc="2026-02-26T19:44:00Z">
              <w:r w:rsidRPr="00E6597C">
                <w:rPr>
                  <w:rFonts w:ascii="GHEA Grapalat" w:hAnsi="GHEA Grapalat" w:cs="Sylfaen"/>
                  <w:b/>
                  <w:bCs/>
                  <w:lang w:val="nb-NO"/>
                </w:rPr>
                <w:delText>ՊԱՏՎԻՐԱՏՈՒ</w:delText>
              </w:r>
            </w:del>
          </w:p>
          <w:p w14:paraId="043BE39C" w14:textId="77777777" w:rsidR="00F02279" w:rsidRPr="00E6597C" w:rsidRDefault="00F02279" w:rsidP="00545BDE">
            <w:pPr>
              <w:rPr>
                <w:del w:id="2314" w:author="Հերմինե Գևորգյան" w:date="2026-02-26T23:44:00Z" w16du:dateUtc="2026-02-26T19:44:00Z"/>
                <w:rFonts w:ascii="GHEA Grapalat" w:hAnsi="GHEA Grapalat"/>
                <w:sz w:val="22"/>
                <w:szCs w:val="22"/>
                <w:lang w:val="ru-RU"/>
              </w:rPr>
            </w:pPr>
          </w:p>
          <w:p w14:paraId="08978FDF" w14:textId="77777777" w:rsidR="00F02279" w:rsidRPr="00E6597C" w:rsidRDefault="00F02279" w:rsidP="00545BDE">
            <w:pPr>
              <w:rPr>
                <w:del w:id="2315" w:author="Հերմինե Գևորգյան" w:date="2026-02-26T23:44:00Z" w16du:dateUtc="2026-02-26T19:44:00Z"/>
                <w:rFonts w:ascii="GHEA Grapalat" w:hAnsi="GHEA Grapalat"/>
                <w:lang w:val="ru-RU"/>
              </w:rPr>
            </w:pPr>
          </w:p>
          <w:p w14:paraId="39771A54" w14:textId="77777777" w:rsidR="00F02279" w:rsidRPr="00E6597C" w:rsidRDefault="00F02279" w:rsidP="00545BDE">
            <w:pPr>
              <w:jc w:val="center"/>
              <w:rPr>
                <w:del w:id="2316" w:author="Հերմինե Գևորգյան" w:date="2026-02-26T23:44:00Z" w16du:dateUtc="2026-02-26T19:44:00Z"/>
                <w:rFonts w:ascii="GHEA Grapalat" w:hAnsi="GHEA Grapalat"/>
                <w:lang w:val="ru-RU"/>
              </w:rPr>
            </w:pPr>
            <w:del w:id="2317" w:author="Հերմինե Գևորգյան" w:date="2026-02-26T23:44:00Z" w16du:dateUtc="2026-02-26T19:44:00Z">
              <w:r w:rsidRPr="00E6597C">
                <w:rPr>
                  <w:rFonts w:ascii="GHEA Grapalat" w:hAnsi="GHEA Grapalat"/>
                  <w:lang w:val="ru-RU"/>
                </w:rPr>
                <w:delText>---------------------------------</w:delText>
              </w:r>
            </w:del>
          </w:p>
          <w:p w14:paraId="2939EAD3" w14:textId="77777777" w:rsidR="00F02279" w:rsidRPr="00E6597C" w:rsidRDefault="00F02279" w:rsidP="00545BDE">
            <w:pPr>
              <w:jc w:val="center"/>
              <w:rPr>
                <w:del w:id="2318" w:author="Հերմինե Գևորգյան" w:date="2026-02-26T23:44:00Z" w16du:dateUtc="2026-02-26T19:44:00Z"/>
                <w:rFonts w:ascii="GHEA Grapalat" w:hAnsi="GHEA Grapalat"/>
                <w:sz w:val="18"/>
                <w:szCs w:val="18"/>
              </w:rPr>
            </w:pPr>
            <w:del w:id="2319" w:author="Հերմինե Գևորգյան" w:date="2026-02-26T23:44:00Z" w16du:dateUtc="2026-02-26T19:44:00Z">
              <w:r w:rsidRPr="00E6597C">
                <w:rPr>
                  <w:rFonts w:ascii="GHEA Grapalat" w:hAnsi="GHEA Grapalat"/>
                  <w:sz w:val="18"/>
                  <w:szCs w:val="18"/>
                </w:rPr>
                <w:delText>/</w:delText>
              </w:r>
              <w:r w:rsidRPr="00E6597C">
                <w:rPr>
                  <w:rFonts w:ascii="GHEA Grapalat" w:hAnsi="GHEA Grapalat" w:cs="Sylfaen"/>
                  <w:sz w:val="18"/>
                  <w:szCs w:val="18"/>
                  <w:lang w:val="ru-RU"/>
                </w:rPr>
                <w:delText>ստորագրություն</w:delText>
              </w:r>
              <w:r w:rsidRPr="00E6597C">
                <w:rPr>
                  <w:rFonts w:ascii="GHEA Grapalat" w:hAnsi="GHEA Grapalat"/>
                  <w:sz w:val="18"/>
                  <w:szCs w:val="18"/>
                </w:rPr>
                <w:delText>/</w:delText>
              </w:r>
            </w:del>
          </w:p>
          <w:p w14:paraId="2DF2601E" w14:textId="77777777" w:rsidR="00F02279" w:rsidRPr="00E6597C" w:rsidRDefault="00F02279" w:rsidP="00545BDE">
            <w:pPr>
              <w:jc w:val="center"/>
              <w:rPr>
                <w:del w:id="2320" w:author="Հերմինե Գևորգյան" w:date="2026-02-26T23:44:00Z" w16du:dateUtc="2026-02-26T19:44:00Z"/>
                <w:rFonts w:ascii="GHEA Grapalat" w:hAnsi="GHEA Grapalat"/>
                <w:sz w:val="18"/>
                <w:szCs w:val="18"/>
                <w:lang w:val="ru-RU"/>
              </w:rPr>
            </w:pPr>
            <w:del w:id="2321" w:author="Հերմինե Գևորգյան" w:date="2026-02-26T23:44:00Z" w16du:dateUtc="2026-02-26T19:44:00Z">
              <w:r w:rsidRPr="00E6597C">
                <w:rPr>
                  <w:rFonts w:ascii="GHEA Grapalat" w:hAnsi="GHEA Grapalat" w:cs="Sylfaen"/>
                  <w:sz w:val="18"/>
                  <w:szCs w:val="18"/>
                  <w:lang w:val="ru-RU"/>
                </w:rPr>
                <w:delText>Կ</w:delText>
              </w:r>
              <w:r w:rsidRPr="00E6597C">
                <w:rPr>
                  <w:rFonts w:ascii="GHEA Grapalat" w:hAnsi="GHEA Grapalat"/>
                  <w:sz w:val="18"/>
                  <w:szCs w:val="18"/>
                  <w:lang w:val="ru-RU"/>
                </w:rPr>
                <w:delText>.</w:delText>
              </w:r>
              <w:r w:rsidRPr="00E6597C">
                <w:rPr>
                  <w:rFonts w:ascii="GHEA Grapalat" w:hAnsi="GHEA Grapalat" w:cs="Sylfaen"/>
                  <w:sz w:val="18"/>
                  <w:szCs w:val="18"/>
                  <w:lang w:val="ru-RU"/>
                </w:rPr>
                <w:delText>Տ</w:delText>
              </w:r>
            </w:del>
          </w:p>
        </w:tc>
        <w:tc>
          <w:tcPr>
            <w:tcW w:w="760" w:type="dxa"/>
          </w:tcPr>
          <w:p w14:paraId="465E32F8" w14:textId="77777777" w:rsidR="00F02279" w:rsidRPr="00E6597C" w:rsidRDefault="00F02279" w:rsidP="00545BDE">
            <w:pPr>
              <w:spacing w:line="360" w:lineRule="auto"/>
              <w:jc w:val="center"/>
              <w:rPr>
                <w:del w:id="2322" w:author="Հերմինե Գևորգյան" w:date="2026-02-26T23:44:00Z" w16du:dateUtc="2026-02-26T19:44:00Z"/>
                <w:rFonts w:ascii="GHEA Grapalat" w:hAnsi="GHEA Grapalat"/>
                <w:lang w:val="ru-RU"/>
              </w:rPr>
            </w:pPr>
          </w:p>
        </w:tc>
        <w:tc>
          <w:tcPr>
            <w:tcW w:w="4343" w:type="dxa"/>
          </w:tcPr>
          <w:p w14:paraId="26D6264B" w14:textId="77777777" w:rsidR="00F02279" w:rsidRPr="00E6597C" w:rsidRDefault="00F02279" w:rsidP="00545BDE">
            <w:pPr>
              <w:spacing w:line="360" w:lineRule="auto"/>
              <w:jc w:val="center"/>
              <w:rPr>
                <w:del w:id="2323" w:author="Հերմինե Գևորգյան" w:date="2026-02-26T23:44:00Z" w16du:dateUtc="2026-02-26T19:44:00Z"/>
                <w:rFonts w:ascii="GHEA Grapalat" w:hAnsi="GHEA Grapalat" w:cs="Sylfaen"/>
                <w:b/>
                <w:bCs/>
                <w:lang w:val="ru-RU"/>
              </w:rPr>
            </w:pPr>
            <w:del w:id="2324" w:author="Հերմինե Գևորգյան" w:date="2026-02-26T23:44:00Z" w16du:dateUtc="2026-02-26T19:44:00Z">
              <w:r w:rsidRPr="00E6597C">
                <w:rPr>
                  <w:rFonts w:ascii="GHEA Grapalat" w:hAnsi="GHEA Grapalat" w:cs="Sylfaen"/>
                  <w:b/>
                  <w:bCs/>
                  <w:lang w:val="pt-BR"/>
                </w:rPr>
                <w:delText>ԿԱՏԱՐՈՂ</w:delText>
              </w:r>
            </w:del>
          </w:p>
          <w:p w14:paraId="0087C8B1" w14:textId="77777777" w:rsidR="00F02279" w:rsidRPr="00E6597C" w:rsidRDefault="00F02279" w:rsidP="00545BDE">
            <w:pPr>
              <w:jc w:val="center"/>
              <w:rPr>
                <w:del w:id="2325" w:author="Հերմինե Գևորգյան" w:date="2026-02-26T23:44:00Z" w16du:dateUtc="2026-02-26T19:44:00Z"/>
                <w:rFonts w:ascii="GHEA Grapalat" w:hAnsi="GHEA Grapalat"/>
                <w:lang w:val="ru-RU"/>
              </w:rPr>
            </w:pPr>
          </w:p>
          <w:p w14:paraId="742ADFAD" w14:textId="77777777" w:rsidR="00F02279" w:rsidRPr="00E6597C" w:rsidRDefault="00F02279" w:rsidP="00545BDE">
            <w:pPr>
              <w:jc w:val="center"/>
              <w:rPr>
                <w:del w:id="2326" w:author="Հերմինե Գևորգյան" w:date="2026-02-26T23:44:00Z" w16du:dateUtc="2026-02-26T19:44:00Z"/>
                <w:rFonts w:ascii="GHEA Grapalat" w:hAnsi="GHEA Grapalat"/>
                <w:lang w:val="ru-RU"/>
              </w:rPr>
            </w:pPr>
          </w:p>
          <w:p w14:paraId="2BD3E497" w14:textId="77777777" w:rsidR="00F02279" w:rsidRPr="00E6597C" w:rsidRDefault="00F02279" w:rsidP="00545BDE">
            <w:pPr>
              <w:jc w:val="center"/>
              <w:rPr>
                <w:del w:id="2327" w:author="Հերմինե Գևորգյան" w:date="2026-02-26T23:44:00Z" w16du:dateUtc="2026-02-26T19:44:00Z"/>
                <w:rFonts w:ascii="GHEA Grapalat" w:hAnsi="GHEA Grapalat"/>
                <w:lang w:val="ru-RU"/>
              </w:rPr>
            </w:pPr>
            <w:del w:id="2328" w:author="Հերմինե Գևորգյան" w:date="2026-02-26T23:44:00Z" w16du:dateUtc="2026-02-26T19:44:00Z">
              <w:r w:rsidRPr="00E6597C">
                <w:rPr>
                  <w:rFonts w:ascii="GHEA Grapalat" w:hAnsi="GHEA Grapalat"/>
                  <w:lang w:val="ru-RU"/>
                </w:rPr>
                <w:delText>---------------------------------</w:delText>
              </w:r>
            </w:del>
          </w:p>
          <w:p w14:paraId="7AF533B8" w14:textId="77777777" w:rsidR="00F02279" w:rsidRPr="00E6597C" w:rsidRDefault="00F02279" w:rsidP="00545BDE">
            <w:pPr>
              <w:jc w:val="center"/>
              <w:rPr>
                <w:del w:id="2329" w:author="Հերմինե Գևորգյան" w:date="2026-02-26T23:44:00Z" w16du:dateUtc="2026-02-26T19:44:00Z"/>
                <w:rFonts w:ascii="GHEA Grapalat" w:hAnsi="GHEA Grapalat"/>
                <w:sz w:val="18"/>
                <w:szCs w:val="18"/>
              </w:rPr>
            </w:pPr>
            <w:del w:id="2330" w:author="Հերմինե Գևորգյան" w:date="2026-02-26T23:44:00Z" w16du:dateUtc="2026-02-26T19:44:00Z">
              <w:r w:rsidRPr="00E6597C">
                <w:rPr>
                  <w:rFonts w:ascii="GHEA Grapalat" w:hAnsi="GHEA Grapalat"/>
                  <w:sz w:val="18"/>
                  <w:szCs w:val="18"/>
                </w:rPr>
                <w:delText>/</w:delText>
              </w:r>
              <w:r w:rsidRPr="00E6597C">
                <w:rPr>
                  <w:rFonts w:ascii="GHEA Grapalat" w:hAnsi="GHEA Grapalat" w:cs="Sylfaen"/>
                  <w:sz w:val="18"/>
                  <w:szCs w:val="18"/>
                  <w:lang w:val="ru-RU"/>
                </w:rPr>
                <w:delText>ստորագրություն</w:delText>
              </w:r>
              <w:r w:rsidRPr="00E6597C">
                <w:rPr>
                  <w:rFonts w:ascii="GHEA Grapalat" w:hAnsi="GHEA Grapalat"/>
                  <w:sz w:val="18"/>
                  <w:szCs w:val="18"/>
                </w:rPr>
                <w:delText>/</w:delText>
              </w:r>
            </w:del>
          </w:p>
          <w:p w14:paraId="2BCE02E5" w14:textId="77777777" w:rsidR="00F02279" w:rsidRPr="00E6597C" w:rsidRDefault="00F02279" w:rsidP="00545BDE">
            <w:pPr>
              <w:jc w:val="center"/>
              <w:rPr>
                <w:del w:id="2331" w:author="Հերմինե Գևորգյան" w:date="2026-02-26T23:44:00Z" w16du:dateUtc="2026-02-26T19:44:00Z"/>
                <w:rFonts w:ascii="GHEA Grapalat" w:hAnsi="GHEA Grapalat"/>
                <w:sz w:val="22"/>
                <w:szCs w:val="22"/>
                <w:lang w:val="ru-RU"/>
              </w:rPr>
            </w:pPr>
            <w:del w:id="2332" w:author="Հերմինե Գևորգյան" w:date="2026-02-26T23:44:00Z" w16du:dateUtc="2026-02-26T19:44:00Z">
              <w:r w:rsidRPr="00E6597C">
                <w:rPr>
                  <w:rFonts w:ascii="GHEA Grapalat" w:hAnsi="GHEA Grapalat" w:cs="Sylfaen"/>
                  <w:sz w:val="18"/>
                  <w:szCs w:val="18"/>
                  <w:lang w:val="ru-RU"/>
                </w:rPr>
                <w:delText>Կ</w:delText>
              </w:r>
              <w:r w:rsidRPr="00E6597C">
                <w:rPr>
                  <w:rFonts w:ascii="GHEA Grapalat" w:hAnsi="GHEA Grapalat"/>
                  <w:sz w:val="18"/>
                  <w:szCs w:val="18"/>
                  <w:lang w:val="ru-RU"/>
                </w:rPr>
                <w:delText>.</w:delText>
              </w:r>
              <w:r w:rsidRPr="00E6597C">
                <w:rPr>
                  <w:rFonts w:ascii="GHEA Grapalat" w:hAnsi="GHEA Grapalat" w:cs="Sylfaen"/>
                  <w:sz w:val="18"/>
                  <w:szCs w:val="18"/>
                  <w:lang w:val="ru-RU"/>
                </w:rPr>
                <w:delText>Տ</w:delText>
              </w:r>
            </w:del>
          </w:p>
        </w:tc>
      </w:tr>
    </w:tbl>
    <w:p w14:paraId="73DDCBD2" w14:textId="77777777" w:rsidR="00F02279" w:rsidRPr="00E6597C" w:rsidRDefault="00F02279" w:rsidP="00F02279">
      <w:pPr>
        <w:rPr>
          <w:del w:id="2333" w:author="Հերմինե Գևորգյան" w:date="2026-02-26T23:44:00Z" w16du:dateUtc="2026-02-26T19:44:00Z"/>
          <w:rFonts w:ascii="GHEA Grapalat" w:hAnsi="GHEA Grapalat"/>
          <w:sz w:val="20"/>
          <w:lang w:val="ru-RU"/>
        </w:rPr>
        <w:sectPr w:rsidR="00F02279" w:rsidRPr="00E6597C" w:rsidSect="00545BDE">
          <w:headerReference w:type="default" r:id="rId8"/>
          <w:footerReference w:type="default" r:id="rId9"/>
          <w:footnotePr>
            <w:pos w:val="beneathText"/>
          </w:footnotePr>
          <w:pgSz w:w="11906" w:h="16838" w:code="9"/>
          <w:pgMar w:top="533" w:right="707" w:bottom="720" w:left="663" w:header="561" w:footer="561" w:gutter="0"/>
          <w:cols w:space="720"/>
        </w:sectPr>
      </w:pPr>
    </w:p>
    <w:p w14:paraId="1EE122F7" w14:textId="77777777" w:rsidR="00F02279" w:rsidRPr="00E6597C" w:rsidRDefault="00F02279" w:rsidP="00F02279">
      <w:pPr>
        <w:autoSpaceDE w:val="0"/>
        <w:autoSpaceDN w:val="0"/>
        <w:adjustRightInd w:val="0"/>
        <w:jc w:val="right"/>
        <w:rPr>
          <w:del w:id="2334" w:author="Հերմինե Գևորգյան" w:date="2026-02-26T23:44:00Z" w16du:dateUtc="2026-02-26T19:44:00Z"/>
          <w:rFonts w:ascii="GHEA Grapalat" w:hAnsi="GHEA Grapalat" w:cs="TimesArmenianPSMT"/>
          <w:i/>
          <w:sz w:val="20"/>
        </w:rPr>
      </w:pPr>
      <w:del w:id="2335" w:author="Հերմինե Գևորգյան" w:date="2026-02-26T23:44:00Z" w16du:dateUtc="2026-02-26T19:44:00Z">
        <w:r w:rsidRPr="00E6597C">
          <w:rPr>
            <w:rFonts w:ascii="GHEA Grapalat" w:hAnsi="GHEA Grapalat" w:cs="TimesArmenianPSMT"/>
            <w:i/>
            <w:sz w:val="20"/>
            <w:lang w:val="ru-RU"/>
          </w:rPr>
          <w:delText xml:space="preserve">Հավելված </w:delText>
        </w:r>
        <w:r w:rsidRPr="00E6597C">
          <w:rPr>
            <w:rFonts w:ascii="GHEA Grapalat" w:hAnsi="GHEA Grapalat" w:cs="TimesArmenianPSMT"/>
            <w:i/>
            <w:sz w:val="20"/>
          </w:rPr>
          <w:delText>3</w:delText>
        </w:r>
      </w:del>
    </w:p>
    <w:p w14:paraId="3E0711F5" w14:textId="77777777" w:rsidR="00F02279" w:rsidRPr="00E6597C" w:rsidRDefault="00F02279" w:rsidP="00F02279">
      <w:pPr>
        <w:autoSpaceDE w:val="0"/>
        <w:autoSpaceDN w:val="0"/>
        <w:adjustRightInd w:val="0"/>
        <w:jc w:val="right"/>
        <w:rPr>
          <w:del w:id="2336" w:author="Հերմինե Գևորգյան" w:date="2026-02-26T23:44:00Z" w16du:dateUtc="2026-02-26T19:44:00Z"/>
          <w:rFonts w:ascii="GHEA Grapalat" w:hAnsi="GHEA Grapalat" w:cs="TimesArmenianPSMT"/>
          <w:i/>
          <w:sz w:val="20"/>
          <w:lang w:val="ru-RU"/>
        </w:rPr>
      </w:pPr>
      <w:del w:id="2337" w:author="Հերմինե Գևորգյան" w:date="2026-02-26T23:44:00Z" w16du:dateUtc="2026-02-26T19:44:00Z">
        <w:r w:rsidRPr="00E6597C">
          <w:rPr>
            <w:rFonts w:ascii="GHEA Grapalat" w:hAnsi="GHEA Grapalat" w:cs="TimesArmenianPSMT"/>
            <w:i/>
            <w:sz w:val="20"/>
            <w:lang w:val="ru-RU"/>
          </w:rPr>
          <w:delText xml:space="preserve">«         »              20  թ. կնքված </w:delText>
        </w:r>
      </w:del>
    </w:p>
    <w:p w14:paraId="3048AEA2" w14:textId="77777777" w:rsidR="00F02279" w:rsidRPr="00E6597C" w:rsidRDefault="00F02279" w:rsidP="00F02279">
      <w:pPr>
        <w:autoSpaceDE w:val="0"/>
        <w:autoSpaceDN w:val="0"/>
        <w:adjustRightInd w:val="0"/>
        <w:jc w:val="right"/>
        <w:rPr>
          <w:del w:id="2338" w:author="Հերմինե Գևորգյան" w:date="2026-02-26T23:44:00Z" w16du:dateUtc="2026-02-26T19:44:00Z"/>
          <w:rFonts w:ascii="GHEA Grapalat" w:hAnsi="GHEA Grapalat" w:cs="TimesArmenianPSMT"/>
          <w:i/>
          <w:sz w:val="20"/>
          <w:lang w:val="ru-RU"/>
        </w:rPr>
      </w:pPr>
      <w:del w:id="2339" w:author="Հերմինե Գևորգյան" w:date="2026-02-26T23:44:00Z" w16du:dateUtc="2026-02-26T19:44:00Z">
        <w:r w:rsidRPr="00E6597C">
          <w:rPr>
            <w:rFonts w:ascii="GHEA Grapalat" w:hAnsi="GHEA Grapalat" w:cs="TimesArmenianPSMT"/>
            <w:i/>
            <w:sz w:val="20"/>
            <w:lang w:val="ru-RU"/>
          </w:rPr>
          <w:delText xml:space="preserve">                      ծածկագրով պայմանագրի</w:delText>
        </w:r>
      </w:del>
    </w:p>
    <w:p w14:paraId="6F605364" w14:textId="77777777" w:rsidR="00F02279" w:rsidRPr="00E6597C" w:rsidRDefault="00F02279" w:rsidP="00F02279">
      <w:pPr>
        <w:rPr>
          <w:del w:id="2340" w:author="Հերմինե Գևորգյան" w:date="2026-02-26T23:44:00Z" w16du:dateUtc="2026-02-26T19:44:00Z"/>
          <w:rFonts w:ascii="GHEA Grapalat" w:hAnsi="GHEA Grapalat"/>
          <w:lang w:val="ru-RU"/>
        </w:rPr>
      </w:pPr>
    </w:p>
    <w:p w14:paraId="5D6C1BA9" w14:textId="77777777" w:rsidR="00F02279" w:rsidRPr="00E6597C" w:rsidRDefault="00F02279" w:rsidP="00F02279">
      <w:pPr>
        <w:ind w:left="-142" w:firstLine="142"/>
        <w:jc w:val="center"/>
        <w:rPr>
          <w:del w:id="2341" w:author="Հերմինե Գևորգյան" w:date="2026-02-26T23:44:00Z" w16du:dateUtc="2026-02-26T19:44:00Z"/>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F02279" w:rsidRPr="00FB40E3" w14:paraId="5D9BD358" w14:textId="77777777" w:rsidTr="00545BDE">
        <w:trPr>
          <w:tblCellSpacing w:w="7" w:type="dxa"/>
          <w:jc w:val="center"/>
          <w:del w:id="2342" w:author="Հերմինե Գևորգյան" w:date="2026-02-26T23:44:00Z"/>
        </w:trPr>
        <w:tc>
          <w:tcPr>
            <w:tcW w:w="0" w:type="auto"/>
            <w:vAlign w:val="center"/>
          </w:tcPr>
          <w:p w14:paraId="176E17CF" w14:textId="1955658F" w:rsidR="00F02279" w:rsidRPr="00E6597C" w:rsidRDefault="00AB7AF9" w:rsidP="00545BDE">
            <w:pPr>
              <w:jc w:val="center"/>
              <w:rPr>
                <w:del w:id="2343" w:author="Հերմինե Գևորգյան" w:date="2026-02-26T23:44:00Z" w16du:dateUtc="2026-02-26T19:44:00Z"/>
                <w:rFonts w:ascii="GHEA Grapalat" w:hAnsi="GHEA Grapalat"/>
                <w:iCs/>
                <w:color w:val="000000"/>
                <w:sz w:val="21"/>
                <w:szCs w:val="21"/>
                <w:lang w:val="pt-BR"/>
              </w:rPr>
            </w:pPr>
            <w:del w:id="2344" w:author="Հերմինե Գևորգյան" w:date="2026-02-26T23:44:00Z" w16du:dateUtc="2026-02-26T19:44:00Z">
              <w:r w:rsidRPr="00E6597C">
                <w:rPr>
                  <w:noProof/>
                </w:rPr>
                <mc:AlternateContent>
                  <mc:Choice Requires="wps">
                    <w:drawing>
                      <wp:anchor distT="0" distB="0" distL="114300" distR="114300" simplePos="0" relativeHeight="251661312" behindDoc="0" locked="0" layoutInCell="1" allowOverlap="1" wp14:anchorId="00C106CA" wp14:editId="4E0E656A">
                        <wp:simplePos x="0" y="0"/>
                        <wp:positionH relativeFrom="column">
                          <wp:posOffset>2400300</wp:posOffset>
                        </wp:positionH>
                        <wp:positionV relativeFrom="paragraph">
                          <wp:posOffset>167640</wp:posOffset>
                        </wp:positionV>
                        <wp:extent cx="114300" cy="1028700"/>
                        <wp:effectExtent l="0" t="0" r="0" b="0"/>
                        <wp:wrapNone/>
                        <wp:docPr id="4"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383697" id="Rectangle 100" o:spid="_x0000_s1026" style="position:absolute;margin-left:189pt;margin-top:13.2pt;width:9pt;height:81p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F02279" w:rsidRPr="00E6597C">
                <w:rPr>
                  <w:rFonts w:ascii="GHEA Grapalat" w:hAnsi="GHEA Grapalat"/>
                  <w:iCs/>
                  <w:color w:val="000000"/>
                  <w:sz w:val="21"/>
                  <w:szCs w:val="21"/>
                </w:rPr>
                <w:delText>Պայմանագրի</w:delText>
              </w:r>
              <w:r w:rsidR="00F02279" w:rsidRPr="00E6597C">
                <w:rPr>
                  <w:rFonts w:ascii="GHEA Grapalat" w:hAnsi="GHEA Grapalat"/>
                  <w:iCs/>
                  <w:color w:val="000000"/>
                  <w:sz w:val="21"/>
                  <w:szCs w:val="21"/>
                  <w:lang w:val="pt-BR"/>
                </w:rPr>
                <w:delText xml:space="preserve"> </w:delText>
              </w:r>
              <w:r w:rsidR="00F02279" w:rsidRPr="00E6597C">
                <w:rPr>
                  <w:rFonts w:ascii="GHEA Grapalat" w:hAnsi="GHEA Grapalat"/>
                  <w:iCs/>
                  <w:color w:val="000000"/>
                  <w:sz w:val="21"/>
                  <w:szCs w:val="21"/>
                </w:rPr>
                <w:delText>կողմ</w:delText>
              </w:r>
              <w:r w:rsidR="00F02279" w:rsidRPr="00E6597C">
                <w:rPr>
                  <w:rFonts w:ascii="GHEA Grapalat" w:hAnsi="GHEA Grapalat"/>
                  <w:iCs/>
                  <w:color w:val="000000"/>
                  <w:sz w:val="21"/>
                  <w:szCs w:val="21"/>
                  <w:lang w:val="pt-BR"/>
                </w:rPr>
                <w:delText xml:space="preserve"> </w:delText>
              </w:r>
            </w:del>
          </w:p>
          <w:p w14:paraId="75942BE0" w14:textId="77777777" w:rsidR="00F02279" w:rsidRPr="00E6597C" w:rsidRDefault="00F02279" w:rsidP="00545BDE">
            <w:pPr>
              <w:jc w:val="center"/>
              <w:rPr>
                <w:del w:id="2345" w:author="Հերմինե Գևորգյան" w:date="2026-02-26T23:44:00Z" w16du:dateUtc="2026-02-26T19:44:00Z"/>
                <w:rFonts w:ascii="GHEA Grapalat" w:hAnsi="GHEA Grapalat"/>
                <w:iCs/>
                <w:color w:val="000000"/>
                <w:sz w:val="21"/>
                <w:szCs w:val="21"/>
                <w:lang w:val="pt-BR"/>
              </w:rPr>
            </w:pPr>
            <w:del w:id="2346" w:author="Հերմինե Գևորգյան" w:date="2026-02-26T23:44:00Z" w16du:dateUtc="2026-02-26T19:44:00Z">
              <w:r w:rsidRPr="00E6597C">
                <w:rPr>
                  <w:rFonts w:ascii="GHEA Grapalat" w:hAnsi="GHEA Grapalat"/>
                  <w:iCs/>
                  <w:color w:val="000000"/>
                  <w:sz w:val="21"/>
                  <w:szCs w:val="21"/>
                  <w:lang w:val="pt-BR"/>
                </w:rPr>
                <w:delText>___________________________</w:delText>
              </w:r>
            </w:del>
          </w:p>
          <w:p w14:paraId="50641BBF" w14:textId="77777777" w:rsidR="00F02279" w:rsidRPr="00E6597C" w:rsidRDefault="00F02279" w:rsidP="00545BDE">
            <w:pPr>
              <w:jc w:val="center"/>
              <w:rPr>
                <w:del w:id="2347" w:author="Հերմինե Գևորգյան" w:date="2026-02-26T23:44:00Z" w16du:dateUtc="2026-02-26T19:44:00Z"/>
                <w:rFonts w:ascii="GHEA Grapalat" w:hAnsi="GHEA Grapalat"/>
                <w:iCs/>
                <w:color w:val="000000"/>
                <w:sz w:val="21"/>
                <w:szCs w:val="21"/>
                <w:lang w:val="pt-BR"/>
              </w:rPr>
            </w:pPr>
            <w:del w:id="2348" w:author="Հերմինե Գևորգյան" w:date="2026-02-26T23:44:00Z" w16du:dateUtc="2026-02-26T19:44:00Z">
              <w:r w:rsidRPr="00E6597C">
                <w:rPr>
                  <w:rFonts w:ascii="GHEA Grapalat" w:hAnsi="GHEA Grapalat"/>
                  <w:iCs/>
                  <w:color w:val="000000"/>
                  <w:sz w:val="21"/>
                  <w:szCs w:val="21"/>
                  <w:lang w:val="pt-BR"/>
                </w:rPr>
                <w:delText>___________________________</w:delText>
              </w:r>
            </w:del>
          </w:p>
          <w:p w14:paraId="2B895377" w14:textId="77777777" w:rsidR="00F02279" w:rsidRPr="00E6597C" w:rsidRDefault="00F02279" w:rsidP="00545BDE">
            <w:pPr>
              <w:jc w:val="center"/>
              <w:rPr>
                <w:del w:id="2349" w:author="Հերմինե Գևորգյան" w:date="2026-02-26T23:44:00Z" w16du:dateUtc="2026-02-26T19:44:00Z"/>
                <w:rFonts w:ascii="GHEA Grapalat" w:hAnsi="GHEA Grapalat"/>
                <w:iCs/>
                <w:color w:val="000000"/>
                <w:sz w:val="21"/>
                <w:szCs w:val="21"/>
                <w:lang w:val="pt-BR"/>
              </w:rPr>
            </w:pPr>
            <w:del w:id="2350" w:author="Հերմինե Գևորգյան" w:date="2026-02-26T23:44:00Z" w16du:dateUtc="2026-02-26T19:44:00Z">
              <w:r w:rsidRPr="00E6597C">
                <w:rPr>
                  <w:rFonts w:ascii="GHEA Grapalat" w:hAnsi="GHEA Grapalat"/>
                  <w:iCs/>
                  <w:color w:val="000000"/>
                  <w:sz w:val="21"/>
                  <w:szCs w:val="21"/>
                </w:rPr>
                <w:delText>գտնվելու</w:delText>
              </w:r>
              <w:r w:rsidRPr="00E6597C">
                <w:rPr>
                  <w:rFonts w:ascii="GHEA Grapalat" w:hAnsi="GHEA Grapalat"/>
                  <w:iCs/>
                  <w:color w:val="000000"/>
                  <w:sz w:val="21"/>
                  <w:szCs w:val="21"/>
                  <w:lang w:val="pt-BR"/>
                </w:rPr>
                <w:delText xml:space="preserve"> </w:delText>
              </w:r>
              <w:r w:rsidRPr="00E6597C">
                <w:rPr>
                  <w:rFonts w:ascii="GHEA Grapalat" w:hAnsi="GHEA Grapalat"/>
                  <w:iCs/>
                  <w:color w:val="000000"/>
                  <w:sz w:val="21"/>
                  <w:szCs w:val="21"/>
                </w:rPr>
                <w:delText>վայրը</w:delText>
              </w:r>
              <w:r w:rsidRPr="00E6597C">
                <w:rPr>
                  <w:rFonts w:ascii="GHEA Grapalat" w:hAnsi="GHEA Grapalat"/>
                  <w:iCs/>
                  <w:color w:val="000000"/>
                  <w:sz w:val="21"/>
                  <w:szCs w:val="21"/>
                  <w:lang w:val="pt-BR"/>
                </w:rPr>
                <w:delText xml:space="preserve"> ______________</w:delText>
              </w:r>
            </w:del>
          </w:p>
          <w:p w14:paraId="4E53D758" w14:textId="77777777" w:rsidR="00F02279" w:rsidRPr="00E6597C" w:rsidRDefault="00F02279" w:rsidP="00545BDE">
            <w:pPr>
              <w:jc w:val="center"/>
              <w:rPr>
                <w:del w:id="2351" w:author="Հերմինե Գևորգյան" w:date="2026-02-26T23:44:00Z" w16du:dateUtc="2026-02-26T19:44:00Z"/>
                <w:rFonts w:ascii="GHEA Grapalat" w:hAnsi="GHEA Grapalat"/>
                <w:iCs/>
                <w:color w:val="000000"/>
                <w:sz w:val="21"/>
                <w:szCs w:val="21"/>
                <w:lang w:val="pt-BR"/>
              </w:rPr>
            </w:pPr>
            <w:del w:id="2352" w:author="Հերմինե Գևորգյան" w:date="2026-02-26T23:44:00Z" w16du:dateUtc="2026-02-26T19:44:00Z">
              <w:r w:rsidRPr="00E6597C">
                <w:rPr>
                  <w:rFonts w:ascii="GHEA Grapalat" w:hAnsi="GHEA Grapalat"/>
                  <w:iCs/>
                  <w:color w:val="000000"/>
                  <w:sz w:val="21"/>
                  <w:szCs w:val="21"/>
                </w:rPr>
                <w:delText>հհ</w:delText>
              </w:r>
              <w:r w:rsidRPr="00E6597C">
                <w:rPr>
                  <w:rFonts w:ascii="GHEA Grapalat" w:hAnsi="GHEA Grapalat"/>
                  <w:iCs/>
                  <w:color w:val="000000"/>
                  <w:sz w:val="21"/>
                  <w:szCs w:val="21"/>
                  <w:lang w:val="pt-BR"/>
                </w:rPr>
                <w:delText xml:space="preserve"> _________________________ </w:delText>
              </w:r>
            </w:del>
          </w:p>
          <w:p w14:paraId="01792004" w14:textId="77777777" w:rsidR="00F02279" w:rsidRPr="00E6597C" w:rsidRDefault="00F02279" w:rsidP="00545BDE">
            <w:pPr>
              <w:jc w:val="center"/>
              <w:rPr>
                <w:del w:id="2353" w:author="Հերմինե Գևորգյան" w:date="2026-02-26T23:44:00Z" w16du:dateUtc="2026-02-26T19:44:00Z"/>
                <w:rFonts w:ascii="GHEA Grapalat" w:hAnsi="GHEA Grapalat"/>
                <w:iCs/>
                <w:color w:val="000000"/>
                <w:sz w:val="21"/>
                <w:szCs w:val="21"/>
                <w:lang w:val="pt-BR"/>
              </w:rPr>
            </w:pPr>
            <w:del w:id="2354" w:author="Հերմինե Գևորգյան" w:date="2026-02-26T23:44:00Z" w16du:dateUtc="2026-02-26T19:44:00Z">
              <w:r w:rsidRPr="00E6597C">
                <w:rPr>
                  <w:rFonts w:ascii="GHEA Grapalat" w:hAnsi="GHEA Grapalat"/>
                  <w:iCs/>
                  <w:color w:val="000000"/>
                  <w:sz w:val="21"/>
                  <w:szCs w:val="21"/>
                </w:rPr>
                <w:delText>հվհհ</w:delText>
              </w:r>
              <w:r w:rsidRPr="00E6597C">
                <w:rPr>
                  <w:rFonts w:ascii="GHEA Grapalat" w:hAnsi="GHEA Grapalat"/>
                  <w:iCs/>
                  <w:color w:val="000000"/>
                  <w:sz w:val="21"/>
                  <w:szCs w:val="21"/>
                  <w:lang w:val="pt-BR"/>
                </w:rPr>
                <w:delText xml:space="preserve"> _______________________ </w:delText>
              </w:r>
            </w:del>
          </w:p>
        </w:tc>
        <w:tc>
          <w:tcPr>
            <w:tcW w:w="0" w:type="auto"/>
            <w:vAlign w:val="center"/>
          </w:tcPr>
          <w:p w14:paraId="1ECDF326" w14:textId="77777777" w:rsidR="00F02279" w:rsidRPr="00E6597C" w:rsidRDefault="00F02279" w:rsidP="00545BDE">
            <w:pPr>
              <w:jc w:val="center"/>
              <w:rPr>
                <w:del w:id="2355" w:author="Հերմինե Գևորգյան" w:date="2026-02-26T23:44:00Z" w16du:dateUtc="2026-02-26T19:44:00Z"/>
                <w:rFonts w:ascii="GHEA Grapalat" w:hAnsi="GHEA Grapalat"/>
                <w:iCs/>
                <w:color w:val="000000"/>
                <w:sz w:val="21"/>
                <w:szCs w:val="21"/>
                <w:lang w:val="pt-BR"/>
              </w:rPr>
            </w:pPr>
            <w:del w:id="2356" w:author="Հերմինե Գևորգյան" w:date="2026-02-26T23:44:00Z" w16du:dateUtc="2026-02-26T19:44:00Z">
              <w:r w:rsidRPr="00E6597C">
                <w:rPr>
                  <w:rFonts w:ascii="GHEA Grapalat" w:hAnsi="GHEA Grapalat"/>
                  <w:iCs/>
                  <w:color w:val="000000"/>
                  <w:sz w:val="21"/>
                  <w:szCs w:val="21"/>
                </w:rPr>
                <w:delText>Պատվիրատու</w:delText>
              </w:r>
            </w:del>
          </w:p>
          <w:p w14:paraId="5DF5CD66" w14:textId="77777777" w:rsidR="00F02279" w:rsidRPr="00E6597C" w:rsidRDefault="00F02279" w:rsidP="00545BDE">
            <w:pPr>
              <w:jc w:val="center"/>
              <w:rPr>
                <w:del w:id="2357" w:author="Հերմինե Գևորգյան" w:date="2026-02-26T23:44:00Z" w16du:dateUtc="2026-02-26T19:44:00Z"/>
                <w:rFonts w:ascii="GHEA Grapalat" w:hAnsi="GHEA Grapalat"/>
                <w:iCs/>
                <w:color w:val="000000"/>
                <w:sz w:val="21"/>
                <w:szCs w:val="21"/>
                <w:lang w:val="pt-BR"/>
              </w:rPr>
            </w:pPr>
            <w:del w:id="2358" w:author="Հերմինե Գևորգյան" w:date="2026-02-26T23:44:00Z" w16du:dateUtc="2026-02-26T19:44:00Z">
              <w:r w:rsidRPr="00E6597C">
                <w:rPr>
                  <w:rFonts w:ascii="GHEA Grapalat" w:hAnsi="GHEA Grapalat"/>
                  <w:iCs/>
                  <w:color w:val="000000"/>
                  <w:sz w:val="21"/>
                  <w:szCs w:val="21"/>
                  <w:lang w:val="pt-BR"/>
                </w:rPr>
                <w:delText>_____________________________</w:delText>
              </w:r>
            </w:del>
          </w:p>
          <w:p w14:paraId="39D5AA2B" w14:textId="77777777" w:rsidR="00F02279" w:rsidRPr="00E6597C" w:rsidRDefault="00F02279" w:rsidP="00545BDE">
            <w:pPr>
              <w:jc w:val="center"/>
              <w:rPr>
                <w:del w:id="2359" w:author="Հերմինե Գևորգյան" w:date="2026-02-26T23:44:00Z" w16du:dateUtc="2026-02-26T19:44:00Z"/>
                <w:rFonts w:ascii="GHEA Grapalat" w:hAnsi="GHEA Grapalat"/>
                <w:iCs/>
                <w:color w:val="000000"/>
                <w:sz w:val="21"/>
                <w:szCs w:val="21"/>
                <w:lang w:val="pt-BR"/>
              </w:rPr>
            </w:pPr>
            <w:del w:id="2360" w:author="Հերմինե Գևորգյան" w:date="2026-02-26T23:44:00Z" w16du:dateUtc="2026-02-26T19:44:00Z">
              <w:r w:rsidRPr="00E6597C">
                <w:rPr>
                  <w:rFonts w:ascii="GHEA Grapalat" w:hAnsi="GHEA Grapalat"/>
                  <w:iCs/>
                  <w:color w:val="000000"/>
                  <w:sz w:val="21"/>
                  <w:szCs w:val="21"/>
                  <w:lang w:val="pt-BR"/>
                </w:rPr>
                <w:delText>_____________________________</w:delText>
              </w:r>
            </w:del>
          </w:p>
          <w:p w14:paraId="54EE0930" w14:textId="77777777" w:rsidR="00F02279" w:rsidRPr="00E6597C" w:rsidRDefault="00F02279" w:rsidP="00545BDE">
            <w:pPr>
              <w:jc w:val="center"/>
              <w:rPr>
                <w:del w:id="2361" w:author="Հերմինե Գևորգյան" w:date="2026-02-26T23:44:00Z" w16du:dateUtc="2026-02-26T19:44:00Z"/>
                <w:rFonts w:ascii="GHEA Grapalat" w:hAnsi="GHEA Grapalat"/>
                <w:iCs/>
                <w:color w:val="000000"/>
                <w:sz w:val="21"/>
                <w:szCs w:val="21"/>
                <w:lang w:val="pt-BR"/>
              </w:rPr>
            </w:pPr>
            <w:del w:id="2362" w:author="Հերմինե Գևորգյան" w:date="2026-02-26T23:44:00Z" w16du:dateUtc="2026-02-26T19:44:00Z">
              <w:r w:rsidRPr="00E6597C">
                <w:rPr>
                  <w:rFonts w:ascii="GHEA Grapalat" w:hAnsi="GHEA Grapalat"/>
                  <w:iCs/>
                  <w:color w:val="000000"/>
                  <w:sz w:val="21"/>
                  <w:szCs w:val="21"/>
                </w:rPr>
                <w:delText>գտնվելու</w:delText>
              </w:r>
              <w:r w:rsidRPr="00E6597C">
                <w:rPr>
                  <w:rFonts w:ascii="GHEA Grapalat" w:hAnsi="GHEA Grapalat"/>
                  <w:iCs/>
                  <w:color w:val="000000"/>
                  <w:sz w:val="21"/>
                  <w:szCs w:val="21"/>
                  <w:lang w:val="pt-BR"/>
                </w:rPr>
                <w:delText xml:space="preserve"> </w:delText>
              </w:r>
              <w:r w:rsidRPr="00E6597C">
                <w:rPr>
                  <w:rFonts w:ascii="GHEA Grapalat" w:hAnsi="GHEA Grapalat"/>
                  <w:iCs/>
                  <w:color w:val="000000"/>
                  <w:sz w:val="21"/>
                  <w:szCs w:val="21"/>
                </w:rPr>
                <w:delText>վայրը</w:delText>
              </w:r>
              <w:r w:rsidRPr="00E6597C">
                <w:rPr>
                  <w:rFonts w:ascii="GHEA Grapalat" w:hAnsi="GHEA Grapalat"/>
                  <w:iCs/>
                  <w:color w:val="000000"/>
                  <w:sz w:val="21"/>
                  <w:szCs w:val="21"/>
                  <w:lang w:val="pt-BR"/>
                </w:rPr>
                <w:delText xml:space="preserve"> _________________</w:delText>
              </w:r>
            </w:del>
          </w:p>
          <w:p w14:paraId="4AE360E9" w14:textId="77777777" w:rsidR="00F02279" w:rsidRPr="00E6597C" w:rsidRDefault="00F02279" w:rsidP="00545BDE">
            <w:pPr>
              <w:jc w:val="center"/>
              <w:rPr>
                <w:del w:id="2363" w:author="Հերմինե Գևորգյան" w:date="2026-02-26T23:44:00Z" w16du:dateUtc="2026-02-26T19:44:00Z"/>
                <w:rFonts w:ascii="GHEA Grapalat" w:hAnsi="GHEA Grapalat"/>
                <w:iCs/>
                <w:color w:val="000000"/>
                <w:sz w:val="21"/>
                <w:szCs w:val="21"/>
                <w:lang w:val="pt-BR"/>
              </w:rPr>
            </w:pPr>
            <w:del w:id="2364" w:author="Հերմինե Գևորգյան" w:date="2026-02-26T23:44:00Z" w16du:dateUtc="2026-02-26T19:44:00Z">
              <w:r w:rsidRPr="00E6597C">
                <w:rPr>
                  <w:rFonts w:ascii="GHEA Grapalat" w:hAnsi="GHEA Grapalat"/>
                  <w:iCs/>
                  <w:color w:val="000000"/>
                  <w:sz w:val="21"/>
                  <w:szCs w:val="21"/>
                </w:rPr>
                <w:delText>հհ</w:delText>
              </w:r>
              <w:r w:rsidRPr="00E6597C">
                <w:rPr>
                  <w:rFonts w:ascii="GHEA Grapalat" w:hAnsi="GHEA Grapalat"/>
                  <w:iCs/>
                  <w:color w:val="000000"/>
                  <w:sz w:val="21"/>
                  <w:szCs w:val="21"/>
                  <w:lang w:val="pt-BR"/>
                </w:rPr>
                <w:delText>____________________________</w:delText>
              </w:r>
            </w:del>
          </w:p>
          <w:p w14:paraId="1009A8C2" w14:textId="77777777" w:rsidR="00F02279" w:rsidRPr="00E6597C" w:rsidRDefault="00F02279" w:rsidP="00545BDE">
            <w:pPr>
              <w:jc w:val="center"/>
              <w:rPr>
                <w:del w:id="2365" w:author="Հերմինե Գևորգյան" w:date="2026-02-26T23:44:00Z" w16du:dateUtc="2026-02-26T19:44:00Z"/>
                <w:rFonts w:ascii="GHEA Grapalat" w:hAnsi="GHEA Grapalat"/>
                <w:iCs/>
                <w:color w:val="000000"/>
                <w:sz w:val="21"/>
                <w:szCs w:val="21"/>
                <w:lang w:val="pt-BR"/>
              </w:rPr>
            </w:pPr>
            <w:del w:id="2366" w:author="Հերմինե Գևորգյան" w:date="2026-02-26T23:44:00Z" w16du:dateUtc="2026-02-26T19:44:00Z">
              <w:r w:rsidRPr="00E6597C">
                <w:rPr>
                  <w:rFonts w:ascii="GHEA Grapalat" w:hAnsi="GHEA Grapalat"/>
                  <w:iCs/>
                  <w:color w:val="000000"/>
                  <w:sz w:val="21"/>
                  <w:szCs w:val="21"/>
                </w:rPr>
                <w:delText>հվհհ</w:delText>
              </w:r>
              <w:r w:rsidRPr="00E6597C">
                <w:rPr>
                  <w:rFonts w:ascii="GHEA Grapalat" w:hAnsi="GHEA Grapalat"/>
                  <w:iCs/>
                  <w:color w:val="000000"/>
                  <w:sz w:val="21"/>
                  <w:szCs w:val="21"/>
                  <w:lang w:val="pt-BR"/>
                </w:rPr>
                <w:delText>___________________________</w:delText>
              </w:r>
            </w:del>
          </w:p>
        </w:tc>
      </w:tr>
    </w:tbl>
    <w:p w14:paraId="28B97CB2" w14:textId="77777777" w:rsidR="00F02279" w:rsidRPr="00E6597C" w:rsidRDefault="00F02279" w:rsidP="00F02279">
      <w:pPr>
        <w:ind w:firstLine="375"/>
        <w:rPr>
          <w:moveFrom w:id="2367" w:author="Հերմինե Գևորգյան" w:date="2026-02-26T23:44:00Z" w16du:dateUtc="2026-02-26T19:44:00Z"/>
          <w:rFonts w:ascii="Arial" w:hAnsi="Arial" w:cs="Arial"/>
          <w:iCs/>
          <w:color w:val="000000"/>
          <w:sz w:val="21"/>
          <w:szCs w:val="21"/>
          <w:lang w:val="pt-BR"/>
        </w:rPr>
      </w:pPr>
      <w:moveFromRangeStart w:id="2368" w:author="Հերմինե Գևորգյան" w:date="2026-02-26T23:44:00Z" w:name="move223041887"/>
      <w:moveFrom w:id="2369" w:author="Հերմինե Գևորգյան" w:date="2026-02-26T23:44:00Z" w16du:dateUtc="2026-02-26T19:44:00Z">
        <w:r w:rsidRPr="00E6597C">
          <w:rPr>
            <w:rFonts w:ascii="Arial" w:hAnsi="Arial" w:cs="Arial"/>
            <w:iCs/>
            <w:color w:val="000000"/>
            <w:sz w:val="21"/>
            <w:szCs w:val="21"/>
            <w:lang w:val="pt-BR"/>
          </w:rPr>
          <w:t>  </w:t>
        </w:r>
      </w:moveFrom>
    </w:p>
    <w:p w14:paraId="6EF175CE" w14:textId="77777777" w:rsidR="00F02279" w:rsidRPr="00E6597C" w:rsidRDefault="00F02279" w:rsidP="00F02279">
      <w:pPr>
        <w:ind w:firstLine="375"/>
        <w:rPr>
          <w:moveFrom w:id="2370" w:author="Հերմինե Գևորգյան" w:date="2026-02-26T23:44:00Z" w16du:dateUtc="2026-02-26T19:44:00Z"/>
          <w:rFonts w:ascii="GHEA Grapalat" w:hAnsi="GHEA Grapalat"/>
          <w:iCs/>
          <w:color w:val="000000"/>
          <w:sz w:val="15"/>
          <w:szCs w:val="21"/>
          <w:lang w:val="pt-BR"/>
        </w:rPr>
      </w:pPr>
    </w:p>
    <w:p w14:paraId="40414211" w14:textId="77777777" w:rsidR="00F02279" w:rsidRPr="00E6597C" w:rsidRDefault="00F02279" w:rsidP="00F02279">
      <w:pPr>
        <w:ind w:firstLine="375"/>
        <w:jc w:val="center"/>
        <w:rPr>
          <w:moveFrom w:id="2371" w:author="Հերմինե Գևորգյան" w:date="2026-02-26T23:44:00Z" w16du:dateUtc="2026-02-26T19:44:00Z"/>
          <w:rFonts w:ascii="GHEA Grapalat" w:hAnsi="GHEA Grapalat"/>
          <w:iCs/>
          <w:color w:val="000000"/>
          <w:sz w:val="22"/>
          <w:szCs w:val="22"/>
          <w:lang w:val="pt-BR"/>
        </w:rPr>
      </w:pPr>
      <w:moveFrom w:id="2372" w:author="Հերմինե Գևորգյան" w:date="2026-02-26T23:44:00Z" w16du:dateUtc="2026-02-26T19:44:00Z">
        <w:r w:rsidRPr="00E6597C">
          <w:rPr>
            <w:rFonts w:ascii="GHEA Grapalat" w:hAnsi="GHEA Grapalat"/>
            <w:b/>
            <w:bCs/>
            <w:iCs/>
            <w:color w:val="000000"/>
            <w:sz w:val="22"/>
            <w:szCs w:val="22"/>
          </w:rPr>
          <w:t>ԱՐՁԱՆԱԳՐՈՒԹՅՈՒՆ</w:t>
        </w:r>
        <w:r w:rsidRPr="00E6597C">
          <w:rPr>
            <w:rFonts w:ascii="GHEA Grapalat" w:hAnsi="GHEA Grapalat"/>
            <w:b/>
            <w:bCs/>
            <w:iCs/>
            <w:color w:val="000000"/>
            <w:sz w:val="22"/>
            <w:szCs w:val="22"/>
            <w:lang w:val="pt-BR"/>
          </w:rPr>
          <w:t xml:space="preserve"> N</w:t>
        </w:r>
      </w:moveFrom>
    </w:p>
    <w:p w14:paraId="2290651D" w14:textId="77777777" w:rsidR="00F02279" w:rsidRPr="00E6597C" w:rsidRDefault="00F02279" w:rsidP="00F02279">
      <w:pPr>
        <w:ind w:firstLine="375"/>
        <w:jc w:val="center"/>
        <w:rPr>
          <w:moveFrom w:id="2373" w:author="Հերմինե Գևորգյան" w:date="2026-02-26T23:44:00Z" w16du:dateUtc="2026-02-26T19:44:00Z"/>
          <w:rFonts w:ascii="GHEA Grapalat" w:hAnsi="GHEA Grapalat"/>
          <w:b/>
          <w:bCs/>
          <w:iCs/>
          <w:color w:val="000000"/>
          <w:sz w:val="22"/>
          <w:szCs w:val="22"/>
          <w:lang w:val="pt-BR"/>
        </w:rPr>
      </w:pPr>
      <w:moveFrom w:id="2374" w:author="Հերմինե Գևորգյան" w:date="2026-02-26T23:44:00Z" w16du:dateUtc="2026-02-26T19:44:00Z">
        <w:r w:rsidRPr="00E6597C">
          <w:rPr>
            <w:rFonts w:ascii="GHEA Grapalat" w:hAnsi="GHEA Grapalat"/>
            <w:b/>
            <w:bCs/>
            <w:iCs/>
            <w:color w:val="000000"/>
            <w:sz w:val="22"/>
            <w:szCs w:val="22"/>
          </w:rPr>
          <w:t>ՊԱՅՄԱՆԱԳՐԻ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ԿԱՄ</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ԴՐԱ</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ՄԱՍԻ</w:t>
        </w:r>
        <w:r w:rsidRPr="00E6597C">
          <w:rPr>
            <w:rFonts w:ascii="GHEA Grapalat" w:hAnsi="GHEA Grapalat"/>
            <w:b/>
            <w:bCs/>
            <w:iCs/>
            <w:color w:val="000000"/>
            <w:sz w:val="22"/>
            <w:szCs w:val="22"/>
            <w:lang w:val="pt-BR"/>
          </w:rPr>
          <w:t xml:space="preserve"> ԿԱՏԱՐՄԱՆ ԱՐԴՅՈՒՆՔՆԵՐԻ </w:t>
        </w:r>
      </w:moveFrom>
    </w:p>
    <w:p w14:paraId="1883C255" w14:textId="77777777" w:rsidR="00F02279" w:rsidRPr="00E6597C" w:rsidRDefault="00F02279" w:rsidP="00F02279">
      <w:pPr>
        <w:ind w:firstLine="375"/>
        <w:jc w:val="center"/>
        <w:rPr>
          <w:moveFrom w:id="2375" w:author="Հերմինե Գևորգյան" w:date="2026-02-26T23:44:00Z" w16du:dateUtc="2026-02-26T19:44:00Z"/>
          <w:rFonts w:ascii="Arial Unicode" w:hAnsi="Arial Unicode"/>
          <w:iCs/>
          <w:color w:val="000000"/>
          <w:sz w:val="22"/>
          <w:szCs w:val="22"/>
          <w:lang w:val="pt-BR"/>
        </w:rPr>
      </w:pPr>
      <w:moveFrom w:id="2376" w:author="Հերմինե Գևորգյան" w:date="2026-02-26T23:44:00Z" w16du:dateUtc="2026-02-26T19:44:00Z">
        <w:r w:rsidRPr="00E6597C">
          <w:rPr>
            <w:rFonts w:ascii="GHEA Grapalat" w:hAnsi="GHEA Grapalat"/>
            <w:b/>
            <w:bCs/>
            <w:iCs/>
            <w:color w:val="000000"/>
            <w:sz w:val="22"/>
            <w:szCs w:val="22"/>
          </w:rPr>
          <w:t>ՀԱՆՁՆՄԱՆ</w:t>
        </w:r>
        <w:r w:rsidRPr="00E6597C">
          <w:rPr>
            <w:rFonts w:ascii="GHEA Grapalat" w:hAnsi="GHEA Grapalat"/>
            <w:b/>
            <w:bCs/>
            <w:iCs/>
            <w:color w:val="000000"/>
            <w:sz w:val="22"/>
            <w:szCs w:val="22"/>
            <w:lang w:val="pt-BR"/>
          </w:rPr>
          <w:t>-</w:t>
        </w:r>
        <w:r w:rsidRPr="00E6597C">
          <w:rPr>
            <w:rFonts w:ascii="GHEA Grapalat" w:hAnsi="GHEA Grapalat"/>
            <w:b/>
            <w:bCs/>
            <w:iCs/>
            <w:color w:val="000000"/>
            <w:sz w:val="22"/>
            <w:szCs w:val="22"/>
          </w:rPr>
          <w:t>ԸՆԴՈՒՆՄԱՆ</w:t>
        </w:r>
      </w:moveFrom>
    </w:p>
    <w:p w14:paraId="11C30495" w14:textId="77777777" w:rsidR="00F02279" w:rsidRPr="00E6597C" w:rsidRDefault="00F02279" w:rsidP="00F02279">
      <w:pPr>
        <w:pStyle w:val="a3"/>
        <w:spacing w:line="240" w:lineRule="auto"/>
        <w:ind w:firstLine="0"/>
        <w:jc w:val="center"/>
        <w:rPr>
          <w:moveFrom w:id="2377" w:author="Հերմինե Գևորգյան" w:date="2026-02-26T23:44:00Z" w16du:dateUtc="2026-02-26T19:44:00Z"/>
          <w:b/>
          <w:bCs/>
          <w:iCs/>
          <w:lang w:val="es-ES"/>
        </w:rPr>
      </w:pPr>
    </w:p>
    <w:p w14:paraId="01938978" w14:textId="77777777" w:rsidR="00F02279" w:rsidRPr="00E6597C" w:rsidRDefault="00F02279" w:rsidP="00F02279">
      <w:pPr>
        <w:pStyle w:val="a3"/>
        <w:spacing w:line="240" w:lineRule="auto"/>
        <w:ind w:firstLine="540"/>
        <w:rPr>
          <w:moveFrom w:id="2378" w:author="Հերմինե Գևորգյան" w:date="2026-02-26T23:44:00Z" w16du:dateUtc="2026-02-26T19:44:00Z"/>
          <w:iCs/>
          <w:lang w:val="es-ES"/>
        </w:rPr>
      </w:pPr>
      <w:moveFrom w:id="2379" w:author="Հերմինե Գևորգյան" w:date="2026-02-26T23:44:00Z" w16du:dateUtc="2026-02-26T19:44:00Z">
        <w:r w:rsidRPr="00E6597C">
          <w:rPr>
            <w:rFonts w:ascii="GHEA Grapalat" w:hAnsi="GHEA Grapalat"/>
            <w:color w:val="000000"/>
            <w:sz w:val="21"/>
            <w:szCs w:val="21"/>
            <w:lang w:val="es-ES" w:eastAsia="ru-RU"/>
          </w:rPr>
          <w:t>«      » «              »</w:t>
        </w:r>
        <w:r w:rsidRPr="00E6597C">
          <w:rPr>
            <w:iCs/>
            <w:lang w:val="es-ES"/>
          </w:rPr>
          <w:t xml:space="preserve">  </w:t>
        </w:r>
        <w:r w:rsidRPr="00E6597C">
          <w:rPr>
            <w:rFonts w:ascii="GHEA Grapalat" w:hAnsi="GHEA Grapalat"/>
            <w:color w:val="000000"/>
            <w:sz w:val="21"/>
            <w:szCs w:val="21"/>
            <w:lang w:val="es-ES" w:eastAsia="ru-RU"/>
          </w:rPr>
          <w:t xml:space="preserve">20    </w:t>
        </w:r>
        <w:r w:rsidRPr="00E6597C">
          <w:rPr>
            <w:rFonts w:ascii="GHEA Grapalat" w:hAnsi="GHEA Grapalat"/>
            <w:color w:val="000000"/>
            <w:sz w:val="21"/>
            <w:szCs w:val="21"/>
            <w:lang w:eastAsia="ru-RU"/>
          </w:rPr>
          <w:t>թ</w:t>
        </w:r>
        <w:r w:rsidRPr="00E6597C">
          <w:rPr>
            <w:rFonts w:ascii="GHEA Grapalat" w:hAnsi="GHEA Grapalat"/>
            <w:color w:val="000000"/>
            <w:sz w:val="21"/>
            <w:szCs w:val="21"/>
            <w:lang w:val="es-ES" w:eastAsia="ru-RU"/>
          </w:rPr>
          <w:t>.</w:t>
        </w:r>
      </w:moveFrom>
    </w:p>
    <w:p w14:paraId="140D830F" w14:textId="77777777" w:rsidR="00F02279" w:rsidRPr="00E6597C" w:rsidRDefault="00F02279" w:rsidP="00F02279">
      <w:pPr>
        <w:pStyle w:val="a3"/>
        <w:spacing w:line="240" w:lineRule="auto"/>
        <w:ind w:firstLine="0"/>
        <w:rPr>
          <w:moveFrom w:id="2380" w:author="Հերմինե Գևորգյան" w:date="2026-02-26T23:44:00Z" w16du:dateUtc="2026-02-26T19:44:00Z"/>
          <w:iCs/>
          <w:lang w:val="es-ES"/>
        </w:rPr>
      </w:pPr>
    </w:p>
    <w:p w14:paraId="65698E58" w14:textId="77777777" w:rsidR="00F02279" w:rsidRPr="00E6597C" w:rsidRDefault="00F02279" w:rsidP="00F02279">
      <w:pPr>
        <w:pStyle w:val="af4"/>
        <w:spacing w:before="0" w:beforeAutospacing="0" w:after="0" w:afterAutospacing="0"/>
        <w:rPr>
          <w:moveFrom w:id="2381" w:author="Հերմինե Գևորգյան" w:date="2026-02-26T23:44:00Z" w16du:dateUtc="2026-02-26T19:44:00Z"/>
          <w:rFonts w:ascii="GHEA Grapalat" w:hAnsi="GHEA Grapalat"/>
          <w:color w:val="000000"/>
          <w:sz w:val="21"/>
          <w:szCs w:val="21"/>
          <w:lang w:val="es-ES"/>
        </w:rPr>
      </w:pPr>
      <w:moveFrom w:id="2382" w:author="Հերմինե Գևորգյան" w:date="2026-02-26T23:44:00Z" w16du:dateUtc="2026-02-26T19:44:00Z">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այսուհետ</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Պայմանագիր</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անվանումը</w:t>
        </w:r>
        <w:r w:rsidRPr="00E6597C">
          <w:rPr>
            <w:rFonts w:ascii="GHEA Grapalat" w:hAnsi="GHEA Grapalat"/>
            <w:color w:val="000000"/>
            <w:sz w:val="21"/>
            <w:szCs w:val="21"/>
            <w:lang w:val="es-ES"/>
          </w:rPr>
          <w:t>` ____________________________________________________________________________________________</w:t>
        </w:r>
      </w:moveFrom>
    </w:p>
    <w:p w14:paraId="1D86BEA5" w14:textId="77777777" w:rsidR="00F02279" w:rsidRPr="00E6597C" w:rsidRDefault="00F02279" w:rsidP="00F02279">
      <w:pPr>
        <w:pStyle w:val="af4"/>
        <w:spacing w:before="0" w:beforeAutospacing="0" w:after="0" w:afterAutospacing="0"/>
        <w:rPr>
          <w:moveFrom w:id="2383" w:author="Հերմինե Գևորգյան" w:date="2026-02-26T23:44:00Z" w16du:dateUtc="2026-02-26T19:44:00Z"/>
          <w:rFonts w:ascii="GHEA Grapalat" w:hAnsi="GHEA Grapalat"/>
          <w:color w:val="000000"/>
          <w:sz w:val="21"/>
          <w:szCs w:val="21"/>
          <w:lang w:val="es-ES"/>
        </w:rPr>
      </w:pPr>
      <w:moveFrom w:id="2384" w:author="Հերմինե Գևորգյան" w:date="2026-02-26T23:44:00Z" w16du:dateUtc="2026-02-26T19:44:00Z">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կնքման</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ամսաթիվը</w:t>
        </w:r>
        <w:r w:rsidRPr="00E6597C">
          <w:rPr>
            <w:rFonts w:ascii="GHEA Grapalat" w:hAnsi="GHEA Grapalat"/>
            <w:color w:val="000000"/>
            <w:sz w:val="21"/>
            <w:szCs w:val="21"/>
            <w:lang w:val="es-ES"/>
          </w:rPr>
          <w:t xml:space="preserve">` «____» «__________________» 20 </w:t>
        </w:r>
        <w:r w:rsidRPr="00E6597C">
          <w:rPr>
            <w:rFonts w:ascii="GHEA Grapalat" w:hAnsi="GHEA Grapalat"/>
            <w:color w:val="000000"/>
            <w:sz w:val="21"/>
            <w:szCs w:val="21"/>
          </w:rPr>
          <w:t>թ</w:t>
        </w:r>
        <w:r w:rsidRPr="00E6597C">
          <w:rPr>
            <w:rFonts w:ascii="GHEA Grapalat" w:hAnsi="GHEA Grapalat"/>
            <w:color w:val="000000"/>
            <w:sz w:val="21"/>
            <w:szCs w:val="21"/>
            <w:lang w:val="es-ES"/>
          </w:rPr>
          <w:t>.</w:t>
        </w:r>
      </w:moveFrom>
    </w:p>
    <w:p w14:paraId="554C74B1" w14:textId="77777777" w:rsidR="00F02279" w:rsidRPr="00E6597C" w:rsidRDefault="00F02279" w:rsidP="00F02279">
      <w:pPr>
        <w:pStyle w:val="af4"/>
        <w:spacing w:before="0" w:beforeAutospacing="0" w:after="0" w:afterAutospacing="0"/>
        <w:rPr>
          <w:moveFrom w:id="2385" w:author="Հերմինե Գևորգյան" w:date="2026-02-26T23:44:00Z" w16du:dateUtc="2026-02-26T19:44:00Z"/>
          <w:rFonts w:ascii="GHEA Grapalat" w:hAnsi="GHEA Grapalat"/>
          <w:color w:val="000000"/>
          <w:sz w:val="21"/>
          <w:szCs w:val="21"/>
          <w:lang w:val="es-ES"/>
        </w:rPr>
      </w:pPr>
      <w:moveFrom w:id="2386" w:author="Հերմինե Գևորգյան" w:date="2026-02-26T23:44:00Z" w16du:dateUtc="2026-02-26T19:44:00Z">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համարը</w:t>
        </w:r>
        <w:r w:rsidRPr="00E6597C">
          <w:rPr>
            <w:rFonts w:ascii="GHEA Grapalat" w:hAnsi="GHEA Grapalat"/>
            <w:color w:val="000000"/>
            <w:sz w:val="21"/>
            <w:szCs w:val="21"/>
            <w:lang w:val="es-ES"/>
          </w:rPr>
          <w:t>`    __________</w:t>
        </w:r>
      </w:moveFrom>
    </w:p>
    <w:p w14:paraId="71257F57" w14:textId="77777777" w:rsidR="00F02279" w:rsidRPr="00E6597C" w:rsidRDefault="00F02279" w:rsidP="00F02279">
      <w:pPr>
        <w:jc w:val="both"/>
        <w:rPr>
          <w:moveFrom w:id="2387" w:author="Հերմինե Գևորգյան" w:date="2026-02-26T23:44:00Z" w16du:dateUtc="2026-02-26T19:44:00Z"/>
          <w:rFonts w:ascii="GHEA Grapalat" w:hAnsi="GHEA Grapalat" w:cs="Sylfaen"/>
          <w:iCs/>
          <w:lang w:val="es-ES"/>
        </w:rPr>
      </w:pPr>
      <w:moveFrom w:id="2388" w:author="Հերմինե Գևորգյան" w:date="2026-02-26T23:44:00Z" w16du:dateUtc="2026-02-26T19:44:00Z">
        <w:r w:rsidRPr="00E6597C">
          <w:rPr>
            <w:rFonts w:ascii="GHEA Grapalat" w:hAnsi="GHEA Grapalat"/>
            <w:iCs/>
            <w:color w:val="000000"/>
            <w:sz w:val="21"/>
            <w:szCs w:val="21"/>
          </w:rPr>
          <w:t>Պատվիրատուն</w:t>
        </w:r>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և</w:t>
        </w:r>
        <w:r w:rsidRPr="00E6597C">
          <w:rPr>
            <w:rFonts w:ascii="GHEA Grapalat" w:hAnsi="GHEA Grapalat"/>
            <w:iCs/>
            <w:color w:val="000000"/>
            <w:sz w:val="21"/>
            <w:szCs w:val="21"/>
            <w:lang w:val="es-ES"/>
          </w:rPr>
          <w:t xml:space="preserve">  </w:t>
        </w: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կողմը՝</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հիմք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ընդունելով</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պայմանագրի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կատարման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վերաբերյալ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20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թ. դուրս գրված </w:t>
        </w:r>
        <w:r w:rsidRPr="00E6597C">
          <w:rPr>
            <w:rFonts w:ascii="GHEA Grapalat" w:hAnsi="GHEA Grapalat"/>
            <w:color w:val="000000"/>
            <w:sz w:val="21"/>
            <w:szCs w:val="21"/>
            <w:lang w:val="es-ES"/>
          </w:rPr>
          <w:t xml:space="preserve">N ___   </w:t>
        </w:r>
        <w:r w:rsidRPr="00E6597C">
          <w:rPr>
            <w:rFonts w:ascii="GHEA Grapalat" w:hAnsi="GHEA Grapalat"/>
            <w:color w:val="000000"/>
            <w:sz w:val="21"/>
            <w:szCs w:val="21"/>
            <w:lang w:val="hy-AM"/>
          </w:rPr>
          <w:t xml:space="preserve">հաշիվ ապրանքագիրը, </w:t>
        </w:r>
        <w:r w:rsidRPr="00E6597C">
          <w:rPr>
            <w:rFonts w:ascii="GHEA Grapalat" w:hAnsi="GHEA Grapalat"/>
            <w:color w:val="000000"/>
            <w:sz w:val="21"/>
            <w:szCs w:val="21"/>
            <w:lang w:val="es-ES"/>
          </w:rPr>
          <w:t>կազմեցին սույն արձանագրությունը հետևյալի մասին.</w:t>
        </w:r>
      </w:moveFrom>
    </w:p>
    <w:p w14:paraId="46933307" w14:textId="77777777" w:rsidR="00F02279" w:rsidRPr="00E6597C" w:rsidRDefault="00F02279" w:rsidP="00F02279">
      <w:pPr>
        <w:jc w:val="both"/>
        <w:rPr>
          <w:moveFrom w:id="2389" w:author="Հերմինե Գևորգյան" w:date="2026-02-26T23:44:00Z" w16du:dateUtc="2026-02-26T19:44:00Z"/>
          <w:rFonts w:ascii="GHEA Grapalat" w:hAnsi="GHEA Grapalat"/>
          <w:iCs/>
          <w:color w:val="000000"/>
          <w:sz w:val="21"/>
          <w:szCs w:val="21"/>
          <w:lang w:val="hy-AM"/>
        </w:rPr>
      </w:pPr>
      <w:moveFrom w:id="2390" w:author="Հերմինե Գևորգյան" w:date="2026-02-26T23:44:00Z" w16du:dateUtc="2026-02-26T19:44:00Z">
        <w:r w:rsidRPr="00E6597C">
          <w:rPr>
            <w:rFonts w:ascii="GHEA Grapalat" w:hAnsi="GHEA Grapalat"/>
            <w:iCs/>
            <w:color w:val="000000"/>
            <w:sz w:val="21"/>
            <w:szCs w:val="21"/>
          </w:rPr>
          <w:t>Պայմանագրի</w:t>
        </w:r>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շրջանակներում</w:t>
        </w:r>
        <w:r w:rsidRPr="00E6597C">
          <w:rPr>
            <w:rFonts w:ascii="GHEA Grapalat" w:hAnsi="GHEA Grapalat"/>
            <w:iCs/>
            <w:color w:val="000000"/>
            <w:sz w:val="21"/>
            <w:szCs w:val="21"/>
            <w:lang w:val="es-ES"/>
          </w:rPr>
          <w:t xml:space="preserve"> </w:t>
        </w:r>
        <w:r w:rsidRPr="00E6597C">
          <w:rPr>
            <w:rFonts w:ascii="GHEA Grapalat" w:hAnsi="GHEA Grapalat"/>
            <w:iCs/>
            <w:snapToGrid w:val="0"/>
            <w:color w:val="000000"/>
            <w:sz w:val="21"/>
            <w:szCs w:val="21"/>
            <w:lang w:val="es-ES"/>
          </w:rPr>
          <w:t>Պայմանագրի կողմը  կատարել</w:t>
        </w:r>
        <w:r w:rsidRPr="00E6597C">
          <w:rPr>
            <w:rFonts w:ascii="GHEA Grapalat" w:hAnsi="GHEA Grapalat"/>
            <w:iCs/>
            <w:color w:val="000000"/>
            <w:sz w:val="21"/>
            <w:szCs w:val="21"/>
            <w:lang w:val="es-ES"/>
          </w:rPr>
          <w:t xml:space="preserve"> է հետևյալ աշխատանքները</w:t>
        </w:r>
        <w:r w:rsidRPr="00E6597C">
          <w:rPr>
            <w:rFonts w:ascii="GHEA Grapalat" w:hAnsi="GHEA Grapalat"/>
            <w:iCs/>
            <w:color w:val="000000"/>
            <w:sz w:val="21"/>
            <w:szCs w:val="21"/>
          </w:rPr>
          <w:t>՝</w:t>
        </w:r>
      </w:moveFrom>
    </w:p>
    <w:p w14:paraId="1819684A" w14:textId="77777777" w:rsidR="00F02279" w:rsidRPr="00E6597C" w:rsidRDefault="00F02279" w:rsidP="00F02279">
      <w:pPr>
        <w:jc w:val="both"/>
        <w:rPr>
          <w:moveFrom w:id="2391" w:author="Հերմինե Գևորգյան" w:date="2026-02-26T23:44:00Z" w16du:dateUtc="2026-02-26T19:44:00Z"/>
          <w:rFonts w:ascii="GHEA Grapalat" w:hAnsi="GHEA Grapalat"/>
          <w:iCs/>
          <w:color w:val="000000"/>
          <w:sz w:val="21"/>
          <w:szCs w:val="21"/>
          <w:lang w:val="hy-AM"/>
        </w:rPr>
      </w:pPr>
    </w:p>
    <w:p w14:paraId="06A93F97" w14:textId="77777777" w:rsidR="00F02279" w:rsidRPr="00E6597C" w:rsidRDefault="00F02279" w:rsidP="00F02279">
      <w:pPr>
        <w:ind w:firstLine="375"/>
        <w:jc w:val="both"/>
        <w:rPr>
          <w:moveFrom w:id="2392" w:author="Հերմինե Գևորգյան" w:date="2026-02-26T23:44:00Z" w16du:dateUtc="2026-02-26T19:44:00Z"/>
          <w:rFonts w:ascii="Arial" w:hAnsi="Arial" w:cs="Arial"/>
          <w:iCs/>
          <w:color w:val="000000"/>
          <w:sz w:val="21"/>
          <w:szCs w:val="21"/>
          <w:lang w:val="es-ES"/>
        </w:rPr>
      </w:pPr>
      <w:moveFrom w:id="2393" w:author="Հերմինե Գևորգյան" w:date="2026-02-26T23:44:00Z" w16du:dateUtc="2026-02-26T19:44:00Z">
        <w:r w:rsidRPr="00E6597C">
          <w:rPr>
            <w:rFonts w:ascii="Arial" w:hAnsi="Arial" w:cs="Arial"/>
            <w:iCs/>
            <w:color w:val="000000"/>
            <w:sz w:val="21"/>
            <w:szCs w:val="21"/>
            <w:lang w:val="es-ES"/>
          </w:rPr>
          <w:t> </w:t>
        </w:r>
      </w:moveFrom>
    </w:p>
    <w:p w14:paraId="25F949D7" w14:textId="77777777" w:rsidR="00F02279" w:rsidRPr="00E6597C" w:rsidRDefault="00F02279" w:rsidP="00F02279">
      <w:pPr>
        <w:ind w:firstLine="375"/>
        <w:jc w:val="both"/>
        <w:rPr>
          <w:moveFrom w:id="2394" w:author="Հերմինե Գևորգյան" w:date="2026-02-26T23:44:00Z" w16du:dateUtc="2026-02-26T19:44:00Z"/>
          <w:rFonts w:ascii="GHEA Grapalat" w:hAnsi="GHEA Grapalat"/>
          <w:iCs/>
          <w:snapToGrid w:val="0"/>
          <w:color w:val="000000"/>
          <w:sz w:val="21"/>
          <w:szCs w:val="21"/>
          <w:lang w:val="es-ES"/>
        </w:rPr>
      </w:pPr>
      <w:moveFrom w:id="2395" w:author="Հերմինե Գևորգյան" w:date="2026-02-26T23:44:00Z" w16du:dateUtc="2026-02-26T19:44:00Z">
        <w:r w:rsidRPr="00E6597C">
          <w:rPr>
            <w:rFonts w:ascii="Arial" w:hAnsi="Arial" w:cs="Arial"/>
            <w:iCs/>
            <w:color w:val="000000"/>
            <w:sz w:val="21"/>
            <w:szCs w:val="21"/>
            <w:lang w:val="es-ES"/>
          </w:rPr>
          <w:t> </w:t>
        </w:r>
        <w:r w:rsidRPr="00E6597C">
          <w:rPr>
            <w:rFonts w:ascii="GHEA Grapalat" w:hAnsi="GHEA Grapalat"/>
            <w:iCs/>
            <w:snapToGrid w:val="0"/>
            <w:color w:val="000000"/>
            <w:sz w:val="21"/>
            <w:szCs w:val="21"/>
            <w:lang w:val="hy-AM"/>
          </w:rPr>
          <w:t xml:space="preserve">Սույն </w:t>
        </w:r>
        <w:r w:rsidRPr="00E6597C">
          <w:rPr>
            <w:rFonts w:ascii="GHEA Grapalat" w:hAnsi="GHEA Grapalat"/>
            <w:iCs/>
            <w:snapToGrid w:val="0"/>
            <w:color w:val="000000"/>
            <w:sz w:val="21"/>
            <w:szCs w:val="21"/>
          </w:rPr>
          <w:t>արձանագրության</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երկկողմ</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հաստատման համար հիմք հանդիսացած</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հաշիվ</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ապրանքագիրը</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և</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 xml:space="preserve">դրական </w:t>
        </w:r>
        <w:r w:rsidRPr="00E6597C">
          <w:rPr>
            <w:rFonts w:ascii="GHEA Grapalat" w:hAnsi="GHEA Grapalat"/>
            <w:color w:val="000000"/>
            <w:sz w:val="21"/>
            <w:szCs w:val="21"/>
            <w:lang w:val="es-ES"/>
          </w:rPr>
          <w:t>եզրակացությունը</w:t>
        </w:r>
        <w:r w:rsidRPr="00E6597C">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moveFrom>
    </w:p>
    <w:p w14:paraId="6792899B" w14:textId="77777777" w:rsidR="00F02279" w:rsidRPr="00E6597C" w:rsidRDefault="00F02279" w:rsidP="00F02279">
      <w:pPr>
        <w:ind w:firstLine="375"/>
        <w:jc w:val="both"/>
        <w:rPr>
          <w:moveFrom w:id="2396" w:author="Հերմինե Գևորգյան" w:date="2026-02-26T23:44:00Z" w16du:dateUtc="2026-02-26T19:44:00Z"/>
          <w:rFonts w:ascii="GHEA Grapalat" w:hAnsi="GHEA Grapalat"/>
          <w:iCs/>
          <w:snapToGrid w:val="0"/>
          <w:color w:val="000000"/>
          <w:sz w:val="21"/>
          <w:szCs w:val="21"/>
          <w:lang w:val="es-ES"/>
        </w:rPr>
      </w:pPr>
    </w:p>
    <w:p w14:paraId="7BB5EA9A" w14:textId="77777777" w:rsidR="00F02279" w:rsidRPr="00E6597C" w:rsidRDefault="00F02279" w:rsidP="00F02279">
      <w:pPr>
        <w:ind w:firstLine="375"/>
        <w:jc w:val="both"/>
        <w:rPr>
          <w:moveFrom w:id="2397" w:author="Հերմինե Գևորգյան" w:date="2026-02-26T23:44:00Z" w16du:dateUtc="2026-02-26T19:44:00Z"/>
          <w:rFonts w:ascii="GHEA Grapalat" w:hAnsi="GHEA Grapalat"/>
          <w:iCs/>
          <w:snapToGrid w:val="0"/>
          <w:color w:val="000000"/>
          <w:sz w:val="2"/>
          <w:szCs w:val="21"/>
          <w:lang w:val="es-ES"/>
        </w:rPr>
      </w:pPr>
    </w:p>
    <w:p w14:paraId="0CF61A59" w14:textId="77777777" w:rsidR="00F02279" w:rsidRPr="00E6597C" w:rsidRDefault="00F02279" w:rsidP="00F02279">
      <w:pPr>
        <w:ind w:firstLine="375"/>
        <w:rPr>
          <w:moveFrom w:id="2398" w:author="Հերմինե Գևորգյան" w:date="2026-02-26T23:44:00Z" w16du:dateUtc="2026-02-26T19:44:00Z"/>
          <w:rFonts w:ascii="GHEA Grapalat" w:hAnsi="GHEA Grapalat"/>
          <w:iCs/>
          <w:snapToGrid w:val="0"/>
          <w:color w:val="000000"/>
          <w:sz w:val="2"/>
          <w:szCs w:val="21"/>
          <w:lang w:val="es-ES"/>
        </w:rPr>
      </w:pPr>
      <w:moveFrom w:id="2399" w:author="Հերմինե Գևորգյան" w:date="2026-02-26T23:44:00Z" w16du:dateUtc="2026-02-26T19:44:00Z">
        <w:r w:rsidRPr="00E6597C">
          <w:rPr>
            <w:rFonts w:ascii="GHEA Grapalat" w:hAnsi="GHEA Grapalat"/>
            <w:iCs/>
            <w:snapToGrid w:val="0"/>
            <w:color w:val="000000"/>
            <w:sz w:val="21"/>
            <w:szCs w:val="21"/>
            <w:lang w:val="es-ES"/>
          </w:rPr>
          <w:t> </w:t>
        </w:r>
      </w:moveFrom>
    </w:p>
    <w:p w14:paraId="0C0B7464" w14:textId="77777777" w:rsidR="00F02279" w:rsidRPr="00E6597C" w:rsidRDefault="00F02279" w:rsidP="00F02279">
      <w:pPr>
        <w:ind w:left="-142" w:firstLine="142"/>
        <w:jc w:val="center"/>
        <w:rPr>
          <w:moveFrom w:id="2400" w:author="Հերմինե Գևորգյան" w:date="2026-02-26T23:44:00Z" w16du:dateUtc="2026-02-26T19:44:00Z"/>
          <w:rFonts w:ascii="GHEA Grapalat" w:hAnsi="GHEA Grapalat" w:cs="Sylfaen"/>
          <w:b/>
        </w:rPr>
      </w:pPr>
    </w:p>
    <w:p w14:paraId="2E7CCD49" w14:textId="77777777" w:rsidR="00F02279" w:rsidRPr="00E6597C" w:rsidRDefault="00F02279" w:rsidP="00F02279">
      <w:pPr>
        <w:ind w:left="-142" w:firstLine="142"/>
        <w:jc w:val="center"/>
        <w:rPr>
          <w:moveFrom w:id="2401" w:author="Հերմինե Գևորգյան" w:date="2026-02-26T23:44:00Z" w16du:dateUtc="2026-02-26T19:44:00Z"/>
          <w:rFonts w:ascii="GHEA Grapalat" w:hAnsi="GHEA Grapalat" w:cs="Sylfaen"/>
          <w:b/>
        </w:rPr>
      </w:pPr>
    </w:p>
    <w:p w14:paraId="04DC42C3" w14:textId="77777777" w:rsidR="00F02279" w:rsidRPr="00E6597C" w:rsidRDefault="00F02279" w:rsidP="00F02279">
      <w:pPr>
        <w:ind w:left="-142" w:firstLine="142"/>
        <w:jc w:val="center"/>
        <w:rPr>
          <w:moveFrom w:id="2402" w:author="Հերմինե Գևորգյան" w:date="2026-02-26T23:44:00Z" w16du:dateUtc="2026-02-26T19:44:00Z"/>
          <w:rFonts w:ascii="GHEA Grapalat" w:hAnsi="GHEA Grapalat" w:cs="Sylfaen"/>
          <w:b/>
        </w:rPr>
      </w:pPr>
    </w:p>
    <w:p w14:paraId="10F9F322" w14:textId="77777777" w:rsidR="00F02279" w:rsidRPr="00E6597C" w:rsidRDefault="00F02279">
      <w:pPr>
        <w:ind w:firstLine="567"/>
        <w:jc w:val="right"/>
        <w:rPr>
          <w:moveFrom w:id="2403" w:author="Հերմինե Գևորգյան" w:date="2026-02-26T23:44:00Z" w16du:dateUtc="2026-02-26T19:44:00Z"/>
          <w:rFonts w:ascii="GHEA Grapalat" w:hAnsi="GHEA Grapalat"/>
          <w:i/>
          <w:sz w:val="22"/>
          <w:lang w:val="pt-BR"/>
          <w:rPrChange w:id="2404" w:author="Հերմինե Գևորգյան" w:date="2026-02-26T23:44:00Z" w16du:dateUtc="2026-02-26T19:44:00Z">
            <w:rPr>
              <w:moveFrom w:id="2405" w:author="Հերմինե Գևորգյան" w:date="2026-02-26T23:44:00Z" w16du:dateUtc="2026-02-26T19:44:00Z"/>
              <w:rFonts w:ascii="GHEA Grapalat" w:hAnsi="GHEA Grapalat"/>
              <w:b/>
            </w:rPr>
          </w:rPrChange>
        </w:rPr>
        <w:pPrChange w:id="2406" w:author="Հերմինե Գևորգյան" w:date="2026-02-26T23:44:00Z" w16du:dateUtc="2026-02-26T19:44:00Z">
          <w:pPr>
            <w:ind w:left="-142" w:firstLine="142"/>
            <w:jc w:val="center"/>
          </w:pPr>
        </w:pPrChange>
      </w:pPr>
    </w:p>
    <w:p w14:paraId="75364D9C" w14:textId="77777777" w:rsidR="00F02279" w:rsidRPr="00E6597C" w:rsidRDefault="00F02279" w:rsidP="00F02279">
      <w:pPr>
        <w:jc w:val="right"/>
        <w:rPr>
          <w:del w:id="2407" w:author="Հերմինե Գևորգյան" w:date="2026-02-26T23:44:00Z" w16du:dateUtc="2026-02-26T19:44:00Z"/>
          <w:rFonts w:ascii="GHEA Grapalat" w:hAnsi="GHEA Grapalat" w:cs="Sylfaen"/>
          <w:i/>
          <w:sz w:val="20"/>
        </w:rPr>
      </w:pPr>
      <w:moveFrom w:id="2408" w:author="Հերմինե Գևորգյան" w:date="2026-02-26T23:44:00Z" w16du:dateUtc="2026-02-26T19:44:00Z">
        <w:r w:rsidRPr="00E6597C">
          <w:rPr>
            <w:rFonts w:ascii="GHEA Grapalat" w:hAnsi="GHEA Grapalat" w:cs="Sylfaen"/>
            <w:i/>
            <w:sz w:val="20"/>
            <w:szCs w:val="20"/>
            <w:lang w:val="pt-BR"/>
          </w:rPr>
          <w:t>Հավելված</w:t>
        </w:r>
        <w:r w:rsidRPr="00E6597C">
          <w:rPr>
            <w:rFonts w:ascii="GHEA Grapalat" w:hAnsi="GHEA Grapalat"/>
            <w:i/>
            <w:sz w:val="20"/>
            <w:lang w:val="pt-BR"/>
            <w:rPrChange w:id="2409" w:author="Հերմինե Գևորգյան" w:date="2026-02-26T23:44:00Z" w16du:dateUtc="2026-02-26T19:44:00Z">
              <w:rPr>
                <w:rFonts w:ascii="GHEA Grapalat" w:hAnsi="GHEA Grapalat"/>
                <w:i/>
                <w:sz w:val="20"/>
              </w:rPr>
            </w:rPrChange>
          </w:rPr>
          <w:t xml:space="preserve"> </w:t>
        </w:r>
      </w:moveFrom>
      <w:moveFromRangeEnd w:id="2368"/>
      <w:del w:id="2410" w:author="Հերմինե Գևորգյան" w:date="2026-02-26T23:44:00Z" w16du:dateUtc="2026-02-26T19:44:00Z">
        <w:r w:rsidRPr="00E6597C">
          <w:rPr>
            <w:rFonts w:ascii="GHEA Grapalat" w:hAnsi="GHEA Grapalat" w:cs="Sylfaen"/>
            <w:i/>
            <w:sz w:val="20"/>
          </w:rPr>
          <w:delText>3.1</w:delText>
        </w:r>
      </w:del>
    </w:p>
    <w:p w14:paraId="3F4C53BB" w14:textId="77777777" w:rsidR="00F02279" w:rsidRPr="00E6597C" w:rsidRDefault="00F02279" w:rsidP="00F02279">
      <w:pPr>
        <w:jc w:val="right"/>
        <w:rPr>
          <w:del w:id="2411" w:author="Հերմինե Գևորգյան" w:date="2026-02-26T23:44:00Z" w16du:dateUtc="2026-02-26T19:44:00Z"/>
          <w:rFonts w:ascii="GHEA Grapalat" w:hAnsi="GHEA Grapalat" w:cs="Sylfaen"/>
          <w:i/>
          <w:sz w:val="20"/>
          <w:lang w:val="pt-BR"/>
        </w:rPr>
      </w:pPr>
      <w:del w:id="2412" w:author="Հերմինե Գևորգյան" w:date="2026-02-26T23:44:00Z" w16du:dateUtc="2026-02-26T19:44:00Z">
        <w:r w:rsidRPr="00E6597C">
          <w:rPr>
            <w:rFonts w:ascii="GHEA Grapalat" w:hAnsi="GHEA Grapalat" w:cs="Sylfaen"/>
            <w:i/>
            <w:sz w:val="20"/>
            <w:lang w:val="pt-BR"/>
          </w:rPr>
          <w:delText xml:space="preserve">«         »              20  թ. կնքված </w:delText>
        </w:r>
      </w:del>
    </w:p>
    <w:p w14:paraId="6E3502B9" w14:textId="77777777" w:rsidR="00F02279" w:rsidRPr="00E6597C" w:rsidRDefault="00F02279" w:rsidP="00F02279">
      <w:pPr>
        <w:jc w:val="right"/>
        <w:rPr>
          <w:del w:id="2413" w:author="Հերմինե Գևորգյան" w:date="2026-02-26T23:44:00Z" w16du:dateUtc="2026-02-26T19:44:00Z"/>
          <w:rFonts w:ascii="GHEA Grapalat" w:hAnsi="GHEA Grapalat" w:cs="Sylfaen"/>
          <w:i/>
          <w:sz w:val="20"/>
          <w:lang w:val="pt-BR"/>
        </w:rPr>
      </w:pPr>
      <w:del w:id="2414" w:author="Հերմինե Գևորգյան" w:date="2026-02-26T23:44:00Z" w16du:dateUtc="2026-02-26T19:44:00Z">
        <w:r w:rsidRPr="00E6597C">
          <w:rPr>
            <w:rFonts w:ascii="GHEA Grapalat" w:hAnsi="GHEA Grapalat" w:cs="Sylfaen"/>
            <w:i/>
            <w:sz w:val="20"/>
            <w:lang w:val="pt-BR"/>
          </w:rPr>
          <w:delText xml:space="preserve">                      ծածկագրով պայմանագրի</w:delText>
        </w:r>
      </w:del>
    </w:p>
    <w:p w14:paraId="02B67297" w14:textId="77777777" w:rsidR="00F02279" w:rsidRPr="00E6597C" w:rsidRDefault="00F02279" w:rsidP="00F02279">
      <w:pPr>
        <w:tabs>
          <w:tab w:val="left" w:pos="360"/>
          <w:tab w:val="left" w:pos="540"/>
        </w:tabs>
        <w:jc w:val="center"/>
        <w:rPr>
          <w:del w:id="2415" w:author="Հերմինե Գևորգյան" w:date="2026-02-26T23:44:00Z" w16du:dateUtc="2026-02-26T19:44:00Z"/>
          <w:rFonts w:ascii="Sylfaen" w:hAnsi="Sylfaen" w:cs="Sylfaen"/>
          <w:b/>
          <w:bCs/>
        </w:rPr>
      </w:pPr>
    </w:p>
    <w:p w14:paraId="2C56B63E" w14:textId="77777777" w:rsidR="00F02279" w:rsidRPr="00E6597C" w:rsidRDefault="00F02279" w:rsidP="00F02279">
      <w:pPr>
        <w:tabs>
          <w:tab w:val="left" w:pos="360"/>
          <w:tab w:val="left" w:pos="540"/>
        </w:tabs>
        <w:jc w:val="center"/>
        <w:rPr>
          <w:del w:id="2416" w:author="Հերմինե Գևորգյան" w:date="2026-02-26T23:44:00Z" w16du:dateUtc="2026-02-26T19:44:00Z"/>
          <w:rFonts w:ascii="Sylfaen" w:hAnsi="Sylfaen" w:cs="Sylfaen"/>
          <w:b/>
          <w:bCs/>
        </w:rPr>
      </w:pPr>
    </w:p>
    <w:p w14:paraId="159A2286" w14:textId="77777777" w:rsidR="00F02279" w:rsidRPr="00E6597C" w:rsidRDefault="00F02279" w:rsidP="00F02279">
      <w:pPr>
        <w:tabs>
          <w:tab w:val="left" w:pos="360"/>
          <w:tab w:val="left" w:pos="540"/>
        </w:tabs>
        <w:jc w:val="center"/>
        <w:rPr>
          <w:del w:id="2417" w:author="Հերմինե Գևորգյան" w:date="2026-02-26T23:44:00Z" w16du:dateUtc="2026-02-26T19:44:00Z"/>
          <w:rFonts w:ascii="Sylfaen" w:hAnsi="Sylfaen" w:cs="Sylfaen"/>
          <w:b/>
          <w:bCs/>
        </w:rPr>
      </w:pPr>
    </w:p>
    <w:p w14:paraId="552B296C" w14:textId="77777777" w:rsidR="00F02279" w:rsidRPr="00E6597C" w:rsidRDefault="00F02279" w:rsidP="00F02279">
      <w:pPr>
        <w:tabs>
          <w:tab w:val="left" w:pos="360"/>
          <w:tab w:val="left" w:pos="540"/>
        </w:tabs>
        <w:jc w:val="center"/>
        <w:rPr>
          <w:del w:id="2418" w:author="Հերմինե Գևորգյան" w:date="2026-02-26T23:44:00Z" w16du:dateUtc="2026-02-26T19:44:00Z"/>
          <w:rFonts w:ascii="GHEA Grapalat" w:hAnsi="GHEA Grapalat" w:cs="Sylfaen"/>
          <w:b/>
          <w:bCs/>
        </w:rPr>
      </w:pPr>
    </w:p>
    <w:p w14:paraId="73E0FDA8" w14:textId="77777777" w:rsidR="00F02279" w:rsidRPr="00E6597C" w:rsidRDefault="00F02279" w:rsidP="00F02279">
      <w:pPr>
        <w:tabs>
          <w:tab w:val="left" w:pos="2250"/>
        </w:tabs>
        <w:spacing w:line="276" w:lineRule="auto"/>
        <w:jc w:val="center"/>
        <w:rPr>
          <w:del w:id="2419" w:author="Հերմինե Գևորգյան" w:date="2026-02-26T23:44:00Z" w16du:dateUtc="2026-02-26T19:44:00Z"/>
          <w:rFonts w:ascii="GHEA Grapalat" w:hAnsi="GHEA Grapalat" w:cs="Sylfaen"/>
          <w:bCs/>
          <w:sz w:val="18"/>
          <w:szCs w:val="18"/>
        </w:rPr>
      </w:pPr>
      <w:del w:id="2420" w:author="Հերմինե Գևորգյան" w:date="2026-02-26T23:44:00Z" w16du:dateUtc="2026-02-26T19:44:00Z">
        <w:r w:rsidRPr="00E6597C">
          <w:rPr>
            <w:rFonts w:ascii="GHEA Grapalat" w:hAnsi="GHEA Grapalat" w:cs="Sylfaen"/>
            <w:bCs/>
            <w:sz w:val="18"/>
            <w:szCs w:val="18"/>
          </w:rPr>
          <w:delText xml:space="preserve">ԱԿՏ  N    </w:delText>
        </w:r>
      </w:del>
    </w:p>
    <w:p w14:paraId="197005AD" w14:textId="77777777" w:rsidR="00F02279" w:rsidRPr="00E6597C" w:rsidRDefault="00F02279" w:rsidP="00F02279">
      <w:pPr>
        <w:tabs>
          <w:tab w:val="left" w:pos="360"/>
          <w:tab w:val="left" w:pos="540"/>
          <w:tab w:val="left" w:pos="2250"/>
        </w:tabs>
        <w:spacing w:line="276" w:lineRule="auto"/>
        <w:jc w:val="center"/>
        <w:rPr>
          <w:del w:id="2421" w:author="Հերմինե Գևորգյան" w:date="2026-02-26T23:44:00Z" w16du:dateUtc="2026-02-26T19:44:00Z"/>
          <w:rFonts w:ascii="GHEA Grapalat" w:hAnsi="GHEA Grapalat" w:cs="Sylfaen"/>
          <w:bCs/>
          <w:sz w:val="18"/>
          <w:szCs w:val="18"/>
        </w:rPr>
      </w:pPr>
      <w:del w:id="2422" w:author="Հերմինե Գևորգյան" w:date="2026-02-26T23:44:00Z" w16du:dateUtc="2026-02-26T19:44:00Z">
        <w:r w:rsidRPr="00E6597C">
          <w:rPr>
            <w:rFonts w:ascii="GHEA Grapalat" w:hAnsi="GHEA Grapalat" w:cs="Sylfaen"/>
            <w:bCs/>
            <w:sz w:val="18"/>
            <w:szCs w:val="18"/>
          </w:rPr>
          <w:delText xml:space="preserve">պայմանագրի արդյունքը Պատվիրատուին հանձնելու փաստը ֆիքսելու վերաբերյալ                                                                                                                               </w:delText>
        </w:r>
      </w:del>
    </w:p>
    <w:p w14:paraId="79968A32" w14:textId="77777777" w:rsidR="00F02279" w:rsidRPr="00E6597C" w:rsidRDefault="00F02279" w:rsidP="00F02279">
      <w:pPr>
        <w:tabs>
          <w:tab w:val="left" w:pos="360"/>
          <w:tab w:val="left" w:pos="540"/>
        </w:tabs>
        <w:rPr>
          <w:del w:id="2423" w:author="Հերմինե Գևորգյան" w:date="2026-02-26T23:44:00Z" w16du:dateUtc="2026-02-26T19:44:00Z"/>
          <w:rFonts w:ascii="GHEA Grapalat" w:hAnsi="GHEA Grapalat" w:cs="Sylfaen"/>
          <w:sz w:val="22"/>
          <w:szCs w:val="22"/>
        </w:rPr>
      </w:pPr>
    </w:p>
    <w:p w14:paraId="1F40A3E4" w14:textId="77777777" w:rsidR="00F02279" w:rsidRPr="00E6597C" w:rsidRDefault="00F02279" w:rsidP="00F02279">
      <w:pPr>
        <w:tabs>
          <w:tab w:val="left" w:pos="360"/>
          <w:tab w:val="left" w:pos="540"/>
        </w:tabs>
        <w:rPr>
          <w:del w:id="2424" w:author="Հերմինե Գևորգյան" w:date="2026-02-26T23:44:00Z" w16du:dateUtc="2026-02-26T19:44:00Z"/>
          <w:rFonts w:ascii="GHEA Grapalat" w:hAnsi="GHEA Grapalat" w:cs="Sylfaen"/>
          <w:sz w:val="22"/>
          <w:szCs w:val="22"/>
        </w:rPr>
      </w:pPr>
    </w:p>
    <w:p w14:paraId="0DDC21E5" w14:textId="77777777" w:rsidR="00F02279" w:rsidRPr="00E6597C" w:rsidRDefault="00F02279" w:rsidP="00F02279">
      <w:pPr>
        <w:tabs>
          <w:tab w:val="left" w:pos="360"/>
          <w:tab w:val="left" w:pos="540"/>
        </w:tabs>
        <w:ind w:left="-540" w:firstLine="180"/>
        <w:jc w:val="both"/>
        <w:rPr>
          <w:del w:id="2425" w:author="Հերմինե Գևորգյան" w:date="2026-02-26T23:44:00Z" w16du:dateUtc="2026-02-26T19:44:00Z"/>
          <w:rFonts w:ascii="GHEA Grapalat" w:hAnsi="GHEA Grapalat" w:cs="Sylfaen"/>
          <w:sz w:val="20"/>
          <w:szCs w:val="20"/>
        </w:rPr>
      </w:pPr>
      <w:del w:id="2426" w:author="Հերմինե Գևորգյան" w:date="2026-02-26T23:44:00Z" w16du:dateUtc="2026-02-26T19:44:00Z">
        <w:r w:rsidRPr="00E6597C">
          <w:rPr>
            <w:rFonts w:ascii="GHEA Grapalat" w:hAnsi="GHEA Grapalat" w:cs="Sylfaen"/>
          </w:rPr>
          <w:tab/>
        </w:r>
        <w:r w:rsidRPr="00E6597C">
          <w:rPr>
            <w:rFonts w:ascii="GHEA Grapalat" w:hAnsi="GHEA Grapalat" w:cs="Sylfaen"/>
            <w:sz w:val="20"/>
            <w:szCs w:val="20"/>
            <w:lang w:val="hy-AM"/>
          </w:rPr>
          <w:delText xml:space="preserve">Սույնով </w:delText>
        </w:r>
        <w:r w:rsidRPr="00E6597C">
          <w:rPr>
            <w:rFonts w:ascii="GHEA Grapalat" w:hAnsi="GHEA Grapalat" w:cs="Sylfaen"/>
            <w:sz w:val="20"/>
            <w:szCs w:val="20"/>
          </w:rPr>
          <w:delText>արձանագրվում է</w:delText>
        </w:r>
        <w:r w:rsidRPr="00E6597C">
          <w:rPr>
            <w:rFonts w:ascii="GHEA Grapalat" w:hAnsi="GHEA Grapalat" w:cs="Sylfaen"/>
            <w:sz w:val="20"/>
            <w:szCs w:val="20"/>
            <w:lang w:val="hy-AM"/>
          </w:rPr>
          <w:delText>, որ</w:delText>
        </w:r>
        <w:r w:rsidRPr="00E6597C">
          <w:rPr>
            <w:rFonts w:ascii="GHEA Grapalat" w:hAnsi="GHEA Grapalat" w:cs="Sylfaen"/>
            <w:lang w:val="hy-AM"/>
          </w:rPr>
          <w:delText xml:space="preserve"> </w:delText>
        </w:r>
        <w:r w:rsidRPr="00E6597C">
          <w:rPr>
            <w:rFonts w:ascii="GHEA Grapalat" w:hAnsi="GHEA Grapalat" w:cs="Sylfaen"/>
            <w:sz w:val="20"/>
            <w:u w:val="single"/>
          </w:rPr>
          <w:tab/>
        </w:r>
        <w:r w:rsidRPr="00E6597C">
          <w:rPr>
            <w:rFonts w:ascii="GHEA Grapalat" w:hAnsi="GHEA Grapalat" w:cs="Sylfaen"/>
            <w:sz w:val="20"/>
            <w:u w:val="single"/>
          </w:rPr>
          <w:tab/>
          <w:delText xml:space="preserve">        </w:delText>
        </w:r>
        <w:r w:rsidRPr="00E6597C">
          <w:rPr>
            <w:rFonts w:ascii="GHEA Grapalat" w:hAnsi="GHEA Grapalat" w:cs="Sylfaen"/>
            <w:sz w:val="20"/>
          </w:rPr>
          <w:delText>-ի</w:delText>
        </w:r>
        <w:r w:rsidRPr="00E6597C">
          <w:rPr>
            <w:rFonts w:ascii="GHEA Grapalat" w:hAnsi="GHEA Grapalat" w:cs="Sylfaen"/>
          </w:rPr>
          <w:delText xml:space="preserve"> </w:delText>
        </w:r>
        <w:r w:rsidRPr="00E6597C">
          <w:rPr>
            <w:rFonts w:ascii="GHEA Grapalat" w:hAnsi="GHEA Grapalat" w:cs="Sylfaen"/>
            <w:sz w:val="20"/>
            <w:szCs w:val="20"/>
          </w:rPr>
          <w:delText>(այսուհետ` Պատվիրատու)   և</w:delText>
        </w:r>
        <w:r w:rsidRPr="00E6597C">
          <w:rPr>
            <w:rFonts w:ascii="GHEA Grapalat" w:hAnsi="GHEA Grapalat" w:cs="Sylfaen"/>
            <w:sz w:val="20"/>
            <w:szCs w:val="20"/>
            <w:lang w:val="hy-AM"/>
          </w:rPr>
          <w:delText xml:space="preserve"> </w:delText>
        </w:r>
        <w:r w:rsidRPr="00E6597C">
          <w:rPr>
            <w:rFonts w:ascii="GHEA Grapalat" w:hAnsi="GHEA Grapalat" w:cs="Sylfaen"/>
            <w:sz w:val="20"/>
            <w:u w:val="single"/>
          </w:rPr>
          <w:tab/>
        </w:r>
        <w:r w:rsidRPr="00E6597C">
          <w:rPr>
            <w:rFonts w:ascii="GHEA Grapalat" w:hAnsi="GHEA Grapalat" w:cs="Sylfaen"/>
            <w:sz w:val="20"/>
            <w:u w:val="single"/>
          </w:rPr>
          <w:tab/>
          <w:delText xml:space="preserve">        </w:delText>
        </w:r>
        <w:r w:rsidRPr="00E6597C">
          <w:rPr>
            <w:rFonts w:ascii="GHEA Grapalat" w:hAnsi="GHEA Grapalat" w:cs="Sylfaen"/>
            <w:sz w:val="20"/>
          </w:rPr>
          <w:delText>-ի</w:delText>
        </w:r>
      </w:del>
    </w:p>
    <w:p w14:paraId="510D0D48" w14:textId="77777777" w:rsidR="00F02279" w:rsidRPr="00E6597C" w:rsidRDefault="00F02279" w:rsidP="00F02279">
      <w:pPr>
        <w:tabs>
          <w:tab w:val="left" w:pos="360"/>
          <w:tab w:val="left" w:pos="540"/>
        </w:tabs>
        <w:ind w:right="-360"/>
        <w:jc w:val="both"/>
        <w:rPr>
          <w:del w:id="2427" w:author="Հերմինե Գևորգյան" w:date="2026-02-26T23:44:00Z" w16du:dateUtc="2026-02-26T19:44:00Z"/>
          <w:rFonts w:ascii="GHEA Grapalat" w:hAnsi="GHEA Grapalat" w:cs="Sylfaen"/>
          <w:sz w:val="12"/>
          <w:szCs w:val="12"/>
        </w:rPr>
      </w:pPr>
      <w:del w:id="2428" w:author="Հերմինե Գևորգյան" w:date="2026-02-26T23:44:00Z" w16du:dateUtc="2026-02-26T19:44:00Z">
        <w:r w:rsidRPr="00E6597C">
          <w:rPr>
            <w:rFonts w:ascii="GHEA Grapalat" w:hAnsi="GHEA Grapalat" w:cs="Sylfaen"/>
          </w:rPr>
          <w:delText xml:space="preserve">                                           </w:delText>
        </w:r>
        <w:r w:rsidRPr="00E6597C">
          <w:rPr>
            <w:rFonts w:ascii="GHEA Grapalat" w:hAnsi="GHEA Grapalat" w:cs="Sylfaen"/>
            <w:sz w:val="12"/>
            <w:szCs w:val="12"/>
          </w:rPr>
          <w:delText>Պատվիրատուի անունը                                                                                                 Կատարողի անունը</w:delText>
        </w:r>
      </w:del>
    </w:p>
    <w:p w14:paraId="7CC35ABE" w14:textId="77777777" w:rsidR="00F02279" w:rsidRPr="00E6597C" w:rsidRDefault="00F02279" w:rsidP="00F02279">
      <w:pPr>
        <w:tabs>
          <w:tab w:val="left" w:pos="360"/>
          <w:tab w:val="left" w:pos="540"/>
        </w:tabs>
        <w:ind w:right="-360"/>
        <w:jc w:val="both"/>
        <w:rPr>
          <w:del w:id="2429" w:author="Հերմինե Գևորգյան" w:date="2026-02-26T23:44:00Z" w16du:dateUtc="2026-02-26T19:44:00Z"/>
          <w:rFonts w:ascii="GHEA Grapalat" w:hAnsi="GHEA Grapalat" w:cs="Sylfaen"/>
          <w:sz w:val="20"/>
          <w:u w:val="single"/>
          <w:lang w:val="hy-AM"/>
        </w:rPr>
      </w:pPr>
      <w:del w:id="2430" w:author="Հերմինե Գևորգյան" w:date="2026-02-26T23:44:00Z" w16du:dateUtc="2026-02-26T19:44:00Z">
        <w:r w:rsidRPr="00E6597C">
          <w:rPr>
            <w:rFonts w:ascii="GHEA Grapalat" w:hAnsi="GHEA Grapalat" w:cs="Sylfaen"/>
            <w:sz w:val="20"/>
            <w:szCs w:val="20"/>
            <w:lang w:val="hy-AM"/>
          </w:rPr>
          <w:delText>(այսուհետ` Կ</w:delText>
        </w:r>
        <w:r w:rsidRPr="00E6597C">
          <w:rPr>
            <w:rFonts w:ascii="GHEA Grapalat" w:hAnsi="GHEA Grapalat" w:cs="Sylfaen"/>
            <w:sz w:val="20"/>
            <w:szCs w:val="20"/>
          </w:rPr>
          <w:delText>ատարող</w:delText>
        </w:r>
        <w:r w:rsidRPr="00E6597C">
          <w:rPr>
            <w:rFonts w:ascii="GHEA Grapalat" w:hAnsi="GHEA Grapalat" w:cs="Sylfaen"/>
            <w:sz w:val="20"/>
            <w:szCs w:val="20"/>
            <w:lang w:val="hy-AM"/>
          </w:rPr>
          <w:delText>)</w:delText>
        </w:r>
        <w:r w:rsidRPr="00E6597C">
          <w:rPr>
            <w:rFonts w:ascii="GHEA Grapalat" w:hAnsi="GHEA Grapalat" w:cs="Sylfaen"/>
            <w:sz w:val="20"/>
            <w:szCs w:val="20"/>
          </w:rPr>
          <w:delText xml:space="preserve"> միջև</w:delText>
        </w:r>
        <w:r w:rsidRPr="00E6597C">
          <w:rPr>
            <w:rFonts w:ascii="GHEA Grapalat" w:hAnsi="GHEA Grapalat" w:cs="Sylfaen"/>
          </w:rPr>
          <w:delText xml:space="preserve"> </w:delText>
        </w:r>
        <w:r w:rsidRPr="00E6597C">
          <w:rPr>
            <w:rFonts w:ascii="GHEA Grapalat" w:hAnsi="GHEA Grapalat" w:cs="Sylfaen"/>
            <w:sz w:val="20"/>
          </w:rPr>
          <w:delText xml:space="preserve">20     թ. </w:delText>
        </w:r>
        <w:r w:rsidRPr="00E6597C">
          <w:rPr>
            <w:rFonts w:ascii="GHEA Grapalat" w:hAnsi="GHEA Grapalat" w:cs="Sylfaen"/>
            <w:sz w:val="20"/>
            <w:u w:val="single"/>
          </w:rPr>
          <w:tab/>
        </w:r>
        <w:r w:rsidRPr="00E6597C">
          <w:rPr>
            <w:rFonts w:ascii="GHEA Grapalat" w:hAnsi="GHEA Grapalat" w:cs="Sylfaen"/>
            <w:sz w:val="20"/>
            <w:u w:val="single"/>
          </w:rPr>
          <w:tab/>
        </w:r>
        <w:r w:rsidRPr="00E6597C">
          <w:rPr>
            <w:rFonts w:ascii="GHEA Grapalat" w:hAnsi="GHEA Grapalat" w:cs="Sylfaen"/>
            <w:sz w:val="20"/>
            <w:u w:val="single"/>
          </w:rPr>
          <w:tab/>
        </w:r>
        <w:r w:rsidRPr="00E6597C">
          <w:rPr>
            <w:rFonts w:ascii="GHEA Grapalat" w:hAnsi="GHEA Grapalat" w:cs="Sylfaen"/>
            <w:sz w:val="20"/>
            <w:u w:val="single"/>
          </w:rPr>
          <w:tab/>
        </w:r>
        <w:r w:rsidRPr="00E6597C">
          <w:rPr>
            <w:rFonts w:ascii="GHEA Grapalat" w:hAnsi="GHEA Grapalat" w:cs="Sylfaen"/>
            <w:sz w:val="20"/>
            <w:lang w:val="hy-AM"/>
          </w:rPr>
          <w:delText xml:space="preserve"> -ին կնքված N </w:delTex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del>
    </w:p>
    <w:p w14:paraId="6D7D3830" w14:textId="77777777" w:rsidR="00F02279" w:rsidRPr="00E6597C" w:rsidRDefault="00F02279" w:rsidP="00F02279">
      <w:pPr>
        <w:tabs>
          <w:tab w:val="left" w:pos="360"/>
          <w:tab w:val="left" w:pos="540"/>
        </w:tabs>
        <w:ind w:right="-360"/>
        <w:jc w:val="both"/>
        <w:rPr>
          <w:del w:id="2431" w:author="Հերմինե Գևորգյան" w:date="2026-02-26T23:44:00Z" w16du:dateUtc="2026-02-26T19:44:00Z"/>
          <w:rFonts w:ascii="GHEA Grapalat" w:hAnsi="GHEA Grapalat" w:cs="Sylfaen"/>
          <w:sz w:val="20"/>
          <w:u w:val="single"/>
          <w:lang w:val="hy-AM"/>
        </w:rPr>
      </w:pPr>
      <w:del w:id="2432" w:author="Հերմինե Գևորգյան" w:date="2026-02-26T23:44:00Z" w16du:dateUtc="2026-02-26T19:44:00Z">
        <w:r w:rsidRPr="00E6597C">
          <w:rPr>
            <w:rFonts w:ascii="GHEA Grapalat" w:hAnsi="GHEA Grapalat" w:cs="Sylfaen"/>
            <w:sz w:val="12"/>
            <w:szCs w:val="16"/>
            <w:lang w:val="hy-AM"/>
          </w:rPr>
          <w:delText xml:space="preserve">                                                                                                պայմանագրի կնքման ամսաթիվը</w:delText>
        </w:r>
        <w:r w:rsidRPr="00E6597C">
          <w:rPr>
            <w:rFonts w:ascii="GHEA Grapalat" w:hAnsi="GHEA Grapalat" w:cs="Sylfaen"/>
            <w:sz w:val="12"/>
            <w:szCs w:val="16"/>
            <w:lang w:val="hy-AM"/>
          </w:rPr>
          <w:tab/>
        </w:r>
        <w:r w:rsidRPr="00E6597C">
          <w:rPr>
            <w:rFonts w:ascii="GHEA Grapalat" w:hAnsi="GHEA Grapalat" w:cs="Sylfaen"/>
            <w:sz w:val="12"/>
            <w:szCs w:val="16"/>
            <w:lang w:val="hy-AM"/>
          </w:rPr>
          <w:tab/>
        </w:r>
        <w:r w:rsidRPr="00E6597C">
          <w:rPr>
            <w:rFonts w:ascii="GHEA Grapalat" w:hAnsi="GHEA Grapalat" w:cs="Sylfaen"/>
            <w:sz w:val="12"/>
            <w:szCs w:val="16"/>
            <w:lang w:val="hy-AM"/>
          </w:rPr>
          <w:tab/>
          <w:delText xml:space="preserve">            պայմանագրի համարը</w:delText>
        </w:r>
      </w:del>
    </w:p>
    <w:p w14:paraId="77E16B5E" w14:textId="77777777" w:rsidR="00F02279" w:rsidRPr="00E6597C" w:rsidRDefault="00F02279" w:rsidP="00F02279">
      <w:pPr>
        <w:tabs>
          <w:tab w:val="left" w:pos="360"/>
          <w:tab w:val="left" w:pos="540"/>
        </w:tabs>
        <w:spacing w:line="360" w:lineRule="auto"/>
        <w:jc w:val="both"/>
        <w:rPr>
          <w:del w:id="2433" w:author="Հերմինե Գևորգյան" w:date="2026-02-26T23:44:00Z" w16du:dateUtc="2026-02-26T19:44:00Z"/>
          <w:rFonts w:ascii="GHEA Grapalat" w:hAnsi="GHEA Grapalat" w:cs="Sylfaen"/>
          <w:lang w:val="hy-AM"/>
        </w:rPr>
      </w:pPr>
      <w:del w:id="2434" w:author="Հերմինե Գևորգյան" w:date="2026-02-26T23:44:00Z" w16du:dateUtc="2026-02-26T19:44:00Z">
        <w:r w:rsidRPr="00E6597C">
          <w:rPr>
            <w:rFonts w:ascii="GHEA Grapalat" w:hAnsi="GHEA Grapalat" w:cs="Sylfaen"/>
            <w:sz w:val="20"/>
            <w:szCs w:val="20"/>
            <w:lang w:val="hy-AM"/>
          </w:rPr>
          <w:delText>գնման պայմանագրի շրջանակներում Կատարողը</w:delText>
        </w:r>
        <w:r w:rsidRPr="00E6597C">
          <w:rPr>
            <w:rFonts w:ascii="GHEA Grapalat" w:hAnsi="GHEA Grapalat" w:cs="Sylfaen"/>
            <w:lang w:val="hy-AM"/>
          </w:rPr>
          <w:delText xml:space="preserve">  </w:delText>
        </w:r>
        <w:r w:rsidRPr="00E6597C">
          <w:rPr>
            <w:rFonts w:ascii="GHEA Grapalat" w:hAnsi="GHEA Grapalat" w:cs="Sylfaen"/>
            <w:sz w:val="20"/>
            <w:lang w:val="hy-AM"/>
          </w:rPr>
          <w:delText xml:space="preserve">20  թ. </w:delTex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lang w:val="hy-AM"/>
          </w:rPr>
          <w:delText xml:space="preserve">-ին </w:delText>
        </w:r>
        <w:r w:rsidRPr="00E6597C">
          <w:rPr>
            <w:rFonts w:ascii="GHEA Grapalat" w:hAnsi="GHEA Grapalat" w:cs="Sylfaen"/>
            <w:sz w:val="20"/>
            <w:szCs w:val="20"/>
            <w:lang w:val="hy-AM"/>
          </w:rPr>
          <w:delText>հանձնման-ընդունման նպատակով Պատվիրատուին հանձնեց ստորև նշված աշխատանքները.</w:delText>
        </w:r>
      </w:del>
    </w:p>
    <w:p w14:paraId="1DE0DE93" w14:textId="77777777" w:rsidR="00F02279" w:rsidRPr="00E6597C" w:rsidRDefault="00F02279" w:rsidP="00F02279">
      <w:pPr>
        <w:tabs>
          <w:tab w:val="left" w:pos="2972"/>
        </w:tabs>
        <w:jc w:val="both"/>
        <w:rPr>
          <w:del w:id="2435" w:author="Հերմինե Գևորգյան" w:date="2026-02-26T23:44:00Z" w16du:dateUtc="2026-02-26T19:44:00Z"/>
          <w:rFonts w:ascii="GHEA Grapalat" w:hAnsi="GHEA Grapalat" w:cs="Sylfaen"/>
          <w:lang w:val="hy-AM"/>
        </w:rPr>
      </w:pPr>
      <w:del w:id="2436" w:author="Հերմինե Գևորգյան" w:date="2026-02-26T23:44:00Z" w16du:dateUtc="2026-02-26T19:44:00Z">
        <w:r w:rsidRPr="00E6597C">
          <w:rPr>
            <w:rFonts w:ascii="GHEA Grapalat" w:hAnsi="GHEA Grapalat" w:cs="Sylfaen"/>
            <w:lang w:val="hy-AM"/>
          </w:rPr>
          <w:tab/>
        </w:r>
      </w:del>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02279" w:rsidRPr="00E6597C" w14:paraId="3D23C3A6" w14:textId="77777777" w:rsidTr="00545BDE">
        <w:trPr>
          <w:trHeight w:val="273"/>
          <w:del w:id="2437" w:author="Հերմինե Գևորգյան" w:date="2026-02-26T23:44:00Z"/>
        </w:trPr>
        <w:tc>
          <w:tcPr>
            <w:tcW w:w="7698" w:type="dxa"/>
            <w:gridSpan w:val="3"/>
            <w:tcBorders>
              <w:top w:val="single" w:sz="4" w:space="0" w:color="000000"/>
              <w:left w:val="single" w:sz="4" w:space="0" w:color="000000"/>
              <w:bottom w:val="single" w:sz="4" w:space="0" w:color="000000"/>
              <w:right w:val="single" w:sz="4" w:space="0" w:color="000000"/>
            </w:tcBorders>
          </w:tcPr>
          <w:p w14:paraId="56C776C2" w14:textId="77777777" w:rsidR="00F02279" w:rsidRPr="00E6597C" w:rsidRDefault="00F02279" w:rsidP="00545BDE">
            <w:pPr>
              <w:jc w:val="center"/>
              <w:rPr>
                <w:del w:id="2438" w:author="Հերմինե Գևորգյան" w:date="2026-02-26T23:44:00Z" w16du:dateUtc="2026-02-26T19:44:00Z"/>
                <w:rFonts w:ascii="GHEA Grapalat" w:hAnsi="GHEA Grapalat" w:cs="Sylfaen"/>
                <w:bCs/>
                <w:sz w:val="18"/>
                <w:szCs w:val="18"/>
                <w:lang w:val="ru-RU" w:eastAsia="ru-RU"/>
              </w:rPr>
            </w:pPr>
            <w:del w:id="2439" w:author="Հերմինե Գևորգյան" w:date="2026-02-26T23:44:00Z" w16du:dateUtc="2026-02-26T19:44:00Z">
              <w:r w:rsidRPr="00E6597C">
                <w:rPr>
                  <w:rFonts w:ascii="GHEA Grapalat" w:hAnsi="GHEA Grapalat" w:cs="Sylfaen"/>
                  <w:sz w:val="18"/>
                  <w:szCs w:val="18"/>
                </w:rPr>
                <w:delText>Աշխատանքի</w:delText>
              </w:r>
            </w:del>
          </w:p>
        </w:tc>
      </w:tr>
      <w:tr w:rsidR="00F02279" w:rsidRPr="00E6597C" w14:paraId="2DA83210" w14:textId="77777777" w:rsidTr="00545BDE">
        <w:trPr>
          <w:trHeight w:val="273"/>
          <w:del w:id="2440" w:author="Հերմինե Գևորգյան" w:date="2026-02-26T23:44:00Z"/>
        </w:trPr>
        <w:tc>
          <w:tcPr>
            <w:tcW w:w="3852" w:type="dxa"/>
            <w:tcBorders>
              <w:top w:val="single" w:sz="4" w:space="0" w:color="000000"/>
              <w:left w:val="single" w:sz="4" w:space="0" w:color="000000"/>
              <w:bottom w:val="single" w:sz="4" w:space="0" w:color="000000"/>
              <w:right w:val="single" w:sz="4" w:space="0" w:color="000000"/>
            </w:tcBorders>
            <w:vAlign w:val="center"/>
          </w:tcPr>
          <w:p w14:paraId="2015829C" w14:textId="77777777" w:rsidR="00F02279" w:rsidRPr="00E6597C" w:rsidRDefault="00F02279" w:rsidP="00545BDE">
            <w:pPr>
              <w:jc w:val="center"/>
              <w:rPr>
                <w:del w:id="2441" w:author="Հերմինե Գևորգյան" w:date="2026-02-26T23:44:00Z" w16du:dateUtc="2026-02-26T19:44:00Z"/>
                <w:rFonts w:ascii="GHEA Grapalat" w:hAnsi="GHEA Grapalat"/>
                <w:sz w:val="18"/>
                <w:szCs w:val="18"/>
              </w:rPr>
            </w:pPr>
            <w:del w:id="2442" w:author="Հերմինե Գևորգյան" w:date="2026-02-26T23:44:00Z" w16du:dateUtc="2026-02-26T19:44:00Z">
              <w:r w:rsidRPr="00E6597C">
                <w:rPr>
                  <w:rFonts w:ascii="GHEA Grapalat" w:hAnsi="GHEA Grapalat" w:cs="Sylfaen"/>
                  <w:sz w:val="18"/>
                  <w:szCs w:val="18"/>
                </w:rPr>
                <w:delText>անվանումը</w:delText>
              </w:r>
            </w:del>
          </w:p>
        </w:tc>
        <w:tc>
          <w:tcPr>
            <w:tcW w:w="2062" w:type="dxa"/>
            <w:tcBorders>
              <w:top w:val="single" w:sz="4" w:space="0" w:color="000000"/>
              <w:left w:val="single" w:sz="4" w:space="0" w:color="000000"/>
              <w:bottom w:val="single" w:sz="4" w:space="0" w:color="000000"/>
              <w:right w:val="single" w:sz="4" w:space="0" w:color="auto"/>
            </w:tcBorders>
            <w:vAlign w:val="center"/>
          </w:tcPr>
          <w:p w14:paraId="74406333" w14:textId="77777777" w:rsidR="00F02279" w:rsidRPr="00E6597C" w:rsidRDefault="00F02279" w:rsidP="00545BDE">
            <w:pPr>
              <w:jc w:val="center"/>
              <w:rPr>
                <w:del w:id="2443" w:author="Հերմինե Գևորգյան" w:date="2026-02-26T23:44:00Z" w16du:dateUtc="2026-02-26T19:44:00Z"/>
                <w:rFonts w:ascii="GHEA Grapalat" w:hAnsi="GHEA Grapalat"/>
                <w:sz w:val="18"/>
                <w:szCs w:val="18"/>
              </w:rPr>
            </w:pPr>
            <w:del w:id="2444" w:author="Հերմինե Գևորգյան" w:date="2026-02-26T23:44:00Z" w16du:dateUtc="2026-02-26T19:44:00Z">
              <w:r w:rsidRPr="00E6597C">
                <w:rPr>
                  <w:rFonts w:ascii="GHEA Grapalat" w:hAnsi="GHEA Grapalat" w:cs="Sylfaen"/>
                  <w:sz w:val="18"/>
                  <w:szCs w:val="18"/>
                </w:rPr>
                <w:delText xml:space="preserve">չափման միավորը </w:delText>
              </w:r>
            </w:del>
          </w:p>
        </w:tc>
        <w:tc>
          <w:tcPr>
            <w:tcW w:w="1784" w:type="dxa"/>
            <w:tcBorders>
              <w:top w:val="single" w:sz="4" w:space="0" w:color="000000"/>
              <w:left w:val="single" w:sz="4" w:space="0" w:color="auto"/>
              <w:bottom w:val="single" w:sz="4" w:space="0" w:color="000000"/>
              <w:right w:val="single" w:sz="4" w:space="0" w:color="000000"/>
            </w:tcBorders>
            <w:vAlign w:val="center"/>
          </w:tcPr>
          <w:p w14:paraId="652A9522" w14:textId="77777777" w:rsidR="00F02279" w:rsidRPr="00E6597C" w:rsidRDefault="00F02279" w:rsidP="00545BDE">
            <w:pPr>
              <w:jc w:val="center"/>
              <w:rPr>
                <w:del w:id="2445" w:author="Հերմինե Գևորգյան" w:date="2026-02-26T23:44:00Z" w16du:dateUtc="2026-02-26T19:44:00Z"/>
                <w:rFonts w:ascii="GHEA Grapalat" w:hAnsi="GHEA Grapalat"/>
                <w:sz w:val="18"/>
                <w:szCs w:val="18"/>
              </w:rPr>
            </w:pPr>
            <w:del w:id="2446" w:author="Հերմինե Գևորգյան" w:date="2026-02-26T23:44:00Z" w16du:dateUtc="2026-02-26T19:44:00Z">
              <w:r w:rsidRPr="00E6597C">
                <w:rPr>
                  <w:rFonts w:ascii="GHEA Grapalat" w:hAnsi="GHEA Grapalat" w:cs="Sylfaen"/>
                  <w:sz w:val="18"/>
                  <w:szCs w:val="18"/>
                </w:rPr>
                <w:delText>քանակը</w:delText>
              </w:r>
              <w:r w:rsidRPr="00E6597C">
                <w:rPr>
                  <w:rFonts w:ascii="GHEA Grapalat" w:hAnsi="GHEA Grapalat"/>
                  <w:sz w:val="18"/>
                  <w:szCs w:val="18"/>
                </w:rPr>
                <w:delText xml:space="preserve"> (</w:delText>
              </w:r>
              <w:r w:rsidRPr="00E6597C">
                <w:rPr>
                  <w:rFonts w:ascii="GHEA Grapalat" w:hAnsi="GHEA Grapalat" w:cs="Sylfaen"/>
                  <w:sz w:val="18"/>
                  <w:szCs w:val="18"/>
                </w:rPr>
                <w:delText>փաստացի</w:delText>
              </w:r>
              <w:r w:rsidRPr="00E6597C">
                <w:rPr>
                  <w:rFonts w:ascii="GHEA Grapalat" w:hAnsi="GHEA Grapalat"/>
                  <w:sz w:val="18"/>
                  <w:szCs w:val="18"/>
                </w:rPr>
                <w:delText>)</w:delText>
              </w:r>
            </w:del>
          </w:p>
        </w:tc>
      </w:tr>
      <w:tr w:rsidR="00F02279" w:rsidRPr="00E6597C" w14:paraId="47BF4CBA" w14:textId="77777777" w:rsidTr="00545BDE">
        <w:trPr>
          <w:trHeight w:val="273"/>
          <w:del w:id="2447" w:author="Հերմինե Գևորգյան" w:date="2026-02-26T23:44:00Z"/>
        </w:trPr>
        <w:tc>
          <w:tcPr>
            <w:tcW w:w="3852" w:type="dxa"/>
            <w:tcBorders>
              <w:top w:val="single" w:sz="4" w:space="0" w:color="000000"/>
              <w:left w:val="single" w:sz="4" w:space="0" w:color="000000"/>
              <w:bottom w:val="single" w:sz="4" w:space="0" w:color="000000"/>
              <w:right w:val="single" w:sz="4" w:space="0" w:color="000000"/>
            </w:tcBorders>
          </w:tcPr>
          <w:p w14:paraId="28955B31" w14:textId="77777777" w:rsidR="00F02279" w:rsidRPr="00E6597C" w:rsidRDefault="00F02279" w:rsidP="00545BDE">
            <w:pPr>
              <w:rPr>
                <w:del w:id="2448" w:author="Հերմինե Գևորգյան" w:date="2026-02-26T23:44:00Z" w16du:dateUtc="2026-02-26T19:44:00Z"/>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04D8364E" w14:textId="77777777" w:rsidR="00F02279" w:rsidRPr="00E6597C" w:rsidRDefault="00F02279" w:rsidP="00545BDE">
            <w:pPr>
              <w:rPr>
                <w:del w:id="2449" w:author="Հերմինե Գևորգյան" w:date="2026-02-26T23:44:00Z" w16du:dateUtc="2026-02-26T19:44:00Z"/>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75A7F718" w14:textId="77777777" w:rsidR="00F02279" w:rsidRPr="00E6597C" w:rsidRDefault="00F02279" w:rsidP="00545BDE">
            <w:pPr>
              <w:rPr>
                <w:del w:id="2450" w:author="Հերմինե Գևորգյան" w:date="2026-02-26T23:44:00Z" w16du:dateUtc="2026-02-26T19:44:00Z"/>
                <w:rFonts w:ascii="GHEA Grapalat" w:hAnsi="GHEA Grapalat" w:cs="Sylfaen"/>
                <w:sz w:val="18"/>
                <w:szCs w:val="18"/>
                <w:lang w:val="ru-RU" w:eastAsia="ru-RU"/>
              </w:rPr>
            </w:pPr>
          </w:p>
        </w:tc>
      </w:tr>
      <w:tr w:rsidR="00F02279" w:rsidRPr="00E6597C" w14:paraId="48C75326" w14:textId="77777777" w:rsidTr="00545BDE">
        <w:trPr>
          <w:trHeight w:val="273"/>
          <w:del w:id="2451" w:author="Հերմինե Գևորգյան" w:date="2026-02-26T23:44:00Z"/>
        </w:trPr>
        <w:tc>
          <w:tcPr>
            <w:tcW w:w="3852" w:type="dxa"/>
            <w:tcBorders>
              <w:top w:val="single" w:sz="4" w:space="0" w:color="000000"/>
              <w:left w:val="single" w:sz="4" w:space="0" w:color="000000"/>
              <w:bottom w:val="single" w:sz="4" w:space="0" w:color="000000"/>
              <w:right w:val="single" w:sz="4" w:space="0" w:color="000000"/>
            </w:tcBorders>
          </w:tcPr>
          <w:p w14:paraId="10EF62E6" w14:textId="77777777" w:rsidR="00F02279" w:rsidRPr="00E6597C" w:rsidRDefault="00F02279" w:rsidP="00545BDE">
            <w:pPr>
              <w:rPr>
                <w:del w:id="2452" w:author="Հերմինե Գևորգյան" w:date="2026-02-26T23:44:00Z" w16du:dateUtc="2026-02-26T19:44:00Z"/>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4AB1D78A" w14:textId="77777777" w:rsidR="00F02279" w:rsidRPr="00E6597C" w:rsidRDefault="00F02279" w:rsidP="00545BDE">
            <w:pPr>
              <w:rPr>
                <w:del w:id="2453" w:author="Հերմինե Գևորգյան" w:date="2026-02-26T23:44:00Z" w16du:dateUtc="2026-02-26T19:44:00Z"/>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3A695A3" w14:textId="77777777" w:rsidR="00F02279" w:rsidRPr="00E6597C" w:rsidRDefault="00F02279" w:rsidP="00545BDE">
            <w:pPr>
              <w:rPr>
                <w:del w:id="2454" w:author="Հերմինե Գևորգյան" w:date="2026-02-26T23:44:00Z" w16du:dateUtc="2026-02-26T19:44:00Z"/>
                <w:rFonts w:ascii="GHEA Grapalat" w:hAnsi="GHEA Grapalat" w:cs="Sylfaen"/>
                <w:sz w:val="18"/>
                <w:szCs w:val="18"/>
                <w:lang w:val="ru-RU" w:eastAsia="ru-RU"/>
              </w:rPr>
            </w:pPr>
          </w:p>
        </w:tc>
      </w:tr>
    </w:tbl>
    <w:p w14:paraId="21CDB6D8" w14:textId="77777777" w:rsidR="00F02279" w:rsidRPr="00E6597C" w:rsidRDefault="00F02279" w:rsidP="00F02279">
      <w:pPr>
        <w:tabs>
          <w:tab w:val="left" w:pos="360"/>
          <w:tab w:val="left" w:pos="540"/>
        </w:tabs>
        <w:jc w:val="both"/>
        <w:rPr>
          <w:del w:id="2455" w:author="Հերմինե Գևորգյան" w:date="2026-02-26T23:44:00Z" w16du:dateUtc="2026-02-26T19:44:00Z"/>
          <w:rFonts w:ascii="GHEA Grapalat" w:hAnsi="GHEA Grapalat" w:cs="Sylfaen"/>
          <w:lang w:eastAsia="ru-RU"/>
        </w:rPr>
      </w:pPr>
    </w:p>
    <w:p w14:paraId="6BEC2E5E" w14:textId="77777777" w:rsidR="00F02279" w:rsidRPr="00E6597C" w:rsidRDefault="00F02279" w:rsidP="00F02279">
      <w:pPr>
        <w:tabs>
          <w:tab w:val="left" w:pos="360"/>
          <w:tab w:val="left" w:pos="540"/>
        </w:tabs>
        <w:jc w:val="both"/>
        <w:rPr>
          <w:del w:id="2456" w:author="Հերմինե Գևորգյան" w:date="2026-02-26T23:44:00Z" w16du:dateUtc="2026-02-26T19:44:00Z"/>
          <w:rFonts w:ascii="GHEA Grapalat" w:hAnsi="GHEA Grapalat" w:cs="Sylfaen"/>
        </w:rPr>
      </w:pPr>
    </w:p>
    <w:p w14:paraId="5EBBCB4D" w14:textId="77777777" w:rsidR="00F02279" w:rsidRPr="00E6597C" w:rsidRDefault="00F02279" w:rsidP="00F02279">
      <w:pPr>
        <w:tabs>
          <w:tab w:val="left" w:pos="360"/>
          <w:tab w:val="left" w:pos="540"/>
        </w:tabs>
        <w:jc w:val="both"/>
        <w:rPr>
          <w:del w:id="2457" w:author="Հերմինե Գևորգյան" w:date="2026-02-26T23:44:00Z" w16du:dateUtc="2026-02-26T19:44:00Z"/>
          <w:rFonts w:ascii="GHEA Grapalat" w:hAnsi="GHEA Grapalat" w:cs="Sylfaen"/>
          <w:lang w:val="hy-AM"/>
        </w:rPr>
      </w:pPr>
    </w:p>
    <w:p w14:paraId="65732C40" w14:textId="77777777" w:rsidR="00F02279" w:rsidRPr="00E6597C" w:rsidRDefault="00F02279" w:rsidP="00F02279">
      <w:pPr>
        <w:tabs>
          <w:tab w:val="left" w:pos="360"/>
          <w:tab w:val="left" w:pos="540"/>
        </w:tabs>
        <w:jc w:val="both"/>
        <w:rPr>
          <w:del w:id="2458" w:author="Հերմինե Գևորգյան" w:date="2026-02-26T23:44:00Z" w16du:dateUtc="2026-02-26T19:44:00Z"/>
          <w:rFonts w:ascii="GHEA Grapalat" w:hAnsi="GHEA Grapalat" w:cs="Sylfaen"/>
          <w:sz w:val="20"/>
          <w:szCs w:val="20"/>
          <w:lang w:val="hy-AM"/>
        </w:rPr>
      </w:pPr>
      <w:del w:id="2459" w:author="Հերմինե Գևորգյան" w:date="2026-02-26T23:44:00Z" w16du:dateUtc="2026-02-26T19:44:00Z">
        <w:r w:rsidRPr="00E6597C">
          <w:rPr>
            <w:rFonts w:ascii="GHEA Grapalat" w:hAnsi="GHEA Grapalat" w:cs="Sylfaen"/>
            <w:sz w:val="20"/>
            <w:szCs w:val="20"/>
            <w:lang w:val="hy-AM"/>
          </w:rPr>
          <w:delText>Սույն ակտը կազմված է 2 օրինակից, յուրաքանչյուր կողմին տրամադրվում է մեկական օրինակ:</w:delText>
        </w:r>
      </w:del>
    </w:p>
    <w:p w14:paraId="0E7586F1" w14:textId="77777777" w:rsidR="00F02279" w:rsidRPr="00E6597C" w:rsidRDefault="00F02279" w:rsidP="00F02279">
      <w:pPr>
        <w:tabs>
          <w:tab w:val="left" w:pos="360"/>
          <w:tab w:val="left" w:pos="540"/>
        </w:tabs>
        <w:rPr>
          <w:del w:id="2460" w:author="Հերմինե Գևորգյան" w:date="2026-02-26T23:44:00Z" w16du:dateUtc="2026-02-26T19:44:00Z"/>
          <w:rFonts w:ascii="GHEA Grapalat" w:hAnsi="GHEA Grapalat" w:cs="Sylfaen"/>
          <w:sz w:val="20"/>
          <w:szCs w:val="20"/>
          <w:lang w:val="hy-AM"/>
        </w:rPr>
      </w:pPr>
    </w:p>
    <w:p w14:paraId="4DC69069" w14:textId="77777777" w:rsidR="00F02279" w:rsidRPr="00E6597C" w:rsidRDefault="00F02279" w:rsidP="00F02279">
      <w:pPr>
        <w:jc w:val="center"/>
        <w:rPr>
          <w:del w:id="2461" w:author="Հերմինե Գևորգյան" w:date="2026-02-26T23:44:00Z" w16du:dateUtc="2026-02-26T19:44:00Z"/>
          <w:rFonts w:ascii="GHEA Grapalat" w:hAnsi="GHEA Grapalat" w:cs="Sylfaen"/>
          <w:sz w:val="22"/>
          <w:szCs w:val="22"/>
          <w:lang w:val="hy-AM"/>
        </w:rPr>
      </w:pPr>
    </w:p>
    <w:p w14:paraId="559EE336" w14:textId="77777777" w:rsidR="00F02279" w:rsidRPr="00E6597C" w:rsidRDefault="00F02279" w:rsidP="00F02279">
      <w:pPr>
        <w:jc w:val="center"/>
        <w:rPr>
          <w:del w:id="2462" w:author="Հերմինե Գևորգյան" w:date="2026-02-26T23:44:00Z" w16du:dateUtc="2026-02-26T19:44:00Z"/>
          <w:rFonts w:ascii="GHEA Grapalat" w:hAnsi="GHEA Grapalat" w:cs="Sylfaen"/>
          <w:sz w:val="14"/>
          <w:szCs w:val="14"/>
          <w:lang w:val="hy-AM"/>
        </w:rPr>
      </w:pPr>
    </w:p>
    <w:p w14:paraId="4B7F6B01" w14:textId="77777777" w:rsidR="00F02279" w:rsidRPr="00E6597C" w:rsidRDefault="00F02279" w:rsidP="00F02279">
      <w:pPr>
        <w:jc w:val="center"/>
        <w:rPr>
          <w:del w:id="2463" w:author="Հերմինե Գևորգյան" w:date="2026-02-26T23:44:00Z" w16du:dateUtc="2026-02-26T19:44:00Z"/>
          <w:rFonts w:ascii="GHEA Grapalat" w:hAnsi="GHEA Grapalat" w:cs="Sylfaen"/>
          <w:sz w:val="22"/>
          <w:szCs w:val="22"/>
          <w:lang w:val="hy-AM"/>
        </w:rPr>
      </w:pPr>
    </w:p>
    <w:p w14:paraId="7238DDC7" w14:textId="77777777" w:rsidR="00F02279" w:rsidRPr="00E6597C" w:rsidRDefault="00F02279" w:rsidP="00F02279">
      <w:pPr>
        <w:jc w:val="center"/>
        <w:rPr>
          <w:del w:id="2464" w:author="Հերմինե Գևորգյան" w:date="2026-02-26T23:44:00Z" w16du:dateUtc="2026-02-26T19:44:00Z"/>
          <w:rFonts w:ascii="GHEA Grapalat" w:hAnsi="GHEA Grapalat" w:cs="Sylfaen"/>
          <w:sz w:val="22"/>
          <w:szCs w:val="22"/>
        </w:rPr>
      </w:pPr>
      <w:del w:id="2465" w:author="Հերմինե Գևորգյան" w:date="2026-02-26T23:44:00Z" w16du:dateUtc="2026-02-26T19:44:00Z">
        <w:r w:rsidRPr="00E6597C">
          <w:rPr>
            <w:rFonts w:ascii="GHEA Grapalat" w:hAnsi="GHEA Grapalat" w:cs="Sylfaen"/>
            <w:sz w:val="22"/>
            <w:szCs w:val="22"/>
          </w:rPr>
          <w:delText>ԿՈՂՄԵՐԸ</w:delText>
        </w:r>
      </w:del>
    </w:p>
    <w:p w14:paraId="0AA10206" w14:textId="77777777" w:rsidR="00F02279" w:rsidRPr="00E6597C" w:rsidRDefault="00F02279" w:rsidP="00F02279">
      <w:pPr>
        <w:jc w:val="center"/>
        <w:rPr>
          <w:del w:id="2466" w:author="Հերմինե Գևորգյան" w:date="2026-02-26T23:44:00Z" w16du:dateUtc="2026-02-26T19:44:00Z"/>
          <w:rFonts w:ascii="GHEA Grapalat" w:hAnsi="GHEA Grapalat" w:cs="Sylfaen"/>
          <w:sz w:val="22"/>
          <w:szCs w:val="22"/>
        </w:rPr>
      </w:pPr>
    </w:p>
    <w:p w14:paraId="5DD754DA" w14:textId="77777777" w:rsidR="00F02279" w:rsidRPr="00E6597C" w:rsidRDefault="00F02279" w:rsidP="00F02279">
      <w:pPr>
        <w:tabs>
          <w:tab w:val="left" w:pos="360"/>
          <w:tab w:val="left" w:pos="540"/>
        </w:tabs>
        <w:rPr>
          <w:del w:id="2467" w:author="Հերմինե Գևորգյան" w:date="2026-02-26T23:44:00Z" w16du:dateUtc="2026-02-26T19:44:00Z"/>
          <w:rFonts w:ascii="GHEA Grapalat" w:hAnsi="GHEA Grapalat" w:cs="Sylfaen"/>
          <w:sz w:val="22"/>
          <w:szCs w:val="22"/>
        </w:rPr>
      </w:pPr>
    </w:p>
    <w:p w14:paraId="28DF23A3" w14:textId="77777777" w:rsidR="00F02279" w:rsidRPr="00E6597C" w:rsidRDefault="00F02279" w:rsidP="00F02279">
      <w:pPr>
        <w:tabs>
          <w:tab w:val="left" w:pos="360"/>
          <w:tab w:val="left" w:pos="540"/>
        </w:tabs>
        <w:rPr>
          <w:del w:id="2468" w:author="Հերմինե Գևորգյան" w:date="2026-02-26T23:44:00Z" w16du:dateUtc="2026-02-26T19:44:00Z"/>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F02279" w:rsidRPr="00E6597C" w14:paraId="52D5A8C2" w14:textId="77777777" w:rsidTr="00545BDE">
        <w:trPr>
          <w:del w:id="2469" w:author="Հերմինե Գևորգյան" w:date="2026-02-26T23:44:00Z"/>
        </w:trPr>
        <w:tc>
          <w:tcPr>
            <w:tcW w:w="4785" w:type="dxa"/>
          </w:tcPr>
          <w:p w14:paraId="1366E209" w14:textId="77777777" w:rsidR="00F02279" w:rsidRPr="00E6597C" w:rsidRDefault="00F02279" w:rsidP="00545BDE">
            <w:pPr>
              <w:tabs>
                <w:tab w:val="left" w:pos="360"/>
                <w:tab w:val="left" w:pos="540"/>
              </w:tabs>
              <w:jc w:val="center"/>
              <w:rPr>
                <w:del w:id="2470" w:author="Հերմինե Գևորգյան" w:date="2026-02-26T23:44:00Z" w16du:dateUtc="2026-02-26T19:44:00Z"/>
                <w:rFonts w:ascii="GHEA Grapalat" w:hAnsi="GHEA Grapalat" w:cs="Sylfaen"/>
                <w:b/>
                <w:bCs/>
                <w:sz w:val="22"/>
                <w:szCs w:val="22"/>
                <w:lang w:eastAsia="ru-RU"/>
              </w:rPr>
            </w:pPr>
            <w:del w:id="2471" w:author="Հերմինե Գևորգյան" w:date="2026-02-26T23:44:00Z" w16du:dateUtc="2026-02-26T19:44:00Z">
              <w:r w:rsidRPr="00E6597C">
                <w:rPr>
                  <w:rFonts w:ascii="GHEA Grapalat" w:hAnsi="GHEA Grapalat" w:cs="Sylfaen"/>
                  <w:b/>
                  <w:bCs/>
                  <w:sz w:val="22"/>
                  <w:szCs w:val="22"/>
                </w:rPr>
                <w:delText>Հանձնեց</w:delText>
              </w:r>
            </w:del>
          </w:p>
        </w:tc>
        <w:tc>
          <w:tcPr>
            <w:tcW w:w="5223" w:type="dxa"/>
          </w:tcPr>
          <w:p w14:paraId="6CFA2120" w14:textId="77777777" w:rsidR="00F02279" w:rsidRPr="00E6597C" w:rsidRDefault="00F02279" w:rsidP="00545BDE">
            <w:pPr>
              <w:tabs>
                <w:tab w:val="left" w:pos="360"/>
                <w:tab w:val="left" w:pos="540"/>
              </w:tabs>
              <w:jc w:val="center"/>
              <w:rPr>
                <w:del w:id="2472" w:author="Հերմինե Գևորգյան" w:date="2026-02-26T23:44:00Z" w16du:dateUtc="2026-02-26T19:44:00Z"/>
                <w:rFonts w:ascii="GHEA Grapalat" w:hAnsi="GHEA Grapalat" w:cs="Sylfaen"/>
                <w:b/>
                <w:bCs/>
                <w:sz w:val="22"/>
                <w:szCs w:val="22"/>
                <w:lang w:eastAsia="ru-RU"/>
              </w:rPr>
            </w:pPr>
            <w:del w:id="2473" w:author="Հերմինե Գևորգյան" w:date="2026-02-26T23:44:00Z" w16du:dateUtc="2026-02-26T19:44:00Z">
              <w:r w:rsidRPr="00E6597C">
                <w:rPr>
                  <w:rFonts w:ascii="GHEA Grapalat" w:hAnsi="GHEA Grapalat" w:cs="Sylfaen"/>
                  <w:b/>
                  <w:bCs/>
                  <w:sz w:val="22"/>
                  <w:szCs w:val="22"/>
                </w:rPr>
                <w:delText xml:space="preserve">        Ընդունեց</w:delText>
              </w:r>
            </w:del>
          </w:p>
        </w:tc>
      </w:tr>
    </w:tbl>
    <w:p w14:paraId="69B7F61D" w14:textId="77777777" w:rsidR="00F02279" w:rsidRPr="00E6597C" w:rsidRDefault="00F02279" w:rsidP="00F02279">
      <w:pPr>
        <w:tabs>
          <w:tab w:val="left" w:pos="360"/>
          <w:tab w:val="left" w:pos="540"/>
        </w:tabs>
        <w:rPr>
          <w:del w:id="2474" w:author="Հերմինե Գևորգյան" w:date="2026-02-26T23:44:00Z" w16du:dateUtc="2026-02-26T19:44:00Z"/>
          <w:rFonts w:ascii="GHEA Grapalat" w:hAnsi="GHEA Grapalat" w:cs="Sylfaen"/>
          <w:sz w:val="20"/>
          <w:szCs w:val="20"/>
          <w:lang w:eastAsia="ru-RU"/>
        </w:rPr>
      </w:pPr>
      <w:del w:id="2475" w:author="Հերմինե Գևորգյան" w:date="2026-02-26T23:44:00Z" w16du:dateUtc="2026-02-26T19:44:00Z">
        <w:r w:rsidRPr="00E6597C">
          <w:rPr>
            <w:rFonts w:ascii="GHEA Grapalat" w:hAnsi="GHEA Grapalat" w:cs="Sylfaen"/>
            <w:sz w:val="20"/>
            <w:szCs w:val="20"/>
            <w:lang w:eastAsia="ru-RU"/>
          </w:rPr>
          <w:delText xml:space="preserve">                                                                                                  հայտը նախագծած ներկայացուցիչ`</w:delText>
        </w:r>
      </w:del>
    </w:p>
    <w:p w14:paraId="516995FE" w14:textId="77777777" w:rsidR="00F02279" w:rsidRPr="00E6597C" w:rsidRDefault="00F02279" w:rsidP="00F02279">
      <w:pPr>
        <w:tabs>
          <w:tab w:val="left" w:pos="360"/>
          <w:tab w:val="left" w:pos="540"/>
        </w:tabs>
        <w:rPr>
          <w:del w:id="2476" w:author="Հերմինե Գևորգյան" w:date="2026-02-26T23:44:00Z" w16du:dateUtc="2026-02-26T19:44:00Z"/>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02279" w:rsidRPr="00E6597C" w14:paraId="7952B7DC" w14:textId="77777777" w:rsidTr="00545BDE">
        <w:trPr>
          <w:tblCellSpacing w:w="7" w:type="dxa"/>
          <w:jc w:val="center"/>
          <w:del w:id="2477" w:author="Հերմինե Գևորգյան" w:date="2026-02-26T23:44:00Z"/>
        </w:trPr>
        <w:tc>
          <w:tcPr>
            <w:tcW w:w="0" w:type="auto"/>
            <w:vAlign w:val="center"/>
          </w:tcPr>
          <w:p w14:paraId="5AAC1AD9" w14:textId="77777777" w:rsidR="00F02279" w:rsidRPr="00E6597C" w:rsidRDefault="00F02279" w:rsidP="00545BDE">
            <w:pPr>
              <w:jc w:val="center"/>
              <w:rPr>
                <w:del w:id="2478" w:author="Հերմինե Գևորգյան" w:date="2026-02-26T23:44:00Z" w16du:dateUtc="2026-02-26T19:44:00Z"/>
                <w:rFonts w:ascii="GHEA Grapalat" w:hAnsi="GHEA Grapalat" w:cs="GHEA Grapalat"/>
                <w:color w:val="000000"/>
                <w:sz w:val="21"/>
                <w:szCs w:val="21"/>
                <w:lang w:val="ru-RU" w:eastAsia="ru-RU"/>
              </w:rPr>
            </w:pPr>
            <w:del w:id="2479" w:author="Հերմինե Գևորգյան" w:date="2026-02-26T23:44:00Z" w16du:dateUtc="2026-02-26T19:44:00Z">
              <w:r w:rsidRPr="00E6597C">
                <w:rPr>
                  <w:rFonts w:ascii="GHEA Grapalat" w:hAnsi="GHEA Grapalat" w:cs="GHEA Grapalat"/>
                  <w:color w:val="000000"/>
                  <w:sz w:val="21"/>
                  <w:szCs w:val="21"/>
                </w:rPr>
                <w:delText xml:space="preserve">___________________________ </w:delText>
              </w:r>
            </w:del>
          </w:p>
          <w:p w14:paraId="178ECE0D" w14:textId="77777777" w:rsidR="00F02279" w:rsidRPr="00E6597C" w:rsidRDefault="00F02279" w:rsidP="00545BDE">
            <w:pPr>
              <w:jc w:val="center"/>
              <w:rPr>
                <w:del w:id="2480" w:author="Հերմինե Գևորգյան" w:date="2026-02-26T23:44:00Z" w16du:dateUtc="2026-02-26T19:44:00Z"/>
                <w:rFonts w:ascii="GHEA Grapalat" w:hAnsi="GHEA Grapalat" w:cs="GHEA Grapalat"/>
                <w:color w:val="000000"/>
                <w:sz w:val="21"/>
                <w:szCs w:val="21"/>
                <w:lang w:val="ru-RU" w:eastAsia="ru-RU"/>
              </w:rPr>
            </w:pPr>
            <w:del w:id="2481" w:author="Հերմինե Գևորգյան" w:date="2026-02-26T23:44:00Z" w16du:dateUtc="2026-02-26T19:44:00Z">
              <w:r w:rsidRPr="00E6597C">
                <w:rPr>
                  <w:rFonts w:ascii="GHEA Grapalat" w:hAnsi="GHEA Grapalat" w:cs="GHEA Grapalat"/>
                  <w:color w:val="000000"/>
                  <w:sz w:val="15"/>
                  <w:szCs w:val="15"/>
                </w:rPr>
                <w:delText>ազգանուն, անուն</w:delText>
              </w:r>
            </w:del>
          </w:p>
        </w:tc>
        <w:tc>
          <w:tcPr>
            <w:tcW w:w="0" w:type="auto"/>
            <w:vAlign w:val="center"/>
          </w:tcPr>
          <w:p w14:paraId="5C838CAE" w14:textId="77777777" w:rsidR="00F02279" w:rsidRPr="00E6597C" w:rsidRDefault="00F02279" w:rsidP="00545BDE">
            <w:pPr>
              <w:jc w:val="center"/>
              <w:rPr>
                <w:del w:id="2482" w:author="Հերմինե Գևորգյան" w:date="2026-02-26T23:44:00Z" w16du:dateUtc="2026-02-26T19:44:00Z"/>
                <w:rFonts w:ascii="GHEA Grapalat" w:hAnsi="GHEA Grapalat" w:cs="GHEA Grapalat"/>
                <w:color w:val="000000"/>
                <w:sz w:val="21"/>
                <w:szCs w:val="21"/>
                <w:lang w:val="ru-RU" w:eastAsia="ru-RU"/>
              </w:rPr>
            </w:pPr>
            <w:del w:id="2483" w:author="Հերմինե Գևորգյան" w:date="2026-02-26T23:44:00Z" w16du:dateUtc="2026-02-26T19:44:00Z">
              <w:r w:rsidRPr="00E6597C">
                <w:rPr>
                  <w:rFonts w:ascii="GHEA Grapalat" w:hAnsi="GHEA Grapalat" w:cs="GHEA Grapalat"/>
                  <w:color w:val="000000"/>
                  <w:sz w:val="21"/>
                  <w:szCs w:val="21"/>
                </w:rPr>
                <w:delText>___________________________</w:delText>
              </w:r>
            </w:del>
          </w:p>
          <w:p w14:paraId="3DB8E5BF" w14:textId="77777777" w:rsidR="00F02279" w:rsidRPr="00E6597C" w:rsidRDefault="00F02279" w:rsidP="00545BDE">
            <w:pPr>
              <w:jc w:val="center"/>
              <w:rPr>
                <w:del w:id="2484" w:author="Հերմինե Գևորգյան" w:date="2026-02-26T23:44:00Z" w16du:dateUtc="2026-02-26T19:44:00Z"/>
                <w:rFonts w:ascii="GHEA Grapalat" w:hAnsi="GHEA Grapalat" w:cs="GHEA Grapalat"/>
                <w:color w:val="000000"/>
                <w:sz w:val="21"/>
                <w:szCs w:val="21"/>
                <w:lang w:val="ru-RU" w:eastAsia="ru-RU"/>
              </w:rPr>
            </w:pPr>
            <w:del w:id="2485" w:author="Հերմինե Գևորգյան" w:date="2026-02-26T23:44:00Z" w16du:dateUtc="2026-02-26T19:44:00Z">
              <w:r w:rsidRPr="00E6597C">
                <w:rPr>
                  <w:rFonts w:ascii="GHEA Grapalat" w:hAnsi="GHEA Grapalat" w:cs="GHEA Grapalat"/>
                  <w:color w:val="000000"/>
                  <w:sz w:val="15"/>
                  <w:szCs w:val="15"/>
                </w:rPr>
                <w:delText>ազգանուն, անուն</w:delText>
              </w:r>
            </w:del>
          </w:p>
        </w:tc>
      </w:tr>
      <w:tr w:rsidR="00F02279" w:rsidRPr="00E6597C" w14:paraId="384C1F90" w14:textId="77777777" w:rsidTr="00545BDE">
        <w:trPr>
          <w:tblCellSpacing w:w="7" w:type="dxa"/>
          <w:jc w:val="center"/>
          <w:del w:id="2486" w:author="Հերմինե Գևորգյան" w:date="2026-02-26T23:44:00Z"/>
        </w:trPr>
        <w:tc>
          <w:tcPr>
            <w:tcW w:w="0" w:type="auto"/>
            <w:vAlign w:val="center"/>
          </w:tcPr>
          <w:p w14:paraId="75646D34" w14:textId="77777777" w:rsidR="00F02279" w:rsidRPr="00E6597C" w:rsidRDefault="00F02279" w:rsidP="00545BDE">
            <w:pPr>
              <w:jc w:val="center"/>
              <w:rPr>
                <w:del w:id="2487" w:author="Հերմինե Գևորգյան" w:date="2026-02-26T23:44:00Z" w16du:dateUtc="2026-02-26T19:44:00Z"/>
                <w:rFonts w:ascii="GHEA Grapalat" w:hAnsi="GHEA Grapalat" w:cs="GHEA Grapalat"/>
                <w:color w:val="000000"/>
                <w:sz w:val="21"/>
                <w:szCs w:val="21"/>
                <w:lang w:val="ru-RU" w:eastAsia="ru-RU"/>
              </w:rPr>
            </w:pPr>
            <w:del w:id="2488" w:author="Հերմինե Գևորգյան" w:date="2026-02-26T23:44:00Z" w16du:dateUtc="2026-02-26T19:44:00Z">
              <w:r w:rsidRPr="00E6597C">
                <w:rPr>
                  <w:rFonts w:ascii="GHEA Grapalat" w:hAnsi="GHEA Grapalat" w:cs="GHEA Grapalat"/>
                  <w:color w:val="000000"/>
                  <w:sz w:val="21"/>
                  <w:szCs w:val="21"/>
                </w:rPr>
                <w:delText xml:space="preserve">___________________________ </w:delText>
              </w:r>
            </w:del>
          </w:p>
          <w:p w14:paraId="28BE4E84" w14:textId="77777777" w:rsidR="00F02279" w:rsidRPr="00E6597C" w:rsidRDefault="00F02279" w:rsidP="00545BDE">
            <w:pPr>
              <w:jc w:val="center"/>
              <w:rPr>
                <w:del w:id="2489" w:author="Հերմինե Գևորգյան" w:date="2026-02-26T23:44:00Z" w16du:dateUtc="2026-02-26T19:44:00Z"/>
                <w:rFonts w:ascii="GHEA Grapalat" w:hAnsi="GHEA Grapalat" w:cs="GHEA Grapalat"/>
                <w:color w:val="000000"/>
                <w:sz w:val="21"/>
                <w:szCs w:val="21"/>
                <w:lang w:val="ru-RU" w:eastAsia="ru-RU"/>
              </w:rPr>
            </w:pPr>
            <w:del w:id="2490" w:author="Հերմինե Գևորգյան" w:date="2026-02-26T23:44:00Z" w16du:dateUtc="2026-02-26T19:44:00Z">
              <w:r w:rsidRPr="00E6597C">
                <w:rPr>
                  <w:rFonts w:ascii="GHEA Grapalat" w:hAnsi="GHEA Grapalat" w:cs="GHEA Grapalat"/>
                  <w:color w:val="000000"/>
                  <w:sz w:val="15"/>
                  <w:szCs w:val="15"/>
                </w:rPr>
                <w:delText>ստորագրություն</w:delText>
              </w:r>
            </w:del>
          </w:p>
        </w:tc>
        <w:tc>
          <w:tcPr>
            <w:tcW w:w="0" w:type="auto"/>
            <w:vAlign w:val="center"/>
          </w:tcPr>
          <w:p w14:paraId="27D6E3B7" w14:textId="77777777" w:rsidR="00F02279" w:rsidRPr="00E6597C" w:rsidRDefault="00F02279" w:rsidP="00545BDE">
            <w:pPr>
              <w:jc w:val="center"/>
              <w:rPr>
                <w:del w:id="2491" w:author="Հերմինե Գևորգյան" w:date="2026-02-26T23:44:00Z" w16du:dateUtc="2026-02-26T19:44:00Z"/>
                <w:rFonts w:ascii="GHEA Grapalat" w:hAnsi="GHEA Grapalat" w:cs="GHEA Grapalat"/>
                <w:color w:val="000000"/>
                <w:sz w:val="21"/>
                <w:szCs w:val="21"/>
                <w:lang w:val="ru-RU" w:eastAsia="ru-RU"/>
              </w:rPr>
            </w:pPr>
            <w:del w:id="2492" w:author="Հերմինե Գևորգյան" w:date="2026-02-26T23:44:00Z" w16du:dateUtc="2026-02-26T19:44:00Z">
              <w:r w:rsidRPr="00E6597C">
                <w:rPr>
                  <w:rFonts w:ascii="GHEA Grapalat" w:hAnsi="GHEA Grapalat" w:cs="GHEA Grapalat"/>
                  <w:color w:val="000000"/>
                  <w:sz w:val="21"/>
                  <w:szCs w:val="21"/>
                </w:rPr>
                <w:delText>___________________________</w:delText>
              </w:r>
            </w:del>
          </w:p>
          <w:p w14:paraId="79EA9B13" w14:textId="77777777" w:rsidR="00F02279" w:rsidRPr="00E6597C" w:rsidRDefault="00F02279" w:rsidP="00545BDE">
            <w:pPr>
              <w:jc w:val="center"/>
              <w:rPr>
                <w:del w:id="2493" w:author="Հերմինե Գևորգյան" w:date="2026-02-26T23:44:00Z" w16du:dateUtc="2026-02-26T19:44:00Z"/>
                <w:rFonts w:ascii="GHEA Grapalat" w:hAnsi="GHEA Grapalat" w:cs="GHEA Grapalat"/>
                <w:color w:val="000000"/>
                <w:sz w:val="21"/>
                <w:szCs w:val="21"/>
                <w:lang w:val="ru-RU" w:eastAsia="ru-RU"/>
              </w:rPr>
            </w:pPr>
            <w:del w:id="2494" w:author="Հերմինե Գևորգյան" w:date="2026-02-26T23:44:00Z" w16du:dateUtc="2026-02-26T19:44:00Z">
              <w:r w:rsidRPr="00E6597C">
                <w:rPr>
                  <w:rFonts w:ascii="GHEA Grapalat" w:hAnsi="GHEA Grapalat" w:cs="GHEA Grapalat"/>
                  <w:color w:val="000000"/>
                  <w:sz w:val="15"/>
                  <w:szCs w:val="15"/>
                </w:rPr>
                <w:delText>ստորագրություն</w:delText>
              </w:r>
            </w:del>
          </w:p>
        </w:tc>
      </w:tr>
    </w:tbl>
    <w:p w14:paraId="5B63B44C" w14:textId="77777777" w:rsidR="00F02279" w:rsidRPr="00E6597C" w:rsidRDefault="00F02279" w:rsidP="00F02279">
      <w:pPr>
        <w:tabs>
          <w:tab w:val="left" w:pos="360"/>
          <w:tab w:val="left" w:pos="540"/>
        </w:tabs>
        <w:rPr>
          <w:del w:id="2495" w:author="Հերմինե Գևորգյան" w:date="2026-02-26T23:44:00Z" w16du:dateUtc="2026-02-26T19:44:00Z"/>
          <w:rFonts w:ascii="Sylfaen" w:hAnsi="Sylfaen" w:cs="Sylfaen"/>
          <w:sz w:val="22"/>
          <w:szCs w:val="22"/>
          <w:lang w:val="hy-AM"/>
        </w:rPr>
      </w:pPr>
    </w:p>
    <w:p w14:paraId="1B08B169" w14:textId="5938B8E8" w:rsidR="00F02279" w:rsidRPr="00E6597C" w:rsidRDefault="00AB7AF9" w:rsidP="00F02279">
      <w:pPr>
        <w:rPr>
          <w:del w:id="2496" w:author="Հերմինե Գևորգյան" w:date="2026-02-26T23:44:00Z" w16du:dateUtc="2026-02-26T19:44:00Z"/>
          <w:rFonts w:ascii="GHEA Grapalat" w:hAnsi="GHEA Grapalat"/>
        </w:rPr>
      </w:pPr>
      <w:del w:id="2497" w:author="Հերմինե Գևորգյան" w:date="2026-02-26T23:44:00Z" w16du:dateUtc="2026-02-26T19:44:00Z">
        <w:r w:rsidRPr="00E6597C">
          <w:rPr>
            <w:rFonts w:ascii="GHEA Grapalat" w:hAnsi="GHEA Grapalat"/>
            <w:noProof/>
          </w:rPr>
          <mc:AlternateContent>
            <mc:Choice Requires="wps">
              <w:drawing>
                <wp:anchor distT="0" distB="0" distL="114300" distR="114300" simplePos="0" relativeHeight="251664384" behindDoc="0" locked="0" layoutInCell="0" allowOverlap="1" wp14:anchorId="082E2C8F" wp14:editId="5DB08DB1">
                  <wp:simplePos x="0" y="0"/>
                  <wp:positionH relativeFrom="column">
                    <wp:posOffset>3670300</wp:posOffset>
                  </wp:positionH>
                  <wp:positionV relativeFrom="paragraph">
                    <wp:posOffset>50165</wp:posOffset>
                  </wp:positionV>
                  <wp:extent cx="2400300" cy="1532255"/>
                  <wp:effectExtent l="3175" t="2540" r="0" b="0"/>
                  <wp:wrapNone/>
                  <wp:docPr id="3" name="Rectangle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0300" cy="15322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21F144" w14:textId="77777777" w:rsidR="00B23933" w:rsidRPr="00CA4668" w:rsidRDefault="00B23933" w:rsidP="00F02279">
                              <w:pPr>
                                <w:rPr>
                                  <w:del w:id="2498" w:author="Հերմինե Գևորգյան" w:date="2026-02-26T23:44:00Z" w16du:dateUtc="2026-02-26T19:44:00Z"/>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2E2C8F" id="Rectangle 110" o:spid="_x0000_s1026" style="position:absolute;margin-left:289pt;margin-top:3.95pt;width:189pt;height:120.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" o:allowincell="f" stroked="f">
                  <v:textbox>
                    <w:txbxContent>
                      <w:p w14:paraId="7D21F144" w14:textId="77777777" w:rsidR="00B23933" w:rsidRPr="00CA4668" w:rsidRDefault="00B23933" w:rsidP="00F02279">
                        <w:pPr>
                          <w:rPr>
                            <w:del w:id="2499" w:author="Հերմինե Գևորգյան" w:date="2026-02-26T23:44:00Z" w16du:dateUtc="2026-02-26T19:44:00Z"/>
                          </w:rPr>
                        </w:pPr>
                      </w:p>
                    </w:txbxContent>
                  </v:textbox>
                </v:rect>
              </w:pict>
            </mc:Fallback>
          </mc:AlternateContent>
        </w:r>
        <w:r w:rsidRPr="00E6597C">
          <w:rPr>
            <w:rFonts w:ascii="GHEA Grapalat" w:hAnsi="GHEA Grapalat"/>
            <w:noProof/>
          </w:rPr>
          <mc:AlternateContent>
            <mc:Choice Requires="wps">
              <w:drawing>
                <wp:anchor distT="0" distB="0" distL="114300" distR="114300" simplePos="0" relativeHeight="251663360" behindDoc="0" locked="0" layoutInCell="0" allowOverlap="1" wp14:anchorId="6E700DC3" wp14:editId="60375F03">
                  <wp:simplePos x="0" y="0"/>
                  <wp:positionH relativeFrom="column">
                    <wp:posOffset>12700</wp:posOffset>
                  </wp:positionH>
                  <wp:positionV relativeFrom="paragraph">
                    <wp:posOffset>50165</wp:posOffset>
                  </wp:positionV>
                  <wp:extent cx="2400300" cy="1417955"/>
                  <wp:effectExtent l="3175" t="2540" r="0" b="0"/>
                  <wp:wrapNone/>
                  <wp:docPr id="2" name="Rectangle 1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0300" cy="14179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0A5910" w14:textId="77777777" w:rsidR="00B23933" w:rsidRPr="0026158D" w:rsidRDefault="00B23933" w:rsidP="00F02279">
                              <w:pPr>
                                <w:rPr>
                                  <w:del w:id="2499" w:author="Հերմինե Գևորգյան" w:date="2026-02-26T23:44:00Z" w16du:dateUtc="2026-02-26T19:44:00Z"/>
                                  <w:rFonts w:ascii="GHEA Grapalat" w:hAnsi="GHEA Grapalat"/>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700DC3" id="Rectangle 109" o:spid="_x0000_s1027" style="position:absolute;margin-left:1pt;margin-top:3.95pt;width:189pt;height:111.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" o:allowincell="f" stroked="f">
                  <v:textbox>
                    <w:txbxContent>
                      <w:p w14:paraId="010A5910" w14:textId="77777777" w:rsidR="00B23933" w:rsidRPr="0026158D" w:rsidRDefault="00B23933" w:rsidP="00F02279">
                        <w:pPr>
                          <w:rPr>
                            <w:del w:id="2501" w:author="Հերմինե Գևորգյան" w:date="2026-02-26T23:44:00Z" w16du:dateUtc="2026-02-26T19:44:00Z"/>
                            <w:rFonts w:ascii="GHEA Grapalat" w:hAnsi="GHEA Grapalat"/>
                          </w:rPr>
                        </w:pPr>
                      </w:p>
                    </w:txbxContent>
                  </v:textbox>
                </v:rect>
              </w:pict>
            </mc:Fallback>
          </mc:AlternateContent>
        </w:r>
      </w:del>
    </w:p>
    <w:p w14:paraId="378ACEE7" w14:textId="77777777" w:rsidR="00F02279" w:rsidRPr="00E6597C" w:rsidRDefault="00F02279" w:rsidP="00F02279">
      <w:pPr>
        <w:rPr>
          <w:del w:id="2500" w:author="Հերմինե Գևորգյան" w:date="2026-02-26T23:44:00Z" w16du:dateUtc="2026-02-26T19:44:00Z"/>
          <w:rFonts w:ascii="GHEA Grapalat" w:hAnsi="GHEA Grapalat"/>
        </w:rPr>
      </w:pPr>
    </w:p>
    <w:p w14:paraId="633051E0" w14:textId="77777777" w:rsidR="00F02279" w:rsidRPr="00E6597C" w:rsidRDefault="00F02279" w:rsidP="00F02279">
      <w:pPr>
        <w:rPr>
          <w:del w:id="2501" w:author="Հերմինե Գևորգյան" w:date="2026-02-26T23:44:00Z" w16du:dateUtc="2026-02-26T19:44:00Z"/>
          <w:rFonts w:ascii="GHEA Grapalat" w:hAnsi="GHEA Grapalat"/>
        </w:rPr>
      </w:pPr>
    </w:p>
    <w:p w14:paraId="4FC1F609" w14:textId="77777777" w:rsidR="00F02279" w:rsidRPr="00E6597C" w:rsidRDefault="00F02279" w:rsidP="00F02279">
      <w:pPr>
        <w:jc w:val="right"/>
        <w:rPr>
          <w:del w:id="2502" w:author="Հերմինե Գևորգյան" w:date="2026-02-26T23:44:00Z" w16du:dateUtc="2026-02-26T19:44:00Z"/>
          <w:rFonts w:ascii="GHEA Grapalat" w:hAnsi="GHEA Grapalat"/>
        </w:rPr>
      </w:pPr>
    </w:p>
    <w:p w14:paraId="5F08942E" w14:textId="77777777" w:rsidR="00F02279" w:rsidRPr="00E6597C" w:rsidRDefault="00F02279" w:rsidP="00F02279">
      <w:pPr>
        <w:jc w:val="right"/>
        <w:rPr>
          <w:del w:id="2503" w:author="Հերմինե Գևորգյան" w:date="2026-02-26T23:44:00Z" w16du:dateUtc="2026-02-26T19:44:00Z"/>
          <w:rFonts w:ascii="GHEA Grapalat" w:hAnsi="GHEA Grapalat"/>
        </w:rPr>
      </w:pPr>
    </w:p>
    <w:p w14:paraId="67298B8A" w14:textId="77777777" w:rsidR="00F02279" w:rsidRPr="00E6597C" w:rsidRDefault="00F02279" w:rsidP="00F02279">
      <w:pPr>
        <w:jc w:val="right"/>
        <w:rPr>
          <w:del w:id="2504" w:author="Հերմինե Գևորգյան" w:date="2026-02-26T23:44:00Z" w16du:dateUtc="2026-02-26T19:44:00Z"/>
          <w:rFonts w:ascii="GHEA Grapalat" w:hAnsi="GHEA Grapalat"/>
        </w:rPr>
      </w:pPr>
    </w:p>
    <w:p w14:paraId="3FDB1D60" w14:textId="77777777" w:rsidR="00F02279" w:rsidRPr="00E6597C" w:rsidRDefault="00F02279" w:rsidP="00F02279">
      <w:pPr>
        <w:jc w:val="right"/>
        <w:rPr>
          <w:del w:id="2505" w:author="Հերմինե Գևորգյան" w:date="2026-02-26T23:44:00Z" w16du:dateUtc="2026-02-26T19:44:00Z"/>
          <w:rFonts w:ascii="GHEA Grapalat" w:hAnsi="GHEA Grapalat"/>
        </w:rPr>
      </w:pPr>
    </w:p>
    <w:p w14:paraId="5402C976" w14:textId="77777777" w:rsidR="00F02279" w:rsidRPr="00E6597C" w:rsidRDefault="00F02279" w:rsidP="00F02279">
      <w:pPr>
        <w:jc w:val="right"/>
        <w:rPr>
          <w:del w:id="2506" w:author="Հերմինե Գևորգյան" w:date="2026-02-26T23:44:00Z" w16du:dateUtc="2026-02-26T19:44:00Z"/>
          <w:rFonts w:ascii="GHEA Grapalat" w:hAnsi="GHEA Grapalat"/>
        </w:rPr>
      </w:pPr>
    </w:p>
    <w:p w14:paraId="09F788B1" w14:textId="77777777" w:rsidR="00F02279" w:rsidRPr="00E6597C" w:rsidRDefault="00F02279" w:rsidP="00F02279">
      <w:pPr>
        <w:jc w:val="right"/>
        <w:rPr>
          <w:del w:id="2507" w:author="Հերմինե Գևորգյան" w:date="2026-02-26T23:44:00Z" w16du:dateUtc="2026-02-26T19:44:00Z"/>
          <w:rFonts w:ascii="GHEA Grapalat" w:hAnsi="GHEA Grapalat"/>
        </w:rPr>
      </w:pPr>
    </w:p>
    <w:p w14:paraId="78439316" w14:textId="485E6067" w:rsidR="00F02279" w:rsidRDefault="00F02279" w:rsidP="00F02279">
      <w:pPr>
        <w:jc w:val="right"/>
        <w:rPr>
          <w:del w:id="2508" w:author="Հերմինե Գևորգյան" w:date="2026-02-26T23:44:00Z" w16du:dateUtc="2026-02-26T19:44:00Z"/>
          <w:rFonts w:ascii="GHEA Grapalat" w:hAnsi="GHEA Grapalat"/>
        </w:rPr>
      </w:pPr>
    </w:p>
    <w:p w14:paraId="48040570" w14:textId="77777777" w:rsidR="00814E7A" w:rsidRPr="00F27FC1" w:rsidRDefault="00814E7A" w:rsidP="00814E7A">
      <w:pPr>
        <w:jc w:val="right"/>
        <w:rPr>
          <w:del w:id="2509" w:author="Հերմինե Գևորգյան" w:date="2026-02-26T23:44:00Z" w16du:dateUtc="2026-02-26T19:44:00Z"/>
          <w:rFonts w:ascii="GHEA Grapalat" w:hAnsi="GHEA Grapalat"/>
          <w:i/>
          <w:sz w:val="18"/>
        </w:rPr>
      </w:pPr>
      <w:bookmarkStart w:id="2510" w:name="_Hlk187704942"/>
      <w:del w:id="2511" w:author="Հերմինե Գևորգյան" w:date="2026-02-26T23:44:00Z" w16du:dateUtc="2026-02-26T19:44:00Z">
        <w:r w:rsidRPr="005E1F72">
          <w:rPr>
            <w:rFonts w:ascii="GHEA Grapalat" w:hAnsi="GHEA Grapalat"/>
            <w:i/>
            <w:sz w:val="18"/>
            <w:lang w:val="hy-AM"/>
          </w:rPr>
          <w:delText xml:space="preserve">Հավելված N </w:delText>
        </w:r>
        <w:r w:rsidRPr="00F27FC1">
          <w:rPr>
            <w:rFonts w:ascii="GHEA Grapalat" w:hAnsi="GHEA Grapalat"/>
            <w:i/>
            <w:sz w:val="18"/>
          </w:rPr>
          <w:delText>4</w:delText>
        </w:r>
      </w:del>
    </w:p>
    <w:p w14:paraId="5D5181C3" w14:textId="77777777" w:rsidR="00814E7A" w:rsidRPr="005E1F72" w:rsidRDefault="00814E7A" w:rsidP="00814E7A">
      <w:pPr>
        <w:jc w:val="right"/>
        <w:rPr>
          <w:del w:id="2512" w:author="Հերմինե Գևորգյան" w:date="2026-02-26T23:44:00Z" w16du:dateUtc="2026-02-26T19:44:00Z"/>
          <w:rFonts w:ascii="GHEA Grapalat" w:hAnsi="GHEA Grapalat" w:cs="Sylfaen"/>
          <w:i/>
          <w:sz w:val="20"/>
          <w:lang w:val="pt-BR"/>
        </w:rPr>
      </w:pPr>
      <w:del w:id="2513" w:author="Հերմինե Գևորգյան" w:date="2026-02-26T23:44:00Z" w16du:dateUtc="2026-02-26T19:44:00Z">
        <w:r w:rsidRPr="005E1F72">
          <w:rPr>
            <w:rFonts w:ascii="GHEA Grapalat" w:hAnsi="GHEA Grapalat" w:cs="Sylfaen"/>
            <w:i/>
            <w:sz w:val="20"/>
            <w:lang w:val="pt-BR"/>
          </w:rPr>
          <w:delText xml:space="preserve">«         »              20  թ. կնքված </w:delText>
        </w:r>
      </w:del>
    </w:p>
    <w:p w14:paraId="1AEBFB25" w14:textId="77777777" w:rsidR="00814E7A" w:rsidRPr="005E1F72" w:rsidRDefault="00814E7A" w:rsidP="00814E7A">
      <w:pPr>
        <w:jc w:val="right"/>
        <w:rPr>
          <w:del w:id="2514" w:author="Հերմինե Գևորգյան" w:date="2026-02-26T23:44:00Z" w16du:dateUtc="2026-02-26T19:44:00Z"/>
          <w:rFonts w:ascii="GHEA Grapalat" w:hAnsi="GHEA Grapalat" w:cs="Sylfaen"/>
          <w:i/>
          <w:sz w:val="20"/>
          <w:lang w:val="pt-BR"/>
        </w:rPr>
      </w:pPr>
      <w:del w:id="2515" w:author="Հերմինե Գևորգյան" w:date="2026-02-26T23:44:00Z" w16du:dateUtc="2026-02-26T19:44:00Z">
        <w:r w:rsidRPr="005E1F72">
          <w:rPr>
            <w:rFonts w:ascii="GHEA Grapalat" w:hAnsi="GHEA Grapalat" w:cs="Sylfaen"/>
            <w:i/>
            <w:sz w:val="20"/>
            <w:lang w:val="pt-BR"/>
          </w:rPr>
          <w:delText xml:space="preserve">                      ծածկագրով պայմանագրի</w:delText>
        </w:r>
      </w:del>
    </w:p>
    <w:p w14:paraId="6A0E8418" w14:textId="77777777" w:rsidR="00814E7A" w:rsidRPr="00F32F71" w:rsidRDefault="00814E7A" w:rsidP="00814E7A">
      <w:pPr>
        <w:tabs>
          <w:tab w:val="left" w:pos="360"/>
          <w:tab w:val="left" w:pos="540"/>
        </w:tabs>
        <w:jc w:val="center"/>
        <w:rPr>
          <w:del w:id="2516" w:author="Հերմինե Գևորգյան" w:date="2026-02-26T23:44:00Z" w16du:dateUtc="2026-02-26T19:44:00Z"/>
          <w:rFonts w:ascii="Sylfaen" w:hAnsi="Sylfaen" w:cs="Sylfaen"/>
          <w:b/>
          <w:bCs/>
          <w:lang w:val="pt-BR"/>
        </w:rPr>
      </w:pPr>
    </w:p>
    <w:p w14:paraId="49EE7BC3" w14:textId="77777777" w:rsidR="00814E7A" w:rsidRPr="00F27FC1" w:rsidRDefault="00814E7A" w:rsidP="00814E7A">
      <w:pPr>
        <w:jc w:val="right"/>
        <w:rPr>
          <w:del w:id="2517" w:author="Հերմինե Գևորգյան" w:date="2026-02-26T23:44:00Z" w16du:dateUtc="2026-02-26T19:44:00Z"/>
          <w:rFonts w:ascii="GHEA Grapalat" w:hAnsi="GHEA Grapalat"/>
          <w:i/>
          <w:sz w:val="18"/>
        </w:rPr>
      </w:pPr>
    </w:p>
    <w:p w14:paraId="5D0EC905" w14:textId="77777777" w:rsidR="00814E7A" w:rsidRDefault="00814E7A" w:rsidP="00814E7A">
      <w:pPr>
        <w:rPr>
          <w:del w:id="2518" w:author="Հերմինե Գևորգյան" w:date="2026-02-26T23:44:00Z" w16du:dateUtc="2026-02-26T19:44:00Z"/>
          <w:rFonts w:ascii="GHEA Grapalat" w:hAnsi="GHEA Grapalat" w:cs="GHEA Grapalat"/>
          <w:sz w:val="22"/>
          <w:szCs w:val="22"/>
          <w:lang w:val="hy-AM"/>
        </w:rPr>
      </w:pPr>
    </w:p>
    <w:p w14:paraId="1B42B536" w14:textId="77777777" w:rsidR="00814E7A" w:rsidRDefault="00814E7A" w:rsidP="00814E7A">
      <w:pPr>
        <w:rPr>
          <w:del w:id="2519" w:author="Հերմինե Գևորգյան" w:date="2026-02-26T23:44:00Z" w16du:dateUtc="2026-02-26T19:44:00Z"/>
          <w:rFonts w:ascii="GHEA Grapalat" w:hAnsi="GHEA Grapalat" w:cs="GHEA Grapalat"/>
          <w:sz w:val="22"/>
          <w:szCs w:val="22"/>
          <w:lang w:val="hy-AM"/>
        </w:rPr>
      </w:pPr>
    </w:p>
    <w:p w14:paraId="692E9DC6" w14:textId="77777777" w:rsidR="00814E7A" w:rsidRDefault="00814E7A" w:rsidP="00814E7A">
      <w:pPr>
        <w:rPr>
          <w:del w:id="2520" w:author="Հերմինե Գևորգյան" w:date="2026-02-26T23:44:00Z" w16du:dateUtc="2026-02-26T19:44:00Z"/>
          <w:rFonts w:ascii="GHEA Grapalat" w:hAnsi="GHEA Grapalat" w:cs="GHEA Grapalat"/>
          <w:sz w:val="22"/>
          <w:szCs w:val="22"/>
          <w:lang w:val="hy-AM"/>
        </w:rPr>
      </w:pPr>
    </w:p>
    <w:p w14:paraId="3C67A7DF" w14:textId="77777777" w:rsidR="00814E7A" w:rsidRDefault="00814E7A" w:rsidP="00814E7A">
      <w:pPr>
        <w:rPr>
          <w:del w:id="2521" w:author="Հերմինե Գևորգյան" w:date="2026-02-26T23:44:00Z" w16du:dateUtc="2026-02-26T19:44:00Z"/>
          <w:rFonts w:ascii="GHEA Grapalat" w:hAnsi="GHEA Grapalat" w:cs="GHEA Grapalat"/>
          <w:sz w:val="22"/>
          <w:szCs w:val="22"/>
          <w:lang w:val="hy-AM"/>
        </w:rPr>
      </w:pPr>
    </w:p>
    <w:p w14:paraId="6F9FE1E9" w14:textId="77777777" w:rsidR="00814E7A" w:rsidRPr="00635053" w:rsidRDefault="00814E7A" w:rsidP="00814E7A">
      <w:pPr>
        <w:jc w:val="center"/>
        <w:rPr>
          <w:del w:id="2522" w:author="Հերմինե Գևորգյան" w:date="2026-02-26T23:44:00Z" w16du:dateUtc="2026-02-26T19:44:00Z"/>
          <w:rFonts w:ascii="GHEA Grapalat" w:hAnsi="GHEA Grapalat" w:cs="GHEA Grapalat"/>
          <w:sz w:val="22"/>
          <w:szCs w:val="22"/>
          <w:lang w:val="hy-AM"/>
        </w:rPr>
      </w:pPr>
      <w:del w:id="2523" w:author="Հերմինե Գևորգյան" w:date="2026-02-26T23:44:00Z" w16du:dateUtc="2026-02-26T19:44:00Z">
        <w:r w:rsidRPr="00635053">
          <w:rPr>
            <w:rFonts w:ascii="GHEA Grapalat" w:hAnsi="GHEA Grapalat" w:cs="GHEA Grapalat"/>
            <w:sz w:val="22"/>
            <w:szCs w:val="22"/>
            <w:lang w:val="hy-AM"/>
          </w:rPr>
          <w:delText>ԾԱՆՈՒՑՈՒՄ</w:delText>
        </w:r>
      </w:del>
    </w:p>
    <w:p w14:paraId="63AAA7EB" w14:textId="77777777" w:rsidR="00814E7A" w:rsidRPr="00635053" w:rsidRDefault="00814E7A" w:rsidP="00814E7A">
      <w:pPr>
        <w:jc w:val="center"/>
        <w:rPr>
          <w:del w:id="2524" w:author="Հերմինե Գևորգյան" w:date="2026-02-26T23:44:00Z" w16du:dateUtc="2026-02-26T19:44:00Z"/>
          <w:rFonts w:ascii="GHEA Grapalat" w:hAnsi="GHEA Grapalat" w:cs="GHEA Grapalat"/>
          <w:sz w:val="22"/>
          <w:szCs w:val="22"/>
          <w:lang w:val="hy-AM"/>
        </w:rPr>
      </w:pPr>
    </w:p>
    <w:p w14:paraId="24F8E160" w14:textId="77777777" w:rsidR="00814E7A" w:rsidRPr="005E1F72" w:rsidRDefault="00814E7A" w:rsidP="00814E7A">
      <w:pPr>
        <w:jc w:val="both"/>
        <w:rPr>
          <w:del w:id="2525" w:author="Հերմինե Գևորգյան" w:date="2026-02-26T23:44:00Z" w16du:dateUtc="2026-02-26T19:44:00Z"/>
          <w:rFonts w:ascii="GHEA Grapalat" w:hAnsi="GHEA Grapalat" w:cs="Arial"/>
          <w:sz w:val="20"/>
          <w:szCs w:val="20"/>
          <w:lang w:val="es-ES"/>
        </w:rPr>
      </w:pPr>
      <w:del w:id="2526" w:author="Հերմինե Գևորգյան" w:date="2026-02-26T23:44:00Z" w16du:dateUtc="2026-02-26T19:44:00Z">
        <w:r w:rsidRPr="005E1F72">
          <w:rPr>
            <w:rFonts w:ascii="GHEA Grapalat" w:hAnsi="GHEA Grapalat"/>
            <w:sz w:val="22"/>
            <w:szCs w:val="22"/>
            <w:u w:val="single"/>
            <w:lang w:val="es-ES"/>
          </w:rPr>
          <w:delText xml:space="preserve">                                                             </w:delTex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delText xml:space="preserve">       </w:delText>
        </w:r>
        <w:r w:rsidRPr="005E1F72">
          <w:rPr>
            <w:rFonts w:ascii="GHEA Grapalat" w:hAnsi="GHEA Grapalat"/>
            <w:sz w:val="22"/>
            <w:szCs w:val="22"/>
            <w:lang w:val="es-ES"/>
          </w:rPr>
          <w:delText xml:space="preserve"> </w:delText>
        </w:r>
        <w:r w:rsidRPr="005E1F72">
          <w:rPr>
            <w:rFonts w:ascii="GHEA Grapalat" w:hAnsi="GHEA Grapalat" w:cs="Sylfaen"/>
            <w:sz w:val="20"/>
            <w:szCs w:val="20"/>
            <w:lang w:val="es-ES"/>
          </w:rPr>
          <w:delText>հայտնում</w:delText>
        </w:r>
        <w:r w:rsidRPr="005E1F72">
          <w:rPr>
            <w:rFonts w:ascii="GHEA Grapalat" w:hAnsi="GHEA Grapalat" w:cs="Arial"/>
            <w:sz w:val="20"/>
            <w:szCs w:val="20"/>
            <w:lang w:val="es-ES"/>
          </w:rPr>
          <w:delText xml:space="preserve"> </w:delText>
        </w:r>
        <w:r w:rsidRPr="005E1F72">
          <w:rPr>
            <w:rFonts w:ascii="GHEA Grapalat" w:hAnsi="GHEA Grapalat" w:cs="Sylfaen"/>
            <w:sz w:val="20"/>
            <w:szCs w:val="20"/>
            <w:lang w:val="es-ES"/>
          </w:rPr>
          <w:delText>է</w:delText>
        </w:r>
        <w:r w:rsidRPr="005E1F72">
          <w:rPr>
            <w:rFonts w:ascii="GHEA Grapalat" w:hAnsi="GHEA Grapalat" w:cs="Arial"/>
            <w:sz w:val="20"/>
            <w:szCs w:val="20"/>
            <w:lang w:val="es-ES"/>
          </w:rPr>
          <w:delText xml:space="preserve">, </w:delText>
        </w:r>
        <w:r w:rsidRPr="005E1F72">
          <w:rPr>
            <w:rFonts w:ascii="GHEA Grapalat" w:hAnsi="GHEA Grapalat" w:cs="Sylfaen"/>
            <w:sz w:val="20"/>
            <w:szCs w:val="20"/>
            <w:lang w:val="es-ES"/>
          </w:rPr>
          <w:delText>որ</w:delText>
        </w:r>
        <w:r w:rsidRPr="005E1F72">
          <w:rPr>
            <w:rFonts w:ascii="GHEA Grapalat" w:hAnsi="GHEA Grapalat" w:cs="Arial"/>
            <w:sz w:val="20"/>
            <w:szCs w:val="20"/>
            <w:lang w:val="es-ES"/>
          </w:rPr>
          <w:delText xml:space="preserve"> </w:delText>
        </w:r>
        <w:r>
          <w:rPr>
            <w:rFonts w:ascii="GHEA Grapalat" w:hAnsi="GHEA Grapalat" w:cs="Arial"/>
            <w:sz w:val="20"/>
            <w:szCs w:val="20"/>
            <w:lang w:val="es-ES"/>
          </w:rPr>
          <w:delText xml:space="preserve">.  </w:delText>
        </w:r>
      </w:del>
    </w:p>
    <w:p w14:paraId="7AEAF524" w14:textId="77777777" w:rsidR="00814E7A" w:rsidRDefault="00814E7A" w:rsidP="00814E7A">
      <w:pPr>
        <w:jc w:val="both"/>
        <w:rPr>
          <w:del w:id="2527" w:author="Հերմինե Գևորգյան" w:date="2026-02-26T23:44:00Z" w16du:dateUtc="2026-02-26T19:44:00Z"/>
          <w:rFonts w:ascii="GHEA Grapalat" w:hAnsi="GHEA Grapalat" w:cs="Arial"/>
          <w:vertAlign w:val="superscript"/>
          <w:lang w:val="es-ES"/>
        </w:rPr>
      </w:pPr>
      <w:del w:id="2528" w:author="Հերմինե Գևորգյան" w:date="2026-02-26T23:44:00Z" w16du:dateUtc="2026-02-26T19:44:00Z">
        <w:r w:rsidRPr="005E1F72">
          <w:rPr>
            <w:rFonts w:ascii="GHEA Grapalat" w:hAnsi="GHEA Grapalat"/>
            <w:vertAlign w:val="superscript"/>
            <w:lang w:val="es-ES"/>
          </w:rPr>
          <w:delText xml:space="preserve">               </w:delText>
        </w:r>
        <w:r w:rsidRPr="005E1F72">
          <w:rPr>
            <w:rFonts w:ascii="GHEA Grapalat" w:hAnsi="GHEA Grapalat"/>
            <w:lang w:val="es-ES"/>
          </w:rPr>
          <w:delText xml:space="preserve">            </w:delText>
        </w:r>
        <w:r>
          <w:rPr>
            <w:rFonts w:ascii="GHEA Grapalat" w:hAnsi="GHEA Grapalat" w:cs="Sylfaen"/>
            <w:vertAlign w:val="superscript"/>
            <w:lang w:val="es-ES"/>
          </w:rPr>
          <w:delText>ֆինանսական գործակալի</w:delText>
        </w:r>
        <w:r w:rsidRPr="005E1F72">
          <w:rPr>
            <w:rFonts w:ascii="GHEA Grapalat" w:hAnsi="GHEA Grapalat" w:cs="Arial"/>
            <w:vertAlign w:val="superscript"/>
            <w:lang w:val="es-ES"/>
          </w:rPr>
          <w:delText xml:space="preserve"> </w:delText>
        </w:r>
        <w:r w:rsidRPr="005E1F72">
          <w:rPr>
            <w:rFonts w:ascii="GHEA Grapalat" w:hAnsi="GHEA Grapalat" w:cs="Sylfaen"/>
            <w:vertAlign w:val="superscript"/>
            <w:lang w:val="es-ES"/>
          </w:rPr>
          <w:delText>անվանումը</w:delText>
        </w:r>
        <w:r w:rsidRPr="005E1F72">
          <w:rPr>
            <w:rFonts w:ascii="GHEA Grapalat" w:hAnsi="GHEA Grapalat" w:cs="Arial"/>
            <w:vertAlign w:val="superscript"/>
            <w:lang w:val="es-ES"/>
          </w:rPr>
          <w:delText xml:space="preserve"> </w:delText>
        </w:r>
      </w:del>
    </w:p>
    <w:p w14:paraId="22CB5B0B" w14:textId="77777777" w:rsidR="00814E7A" w:rsidRPr="005E1F72" w:rsidRDefault="00814E7A" w:rsidP="00814E7A">
      <w:pPr>
        <w:jc w:val="both"/>
        <w:rPr>
          <w:del w:id="2529" w:author="Հերմինե Գևորգյան" w:date="2026-02-26T23:44:00Z" w16du:dateUtc="2026-02-26T19:44:00Z"/>
          <w:rFonts w:ascii="GHEA Grapalat" w:hAnsi="GHEA Grapalat"/>
          <w:sz w:val="22"/>
          <w:szCs w:val="22"/>
          <w:vertAlign w:val="superscript"/>
          <w:lang w:val="es-ES"/>
        </w:rPr>
      </w:pPr>
    </w:p>
    <w:p w14:paraId="6E707D4D" w14:textId="77777777" w:rsidR="00814E7A" w:rsidRPr="00E5270C" w:rsidRDefault="00814E7A" w:rsidP="00814E7A">
      <w:pPr>
        <w:pStyle w:val="aff3"/>
        <w:numPr>
          <w:ilvl w:val="0"/>
          <w:numId w:val="32"/>
        </w:numPr>
        <w:contextualSpacing/>
        <w:jc w:val="both"/>
        <w:rPr>
          <w:del w:id="2530" w:author="Հերմինե Գևորգյան" w:date="2026-02-26T23:44:00Z" w16du:dateUtc="2026-02-26T19:44:00Z"/>
          <w:rFonts w:ascii="GHEA Grapalat" w:hAnsi="GHEA Grapalat"/>
          <w:sz w:val="22"/>
          <w:szCs w:val="22"/>
          <w:u w:val="single"/>
          <w:lang w:val="es-ES"/>
        </w:rPr>
      </w:pPr>
      <w:del w:id="2531" w:author="Հերմինե Գևորգյան" w:date="2026-02-26T23:44:00Z" w16du:dateUtc="2026-02-26T19:44:00Z">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delText>-</w:delText>
        </w:r>
        <w:r w:rsidRPr="00E5270C">
          <w:rPr>
            <w:rFonts w:ascii="GHEA Grapalat" w:hAnsi="GHEA Grapalat" w:cs="Sylfaen"/>
            <w:sz w:val="20"/>
            <w:szCs w:val="20"/>
            <w:lang w:val="es-ES"/>
          </w:rPr>
          <w:delText xml:space="preserve">ի և  </w:delTex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delText>-</w:delText>
        </w:r>
        <w:r w:rsidRPr="00E5270C">
          <w:rPr>
            <w:rFonts w:ascii="GHEA Grapalat" w:hAnsi="GHEA Grapalat" w:cs="Sylfaen"/>
            <w:sz w:val="20"/>
            <w:szCs w:val="20"/>
            <w:lang w:val="es-ES"/>
          </w:rPr>
          <w:delText>ի միջև</w:delText>
        </w:r>
        <w:r>
          <w:rPr>
            <w:rFonts w:ascii="GHEA Grapalat" w:hAnsi="GHEA Grapalat" w:cs="Sylfaen"/>
            <w:sz w:val="20"/>
            <w:szCs w:val="20"/>
            <w:lang w:val="es-ES"/>
          </w:rPr>
          <w:delText xml:space="preserve"> </w:delText>
        </w:r>
        <w:r w:rsidRPr="00635053">
          <w:rPr>
            <w:rFonts w:ascii="GHEA Grapalat" w:hAnsi="GHEA Grapalat" w:cs="Sylfaen"/>
            <w:sz w:val="20"/>
            <w:szCs w:val="20"/>
            <w:lang w:val="es-ES"/>
          </w:rPr>
          <w:delText>«</w:delText>
        </w:r>
        <w:r>
          <w:rPr>
            <w:rFonts w:ascii="GHEA Grapalat" w:hAnsi="GHEA Grapalat" w:cs="Sylfaen"/>
            <w:sz w:val="20"/>
            <w:szCs w:val="20"/>
            <w:lang w:val="es-ES"/>
          </w:rPr>
          <w:delText>--</w:delText>
        </w:r>
        <w:r w:rsidRPr="00635053">
          <w:rPr>
            <w:rFonts w:ascii="GHEA Grapalat" w:hAnsi="GHEA Grapalat" w:cs="Sylfaen"/>
            <w:sz w:val="20"/>
            <w:szCs w:val="20"/>
            <w:lang w:val="es-ES"/>
          </w:rPr>
          <w:delText>»         20  թ. կնքված</w:delText>
        </w:r>
      </w:del>
    </w:p>
    <w:p w14:paraId="6C83D7AD" w14:textId="77777777" w:rsidR="00814E7A" w:rsidRPr="005E1F72" w:rsidRDefault="00814E7A" w:rsidP="00814E7A">
      <w:pPr>
        <w:jc w:val="both"/>
        <w:rPr>
          <w:del w:id="2532" w:author="Հերմինե Գևորգյան" w:date="2026-02-26T23:44:00Z" w16du:dateUtc="2026-02-26T19:44:00Z"/>
          <w:rFonts w:ascii="GHEA Grapalat" w:hAnsi="GHEA Grapalat" w:cs="Sylfaen"/>
          <w:vertAlign w:val="superscript"/>
          <w:lang w:val="es-ES"/>
        </w:rPr>
      </w:pPr>
      <w:del w:id="2533" w:author="Հերմինե Գևորգյան" w:date="2026-02-26T23:44:00Z" w16du:dateUtc="2026-02-26T19:44:00Z">
        <w:r w:rsidRPr="005E1F72">
          <w:rPr>
            <w:rFonts w:ascii="GHEA Grapalat" w:hAnsi="GHEA Grapalat" w:cs="Sylfaen"/>
            <w:vertAlign w:val="superscript"/>
            <w:lang w:val="es-ES"/>
          </w:rPr>
          <w:delText xml:space="preserve">                     </w:delText>
        </w:r>
        <w:r>
          <w:rPr>
            <w:rFonts w:ascii="GHEA Grapalat" w:hAnsi="GHEA Grapalat" w:cs="Sylfaen"/>
            <w:vertAlign w:val="superscript"/>
            <w:lang w:val="es-ES"/>
          </w:rPr>
          <w:delText xml:space="preserve">        </w:delText>
        </w:r>
        <w:r w:rsidRPr="005E1F72">
          <w:rPr>
            <w:rFonts w:ascii="GHEA Grapalat" w:hAnsi="GHEA Grapalat" w:cs="Sylfaen"/>
            <w:vertAlign w:val="superscript"/>
            <w:lang w:val="es-ES"/>
          </w:rPr>
          <w:delText xml:space="preserve"> </w:delText>
        </w:r>
        <w:r>
          <w:rPr>
            <w:rFonts w:ascii="GHEA Grapalat" w:hAnsi="GHEA Grapalat" w:cs="Sylfaen"/>
            <w:vertAlign w:val="superscript"/>
            <w:lang w:val="es-ES"/>
          </w:rPr>
          <w:delText>պատվիրատուի</w:delText>
        </w:r>
        <w:r w:rsidRPr="005E1F72">
          <w:rPr>
            <w:rFonts w:ascii="GHEA Grapalat" w:hAnsi="GHEA Grapalat" w:cs="Sylfaen"/>
            <w:vertAlign w:val="superscript"/>
            <w:lang w:val="es-ES"/>
          </w:rPr>
          <w:delText xml:space="preserve"> անվանումը                    </w:delText>
        </w:r>
        <w:r>
          <w:rPr>
            <w:rFonts w:ascii="GHEA Grapalat" w:hAnsi="GHEA Grapalat" w:cs="Sylfaen"/>
            <w:vertAlign w:val="superscript"/>
            <w:lang w:val="es-ES"/>
          </w:rPr>
          <w:delText xml:space="preserve">                   </w:delText>
        </w:r>
        <w:r w:rsidRPr="005E1F72">
          <w:rPr>
            <w:rFonts w:ascii="GHEA Grapalat" w:hAnsi="GHEA Grapalat" w:cs="Sylfaen"/>
            <w:vertAlign w:val="superscript"/>
            <w:lang w:val="es-ES"/>
          </w:rPr>
          <w:delText xml:space="preserve">  </w:delText>
        </w:r>
        <w:r>
          <w:rPr>
            <w:rFonts w:ascii="GHEA Grapalat" w:hAnsi="GHEA Grapalat" w:cs="Sylfaen"/>
            <w:vertAlign w:val="superscript"/>
            <w:lang w:val="es-ES"/>
          </w:rPr>
          <w:delText xml:space="preserve">կատարողի անվանումը </w:delText>
        </w:r>
      </w:del>
    </w:p>
    <w:p w14:paraId="18F5E67C" w14:textId="77777777" w:rsidR="00814E7A" w:rsidRPr="005E1F72" w:rsidRDefault="00814E7A" w:rsidP="00814E7A">
      <w:pPr>
        <w:jc w:val="both"/>
        <w:rPr>
          <w:del w:id="2534" w:author="Հերմինե Գևորգյան" w:date="2026-02-26T23:44:00Z" w16du:dateUtc="2026-02-26T19:44:00Z"/>
          <w:rFonts w:ascii="GHEA Grapalat" w:hAnsi="GHEA Grapalat" w:cs="Sylfaen"/>
          <w:vertAlign w:val="superscript"/>
          <w:lang w:val="es-ES"/>
        </w:rPr>
      </w:pPr>
    </w:p>
    <w:p w14:paraId="2C97E669" w14:textId="77777777" w:rsidR="00814E7A" w:rsidRPr="005E1F72" w:rsidRDefault="00814E7A" w:rsidP="00814E7A">
      <w:pPr>
        <w:jc w:val="both"/>
        <w:rPr>
          <w:del w:id="2535" w:author="Հերմինե Գևորգյան" w:date="2026-02-26T23:44:00Z" w16du:dateUtc="2026-02-26T19:44:00Z"/>
          <w:rFonts w:ascii="GHEA Grapalat" w:hAnsi="GHEA Grapalat"/>
          <w:sz w:val="22"/>
          <w:szCs w:val="22"/>
          <w:u w:val="single"/>
          <w:lang w:val="es-ES"/>
        </w:rPr>
      </w:pPr>
    </w:p>
    <w:p w14:paraId="5A6F08EF" w14:textId="14036D6F" w:rsidR="00814E7A" w:rsidRDefault="00814E7A" w:rsidP="00814E7A">
      <w:pPr>
        <w:jc w:val="both"/>
        <w:rPr>
          <w:del w:id="2536" w:author="Հերմինե Գևորգյան" w:date="2026-02-26T23:44:00Z" w16du:dateUtc="2026-02-26T19:44:00Z"/>
          <w:rFonts w:ascii="GHEA Grapalat" w:hAnsi="GHEA Grapalat" w:cs="Sylfaen"/>
          <w:sz w:val="20"/>
          <w:szCs w:val="20"/>
          <w:lang w:val="es-ES"/>
        </w:rPr>
      </w:pPr>
      <w:del w:id="2537" w:author="Հերմինե Գևորգյան" w:date="2026-02-26T23:44:00Z" w16du:dateUtc="2026-02-26T19:44:00Z">
        <w:r>
          <w:rPr>
            <w:rFonts w:ascii="GHEA Grapalat" w:hAnsi="GHEA Grapalat" w:cs="Sylfaen"/>
            <w:sz w:val="20"/>
            <w:szCs w:val="20"/>
            <w:lang w:val="es-ES"/>
          </w:rPr>
          <w:delText xml:space="preserve"> </w:delText>
        </w:r>
        <w:r w:rsidRPr="005E1F72">
          <w:rPr>
            <w:rFonts w:ascii="GHEA Grapalat" w:hAnsi="GHEA Grapalat"/>
            <w:lang w:val="es-ES"/>
          </w:rPr>
          <w:delText>«</w:delText>
        </w:r>
        <w:r w:rsidRPr="005E1F72">
          <w:rPr>
            <w:rFonts w:ascii="GHEA Grapalat" w:hAnsi="GHEA Grapalat"/>
            <w:sz w:val="20"/>
            <w:szCs w:val="20"/>
            <w:lang w:val="es-ES"/>
          </w:rPr>
          <w:delText>---</w:delText>
        </w:r>
        <w:r w:rsidRPr="005E1F72">
          <w:rPr>
            <w:rFonts w:ascii="GHEA Grapalat" w:hAnsi="GHEA Grapalat" w:cs="Arial"/>
            <w:sz w:val="20"/>
            <w:szCs w:val="20"/>
            <w:lang w:val="es-ES"/>
          </w:rPr>
          <w:delText>-</w:delText>
        </w:r>
        <w:r>
          <w:rPr>
            <w:rFonts w:ascii="GHEA Grapalat" w:hAnsi="GHEA Grapalat" w:cs="Arial"/>
            <w:sz w:val="20"/>
            <w:szCs w:val="20"/>
            <w:lang w:val="es-ES"/>
          </w:rPr>
          <w:delText>---</w:delText>
        </w:r>
        <w:r w:rsidRPr="005E1F72">
          <w:rPr>
            <w:rFonts w:ascii="GHEA Grapalat" w:hAnsi="GHEA Grapalat" w:cs="Arial"/>
            <w:sz w:val="20"/>
            <w:szCs w:val="20"/>
            <w:lang w:val="es-ES"/>
          </w:rPr>
          <w:delText>--/--</w:delText>
        </w:r>
        <w:r>
          <w:rPr>
            <w:rFonts w:ascii="GHEA Grapalat" w:hAnsi="GHEA Grapalat" w:cs="Arial"/>
            <w:sz w:val="20"/>
            <w:szCs w:val="20"/>
            <w:lang w:val="es-ES"/>
          </w:rPr>
          <w:delText>------</w:delText>
        </w:r>
        <w:r w:rsidRPr="005E1F72">
          <w:rPr>
            <w:rFonts w:ascii="GHEA Grapalat" w:hAnsi="GHEA Grapalat" w:cs="Arial"/>
            <w:sz w:val="20"/>
            <w:szCs w:val="20"/>
            <w:lang w:val="es-ES"/>
          </w:rPr>
          <w:delText>-</w:delText>
        </w:r>
        <w:r w:rsidRPr="005E1F72">
          <w:rPr>
            <w:rFonts w:ascii="GHEA Grapalat" w:hAnsi="GHEA Grapalat"/>
            <w:lang w:val="es-ES"/>
          </w:rPr>
          <w:delText>»</w:delText>
        </w:r>
        <w:r w:rsidRPr="005E1F72">
          <w:rPr>
            <w:rFonts w:ascii="GHEA Grapalat" w:hAnsi="GHEA Grapalat"/>
            <w:sz w:val="20"/>
            <w:szCs w:val="20"/>
            <w:lang w:val="es-ES"/>
          </w:rPr>
          <w:delText xml:space="preserve"> </w:delText>
        </w:r>
        <w:r w:rsidRPr="005E1F72">
          <w:rPr>
            <w:rFonts w:ascii="GHEA Grapalat" w:hAnsi="GHEA Grapalat" w:cs="Sylfaen"/>
            <w:sz w:val="20"/>
            <w:szCs w:val="20"/>
            <w:lang w:val="es-ES"/>
          </w:rPr>
          <w:delText xml:space="preserve">ծածկագրով </w:delText>
        </w:r>
        <w:r>
          <w:rPr>
            <w:rFonts w:ascii="GHEA Grapalat" w:hAnsi="GHEA Grapalat" w:cs="Sylfaen"/>
            <w:sz w:val="20"/>
            <w:szCs w:val="20"/>
            <w:lang w:val="es-ES"/>
          </w:rPr>
          <w:delText>պայմանագրի (այսուհետ՝ Պայմանագիր) շրջանակում իր և</w:delText>
        </w:r>
      </w:del>
    </w:p>
    <w:p w14:paraId="6289EFEC" w14:textId="77777777" w:rsidR="00A829FF" w:rsidRDefault="00A829FF" w:rsidP="00814E7A">
      <w:pPr>
        <w:jc w:val="both"/>
        <w:rPr>
          <w:del w:id="2538" w:author="Հերմինե Գևորգյան" w:date="2026-02-26T23:44:00Z" w16du:dateUtc="2026-02-26T19:44:00Z"/>
          <w:rFonts w:ascii="GHEA Grapalat" w:hAnsi="GHEA Grapalat" w:cs="Sylfaen"/>
          <w:sz w:val="20"/>
          <w:szCs w:val="20"/>
          <w:lang w:val="es-ES"/>
        </w:rPr>
      </w:pPr>
    </w:p>
    <w:p w14:paraId="70B69AE7" w14:textId="77777777" w:rsidR="00814E7A" w:rsidRDefault="00814E7A" w:rsidP="00814E7A">
      <w:pPr>
        <w:jc w:val="both"/>
        <w:rPr>
          <w:del w:id="2539" w:author="Հերմինե Գևորգյան" w:date="2026-02-26T23:44:00Z" w16du:dateUtc="2026-02-26T19:44:00Z"/>
          <w:rFonts w:ascii="GHEA Grapalat" w:hAnsi="GHEA Grapalat" w:cs="Sylfaen"/>
          <w:sz w:val="20"/>
          <w:szCs w:val="20"/>
          <w:lang w:val="es-ES"/>
        </w:rPr>
      </w:pPr>
      <w:del w:id="2540" w:author="Հերմինե Գևորգյան" w:date="2026-02-26T23:44:00Z" w16du:dateUtc="2026-02-26T19:44:00Z">
        <w:r>
          <w:rPr>
            <w:rFonts w:ascii="GHEA Grapalat" w:hAnsi="GHEA Grapalat" w:cs="Sylfaen"/>
            <w:sz w:val="20"/>
            <w:szCs w:val="20"/>
            <w:lang w:val="es-ES"/>
          </w:rPr>
          <w:delText xml:space="preserve"> </w:delText>
        </w:r>
        <w:r w:rsidRPr="00E5270C">
          <w:rPr>
            <w:rFonts w:ascii="GHEA Grapalat" w:hAnsi="GHEA Grapalat"/>
            <w:sz w:val="22"/>
            <w:szCs w:val="22"/>
            <w:u w:val="single"/>
            <w:lang w:val="es-ES"/>
          </w:rPr>
          <w:tab/>
        </w:r>
        <w:r>
          <w:rPr>
            <w:rFonts w:ascii="GHEA Grapalat" w:hAnsi="GHEA Grapalat"/>
            <w:sz w:val="22"/>
            <w:szCs w:val="22"/>
            <w:u w:val="single"/>
            <w:lang w:val="es-ES"/>
          </w:rPr>
          <w:delText xml:space="preserve">                     </w:delText>
        </w:r>
        <w:r w:rsidRPr="00E5270C">
          <w:rPr>
            <w:rFonts w:ascii="GHEA Grapalat" w:hAnsi="GHEA Grapalat"/>
            <w:sz w:val="22"/>
            <w:szCs w:val="22"/>
            <w:lang w:val="es-ES"/>
          </w:rPr>
          <w:delText>-</w:delText>
        </w:r>
        <w:r w:rsidRPr="00E5270C">
          <w:rPr>
            <w:rFonts w:ascii="GHEA Grapalat" w:hAnsi="GHEA Grapalat" w:cs="Sylfaen"/>
            <w:sz w:val="20"/>
            <w:szCs w:val="20"/>
            <w:lang w:val="es-ES"/>
          </w:rPr>
          <w:delText>ի</w:delText>
        </w:r>
        <w:r>
          <w:rPr>
            <w:rFonts w:ascii="GHEA Grapalat" w:hAnsi="GHEA Grapalat" w:cs="Sylfaen"/>
            <w:sz w:val="20"/>
            <w:szCs w:val="20"/>
            <w:lang w:val="es-ES"/>
          </w:rPr>
          <w:delText xml:space="preserve">    </w:delText>
        </w:r>
        <w:r w:rsidRPr="00E5270C">
          <w:rPr>
            <w:rFonts w:ascii="GHEA Grapalat" w:hAnsi="GHEA Grapalat" w:cs="Sylfaen"/>
            <w:sz w:val="20"/>
            <w:szCs w:val="20"/>
            <w:lang w:val="es-ES"/>
          </w:rPr>
          <w:delText xml:space="preserve"> </w:delText>
        </w:r>
        <w:r>
          <w:rPr>
            <w:rFonts w:ascii="GHEA Grapalat" w:hAnsi="GHEA Grapalat" w:cs="Sylfaen"/>
            <w:sz w:val="20"/>
            <w:szCs w:val="20"/>
            <w:lang w:val="es-ES"/>
          </w:rPr>
          <w:delText xml:space="preserve">միջև  </w:delText>
        </w:r>
        <w:r w:rsidRPr="00635053">
          <w:rPr>
            <w:rFonts w:ascii="GHEA Grapalat" w:hAnsi="GHEA Grapalat" w:cs="Sylfaen"/>
            <w:sz w:val="20"/>
            <w:szCs w:val="20"/>
            <w:lang w:val="es-ES"/>
          </w:rPr>
          <w:delText>«</w:delText>
        </w:r>
        <w:r>
          <w:rPr>
            <w:rFonts w:ascii="GHEA Grapalat" w:hAnsi="GHEA Grapalat" w:cs="Sylfaen"/>
            <w:sz w:val="20"/>
            <w:szCs w:val="20"/>
            <w:lang w:val="es-ES"/>
          </w:rPr>
          <w:delText>--</w:delText>
        </w:r>
        <w:r w:rsidRPr="00635053">
          <w:rPr>
            <w:rFonts w:ascii="GHEA Grapalat" w:hAnsi="GHEA Grapalat" w:cs="Sylfaen"/>
            <w:sz w:val="20"/>
            <w:szCs w:val="20"/>
            <w:lang w:val="es-ES"/>
          </w:rPr>
          <w:delText xml:space="preserve">»   20  </w:delText>
        </w:r>
        <w:r>
          <w:rPr>
            <w:rFonts w:ascii="GHEA Grapalat" w:hAnsi="GHEA Grapalat" w:cs="Sylfaen"/>
            <w:sz w:val="20"/>
            <w:szCs w:val="20"/>
            <w:lang w:val="es-ES"/>
          </w:rPr>
          <w:delText xml:space="preserve">թ-ին կնքվել է </w:delText>
        </w:r>
        <w:r w:rsidRPr="005E1F72">
          <w:rPr>
            <w:rFonts w:ascii="GHEA Grapalat" w:hAnsi="GHEA Grapalat"/>
            <w:lang w:val="es-ES"/>
          </w:rPr>
          <w:delText>«</w:delText>
        </w:r>
        <w:r w:rsidRPr="005E1F72">
          <w:rPr>
            <w:rFonts w:ascii="GHEA Grapalat" w:hAnsi="GHEA Grapalat"/>
            <w:sz w:val="20"/>
            <w:szCs w:val="20"/>
            <w:lang w:val="es-ES"/>
          </w:rPr>
          <w:delText>---</w:delText>
        </w:r>
        <w:r>
          <w:rPr>
            <w:rFonts w:ascii="GHEA Grapalat" w:hAnsi="GHEA Grapalat" w:cs="Sylfaen"/>
            <w:sz w:val="20"/>
            <w:szCs w:val="20"/>
            <w:lang w:val="es-ES"/>
          </w:rPr>
          <w:delText>------------------</w:delText>
        </w:r>
        <w:r w:rsidRPr="005E1F72">
          <w:rPr>
            <w:rFonts w:ascii="GHEA Grapalat" w:hAnsi="GHEA Grapalat"/>
            <w:lang w:val="es-ES"/>
          </w:rPr>
          <w:delText>»</w:delText>
        </w:r>
        <w:r w:rsidRPr="008A06CD">
          <w:rPr>
            <w:rFonts w:ascii="GHEA Grapalat" w:hAnsi="GHEA Grapalat" w:cs="Sylfaen"/>
            <w:sz w:val="20"/>
            <w:szCs w:val="20"/>
            <w:lang w:val="es-ES"/>
          </w:rPr>
          <w:delText xml:space="preserve"> </w:delText>
        </w:r>
        <w:r w:rsidRPr="005E1F72">
          <w:rPr>
            <w:rFonts w:ascii="GHEA Grapalat" w:hAnsi="GHEA Grapalat" w:cs="Sylfaen"/>
            <w:sz w:val="20"/>
            <w:szCs w:val="20"/>
            <w:lang w:val="es-ES"/>
          </w:rPr>
          <w:delText>ծածկագրով</w:delText>
        </w:r>
        <w:r w:rsidRPr="008A06CD">
          <w:rPr>
            <w:rFonts w:ascii="GHEA Grapalat" w:hAnsi="GHEA Grapalat" w:cs="Sylfaen"/>
            <w:sz w:val="20"/>
            <w:szCs w:val="20"/>
            <w:lang w:val="es-ES"/>
          </w:rPr>
          <w:delText xml:space="preserve"> </w:delText>
        </w:r>
        <w:r>
          <w:rPr>
            <w:rFonts w:ascii="GHEA Grapalat" w:hAnsi="GHEA Grapalat" w:cs="Sylfaen"/>
            <w:sz w:val="20"/>
            <w:szCs w:val="20"/>
            <w:lang w:val="es-ES"/>
          </w:rPr>
          <w:delText>ֆակտորինգի</w:delText>
        </w:r>
        <w:r w:rsidRPr="008A06CD">
          <w:rPr>
            <w:rFonts w:ascii="GHEA Grapalat" w:hAnsi="GHEA Grapalat" w:cs="Sylfaen"/>
            <w:sz w:val="20"/>
            <w:szCs w:val="20"/>
            <w:lang w:val="es-ES"/>
          </w:rPr>
          <w:delText xml:space="preserve"> </w:delText>
        </w:r>
      </w:del>
    </w:p>
    <w:p w14:paraId="28618735" w14:textId="77777777" w:rsidR="00814E7A" w:rsidRDefault="00814E7A" w:rsidP="00814E7A">
      <w:pPr>
        <w:jc w:val="both"/>
        <w:rPr>
          <w:del w:id="2541" w:author="Հերմինե Գևորգյան" w:date="2026-02-26T23:44:00Z" w16du:dateUtc="2026-02-26T19:44:00Z"/>
          <w:rFonts w:ascii="GHEA Grapalat" w:hAnsi="GHEA Grapalat" w:cs="Sylfaen"/>
          <w:sz w:val="20"/>
          <w:szCs w:val="20"/>
          <w:lang w:val="es-ES"/>
        </w:rPr>
      </w:pPr>
      <w:del w:id="2542" w:author="Հերմինե Գևորգյան" w:date="2026-02-26T23:44:00Z" w16du:dateUtc="2026-02-26T19:44:00Z">
        <w:r>
          <w:rPr>
            <w:rFonts w:ascii="GHEA Grapalat" w:hAnsi="GHEA Grapalat" w:cs="Sylfaen"/>
            <w:vertAlign w:val="superscript"/>
            <w:lang w:val="es-ES"/>
          </w:rPr>
          <w:delText xml:space="preserve">      կատարողի անվանումը</w:delText>
        </w:r>
      </w:del>
    </w:p>
    <w:p w14:paraId="408CB653" w14:textId="77777777" w:rsidR="00814E7A" w:rsidRDefault="00814E7A" w:rsidP="00814E7A">
      <w:pPr>
        <w:jc w:val="both"/>
        <w:rPr>
          <w:del w:id="2543" w:author="Հերմինե Գևորգյան" w:date="2026-02-26T23:44:00Z" w16du:dateUtc="2026-02-26T19:44:00Z"/>
          <w:rFonts w:ascii="GHEA Grapalat" w:hAnsi="GHEA Grapalat" w:cs="Sylfaen"/>
          <w:sz w:val="20"/>
          <w:szCs w:val="20"/>
          <w:lang w:val="es-ES"/>
        </w:rPr>
      </w:pPr>
      <w:del w:id="2544" w:author="Հերմինե Գևորգյան" w:date="2026-02-26T23:44:00Z" w16du:dateUtc="2026-02-26T19:44:00Z">
        <w:r>
          <w:rPr>
            <w:rFonts w:ascii="GHEA Grapalat" w:hAnsi="GHEA Grapalat" w:cs="Sylfaen"/>
            <w:sz w:val="20"/>
            <w:szCs w:val="20"/>
            <w:lang w:val="es-ES"/>
          </w:rPr>
          <w:delText>պայմանագիրը,</w:delText>
        </w:r>
      </w:del>
    </w:p>
    <w:p w14:paraId="713B5F39" w14:textId="77777777" w:rsidR="00814E7A" w:rsidRDefault="00814E7A" w:rsidP="00814E7A">
      <w:pPr>
        <w:jc w:val="both"/>
        <w:rPr>
          <w:del w:id="2545" w:author="Հերմինե Գևորգյան" w:date="2026-02-26T23:44:00Z" w16du:dateUtc="2026-02-26T19:44:00Z"/>
          <w:rFonts w:ascii="GHEA Grapalat" w:hAnsi="GHEA Grapalat" w:cs="Sylfaen"/>
          <w:sz w:val="20"/>
          <w:szCs w:val="20"/>
          <w:lang w:val="es-ES"/>
        </w:rPr>
      </w:pPr>
    </w:p>
    <w:p w14:paraId="0DC0FC14" w14:textId="77777777" w:rsidR="00814E7A" w:rsidRPr="00E5270C" w:rsidRDefault="00814E7A" w:rsidP="00814E7A">
      <w:pPr>
        <w:pStyle w:val="aff3"/>
        <w:numPr>
          <w:ilvl w:val="0"/>
          <w:numId w:val="32"/>
        </w:numPr>
        <w:contextualSpacing/>
        <w:jc w:val="both"/>
        <w:rPr>
          <w:del w:id="2546" w:author="Հերմինե Գևորգյան" w:date="2026-02-26T23:44:00Z" w16du:dateUtc="2026-02-26T19:44:00Z"/>
          <w:rFonts w:ascii="GHEA Grapalat" w:hAnsi="GHEA Grapalat" w:cs="Sylfaen"/>
          <w:sz w:val="20"/>
          <w:szCs w:val="20"/>
          <w:lang w:val="es-ES"/>
        </w:rPr>
      </w:pPr>
      <w:del w:id="2547" w:author="Հերմինե Գևորգյան" w:date="2026-02-26T23:44:00Z" w16du:dateUtc="2026-02-26T19:44:00Z">
        <w:r>
          <w:rPr>
            <w:rFonts w:ascii="GHEA Grapalat" w:hAnsi="GHEA Grapalat" w:cs="Sylfaen"/>
            <w:sz w:val="20"/>
            <w:szCs w:val="20"/>
            <w:lang w:val="es-ES"/>
          </w:rPr>
          <w:delText>համաձայն է Պայմանագրի 7.12 կետով սահմանված պահանջներին:</w:delText>
        </w:r>
      </w:del>
    </w:p>
    <w:p w14:paraId="3F93542C" w14:textId="77777777" w:rsidR="00814E7A" w:rsidRPr="00513F14" w:rsidRDefault="00814E7A" w:rsidP="00814E7A">
      <w:pPr>
        <w:jc w:val="center"/>
        <w:rPr>
          <w:del w:id="2548" w:author="Հերմինե Գևորգյան" w:date="2026-02-26T23:44:00Z" w16du:dateUtc="2026-02-26T19:44:00Z"/>
          <w:rFonts w:ascii="GHEA Grapalat" w:hAnsi="GHEA Grapalat" w:cs="GHEA Grapalat"/>
          <w:sz w:val="22"/>
          <w:szCs w:val="22"/>
          <w:lang w:val="es-ES"/>
        </w:rPr>
      </w:pPr>
    </w:p>
    <w:p w14:paraId="1210EBB6" w14:textId="77777777" w:rsidR="00814E7A" w:rsidRDefault="00814E7A" w:rsidP="00814E7A">
      <w:pPr>
        <w:ind w:firstLine="709"/>
        <w:jc w:val="both"/>
        <w:rPr>
          <w:del w:id="2549" w:author="Հերմինե Գևորգյան" w:date="2026-02-26T23:44:00Z" w16du:dateUtc="2026-02-26T19:44:00Z"/>
          <w:lang w:val="es-ES"/>
        </w:rPr>
      </w:pPr>
    </w:p>
    <w:p w14:paraId="2E2F62C9" w14:textId="77777777" w:rsidR="00814E7A" w:rsidRDefault="00814E7A" w:rsidP="00814E7A">
      <w:pPr>
        <w:ind w:firstLine="709"/>
        <w:jc w:val="both"/>
        <w:rPr>
          <w:del w:id="2550" w:author="Հերմինե Գևորգյան" w:date="2026-02-26T23:44:00Z" w16du:dateUtc="2026-02-26T19:44:00Z"/>
          <w:lang w:val="es-ES"/>
        </w:rPr>
      </w:pPr>
    </w:p>
    <w:p w14:paraId="6AED7F4D" w14:textId="77777777" w:rsidR="00814E7A" w:rsidRDefault="00814E7A" w:rsidP="00814E7A">
      <w:pPr>
        <w:ind w:firstLine="709"/>
        <w:jc w:val="both"/>
        <w:rPr>
          <w:del w:id="2551" w:author="Հերմինե Գևորգյան" w:date="2026-02-26T23:44:00Z" w16du:dateUtc="2026-02-26T19:44:00Z"/>
          <w:lang w:val="es-ES"/>
        </w:rPr>
      </w:pPr>
    </w:p>
    <w:p w14:paraId="34399559" w14:textId="77777777" w:rsidR="00814E7A" w:rsidRDefault="00814E7A" w:rsidP="00814E7A">
      <w:pPr>
        <w:ind w:firstLine="709"/>
        <w:jc w:val="both"/>
        <w:rPr>
          <w:del w:id="2552" w:author="Հերմինե Գևորգյան" w:date="2026-02-26T23:44:00Z" w16du:dateUtc="2026-02-26T19:44:00Z"/>
          <w:lang w:val="es-ES"/>
        </w:rPr>
      </w:pPr>
    </w:p>
    <w:p w14:paraId="20235239" w14:textId="77777777" w:rsidR="00814E7A" w:rsidRPr="009A5836" w:rsidRDefault="00814E7A" w:rsidP="00814E7A">
      <w:pPr>
        <w:ind w:left="720" w:firstLine="720"/>
        <w:jc w:val="both"/>
        <w:rPr>
          <w:del w:id="2553" w:author="Հերմինե Գևորգյան" w:date="2026-02-26T23:44:00Z" w16du:dateUtc="2026-02-26T19:44:00Z"/>
          <w:rFonts w:ascii="GHEA Grapalat" w:hAnsi="GHEA Grapalat"/>
          <w:sz w:val="20"/>
          <w:lang w:val="hy-AM"/>
        </w:rPr>
      </w:pPr>
      <w:del w:id="2554" w:author="Հերմինե Գևորգյան" w:date="2026-02-26T23:44:00Z" w16du:dateUtc="2026-02-26T19:44:00Z">
        <w:r w:rsidRPr="00E5270C">
          <w:rPr>
            <w:rFonts w:ascii="GHEA Grapalat" w:hAnsi="GHEA Grapalat"/>
            <w:sz w:val="20"/>
            <w:lang w:val="es-ES"/>
          </w:rPr>
          <w:delText xml:space="preserve">     </w:delText>
        </w:r>
        <w:r w:rsidRPr="009A5836">
          <w:rPr>
            <w:rFonts w:ascii="GHEA Grapalat" w:hAnsi="GHEA Grapalat"/>
            <w:sz w:val="20"/>
            <w:lang w:val="hy-AM"/>
          </w:rPr>
          <w:delText xml:space="preserve">___________________________________________ </w:delText>
        </w:r>
        <w:r w:rsidRPr="009A5836">
          <w:rPr>
            <w:rFonts w:ascii="GHEA Grapalat" w:hAnsi="GHEA Grapalat"/>
            <w:sz w:val="20"/>
            <w:lang w:val="hy-AM"/>
          </w:rPr>
          <w:tab/>
          <w:delText xml:space="preserve">                </w:delText>
        </w:r>
        <w:r w:rsidRPr="00E5270C">
          <w:rPr>
            <w:rFonts w:ascii="GHEA Grapalat" w:hAnsi="GHEA Grapalat"/>
            <w:sz w:val="20"/>
            <w:lang w:val="es-ES"/>
          </w:rPr>
          <w:delText xml:space="preserve">       </w:delText>
        </w:r>
        <w:r w:rsidRPr="009A5836">
          <w:rPr>
            <w:rFonts w:ascii="GHEA Grapalat" w:hAnsi="GHEA Grapalat"/>
            <w:sz w:val="20"/>
            <w:lang w:val="hy-AM"/>
          </w:rPr>
          <w:delText xml:space="preserve">_____________ </w:delText>
        </w:r>
      </w:del>
    </w:p>
    <w:p w14:paraId="061614D9" w14:textId="77777777" w:rsidR="00814E7A" w:rsidRDefault="00814E7A" w:rsidP="00814E7A">
      <w:pPr>
        <w:jc w:val="both"/>
        <w:rPr>
          <w:del w:id="2555" w:author="Հերմինե Գևորգյան" w:date="2026-02-26T23:44:00Z" w16du:dateUtc="2026-02-26T19:44:00Z"/>
          <w:rFonts w:ascii="GHEA Grapalat" w:hAnsi="GHEA Grapalat"/>
          <w:sz w:val="20"/>
          <w:vertAlign w:val="superscript"/>
          <w:lang w:val="hy-AM"/>
        </w:rPr>
      </w:pPr>
      <w:del w:id="2556" w:author="Հերմինե Գևորգյան" w:date="2026-02-26T23:44:00Z" w16du:dateUtc="2026-02-26T19:44:00Z">
        <w:r w:rsidRPr="009A5836">
          <w:rPr>
            <w:rFonts w:ascii="GHEA Grapalat" w:hAnsi="GHEA Grapalat"/>
            <w:sz w:val="20"/>
            <w:vertAlign w:val="superscript"/>
            <w:lang w:val="hy-AM"/>
          </w:rPr>
          <w:delText xml:space="preserve">                                                     </w:delText>
        </w:r>
        <w:r w:rsidRPr="00E5270C">
          <w:rPr>
            <w:rFonts w:ascii="GHEA Grapalat" w:hAnsi="GHEA Grapalat"/>
            <w:sz w:val="20"/>
            <w:vertAlign w:val="superscript"/>
            <w:lang w:val="hy-AM"/>
          </w:rPr>
          <w:delText>ֆինանսական գործակալ</w:delText>
        </w:r>
        <w:r w:rsidRPr="00A646D3">
          <w:rPr>
            <w:rFonts w:ascii="GHEA Grapalat" w:hAnsi="GHEA Grapalat"/>
            <w:sz w:val="20"/>
            <w:vertAlign w:val="superscript"/>
            <w:lang w:val="hy-AM"/>
          </w:rPr>
          <w:delText>ի</w:delText>
        </w:r>
        <w:r w:rsidRPr="009A5836">
          <w:rPr>
            <w:rFonts w:ascii="GHEA Grapalat" w:hAnsi="GHEA Grapalat"/>
            <w:sz w:val="20"/>
            <w:vertAlign w:val="superscript"/>
            <w:lang w:val="hy-AM"/>
          </w:rPr>
          <w:delText xml:space="preserve"> անվանումը (</w:delText>
        </w:r>
        <w:r w:rsidRPr="00635053">
          <w:rPr>
            <w:rFonts w:ascii="GHEA Grapalat" w:hAnsi="GHEA Grapalat"/>
            <w:sz w:val="20"/>
            <w:vertAlign w:val="superscript"/>
            <w:lang w:val="hy-AM"/>
          </w:rPr>
          <w:delText>ղեկավարի</w:delText>
        </w:r>
        <w:r w:rsidRPr="009A5836">
          <w:rPr>
            <w:rFonts w:ascii="GHEA Grapalat" w:hAnsi="GHEA Grapalat"/>
            <w:sz w:val="20"/>
            <w:vertAlign w:val="superscript"/>
            <w:lang w:val="hy-AM"/>
          </w:rPr>
          <w:delText xml:space="preserve"> պաշտոնը, անուն ազգանունը)                                                     </w:delText>
        </w:r>
      </w:del>
    </w:p>
    <w:p w14:paraId="182A8EE5" w14:textId="77777777" w:rsidR="00814E7A" w:rsidRPr="009A5836" w:rsidRDefault="00814E7A" w:rsidP="00814E7A">
      <w:pPr>
        <w:jc w:val="both"/>
        <w:rPr>
          <w:del w:id="2557" w:author="Հերմինե Գևորգյան" w:date="2026-02-26T23:44:00Z" w16du:dateUtc="2026-02-26T19:44:00Z"/>
          <w:rFonts w:ascii="GHEA Grapalat" w:hAnsi="GHEA Grapalat"/>
          <w:sz w:val="20"/>
          <w:vertAlign w:val="superscript"/>
          <w:lang w:val="hy-AM"/>
        </w:rPr>
      </w:pPr>
      <w:del w:id="2558" w:author="Հերմինե Գևորգյան" w:date="2026-02-26T23:44:00Z" w16du:dateUtc="2026-02-26T19:44:00Z">
        <w:r w:rsidRPr="00A646D3">
          <w:rPr>
            <w:rFonts w:ascii="GHEA Grapalat" w:hAnsi="GHEA Grapalat"/>
            <w:sz w:val="20"/>
            <w:vertAlign w:val="superscript"/>
            <w:lang w:val="hy-AM"/>
          </w:rPr>
          <w:delText xml:space="preserve">                                                                                                                                                                                                                        </w:delText>
        </w:r>
        <w:r w:rsidRPr="009A5836">
          <w:rPr>
            <w:rFonts w:ascii="GHEA Grapalat" w:hAnsi="GHEA Grapalat"/>
            <w:sz w:val="20"/>
            <w:vertAlign w:val="superscript"/>
            <w:lang w:val="hy-AM"/>
          </w:rPr>
          <w:delText>ստորագրությունը</w:delText>
        </w:r>
        <w:r w:rsidRPr="009A5836">
          <w:rPr>
            <w:rFonts w:ascii="GHEA Grapalat" w:hAnsi="GHEA Grapalat"/>
            <w:sz w:val="20"/>
            <w:vertAlign w:val="superscript"/>
            <w:lang w:val="hy-AM"/>
          </w:rPr>
          <w:tab/>
        </w:r>
      </w:del>
    </w:p>
    <w:p w14:paraId="33B8944D" w14:textId="77777777" w:rsidR="00814E7A" w:rsidRPr="009A5836" w:rsidRDefault="00814E7A" w:rsidP="00814E7A">
      <w:pPr>
        <w:jc w:val="right"/>
        <w:rPr>
          <w:del w:id="2559" w:author="Հերմինե Գևորգյան" w:date="2026-02-26T23:44:00Z" w16du:dateUtc="2026-02-26T19:44:00Z"/>
          <w:rFonts w:ascii="GHEA Grapalat" w:hAnsi="GHEA Grapalat"/>
          <w:sz w:val="20"/>
          <w:lang w:val="hy-AM"/>
        </w:rPr>
      </w:pPr>
      <w:del w:id="2560" w:author="Հերմինե Գևորգյան" w:date="2026-02-26T23:44:00Z" w16du:dateUtc="2026-02-26T19:44:00Z">
        <w:r w:rsidRPr="009A5836">
          <w:rPr>
            <w:rFonts w:ascii="GHEA Grapalat" w:hAnsi="GHEA Grapalat"/>
            <w:sz w:val="20"/>
            <w:lang w:val="hy-AM"/>
          </w:rPr>
          <w:delText xml:space="preserve">    </w:delText>
        </w:r>
      </w:del>
    </w:p>
    <w:p w14:paraId="4B1E0EC9" w14:textId="77777777" w:rsidR="00814E7A" w:rsidRDefault="00814E7A" w:rsidP="00814E7A">
      <w:pPr>
        <w:jc w:val="center"/>
        <w:rPr>
          <w:del w:id="2561" w:author="Հերմինե Գևորգյան" w:date="2026-02-26T23:44:00Z" w16du:dateUtc="2026-02-26T19:44:00Z"/>
          <w:rFonts w:ascii="GHEA Grapalat" w:hAnsi="GHEA Grapalat" w:cs="Sylfaen"/>
          <w:sz w:val="16"/>
          <w:szCs w:val="16"/>
          <w:lang w:val="es-ES"/>
        </w:rPr>
      </w:pPr>
      <w:del w:id="2562" w:author="Հերմինե Գևորգյան" w:date="2026-02-26T23:44:00Z" w16du:dateUtc="2026-02-26T19:44:00Z">
        <w:r w:rsidRPr="00F27FC1">
          <w:rPr>
            <w:rFonts w:ascii="GHEA Grapalat" w:hAnsi="GHEA Grapalat"/>
            <w:sz w:val="20"/>
            <w:lang w:val="hy-AM"/>
          </w:rPr>
          <w:delText xml:space="preserve">                                                                                                      </w:delText>
        </w:r>
        <w:r w:rsidRPr="009A5836">
          <w:rPr>
            <w:rFonts w:ascii="GHEA Grapalat" w:hAnsi="GHEA Grapalat"/>
            <w:sz w:val="20"/>
            <w:lang w:val="hy-AM"/>
          </w:rPr>
          <w:delText>Կ. Տ.</w:delText>
        </w:r>
        <w:r w:rsidRPr="00A646D3">
          <w:rPr>
            <w:rFonts w:ascii="GHEA Grapalat" w:hAnsi="GHEA Grapalat" w:cs="Sylfaen"/>
            <w:sz w:val="20"/>
            <w:szCs w:val="20"/>
            <w:lang w:val="es-ES"/>
          </w:rPr>
          <w:delText xml:space="preserve"> </w:delText>
        </w:r>
        <w:r w:rsidRPr="00211202">
          <w:rPr>
            <w:rFonts w:ascii="GHEA Grapalat" w:hAnsi="GHEA Grapalat" w:cs="Sylfaen"/>
            <w:sz w:val="16"/>
            <w:szCs w:val="16"/>
            <w:lang w:val="es-ES"/>
          </w:rPr>
          <w:delText>(</w:delText>
        </w:r>
        <w:r>
          <w:rPr>
            <w:rFonts w:ascii="GHEA Grapalat" w:hAnsi="GHEA Grapalat" w:cs="Sylfaen"/>
            <w:sz w:val="16"/>
            <w:szCs w:val="16"/>
            <w:lang w:val="es-ES"/>
          </w:rPr>
          <w:delText>առկայության</w:delText>
        </w:r>
        <w:r w:rsidRPr="00211202">
          <w:rPr>
            <w:rFonts w:ascii="GHEA Grapalat" w:hAnsi="GHEA Grapalat" w:cs="Sylfaen"/>
            <w:sz w:val="16"/>
            <w:szCs w:val="16"/>
            <w:lang w:val="es-ES"/>
          </w:rPr>
          <w:delText xml:space="preserve"> դեպքում)</w:delText>
        </w:r>
      </w:del>
    </w:p>
    <w:p w14:paraId="5B2A136E" w14:textId="77777777" w:rsidR="00814E7A" w:rsidRDefault="00814E7A" w:rsidP="00814E7A">
      <w:pPr>
        <w:jc w:val="center"/>
        <w:rPr>
          <w:del w:id="2563" w:author="Հերմինե Գևորգյան" w:date="2026-02-26T23:44:00Z" w16du:dateUtc="2026-02-26T19:44:00Z"/>
          <w:rFonts w:ascii="GHEA Grapalat" w:hAnsi="GHEA Grapalat" w:cs="Sylfaen"/>
          <w:sz w:val="16"/>
          <w:szCs w:val="16"/>
          <w:lang w:val="es-ES"/>
        </w:rPr>
      </w:pPr>
      <w:del w:id="2564" w:author="Հերմինե Գևորգյան" w:date="2026-02-26T23:44:00Z" w16du:dateUtc="2026-02-26T19:44:00Z">
        <w:r>
          <w:rPr>
            <w:rFonts w:ascii="GHEA Grapalat" w:hAnsi="GHEA Grapalat" w:cs="Sylfaen"/>
            <w:sz w:val="16"/>
            <w:szCs w:val="16"/>
            <w:lang w:val="es-ES"/>
          </w:rPr>
          <w:delText xml:space="preserve">                                               </w:delText>
        </w:r>
      </w:del>
    </w:p>
    <w:p w14:paraId="783837B4" w14:textId="77777777" w:rsidR="00814E7A" w:rsidRDefault="00814E7A" w:rsidP="00814E7A">
      <w:pPr>
        <w:jc w:val="center"/>
        <w:rPr>
          <w:del w:id="2565" w:author="Հերմինե Գևորգյան" w:date="2026-02-26T23:44:00Z" w16du:dateUtc="2026-02-26T19:44:00Z"/>
          <w:rFonts w:ascii="GHEA Grapalat" w:hAnsi="GHEA Grapalat" w:cs="Sylfaen"/>
          <w:sz w:val="16"/>
          <w:szCs w:val="16"/>
          <w:lang w:val="es-ES"/>
        </w:rPr>
      </w:pPr>
    </w:p>
    <w:p w14:paraId="1FBDDEF1" w14:textId="77777777" w:rsidR="00814E7A" w:rsidRPr="009A5836" w:rsidRDefault="00814E7A" w:rsidP="00814E7A">
      <w:pPr>
        <w:jc w:val="right"/>
        <w:rPr>
          <w:del w:id="2566" w:author="Հերմինե Գևորգյան" w:date="2026-02-26T23:44:00Z" w16du:dateUtc="2026-02-26T19:44:00Z"/>
          <w:rFonts w:ascii="GHEA Grapalat" w:hAnsi="GHEA Grapalat"/>
          <w:sz w:val="20"/>
          <w:lang w:val="hy-AM"/>
        </w:rPr>
      </w:pPr>
      <w:del w:id="2567" w:author="Հերմինե Գևորգյան" w:date="2026-02-26T23:44:00Z" w16du:dateUtc="2026-02-26T19:44:00Z">
        <w:r w:rsidRPr="00635053">
          <w:rPr>
            <w:rFonts w:ascii="GHEA Grapalat" w:hAnsi="GHEA Grapalat" w:cs="Sylfaen"/>
            <w:sz w:val="20"/>
            <w:szCs w:val="20"/>
            <w:lang w:val="es-ES"/>
          </w:rPr>
          <w:delText>«</w:delText>
        </w:r>
        <w:r>
          <w:rPr>
            <w:rFonts w:ascii="GHEA Grapalat" w:hAnsi="GHEA Grapalat" w:cs="Sylfaen"/>
            <w:sz w:val="20"/>
            <w:szCs w:val="20"/>
            <w:lang w:val="es-ES"/>
          </w:rPr>
          <w:delText>--</w:delText>
        </w:r>
        <w:r w:rsidRPr="00635053">
          <w:rPr>
            <w:rFonts w:ascii="GHEA Grapalat" w:hAnsi="GHEA Grapalat" w:cs="Sylfaen"/>
            <w:sz w:val="20"/>
            <w:szCs w:val="20"/>
            <w:lang w:val="es-ES"/>
          </w:rPr>
          <w:delText>»         20  թ.</w:delText>
        </w:r>
        <w:r w:rsidRPr="009A5836">
          <w:rPr>
            <w:rFonts w:ascii="GHEA Grapalat" w:hAnsi="GHEA Grapalat"/>
            <w:sz w:val="20"/>
            <w:lang w:val="hy-AM"/>
          </w:rPr>
          <w:tab/>
          <w:delText xml:space="preserve"> </w:delText>
        </w:r>
      </w:del>
    </w:p>
    <w:bookmarkEnd w:id="2510"/>
    <w:p w14:paraId="521E826A" w14:textId="77777777" w:rsidR="00814E7A" w:rsidRPr="00E5270C" w:rsidRDefault="00814E7A" w:rsidP="00814E7A">
      <w:pPr>
        <w:ind w:firstLine="709"/>
        <w:jc w:val="both"/>
        <w:rPr>
          <w:del w:id="2568" w:author="Հերմինե Գևորգյան" w:date="2026-02-26T23:44:00Z" w16du:dateUtc="2026-02-26T19:44:00Z"/>
          <w:lang w:val="es-ES"/>
        </w:rPr>
      </w:pPr>
    </w:p>
    <w:p w14:paraId="777E058E" w14:textId="77777777" w:rsidR="00814E7A" w:rsidRDefault="00814E7A" w:rsidP="00814E7A">
      <w:pPr>
        <w:rPr>
          <w:del w:id="2569" w:author="Հերմինե Գևորգյան" w:date="2026-02-26T23:44:00Z" w16du:dateUtc="2026-02-26T19:44:00Z"/>
          <w:rFonts w:ascii="GHEA Grapalat" w:hAnsi="GHEA Grapalat" w:cs="GHEA Grapalat"/>
          <w:sz w:val="22"/>
          <w:szCs w:val="22"/>
          <w:lang w:val="hy-AM"/>
        </w:rPr>
      </w:pPr>
    </w:p>
    <w:p w14:paraId="38A80BC0" w14:textId="77777777" w:rsidR="00814E7A" w:rsidRDefault="00814E7A" w:rsidP="00814E7A">
      <w:pPr>
        <w:rPr>
          <w:del w:id="2570" w:author="Հերմինե Գևորգյան" w:date="2026-02-26T23:44:00Z" w16du:dateUtc="2026-02-26T19:44:00Z"/>
          <w:rFonts w:ascii="GHEA Grapalat" w:hAnsi="GHEA Grapalat" w:cs="GHEA Grapalat"/>
          <w:sz w:val="22"/>
          <w:szCs w:val="22"/>
          <w:lang w:val="hy-AM"/>
        </w:rPr>
      </w:pPr>
    </w:p>
    <w:p w14:paraId="67A5358B" w14:textId="379A9DA9" w:rsidR="00814E7A" w:rsidRPr="009B26CC" w:rsidRDefault="00814E7A" w:rsidP="00F02279">
      <w:pPr>
        <w:jc w:val="right"/>
        <w:rPr>
          <w:del w:id="2571" w:author="Հերմինե Գևորգյան" w:date="2026-02-26T23:44:00Z" w16du:dateUtc="2026-02-26T19:44:00Z"/>
          <w:rFonts w:ascii="GHEA Grapalat" w:hAnsi="GHEA Grapalat"/>
          <w:lang w:val="hy-AM"/>
        </w:rPr>
      </w:pPr>
    </w:p>
    <w:p w14:paraId="419F3C14" w14:textId="14D0A362" w:rsidR="00814E7A" w:rsidRPr="009B26CC" w:rsidRDefault="00814E7A" w:rsidP="00F02279">
      <w:pPr>
        <w:jc w:val="right"/>
        <w:rPr>
          <w:del w:id="2572" w:author="Հերմինե Գևորգյան" w:date="2026-02-26T23:44:00Z" w16du:dateUtc="2026-02-26T19:44:00Z"/>
          <w:rFonts w:ascii="GHEA Grapalat" w:hAnsi="GHEA Grapalat"/>
          <w:lang w:val="hy-AM"/>
        </w:rPr>
      </w:pPr>
    </w:p>
    <w:p w14:paraId="2318B175" w14:textId="055C9A97" w:rsidR="00814E7A" w:rsidRPr="009B26CC" w:rsidRDefault="00814E7A" w:rsidP="00F02279">
      <w:pPr>
        <w:jc w:val="right"/>
        <w:rPr>
          <w:del w:id="2573" w:author="Հերմինե Գևորգյան" w:date="2026-02-26T23:44:00Z" w16du:dateUtc="2026-02-26T19:44:00Z"/>
          <w:rFonts w:ascii="GHEA Grapalat" w:hAnsi="GHEA Grapalat"/>
          <w:lang w:val="hy-AM"/>
        </w:rPr>
      </w:pPr>
    </w:p>
    <w:p w14:paraId="4CA35877" w14:textId="31859D41" w:rsidR="00814E7A" w:rsidRPr="009B26CC" w:rsidRDefault="00814E7A" w:rsidP="00F02279">
      <w:pPr>
        <w:jc w:val="right"/>
        <w:rPr>
          <w:del w:id="2574" w:author="Հերմինե Գևորգյան" w:date="2026-02-26T23:44:00Z" w16du:dateUtc="2026-02-26T19:44:00Z"/>
          <w:rFonts w:ascii="GHEA Grapalat" w:hAnsi="GHEA Grapalat"/>
          <w:lang w:val="hy-AM"/>
        </w:rPr>
      </w:pPr>
    </w:p>
    <w:p w14:paraId="6DEEA026" w14:textId="7682D454" w:rsidR="00814E7A" w:rsidRPr="009B26CC" w:rsidRDefault="00814E7A" w:rsidP="00F02279">
      <w:pPr>
        <w:jc w:val="right"/>
        <w:rPr>
          <w:del w:id="2575" w:author="Հերմինե Գևորգյան" w:date="2026-02-26T23:44:00Z" w16du:dateUtc="2026-02-26T19:44:00Z"/>
          <w:rFonts w:ascii="GHEA Grapalat" w:hAnsi="GHEA Grapalat"/>
          <w:lang w:val="hy-AM"/>
        </w:rPr>
      </w:pPr>
    </w:p>
    <w:p w14:paraId="1418848B" w14:textId="0BA17CE0" w:rsidR="00814E7A" w:rsidRPr="009B26CC" w:rsidRDefault="00814E7A" w:rsidP="00F02279">
      <w:pPr>
        <w:jc w:val="right"/>
        <w:rPr>
          <w:del w:id="2576" w:author="Հերմինե Գևորգյան" w:date="2026-02-26T23:44:00Z" w16du:dateUtc="2026-02-26T19:44:00Z"/>
          <w:rFonts w:ascii="GHEA Grapalat" w:hAnsi="GHEA Grapalat"/>
          <w:lang w:val="hy-AM"/>
        </w:rPr>
      </w:pPr>
    </w:p>
    <w:p w14:paraId="4D404F94" w14:textId="3739AF11" w:rsidR="00814E7A" w:rsidRPr="009B26CC" w:rsidRDefault="00814E7A" w:rsidP="00F02279">
      <w:pPr>
        <w:jc w:val="right"/>
        <w:rPr>
          <w:del w:id="2577" w:author="Հերմինե Գևորգյան" w:date="2026-02-26T23:44:00Z" w16du:dateUtc="2026-02-26T19:44:00Z"/>
          <w:rFonts w:ascii="GHEA Grapalat" w:hAnsi="GHEA Grapalat"/>
          <w:lang w:val="hy-AM"/>
        </w:rPr>
      </w:pPr>
    </w:p>
    <w:p w14:paraId="3AFDF1E6" w14:textId="3B35CC69" w:rsidR="00814E7A" w:rsidRPr="009B26CC" w:rsidRDefault="00814E7A" w:rsidP="00F02279">
      <w:pPr>
        <w:jc w:val="right"/>
        <w:rPr>
          <w:del w:id="2578" w:author="Հերմինե Գևորգյան" w:date="2026-02-26T23:44:00Z" w16du:dateUtc="2026-02-26T19:44:00Z"/>
          <w:rFonts w:ascii="GHEA Grapalat" w:hAnsi="GHEA Grapalat"/>
          <w:lang w:val="hy-AM"/>
        </w:rPr>
      </w:pPr>
    </w:p>
    <w:p w14:paraId="19EFB967" w14:textId="1CA8756B" w:rsidR="00814E7A" w:rsidRPr="009B26CC" w:rsidRDefault="00814E7A" w:rsidP="00F02279">
      <w:pPr>
        <w:jc w:val="right"/>
        <w:rPr>
          <w:del w:id="2579" w:author="Հերմինե Գևորգյան" w:date="2026-02-26T23:44:00Z" w16du:dateUtc="2026-02-26T19:44:00Z"/>
          <w:rFonts w:ascii="GHEA Grapalat" w:hAnsi="GHEA Grapalat"/>
          <w:lang w:val="hy-AM"/>
        </w:rPr>
      </w:pPr>
    </w:p>
    <w:p w14:paraId="05AD4AEA" w14:textId="641F9998" w:rsidR="00814E7A" w:rsidRPr="009B26CC" w:rsidRDefault="00814E7A" w:rsidP="00F02279">
      <w:pPr>
        <w:jc w:val="right"/>
        <w:rPr>
          <w:del w:id="2580" w:author="Հերմինե Գևորգյան" w:date="2026-02-26T23:44:00Z" w16du:dateUtc="2026-02-26T19:44:00Z"/>
          <w:rFonts w:ascii="GHEA Grapalat" w:hAnsi="GHEA Grapalat"/>
          <w:lang w:val="hy-AM"/>
        </w:rPr>
      </w:pPr>
    </w:p>
    <w:p w14:paraId="2B544AF7" w14:textId="77777777" w:rsidR="00814E7A" w:rsidRPr="009B26CC" w:rsidRDefault="00814E7A" w:rsidP="00F02279">
      <w:pPr>
        <w:jc w:val="right"/>
        <w:rPr>
          <w:del w:id="2581" w:author="Հերմինե Գևորգյան" w:date="2026-02-26T23:44:00Z" w16du:dateUtc="2026-02-26T19:44:00Z"/>
          <w:rFonts w:ascii="GHEA Grapalat" w:hAnsi="GHEA Grapalat"/>
          <w:lang w:val="hy-AM"/>
        </w:rPr>
      </w:pPr>
    </w:p>
    <w:p w14:paraId="3D8BEAC6" w14:textId="77777777" w:rsidR="00F02279" w:rsidRPr="009B26CC" w:rsidRDefault="00F02279" w:rsidP="00F02279">
      <w:pPr>
        <w:pStyle w:val="31"/>
        <w:spacing w:line="240" w:lineRule="auto"/>
        <w:jc w:val="right"/>
        <w:rPr>
          <w:del w:id="2582" w:author="Հերմինե Գևորգյան" w:date="2026-02-26T23:44:00Z" w16du:dateUtc="2026-02-26T19:44:00Z"/>
          <w:rFonts w:ascii="GHEA Grapalat" w:hAnsi="GHEA Grapalat" w:cs="Sylfaen"/>
          <w:b/>
          <w:lang w:val="hy-AM"/>
        </w:rPr>
      </w:pPr>
      <w:del w:id="2583" w:author="Հերմինե Գևորգյան" w:date="2026-02-26T23:44:00Z" w16du:dateUtc="2026-02-26T19:44:00Z">
        <w:r w:rsidRPr="00E6597C">
          <w:rPr>
            <w:rFonts w:ascii="GHEA Grapalat" w:hAnsi="GHEA Grapalat" w:cs="Sylfaen"/>
            <w:b/>
            <w:lang w:val="hy-AM"/>
          </w:rPr>
          <w:delText xml:space="preserve">Հավելված </w:delText>
        </w:r>
        <w:r w:rsidR="0019419E" w:rsidRPr="009B26CC">
          <w:rPr>
            <w:rFonts w:ascii="GHEA Grapalat" w:hAnsi="GHEA Grapalat" w:cs="Sylfaen"/>
            <w:b/>
            <w:lang w:val="hy-AM"/>
          </w:rPr>
          <w:delText>7</w:delText>
        </w:r>
        <w:r w:rsidR="00F1088F">
          <w:rPr>
            <w:rStyle w:val="af6"/>
            <w:rFonts w:ascii="GHEA Grapalat" w:hAnsi="GHEA Grapalat" w:cs="Sylfaen"/>
            <w:b/>
          </w:rPr>
          <w:footnoteReference w:id="32"/>
        </w:r>
      </w:del>
    </w:p>
    <w:p w14:paraId="3BBA95DB" w14:textId="77777777" w:rsidR="00F02279" w:rsidRPr="00E6597C" w:rsidRDefault="00F02279" w:rsidP="00F02279">
      <w:pPr>
        <w:pStyle w:val="31"/>
        <w:spacing w:line="240" w:lineRule="auto"/>
        <w:jc w:val="right"/>
        <w:rPr>
          <w:del w:id="2585" w:author="Հերմինե Գևորգյան" w:date="2026-02-26T23:44:00Z" w16du:dateUtc="2026-02-26T19:44:00Z"/>
          <w:rFonts w:ascii="GHEA Grapalat" w:hAnsi="GHEA Grapalat" w:cs="Sylfaen"/>
          <w:b/>
          <w:lang w:val="hy-AM"/>
        </w:rPr>
      </w:pPr>
      <w:del w:id="2586" w:author="Հերմինե Գևորգյան" w:date="2026-02-26T23:44:00Z" w16du:dateUtc="2026-02-26T19:44:00Z">
        <w:r w:rsidRPr="00E6597C">
          <w:rPr>
            <w:rFonts w:ascii="GHEA Grapalat" w:hAnsi="GHEA Grapalat" w:cs="Sylfaen"/>
            <w:b/>
            <w:lang w:val="hy-AM"/>
          </w:rPr>
          <w:delText>«---ԲՄ</w:delText>
        </w:r>
        <w:r w:rsidRPr="009B26CC">
          <w:rPr>
            <w:rFonts w:ascii="GHEA Grapalat" w:hAnsi="GHEA Grapalat" w:cs="Sylfaen"/>
            <w:b/>
            <w:lang w:val="hy-AM"/>
          </w:rPr>
          <w:delText>ԱՇ</w:delText>
        </w:r>
        <w:r w:rsidRPr="00E6597C">
          <w:rPr>
            <w:rFonts w:ascii="GHEA Grapalat" w:hAnsi="GHEA Grapalat" w:cs="Sylfaen"/>
            <w:b/>
            <w:lang w:val="hy-AM"/>
          </w:rPr>
          <w:delText>ՁԲ---/---»*  ծածկագրով</w:delText>
        </w:r>
      </w:del>
    </w:p>
    <w:p w14:paraId="0013C9EE" w14:textId="77777777" w:rsidR="00F02279" w:rsidRPr="00E6597C" w:rsidRDefault="00F02279" w:rsidP="00F02279">
      <w:pPr>
        <w:pStyle w:val="31"/>
        <w:spacing w:line="240" w:lineRule="auto"/>
        <w:jc w:val="right"/>
        <w:rPr>
          <w:del w:id="2587" w:author="Հերմինե Գևորգյան" w:date="2026-02-26T23:44:00Z" w16du:dateUtc="2026-02-26T19:44:00Z"/>
          <w:rFonts w:ascii="GHEA Grapalat" w:hAnsi="GHEA Grapalat" w:cs="Sylfaen"/>
          <w:b/>
          <w:lang w:val="hy-AM"/>
        </w:rPr>
      </w:pPr>
      <w:del w:id="2588" w:author="Հերմինե Գևորգյան" w:date="2026-02-26T23:44:00Z" w16du:dateUtc="2026-02-26T19:44:00Z">
        <w:r w:rsidRPr="00E6597C">
          <w:rPr>
            <w:rFonts w:ascii="GHEA Grapalat" w:hAnsi="GHEA Grapalat" w:cs="Sylfaen"/>
            <w:b/>
            <w:lang w:val="hy-AM"/>
          </w:rPr>
          <w:delText>բաց մրցույթի հրավերի</w:delText>
        </w:r>
      </w:del>
    </w:p>
    <w:p w14:paraId="1219ADCA" w14:textId="77777777" w:rsidR="00F02279" w:rsidRPr="00E6597C" w:rsidRDefault="00F02279" w:rsidP="00F02279">
      <w:pPr>
        <w:jc w:val="right"/>
        <w:rPr>
          <w:moveFrom w:id="2589" w:author="Հերմինե Գևորգյան" w:date="2026-02-26T23:44:00Z" w16du:dateUtc="2026-02-26T19:44:00Z"/>
          <w:rFonts w:ascii="GHEA Grapalat" w:hAnsi="GHEA Grapalat"/>
          <w:lang w:val="es-ES"/>
        </w:rPr>
      </w:pPr>
      <w:moveFromRangeStart w:id="2590" w:author="Հերմինե Գևորգյան" w:date="2026-02-26T23:44:00Z" w:name="move223041885"/>
    </w:p>
    <w:p w14:paraId="7E2CE2DD" w14:textId="77777777" w:rsidR="00F02279" w:rsidRPr="00E6597C" w:rsidRDefault="00F02279" w:rsidP="00F02279">
      <w:pPr>
        <w:tabs>
          <w:tab w:val="left" w:pos="2268"/>
        </w:tabs>
        <w:ind w:left="-284" w:firstLine="284"/>
        <w:jc w:val="right"/>
        <w:rPr>
          <w:moveFrom w:id="2591" w:author="Հերմինե Գևորգյան" w:date="2026-02-26T23:44:00Z" w16du:dateUtc="2026-02-26T19:44:00Z"/>
          <w:rFonts w:ascii="GHEA Grapalat" w:hAnsi="GHEA Grapalat"/>
          <w:lang w:val="es-ES"/>
        </w:rPr>
      </w:pPr>
    </w:p>
    <w:p w14:paraId="1B08393D" w14:textId="77777777" w:rsidR="00F02279" w:rsidRPr="00E6597C" w:rsidRDefault="00F02279" w:rsidP="00F02279">
      <w:pPr>
        <w:ind w:left="-142" w:firstLine="142"/>
        <w:jc w:val="center"/>
        <w:rPr>
          <w:moveFrom w:id="2592" w:author="Հերմինե Գևորգյան" w:date="2026-02-26T23:44:00Z" w16du:dateUtc="2026-02-26T19:44:00Z"/>
          <w:rFonts w:ascii="GHEA Grapalat" w:hAnsi="GHEA Grapalat"/>
          <w:b/>
          <w:sz w:val="20"/>
          <w:szCs w:val="20"/>
          <w:lang w:val="es-ES"/>
        </w:rPr>
      </w:pPr>
      <w:moveFrom w:id="2593" w:author="Հերմինե Գևորգյան" w:date="2026-02-26T23:44:00Z" w16du:dateUtc="2026-02-26T19:44:00Z">
        <w:r w:rsidRPr="00E6597C">
          <w:rPr>
            <w:rFonts w:ascii="GHEA Grapalat" w:hAnsi="GHEA Grapalat" w:cs="Sylfaen"/>
            <w:b/>
            <w:sz w:val="20"/>
            <w:szCs w:val="20"/>
            <w:lang w:val="pt-BR"/>
          </w:rPr>
          <w:t>ՊԵՏՈՒԹՅԱՆ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ԿԱՐԻՔՆԵՐԻ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ՀԱՄԱՐ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ԿԱՊԱԼԱՅԻՆ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ԱՇԽԱՏԱՆՔՆԵՐԻ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ԿԱՏԱՐՄԱՆ</w:t>
        </w:r>
      </w:moveFrom>
    </w:p>
    <w:p w14:paraId="2588A3DE" w14:textId="77777777" w:rsidR="00F02279" w:rsidRPr="00E6597C" w:rsidRDefault="00F02279" w:rsidP="00F02279">
      <w:pPr>
        <w:ind w:left="-142" w:firstLine="142"/>
        <w:jc w:val="center"/>
        <w:rPr>
          <w:moveFrom w:id="2594" w:author="Հերմինե Գևորգյան" w:date="2026-02-26T23:44:00Z" w16du:dateUtc="2026-02-26T19:44:00Z"/>
          <w:rFonts w:ascii="GHEA Grapalat" w:hAnsi="GHEA Grapalat" w:cs="Times Armenian"/>
          <w:b/>
          <w:sz w:val="20"/>
          <w:szCs w:val="20"/>
          <w:lang w:val="es-ES"/>
        </w:rPr>
      </w:pPr>
      <w:moveFrom w:id="2595" w:author="Հերմինե Գևորգյան" w:date="2026-02-26T23:44:00Z" w16du:dateUtc="2026-02-26T19:44:00Z">
        <w:r w:rsidRPr="00E6597C">
          <w:rPr>
            <w:rFonts w:ascii="GHEA Grapalat" w:hAnsi="GHEA Grapalat" w:cs="Sylfaen"/>
            <w:b/>
            <w:sz w:val="20"/>
            <w:szCs w:val="20"/>
            <w:lang w:val="pt-BR"/>
          </w:rPr>
          <w:t>ՊԵՏԱԿԱՆ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ԳՆՄԱՆ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ՊԱՅՄԱՆԱԳԻՐ</w:t>
        </w:r>
        <w:r w:rsidRPr="00E6597C">
          <w:rPr>
            <w:rFonts w:ascii="GHEA Grapalat" w:hAnsi="GHEA Grapalat" w:cs="Times Armenian"/>
            <w:b/>
            <w:sz w:val="20"/>
            <w:szCs w:val="20"/>
            <w:lang w:val="es-ES"/>
          </w:rPr>
          <w:t xml:space="preserve">   </w:t>
        </w:r>
      </w:moveFrom>
    </w:p>
    <w:moveFromRangeEnd w:id="2590"/>
    <w:p w14:paraId="060332CD" w14:textId="77777777" w:rsidR="00F02279" w:rsidRPr="00E6597C" w:rsidRDefault="00F02279" w:rsidP="00F02279">
      <w:pPr>
        <w:ind w:left="-142" w:firstLine="142"/>
        <w:jc w:val="center"/>
        <w:rPr>
          <w:del w:id="2596" w:author="Հերմինե Գևորգյան" w:date="2026-02-26T23:44:00Z" w16du:dateUtc="2026-02-26T19:44:00Z"/>
          <w:rFonts w:ascii="GHEA Grapalat" w:hAnsi="GHEA Grapalat"/>
          <w:b/>
          <w:sz w:val="20"/>
          <w:szCs w:val="20"/>
          <w:u w:val="single"/>
          <w:lang w:val="es-ES"/>
        </w:rPr>
      </w:pPr>
      <w:del w:id="2597" w:author="Հերմինե Գևորգյան" w:date="2026-02-26T23:44:00Z" w16du:dateUtc="2026-02-26T19:44:00Z">
        <w:r w:rsidRPr="00E6597C">
          <w:rPr>
            <w:rFonts w:ascii="GHEA Grapalat" w:hAnsi="GHEA Grapalat"/>
            <w:b/>
            <w:sz w:val="20"/>
            <w:szCs w:val="20"/>
            <w:lang w:val="hy-AM"/>
          </w:rPr>
          <w:delText>N</w:delText>
        </w:r>
        <w:r w:rsidRPr="00E6597C">
          <w:rPr>
            <w:rFonts w:ascii="GHEA Grapalat" w:hAnsi="GHEA Grapalat"/>
            <w:b/>
            <w:sz w:val="20"/>
            <w:szCs w:val="20"/>
            <w:lang w:val="es-ES"/>
          </w:rPr>
          <w:delText xml:space="preserve"> </w:delText>
        </w:r>
        <w:r w:rsidRPr="00E6597C">
          <w:rPr>
            <w:rFonts w:ascii="GHEA Grapalat" w:hAnsi="GHEA Grapalat"/>
            <w:b/>
            <w:sz w:val="20"/>
            <w:szCs w:val="20"/>
            <w:u w:val="single"/>
            <w:lang w:val="es-ES"/>
          </w:rPr>
          <w:tab/>
        </w:r>
        <w:r w:rsidRPr="00E6597C">
          <w:rPr>
            <w:rFonts w:ascii="GHEA Grapalat" w:hAnsi="GHEA Grapalat"/>
            <w:b/>
            <w:sz w:val="20"/>
            <w:szCs w:val="20"/>
            <w:u w:val="single"/>
            <w:lang w:val="es-ES"/>
          </w:rPr>
          <w:tab/>
        </w:r>
        <w:r w:rsidRPr="00E6597C">
          <w:rPr>
            <w:rFonts w:ascii="GHEA Grapalat" w:hAnsi="GHEA Grapalat"/>
            <w:b/>
            <w:sz w:val="20"/>
            <w:szCs w:val="20"/>
            <w:u w:val="single"/>
            <w:lang w:val="es-ES"/>
          </w:rPr>
          <w:tab/>
        </w:r>
        <w:r w:rsidRPr="00E6597C">
          <w:rPr>
            <w:rFonts w:ascii="GHEA Grapalat" w:hAnsi="GHEA Grapalat"/>
            <w:b/>
            <w:sz w:val="20"/>
            <w:szCs w:val="20"/>
            <w:u w:val="single"/>
            <w:lang w:val="es-ES"/>
          </w:rPr>
          <w:tab/>
        </w:r>
      </w:del>
    </w:p>
    <w:p w14:paraId="43C089F6" w14:textId="77777777" w:rsidR="00F02279" w:rsidRPr="00E6597C" w:rsidRDefault="00F02279" w:rsidP="00F02279">
      <w:pPr>
        <w:tabs>
          <w:tab w:val="left" w:pos="720"/>
          <w:tab w:val="left" w:pos="1440"/>
          <w:tab w:val="left" w:pos="8865"/>
        </w:tabs>
        <w:jc w:val="both"/>
        <w:rPr>
          <w:del w:id="2598" w:author="Հերմինե Գևորգյան" w:date="2026-02-26T23:44:00Z" w16du:dateUtc="2026-02-26T19:44:00Z"/>
          <w:rFonts w:ascii="GHEA Grapalat" w:hAnsi="GHEA Grapalat" w:cs="Sylfaen"/>
          <w:sz w:val="20"/>
          <w:lang w:val="hy-AM"/>
        </w:rPr>
      </w:pPr>
      <w:del w:id="2599" w:author="Հերմինե Գևորգյան" w:date="2026-02-26T23:44:00Z" w16du:dateUtc="2026-02-26T19:44:00Z">
        <w:r w:rsidRPr="00E6597C">
          <w:rPr>
            <w:rFonts w:ascii="GHEA Grapalat" w:hAnsi="GHEA Grapalat" w:cs="Sylfaen"/>
            <w:sz w:val="20"/>
            <w:lang w:val="hy-AM"/>
          </w:rPr>
          <w:delText xml:space="preserve">         ք. </w:delText>
        </w:r>
        <w:r w:rsidRPr="00E6597C">
          <w:rPr>
            <w:rFonts w:ascii="GHEA Grapalat" w:hAnsi="GHEA Grapalat" w:cs="Sylfaen"/>
            <w:sz w:val="20"/>
            <w:u w:val="single"/>
            <w:lang w:val="es-ES"/>
          </w:rPr>
          <w:delText xml:space="preserve">           </w:delText>
        </w:r>
        <w:r w:rsidRPr="00E6597C">
          <w:rPr>
            <w:rFonts w:ascii="GHEA Grapalat" w:hAnsi="GHEA Grapalat" w:cs="Sylfaen"/>
            <w:sz w:val="20"/>
            <w:lang w:val="hy-AM"/>
          </w:rPr>
          <w:delText xml:space="preserve">                                                                                         </w:delText>
        </w:r>
        <w:r w:rsidRPr="00E6597C">
          <w:rPr>
            <w:rFonts w:ascii="GHEA Grapalat" w:hAnsi="GHEA Grapalat" w:cs="Sylfaen"/>
            <w:sz w:val="20"/>
            <w:lang w:val="es-ES"/>
          </w:rPr>
          <w:delText xml:space="preserve">             </w:delText>
        </w:r>
        <w:r w:rsidRPr="00E6597C">
          <w:rPr>
            <w:rFonts w:ascii="GHEA Grapalat" w:hAnsi="GHEA Grapalat" w:cs="Sylfaen"/>
            <w:sz w:val="20"/>
            <w:lang w:val="hy-AM"/>
          </w:rPr>
          <w:delText xml:space="preserve"> </w:delText>
        </w:r>
        <w:r w:rsidRPr="00E6597C">
          <w:rPr>
            <w:rFonts w:ascii="GHEA Grapalat" w:hAnsi="GHEA Grapalat"/>
            <w:lang w:val="hy-AM"/>
          </w:rPr>
          <w:delText>«</w:delText>
        </w:r>
        <w:r w:rsidRPr="00E6597C">
          <w:rPr>
            <w:rFonts w:ascii="GHEA Grapalat" w:hAnsi="GHEA Grapalat"/>
            <w:u w:val="single"/>
            <w:lang w:val="hy-AM"/>
          </w:rPr>
          <w:delText xml:space="preserve">     </w:delText>
        </w:r>
        <w:r w:rsidRPr="00E6597C">
          <w:rPr>
            <w:rFonts w:ascii="GHEA Grapalat" w:hAnsi="GHEA Grapalat"/>
            <w:lang w:val="hy-AM"/>
          </w:rPr>
          <w:delText xml:space="preserve">» </w:delText>
        </w:r>
        <w:r w:rsidRPr="00E6597C">
          <w:rPr>
            <w:rFonts w:ascii="GHEA Grapalat" w:hAnsi="GHEA Grapalat"/>
            <w:u w:val="single"/>
            <w:lang w:val="hy-AM"/>
          </w:rPr>
          <w:delText xml:space="preserve">          </w:delText>
        </w:r>
        <w:r w:rsidRPr="00E6597C">
          <w:rPr>
            <w:rFonts w:ascii="GHEA Grapalat" w:hAnsi="GHEA Grapalat"/>
            <w:lang w:val="hy-AM"/>
          </w:rPr>
          <w:delText xml:space="preserve"> </w:delText>
        </w:r>
        <w:r w:rsidRPr="00E6597C">
          <w:rPr>
            <w:rFonts w:ascii="GHEA Grapalat" w:hAnsi="GHEA Grapalat" w:cs="Sylfaen"/>
            <w:sz w:val="20"/>
            <w:lang w:val="hy-AM"/>
          </w:rPr>
          <w:delText>20   թ.</w:delText>
        </w:r>
      </w:del>
    </w:p>
    <w:p w14:paraId="4C7971A4" w14:textId="77777777" w:rsidR="00F02279" w:rsidRPr="00E6597C" w:rsidRDefault="00F02279" w:rsidP="00F02279">
      <w:pPr>
        <w:jc w:val="both"/>
        <w:rPr>
          <w:del w:id="2600" w:author="Հերմինե Գևորգյան" w:date="2026-02-26T23:44:00Z" w16du:dateUtc="2026-02-26T19:44:00Z"/>
          <w:rFonts w:ascii="GHEA Grapalat" w:hAnsi="GHEA Grapalat"/>
          <w:lang w:val="es-ES"/>
        </w:rPr>
      </w:pPr>
    </w:p>
    <w:p w14:paraId="6A098129" w14:textId="77777777" w:rsidR="00F02279" w:rsidRPr="00E6597C" w:rsidRDefault="00F02279" w:rsidP="00F02279">
      <w:pPr>
        <w:jc w:val="both"/>
        <w:rPr>
          <w:del w:id="2601" w:author="Հերմինե Գևորգյան" w:date="2026-02-26T23:44:00Z" w16du:dateUtc="2026-02-26T19:44:00Z"/>
          <w:rFonts w:ascii="GHEA Grapalat" w:hAnsi="GHEA Grapalat"/>
          <w:lang w:val="es-ES"/>
        </w:rPr>
      </w:pPr>
    </w:p>
    <w:p w14:paraId="03C68C08" w14:textId="77777777" w:rsidR="00F02279" w:rsidRPr="00E6597C" w:rsidRDefault="00F02279" w:rsidP="00F02279">
      <w:pPr>
        <w:jc w:val="both"/>
        <w:rPr>
          <w:ins w:id="2602" w:author="Հերմինե Գևորգյան" w:date="2026-02-26T23:44:00Z" w16du:dateUtc="2026-02-26T19:44:00Z"/>
          <w:rFonts w:ascii="GHEA Grapalat" w:hAnsi="GHEA Grapalat"/>
          <w:lang w:val="es-ES"/>
        </w:rPr>
      </w:pPr>
      <w:del w:id="2603" w:author="Հերմինե Գևորգյան" w:date="2026-02-26T23:44:00Z" w16du:dateUtc="2026-02-26T19:44:00Z">
        <w:r w:rsidRPr="00E6597C">
          <w:rPr>
            <w:rFonts w:ascii="GHEA Grapalat" w:hAnsi="GHEA Grapalat" w:cs="Sylfaen"/>
            <w:sz w:val="20"/>
            <w:szCs w:val="20"/>
            <w:lang w:val="pt-BR"/>
          </w:rPr>
          <w:delText>«________________________________________»,</w:delText>
        </w:r>
      </w:del>
    </w:p>
    <w:p w14:paraId="72F6D20A" w14:textId="299DAA05" w:rsidR="00F02279" w:rsidRPr="00E6597C" w:rsidRDefault="00A10D8F" w:rsidP="00F02279">
      <w:pPr>
        <w:ind w:firstLine="720"/>
        <w:jc w:val="both"/>
        <w:rPr>
          <w:rFonts w:ascii="GHEA Grapalat" w:hAnsi="GHEA Grapalat" w:cs="Sylfaen"/>
          <w:sz w:val="20"/>
          <w:szCs w:val="20"/>
          <w:lang w:val="pt-BR"/>
        </w:rPr>
      </w:pPr>
      <w:ins w:id="2604" w:author="Հերմինե Գևորգյան" w:date="2026-02-26T23:44:00Z" w16du:dateUtc="2026-02-26T19:44:00Z">
        <w:r w:rsidRPr="006B18BF">
          <w:rPr>
            <w:rFonts w:ascii="GHEA Grapalat" w:hAnsi="GHEA Grapalat" w:cs="Arial"/>
            <w:sz w:val="20"/>
            <w:szCs w:val="20"/>
            <w:lang w:val="hy-AM"/>
          </w:rPr>
          <w:t xml:space="preserve">«ՀՀ Գեղարքունիքի մարզի </w:t>
        </w:r>
        <w:r w:rsidR="00305463">
          <w:rPr>
            <w:rFonts w:ascii="GHEA Grapalat" w:hAnsi="GHEA Grapalat" w:cs="Arial"/>
            <w:sz w:val="20"/>
            <w:szCs w:val="20"/>
            <w:lang w:val="hy-AM"/>
          </w:rPr>
          <w:t xml:space="preserve">Սեմյոնովկայի հիմնական </w:t>
        </w:r>
        <w:r w:rsidRPr="006B18BF">
          <w:rPr>
            <w:rFonts w:ascii="GHEA Grapalat" w:hAnsi="GHEA Grapalat" w:cs="Arial"/>
            <w:sz w:val="20"/>
            <w:szCs w:val="20"/>
            <w:lang w:val="hy-AM"/>
          </w:rPr>
          <w:t xml:space="preserve"> դպրոց » ՊՈԱԿ</w:t>
        </w:r>
        <w:r w:rsidRPr="00E6597C">
          <w:rPr>
            <w:rFonts w:ascii="GHEA Grapalat" w:hAnsi="GHEA Grapalat" w:cs="Sylfaen"/>
            <w:sz w:val="20"/>
            <w:szCs w:val="20"/>
            <w:lang w:val="pt-BR"/>
          </w:rPr>
          <w:t xml:space="preserve"> </w:t>
        </w:r>
        <w:r w:rsidR="00F02279" w:rsidRPr="00E6597C">
          <w:rPr>
            <w:rFonts w:ascii="GHEA Grapalat" w:hAnsi="GHEA Grapalat" w:cs="Sylfaen"/>
            <w:sz w:val="20"/>
            <w:szCs w:val="20"/>
            <w:lang w:val="pt-BR"/>
          </w:rPr>
          <w:t>»,</w:t>
        </w:r>
      </w:ins>
      <w:r w:rsidR="00F02279" w:rsidRPr="00E6597C">
        <w:rPr>
          <w:rFonts w:ascii="GHEA Grapalat" w:hAnsi="GHEA Grapalat" w:cs="Sylfaen"/>
          <w:sz w:val="20"/>
          <w:szCs w:val="20"/>
          <w:lang w:val="pt-BR"/>
        </w:rPr>
        <w:t xml:space="preserve"> ի դեմս ------------------------ -ի, որը գործում է ------------- 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14:paraId="01E4C040" w14:textId="77777777" w:rsidR="00F02279" w:rsidRPr="00A10D8F" w:rsidRDefault="00F02279" w:rsidP="00F02279">
      <w:pPr>
        <w:ind w:firstLine="709"/>
        <w:jc w:val="both"/>
        <w:rPr>
          <w:rFonts w:ascii="GHEA Grapalat" w:hAnsi="GHEA Grapalat"/>
          <w:b/>
          <w:lang w:val="pt-BR"/>
          <w:rPrChange w:id="2605" w:author="Հերմինե Գևորգյան" w:date="2026-02-26T23:44:00Z" w16du:dateUtc="2026-02-26T19:44:00Z">
            <w:rPr>
              <w:rFonts w:ascii="GHEA Grapalat" w:hAnsi="GHEA Grapalat"/>
              <w:b/>
              <w:lang w:val="es-ES"/>
            </w:rPr>
          </w:rPrChange>
        </w:rPr>
      </w:pPr>
    </w:p>
    <w:p w14:paraId="3FAFF90B" w14:textId="77777777" w:rsidR="00F02279" w:rsidRPr="00E6597C" w:rsidRDefault="00F02279" w:rsidP="00F02279">
      <w:pPr>
        <w:ind w:firstLine="720"/>
        <w:jc w:val="both"/>
        <w:rPr>
          <w:rFonts w:ascii="GHEA Grapalat" w:hAnsi="GHEA Grapalat"/>
          <w:b/>
          <w:sz w:val="20"/>
          <w:szCs w:val="20"/>
          <w:lang w:val="es-ES"/>
        </w:rPr>
      </w:pPr>
      <w:r w:rsidRPr="00E6597C">
        <w:rPr>
          <w:rFonts w:ascii="GHEA Grapalat" w:hAnsi="GHEA Grapalat"/>
          <w:b/>
          <w:sz w:val="20"/>
          <w:szCs w:val="20"/>
          <w:lang w:val="es-ES"/>
        </w:rPr>
        <w:t xml:space="preserve">1. </w:t>
      </w:r>
      <w:r w:rsidRPr="00E6597C">
        <w:rPr>
          <w:rFonts w:ascii="GHEA Grapalat" w:hAnsi="GHEA Grapalat" w:cs="Sylfaen"/>
          <w:b/>
          <w:sz w:val="20"/>
          <w:szCs w:val="20"/>
          <w:lang w:val="pt-BR"/>
        </w:rPr>
        <w:t>ՊԱՅՄԱՆԱԳՐԻ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ԱՌԱՐԿԱՆ</w:t>
      </w:r>
    </w:p>
    <w:p w14:paraId="5CF1F1C4" w14:textId="0EEB4A9D" w:rsidR="00F02279" w:rsidRPr="002724E1" w:rsidRDefault="00F02279" w:rsidP="00F02279">
      <w:pPr>
        <w:ind w:firstLine="720"/>
        <w:jc w:val="both"/>
        <w:rPr>
          <w:del w:id="2606" w:author="Հերմինե Գևորգյան" w:date="2026-02-26T23:44:00Z" w16du:dateUtc="2026-02-26T19:44:00Z"/>
          <w:rFonts w:ascii="GHEA Grapalat" w:hAnsi="GHEA Grapalat"/>
          <w:lang w:val="es-ES"/>
        </w:rPr>
      </w:pPr>
      <w:r w:rsidRPr="002724E1">
        <w:rPr>
          <w:rFonts w:ascii="GHEA Grapalat" w:hAnsi="GHEA Grapalat"/>
          <w:sz w:val="20"/>
          <w:szCs w:val="20"/>
          <w:lang w:val="es-ES"/>
        </w:rPr>
        <w:t>1.1</w:t>
      </w:r>
      <w:r w:rsidRPr="002724E1">
        <w:rPr>
          <w:rFonts w:ascii="GHEA Grapalat" w:hAnsi="GHEA Grapalat"/>
          <w:sz w:val="20"/>
          <w:szCs w:val="20"/>
          <w:lang w:val="es-ES"/>
        </w:rPr>
        <w:tab/>
      </w:r>
      <w:r w:rsidRPr="002724E1">
        <w:rPr>
          <w:rFonts w:ascii="GHEA Grapalat" w:hAnsi="GHEA Grapalat" w:cs="Sylfaen"/>
          <w:sz w:val="20"/>
          <w:szCs w:val="20"/>
          <w:lang w:val="pt-BR"/>
        </w:rPr>
        <w:t>Կապալառուն</w:t>
      </w:r>
      <w:r w:rsidRPr="002724E1">
        <w:rPr>
          <w:rFonts w:ascii="GHEA Grapalat" w:hAnsi="GHEA Grapalat"/>
          <w:sz w:val="20"/>
          <w:szCs w:val="20"/>
          <w:lang w:val="es-ES"/>
        </w:rPr>
        <w:t xml:space="preserve"> </w:t>
      </w:r>
      <w:r w:rsidRPr="002724E1">
        <w:rPr>
          <w:rFonts w:ascii="GHEA Grapalat" w:hAnsi="GHEA Grapalat" w:cs="Sylfaen"/>
          <w:sz w:val="20"/>
          <w:szCs w:val="20"/>
          <w:lang w:val="pt-BR"/>
        </w:rPr>
        <w:t>պարտավորվում</w:t>
      </w:r>
      <w:r w:rsidRPr="002724E1">
        <w:rPr>
          <w:rFonts w:ascii="GHEA Grapalat" w:hAnsi="GHEA Grapalat"/>
          <w:sz w:val="20"/>
          <w:szCs w:val="20"/>
          <w:lang w:val="es-ES"/>
        </w:rPr>
        <w:t xml:space="preserve"> </w:t>
      </w:r>
      <w:proofErr w:type="gramStart"/>
      <w:r w:rsidRPr="002724E1">
        <w:rPr>
          <w:rFonts w:ascii="GHEA Grapalat" w:hAnsi="GHEA Grapalat" w:cs="Sylfaen"/>
          <w:sz w:val="20"/>
          <w:szCs w:val="20"/>
          <w:lang w:val="pt-BR"/>
        </w:rPr>
        <w:t>է</w:t>
      </w:r>
      <w:r w:rsidRPr="002724E1">
        <w:rPr>
          <w:rFonts w:ascii="GHEA Grapalat" w:hAnsi="GHEA Grapalat"/>
          <w:sz w:val="20"/>
          <w:szCs w:val="20"/>
          <w:lang w:val="es-ES"/>
        </w:rPr>
        <w:t xml:space="preserve">  </w:t>
      </w:r>
      <w:r w:rsidRPr="002724E1">
        <w:rPr>
          <w:rFonts w:ascii="GHEA Grapalat" w:hAnsi="GHEA Grapalat" w:cs="Sylfaen"/>
          <w:sz w:val="20"/>
          <w:szCs w:val="20"/>
          <w:lang w:val="pt-BR"/>
        </w:rPr>
        <w:t>սույն</w:t>
      </w:r>
      <w:proofErr w:type="gramEnd"/>
      <w:r w:rsidRPr="002724E1">
        <w:rPr>
          <w:rFonts w:ascii="GHEA Grapalat" w:hAnsi="GHEA Grapalat"/>
          <w:sz w:val="20"/>
          <w:szCs w:val="20"/>
          <w:lang w:val="es-ES"/>
        </w:rPr>
        <w:t xml:space="preserve"> </w:t>
      </w:r>
      <w:proofErr w:type="gramStart"/>
      <w:r w:rsidRPr="002724E1">
        <w:rPr>
          <w:rFonts w:ascii="GHEA Grapalat" w:hAnsi="GHEA Grapalat" w:cs="Sylfaen"/>
          <w:sz w:val="20"/>
          <w:szCs w:val="20"/>
          <w:lang w:val="pt-BR"/>
        </w:rPr>
        <w:t>պայմանագրով</w:t>
      </w:r>
      <w:r w:rsidRPr="002724E1">
        <w:rPr>
          <w:rFonts w:ascii="GHEA Grapalat" w:hAnsi="GHEA Grapalat"/>
          <w:sz w:val="20"/>
          <w:szCs w:val="20"/>
          <w:lang w:val="es-ES"/>
        </w:rPr>
        <w:t xml:space="preserve">  </w:t>
      </w:r>
      <w:r w:rsidRPr="002724E1">
        <w:rPr>
          <w:rFonts w:ascii="GHEA Grapalat" w:hAnsi="GHEA Grapalat" w:cs="Sylfaen"/>
          <w:sz w:val="20"/>
          <w:szCs w:val="20"/>
          <w:lang w:val="pt-BR"/>
        </w:rPr>
        <w:t>սահմանված</w:t>
      </w:r>
      <w:proofErr w:type="gramEnd"/>
      <w:r w:rsidRPr="002724E1">
        <w:rPr>
          <w:rFonts w:ascii="GHEA Grapalat" w:hAnsi="GHEA Grapalat"/>
          <w:sz w:val="20"/>
          <w:szCs w:val="20"/>
          <w:lang w:val="es-ES"/>
        </w:rPr>
        <w:t xml:space="preserve"> </w:t>
      </w:r>
      <w:r w:rsidRPr="002724E1">
        <w:rPr>
          <w:rFonts w:ascii="GHEA Grapalat" w:hAnsi="GHEA Grapalat" w:cs="Sylfaen"/>
          <w:sz w:val="20"/>
          <w:szCs w:val="20"/>
          <w:lang w:val="pt-BR"/>
        </w:rPr>
        <w:t>կարգով</w:t>
      </w:r>
      <w:r w:rsidRPr="002724E1">
        <w:rPr>
          <w:rFonts w:ascii="GHEA Grapalat" w:hAnsi="GHEA Grapalat"/>
          <w:sz w:val="20"/>
          <w:szCs w:val="20"/>
          <w:lang w:val="es-ES"/>
        </w:rPr>
        <w:t xml:space="preserve">, </w:t>
      </w:r>
      <w:r w:rsidRPr="002724E1">
        <w:rPr>
          <w:rFonts w:ascii="GHEA Grapalat" w:hAnsi="GHEA Grapalat" w:cs="Sylfaen"/>
          <w:sz w:val="20"/>
          <w:szCs w:val="20"/>
          <w:lang w:val="pt-BR"/>
        </w:rPr>
        <w:t>նախատեսված</w:t>
      </w:r>
      <w:r w:rsidRPr="002724E1">
        <w:rPr>
          <w:rFonts w:ascii="GHEA Grapalat" w:hAnsi="GHEA Grapalat"/>
          <w:sz w:val="20"/>
          <w:szCs w:val="20"/>
          <w:lang w:val="es-ES"/>
        </w:rPr>
        <w:t xml:space="preserve"> </w:t>
      </w:r>
      <w:r w:rsidRPr="002724E1">
        <w:rPr>
          <w:rFonts w:ascii="GHEA Grapalat" w:hAnsi="GHEA Grapalat" w:cs="Sylfaen"/>
          <w:sz w:val="20"/>
          <w:szCs w:val="20"/>
          <w:lang w:val="pt-BR"/>
        </w:rPr>
        <w:t>ծավալներով</w:t>
      </w:r>
      <w:r w:rsidRPr="002724E1">
        <w:rPr>
          <w:rFonts w:ascii="GHEA Grapalat" w:hAnsi="GHEA Grapalat"/>
          <w:sz w:val="20"/>
          <w:szCs w:val="20"/>
          <w:lang w:val="es-ES"/>
        </w:rPr>
        <w:t xml:space="preserve">, </w:t>
      </w:r>
      <w:r w:rsidRPr="002724E1">
        <w:rPr>
          <w:rFonts w:ascii="GHEA Grapalat" w:hAnsi="GHEA Grapalat" w:cs="Sylfaen"/>
          <w:sz w:val="20"/>
          <w:szCs w:val="20"/>
          <w:lang w:val="pt-BR"/>
        </w:rPr>
        <w:t>ձևով</w:t>
      </w:r>
      <w:r w:rsidRPr="002724E1">
        <w:rPr>
          <w:rFonts w:ascii="GHEA Grapalat" w:hAnsi="GHEA Grapalat"/>
          <w:sz w:val="20"/>
          <w:szCs w:val="20"/>
          <w:lang w:val="es-ES"/>
        </w:rPr>
        <w:t xml:space="preserve"> </w:t>
      </w:r>
      <w:r w:rsidRPr="002724E1">
        <w:rPr>
          <w:rFonts w:ascii="GHEA Grapalat" w:hAnsi="GHEA Grapalat" w:cs="Sylfaen"/>
          <w:sz w:val="20"/>
          <w:szCs w:val="20"/>
          <w:lang w:val="pt-BR"/>
        </w:rPr>
        <w:t>և</w:t>
      </w:r>
      <w:r w:rsidRPr="002724E1">
        <w:rPr>
          <w:rFonts w:ascii="GHEA Grapalat" w:hAnsi="GHEA Grapalat"/>
          <w:sz w:val="20"/>
          <w:szCs w:val="20"/>
          <w:lang w:val="es-ES"/>
        </w:rPr>
        <w:t xml:space="preserve"> </w:t>
      </w:r>
      <w:r w:rsidRPr="002724E1">
        <w:rPr>
          <w:rFonts w:ascii="GHEA Grapalat" w:hAnsi="GHEA Grapalat" w:cs="Sylfaen"/>
          <w:sz w:val="20"/>
          <w:szCs w:val="20"/>
          <w:lang w:val="pt-BR"/>
        </w:rPr>
        <w:t>ժամկետներում</w:t>
      </w:r>
      <w:r w:rsidRPr="002724E1">
        <w:rPr>
          <w:rFonts w:ascii="GHEA Grapalat" w:hAnsi="GHEA Grapalat"/>
          <w:sz w:val="20"/>
          <w:szCs w:val="20"/>
          <w:lang w:val="es-ES"/>
        </w:rPr>
        <w:t xml:space="preserve"> </w:t>
      </w:r>
      <w:r w:rsidRPr="002724E1">
        <w:rPr>
          <w:rFonts w:ascii="GHEA Grapalat" w:hAnsi="GHEA Grapalat" w:cs="Sylfaen"/>
          <w:sz w:val="20"/>
          <w:szCs w:val="20"/>
          <w:lang w:val="pt-BR"/>
        </w:rPr>
        <w:t>կատարել</w:t>
      </w:r>
      <w:r w:rsidRPr="002724E1">
        <w:rPr>
          <w:rFonts w:ascii="GHEA Grapalat" w:hAnsi="GHEA Grapalat"/>
          <w:sz w:val="20"/>
          <w:szCs w:val="20"/>
          <w:lang w:val="es-ES"/>
        </w:rPr>
        <w:t xml:space="preserve"> </w:t>
      </w:r>
      <w:r w:rsidRPr="002724E1">
        <w:rPr>
          <w:rFonts w:ascii="GHEA Grapalat" w:hAnsi="GHEA Grapalat" w:cs="Sylfaen"/>
          <w:sz w:val="20"/>
          <w:szCs w:val="20"/>
          <w:lang w:val="pt-BR"/>
        </w:rPr>
        <w:t>սույն</w:t>
      </w:r>
      <w:r w:rsidRPr="002724E1">
        <w:rPr>
          <w:rFonts w:ascii="GHEA Grapalat" w:hAnsi="GHEA Grapalat"/>
          <w:sz w:val="20"/>
          <w:szCs w:val="20"/>
          <w:lang w:val="es-ES"/>
        </w:rPr>
        <w:t xml:space="preserve"> </w:t>
      </w:r>
      <w:r w:rsidRPr="002724E1">
        <w:rPr>
          <w:rFonts w:ascii="GHEA Grapalat" w:hAnsi="GHEA Grapalat" w:cs="Sylfaen"/>
          <w:sz w:val="20"/>
          <w:szCs w:val="20"/>
          <w:lang w:val="pt-BR"/>
        </w:rPr>
        <w:t>պայմանագրի (այսուհետ` պայմանագիր)</w:t>
      </w:r>
      <w:r w:rsidRPr="002724E1">
        <w:rPr>
          <w:rFonts w:ascii="GHEA Grapalat" w:hAnsi="GHEA Grapalat"/>
          <w:sz w:val="20"/>
          <w:szCs w:val="20"/>
          <w:lang w:val="es-ES"/>
        </w:rPr>
        <w:t xml:space="preserve"> N 1 </w:t>
      </w:r>
      <w:r w:rsidRPr="002724E1">
        <w:rPr>
          <w:rFonts w:ascii="GHEA Grapalat" w:hAnsi="GHEA Grapalat" w:cs="Sylfaen"/>
          <w:sz w:val="20"/>
          <w:szCs w:val="20"/>
          <w:lang w:val="pt-BR"/>
        </w:rPr>
        <w:t>Հավելվածով</w:t>
      </w:r>
      <w:r w:rsidRPr="002724E1">
        <w:rPr>
          <w:rFonts w:ascii="GHEA Grapalat" w:hAnsi="GHEA Grapalat"/>
          <w:sz w:val="20"/>
          <w:szCs w:val="20"/>
          <w:lang w:val="es-ES"/>
        </w:rPr>
        <w:t xml:space="preserve"> </w:t>
      </w:r>
      <w:r w:rsidRPr="002724E1">
        <w:rPr>
          <w:rFonts w:ascii="GHEA Grapalat" w:hAnsi="GHEA Grapalat" w:cs="Sylfaen"/>
          <w:sz w:val="20"/>
          <w:szCs w:val="20"/>
          <w:lang w:val="pt-BR"/>
        </w:rPr>
        <w:t>սահմանված</w:t>
      </w:r>
      <w:r w:rsidRPr="002724E1">
        <w:rPr>
          <w:rFonts w:ascii="GHEA Grapalat" w:hAnsi="GHEA Grapalat"/>
          <w:sz w:val="20"/>
          <w:szCs w:val="20"/>
          <w:lang w:val="es-ES"/>
        </w:rPr>
        <w:t xml:space="preserve"> </w:t>
      </w:r>
      <w:r w:rsidR="006E3999" w:rsidRPr="002724E1">
        <w:rPr>
          <w:rFonts w:ascii="GHEA Grapalat" w:hAnsi="GHEA Grapalat"/>
          <w:sz w:val="20"/>
          <w:szCs w:val="20"/>
          <w:lang w:val="hy-AM"/>
        </w:rPr>
        <w:t xml:space="preserve">նախագծային փաստաթղթերով, ներառյալ </w:t>
      </w:r>
      <w:r w:rsidR="006E3999" w:rsidRPr="002724E1">
        <w:rPr>
          <w:rFonts w:ascii="GHEA Grapalat" w:hAnsi="GHEA Grapalat" w:cs="Sylfaen"/>
          <w:sz w:val="20"/>
          <w:szCs w:val="20"/>
          <w:lang w:val="hy-AM"/>
        </w:rPr>
        <w:t xml:space="preserve">դրանցով նախատեսված </w:t>
      </w:r>
      <w:r w:rsidR="006E3999" w:rsidRPr="002724E1">
        <w:rPr>
          <w:rFonts w:ascii="GHEA Grapalat" w:hAnsi="GHEA Grapalat" w:cs="Arial"/>
          <w:sz w:val="20"/>
          <w:szCs w:val="20"/>
          <w:lang w:val="hy-AM"/>
        </w:rPr>
        <w:t xml:space="preserve">տեխնիկական բնութագրերին և երաշխիքային սպասարկման պայմաններին համապատասխանող նյութերի և </w:t>
      </w:r>
      <w:r w:rsidR="006E3999" w:rsidRPr="002724E1">
        <w:rPr>
          <w:rFonts w:ascii="GHEA Grapalat" w:hAnsi="GHEA Grapalat" w:cs="Arial"/>
          <w:sz w:val="20"/>
          <w:szCs w:val="20"/>
          <w:lang w:val="es-ES"/>
        </w:rPr>
        <w:t>(</w:t>
      </w:r>
      <w:r w:rsidR="006E3999" w:rsidRPr="002724E1">
        <w:rPr>
          <w:rFonts w:ascii="GHEA Grapalat" w:hAnsi="GHEA Grapalat" w:cs="Arial"/>
          <w:sz w:val="20"/>
          <w:szCs w:val="20"/>
          <w:lang w:val="hy-AM"/>
        </w:rPr>
        <w:t>կամ</w:t>
      </w:r>
      <w:r w:rsidR="006E3999" w:rsidRPr="002724E1">
        <w:rPr>
          <w:rFonts w:ascii="GHEA Grapalat" w:hAnsi="GHEA Grapalat" w:cs="Arial"/>
          <w:sz w:val="20"/>
          <w:szCs w:val="20"/>
          <w:lang w:val="es-ES"/>
        </w:rPr>
        <w:t>)</w:t>
      </w:r>
      <w:r w:rsidR="006E3999" w:rsidRPr="002724E1">
        <w:rPr>
          <w:rFonts w:ascii="GHEA Grapalat" w:hAnsi="GHEA Grapalat" w:cs="Arial"/>
          <w:sz w:val="20"/>
          <w:szCs w:val="20"/>
          <w:lang w:val="hy-AM"/>
        </w:rPr>
        <w:t xml:space="preserve"> սարքերի ու սարքավորումների տեղադրումը </w:t>
      </w:r>
      <w:r w:rsidR="006E3999" w:rsidRPr="002724E1">
        <w:rPr>
          <w:rFonts w:ascii="GHEA Grapalat" w:hAnsi="GHEA Grapalat" w:cs="Arial"/>
          <w:sz w:val="20"/>
          <w:szCs w:val="20"/>
          <w:lang w:val="es-ES"/>
        </w:rPr>
        <w:t>(</w:t>
      </w:r>
      <w:proofErr w:type="spellStart"/>
      <w:r w:rsidR="006E3999" w:rsidRPr="002724E1">
        <w:rPr>
          <w:rFonts w:ascii="GHEA Grapalat" w:hAnsi="GHEA Grapalat" w:cs="Arial"/>
          <w:sz w:val="20"/>
          <w:szCs w:val="20"/>
          <w:lang w:val="es-ES"/>
        </w:rPr>
        <w:t>օգտագործ</w:t>
      </w:r>
      <w:proofErr w:type="spellEnd"/>
      <w:r w:rsidR="006E3999" w:rsidRPr="002724E1">
        <w:rPr>
          <w:rFonts w:ascii="GHEA Grapalat" w:hAnsi="GHEA Grapalat" w:cs="Arial"/>
          <w:sz w:val="20"/>
          <w:szCs w:val="20"/>
          <w:lang w:val="hy-AM"/>
        </w:rPr>
        <w:t>ումը</w:t>
      </w:r>
      <w:r w:rsidR="006E3999" w:rsidRPr="002724E1">
        <w:rPr>
          <w:rFonts w:ascii="GHEA Grapalat" w:hAnsi="GHEA Grapalat" w:cs="Arial"/>
          <w:sz w:val="20"/>
          <w:szCs w:val="20"/>
          <w:lang w:val="es-ES"/>
        </w:rPr>
        <w:t>)</w:t>
      </w:r>
      <w:r w:rsidR="006E3999" w:rsidRPr="002724E1">
        <w:rPr>
          <w:rFonts w:ascii="GHEA Grapalat" w:hAnsi="GHEA Grapalat" w:cs="Arial"/>
          <w:sz w:val="20"/>
          <w:szCs w:val="20"/>
          <w:lang w:val="hy-AM"/>
        </w:rPr>
        <w:t xml:space="preserve"> և</w:t>
      </w:r>
      <w:r w:rsidR="006E3999" w:rsidRPr="002724E1">
        <w:rPr>
          <w:rFonts w:ascii="GHEA Grapalat" w:hAnsi="GHEA Grapalat" w:cs="Sylfaen"/>
          <w:sz w:val="20"/>
          <w:szCs w:val="20"/>
          <w:lang w:val="pt-BR"/>
        </w:rPr>
        <w:t xml:space="preserve"> </w:t>
      </w:r>
      <w:r w:rsidRPr="002724E1">
        <w:rPr>
          <w:rFonts w:ascii="GHEA Grapalat" w:hAnsi="GHEA Grapalat" w:cs="Sylfaen"/>
          <w:sz w:val="20"/>
          <w:szCs w:val="20"/>
          <w:lang w:val="pt-BR"/>
        </w:rPr>
        <w:t>ծավալաթերթ</w:t>
      </w:r>
      <w:r w:rsidRPr="002724E1">
        <w:rPr>
          <w:rFonts w:ascii="GHEA Grapalat" w:hAnsi="GHEA Grapalat"/>
          <w:sz w:val="20"/>
          <w:szCs w:val="20"/>
          <w:lang w:val="es-ES"/>
        </w:rPr>
        <w:t>-</w:t>
      </w:r>
      <w:r w:rsidRPr="002724E1">
        <w:rPr>
          <w:rFonts w:ascii="GHEA Grapalat" w:hAnsi="GHEA Grapalat" w:cs="Sylfaen"/>
          <w:sz w:val="20"/>
          <w:szCs w:val="20"/>
          <w:lang w:val="pt-BR"/>
        </w:rPr>
        <w:t>նախահաշվով</w:t>
      </w:r>
      <w:r w:rsidRPr="002724E1">
        <w:rPr>
          <w:rFonts w:ascii="GHEA Grapalat" w:hAnsi="GHEA Grapalat"/>
          <w:sz w:val="20"/>
          <w:szCs w:val="20"/>
          <w:lang w:val="es-ES"/>
        </w:rPr>
        <w:t xml:space="preserve"> </w:t>
      </w:r>
      <w:r w:rsidRPr="002724E1">
        <w:rPr>
          <w:rFonts w:ascii="GHEA Grapalat" w:hAnsi="GHEA Grapalat" w:cs="Sylfaen"/>
          <w:sz w:val="20"/>
          <w:szCs w:val="20"/>
          <w:lang w:val="pt-BR"/>
        </w:rPr>
        <w:t>նախատեսված</w:t>
      </w:r>
      <w:r w:rsidRPr="002724E1">
        <w:rPr>
          <w:rFonts w:ascii="GHEA Grapalat" w:hAnsi="GHEA Grapalat"/>
          <w:lang w:val="es-ES"/>
        </w:rPr>
        <w:t xml:space="preserve"> </w:t>
      </w:r>
      <w:del w:id="2607" w:author="Հերմինե Գևորգյան" w:date="2026-02-26T23:44:00Z" w16du:dateUtc="2026-02-26T19:44:00Z">
        <w:r w:rsidRPr="002724E1">
          <w:rPr>
            <w:rFonts w:ascii="GHEA Grapalat" w:hAnsi="GHEA Grapalat"/>
            <w:lang w:val="es-ES"/>
          </w:rPr>
          <w:delText>____________________________</w:delText>
        </w:r>
      </w:del>
    </w:p>
    <w:p w14:paraId="48D4C3B8" w14:textId="77777777" w:rsidR="00F02279" w:rsidRPr="002724E1" w:rsidRDefault="00F02279" w:rsidP="00F02279">
      <w:pPr>
        <w:ind w:firstLine="720"/>
        <w:jc w:val="both"/>
        <w:rPr>
          <w:del w:id="2608" w:author="Հերմինե Գևորգյան" w:date="2026-02-26T23:44:00Z" w16du:dateUtc="2026-02-26T19:44:00Z"/>
          <w:rFonts w:ascii="GHEA Grapalat" w:hAnsi="GHEA Grapalat"/>
          <w:vertAlign w:val="superscript"/>
          <w:lang w:val="es-ES"/>
        </w:rPr>
      </w:pPr>
      <w:del w:id="2609" w:author="Հերմինե Գևորգյան" w:date="2026-02-26T23:44:00Z" w16du:dateUtc="2026-02-26T19:44:00Z">
        <w:r w:rsidRPr="002724E1">
          <w:rPr>
            <w:rFonts w:ascii="GHEA Grapalat" w:hAnsi="GHEA Grapalat" w:cs="Sylfaen"/>
            <w:vertAlign w:val="superscript"/>
            <w:lang w:val="pt-BR"/>
          </w:rPr>
          <w:delText xml:space="preserve">                                                                                                                                                                 Աշխատանքների</w:delText>
        </w:r>
        <w:r w:rsidRPr="002724E1">
          <w:rPr>
            <w:rFonts w:ascii="GHEA Grapalat" w:hAnsi="GHEA Grapalat"/>
            <w:vertAlign w:val="superscript"/>
            <w:lang w:val="es-ES"/>
          </w:rPr>
          <w:delText xml:space="preserve"> </w:delText>
        </w:r>
        <w:r w:rsidRPr="002724E1">
          <w:rPr>
            <w:rFonts w:ascii="GHEA Grapalat" w:hAnsi="GHEA Grapalat" w:cs="Sylfaen"/>
            <w:vertAlign w:val="superscript"/>
            <w:lang w:val="pt-BR"/>
          </w:rPr>
          <w:delText>անվանումը</w:delText>
        </w:r>
      </w:del>
    </w:p>
    <w:p w14:paraId="13D7F8B0" w14:textId="7318A1FF" w:rsidR="006E3999" w:rsidRPr="007F0FB8" w:rsidRDefault="00F02279">
      <w:pPr>
        <w:ind w:firstLine="720"/>
        <w:jc w:val="both"/>
        <w:rPr>
          <w:rFonts w:ascii="GHEA Grapalat" w:hAnsi="GHEA Grapalat"/>
          <w:sz w:val="20"/>
          <w:szCs w:val="20"/>
          <w:lang w:val="hy-AM"/>
        </w:rPr>
        <w:pPrChange w:id="2610" w:author="Հերմինե Գևորգյան" w:date="2026-02-26T23:44:00Z" w16du:dateUtc="2026-02-26T19:44:00Z">
          <w:pPr>
            <w:jc w:val="both"/>
          </w:pPr>
        </w:pPrChange>
      </w:pPr>
      <w:del w:id="2611" w:author="Հերմինե Գևորգյան" w:date="2026-02-26T23:44:00Z" w16du:dateUtc="2026-02-26T19:44:00Z">
        <w:r w:rsidRPr="002724E1">
          <w:rPr>
            <w:rFonts w:ascii="GHEA Grapalat" w:hAnsi="GHEA Grapalat" w:cs="Sylfaen"/>
            <w:sz w:val="20"/>
            <w:szCs w:val="20"/>
            <w:lang w:val="pt-BR"/>
          </w:rPr>
          <w:delText>աշխատանքները</w:delText>
        </w:r>
      </w:del>
      <w:proofErr w:type="spellStart"/>
      <w:ins w:id="2612" w:author="Հերմինե Գևորգյան" w:date="2026-02-26T23:44:00Z" w16du:dateUtc="2026-02-26T19:44:00Z">
        <w:r w:rsidR="003B672B" w:rsidRPr="002724E1">
          <w:rPr>
            <w:rFonts w:ascii="GHEA Grapalat" w:hAnsi="GHEA Grapalat"/>
            <w:b/>
            <w:color w:val="000000"/>
            <w:sz w:val="20"/>
            <w:szCs w:val="20"/>
          </w:rPr>
          <w:t>Լաբորատոր</w:t>
        </w:r>
        <w:proofErr w:type="spellEnd"/>
        <w:r w:rsidR="003B672B" w:rsidRPr="002724E1">
          <w:rPr>
            <w:rFonts w:ascii="GHEA Grapalat" w:hAnsi="GHEA Grapalat"/>
            <w:b/>
            <w:color w:val="000000"/>
            <w:sz w:val="20"/>
            <w:szCs w:val="20"/>
            <w:lang w:val="es-ES"/>
          </w:rPr>
          <w:t xml:space="preserve"> </w:t>
        </w:r>
        <w:proofErr w:type="spellStart"/>
        <w:r w:rsidR="003B672B" w:rsidRPr="002724E1">
          <w:rPr>
            <w:rFonts w:ascii="GHEA Grapalat" w:hAnsi="GHEA Grapalat"/>
            <w:b/>
            <w:color w:val="000000"/>
            <w:sz w:val="20"/>
            <w:szCs w:val="20"/>
          </w:rPr>
          <w:t>դասասենյակների</w:t>
        </w:r>
        <w:proofErr w:type="spellEnd"/>
        <w:r w:rsidR="003B672B" w:rsidRPr="002724E1">
          <w:rPr>
            <w:rFonts w:ascii="GHEA Grapalat" w:hAnsi="GHEA Grapalat"/>
            <w:b/>
            <w:color w:val="000000"/>
            <w:sz w:val="20"/>
            <w:szCs w:val="20"/>
            <w:lang w:val="es-ES"/>
          </w:rPr>
          <w:t xml:space="preserve"> </w:t>
        </w:r>
        <w:proofErr w:type="spellStart"/>
        <w:r w:rsidR="003B672B" w:rsidRPr="002724E1">
          <w:rPr>
            <w:rFonts w:ascii="GHEA Grapalat" w:hAnsi="GHEA Grapalat"/>
            <w:b/>
            <w:color w:val="000000"/>
            <w:sz w:val="20"/>
            <w:szCs w:val="20"/>
          </w:rPr>
          <w:t>վերանորոգման</w:t>
        </w:r>
        <w:proofErr w:type="spellEnd"/>
        <w:r w:rsidR="003B672B" w:rsidRPr="002724E1">
          <w:rPr>
            <w:rFonts w:ascii="GHEA Grapalat" w:hAnsi="GHEA Grapalat"/>
            <w:b/>
            <w:color w:val="000000"/>
            <w:sz w:val="20"/>
            <w:szCs w:val="20"/>
            <w:lang w:val="es-ES"/>
          </w:rPr>
          <w:t xml:space="preserve"> </w:t>
        </w:r>
        <w:proofErr w:type="spellStart"/>
        <w:proofErr w:type="gramStart"/>
        <w:r w:rsidR="003B672B" w:rsidRPr="002724E1">
          <w:rPr>
            <w:rFonts w:ascii="GHEA Grapalat" w:hAnsi="GHEA Grapalat"/>
            <w:b/>
            <w:color w:val="000000"/>
            <w:sz w:val="20"/>
            <w:szCs w:val="20"/>
          </w:rPr>
          <w:t>աշխատանքներ</w:t>
        </w:r>
        <w:proofErr w:type="spellEnd"/>
        <w:r w:rsidR="003B672B" w:rsidRPr="002724E1">
          <w:rPr>
            <w:rFonts w:ascii="GHEA Grapalat" w:hAnsi="GHEA Grapalat"/>
            <w:lang w:val="es-ES"/>
          </w:rPr>
          <w:t xml:space="preserve"> </w:t>
        </w:r>
      </w:ins>
      <w:r w:rsidRPr="002724E1">
        <w:rPr>
          <w:rFonts w:ascii="GHEA Grapalat" w:hAnsi="GHEA Grapalat"/>
          <w:sz w:val="20"/>
          <w:szCs w:val="20"/>
          <w:lang w:val="es-ES"/>
        </w:rPr>
        <w:t xml:space="preserve"> (</w:t>
      </w:r>
      <w:proofErr w:type="gramEnd"/>
      <w:r w:rsidRPr="002724E1">
        <w:rPr>
          <w:rFonts w:ascii="GHEA Grapalat" w:hAnsi="GHEA Grapalat" w:cs="Sylfaen"/>
          <w:sz w:val="20"/>
          <w:szCs w:val="20"/>
          <w:lang w:val="pt-BR"/>
        </w:rPr>
        <w:t>այսուհետ</w:t>
      </w:r>
      <w:r w:rsidRPr="002724E1">
        <w:rPr>
          <w:rFonts w:ascii="GHEA Grapalat" w:hAnsi="GHEA Grapalat"/>
          <w:sz w:val="20"/>
          <w:szCs w:val="20"/>
          <w:lang w:val="es-ES"/>
        </w:rPr>
        <w:t xml:space="preserve">` </w:t>
      </w:r>
      <w:r w:rsidRPr="002724E1">
        <w:rPr>
          <w:rFonts w:ascii="GHEA Grapalat" w:hAnsi="GHEA Grapalat" w:cs="Sylfaen"/>
          <w:sz w:val="20"/>
          <w:szCs w:val="20"/>
          <w:lang w:val="pt-BR"/>
        </w:rPr>
        <w:t>աշխատանք</w:t>
      </w:r>
      <w:r w:rsidRPr="002724E1">
        <w:rPr>
          <w:rFonts w:ascii="GHEA Grapalat" w:hAnsi="GHEA Grapalat"/>
          <w:sz w:val="20"/>
          <w:szCs w:val="20"/>
          <w:lang w:val="es-ES"/>
        </w:rPr>
        <w:t xml:space="preserve">), </w:t>
      </w:r>
      <w:r w:rsidRPr="002724E1">
        <w:rPr>
          <w:rFonts w:ascii="GHEA Grapalat" w:hAnsi="GHEA Grapalat" w:cs="Sylfaen"/>
          <w:sz w:val="20"/>
          <w:szCs w:val="20"/>
          <w:lang w:val="pt-BR"/>
        </w:rPr>
        <w:t>իսկ</w:t>
      </w:r>
      <w:r w:rsidRPr="002724E1">
        <w:rPr>
          <w:rFonts w:ascii="GHEA Grapalat" w:hAnsi="GHEA Grapalat"/>
          <w:sz w:val="20"/>
          <w:szCs w:val="20"/>
          <w:lang w:val="es-ES"/>
        </w:rPr>
        <w:t xml:space="preserve"> </w:t>
      </w:r>
      <w:r w:rsidRPr="002724E1">
        <w:rPr>
          <w:rFonts w:ascii="GHEA Grapalat" w:hAnsi="GHEA Grapalat" w:cs="Sylfaen"/>
          <w:sz w:val="20"/>
          <w:szCs w:val="20"/>
          <w:lang w:val="pt-BR"/>
        </w:rPr>
        <w:t>Պատվիրատուն</w:t>
      </w:r>
      <w:r w:rsidRPr="002724E1">
        <w:rPr>
          <w:rFonts w:ascii="GHEA Grapalat" w:hAnsi="GHEA Grapalat"/>
          <w:sz w:val="20"/>
          <w:szCs w:val="20"/>
          <w:lang w:val="es-ES"/>
        </w:rPr>
        <w:t xml:space="preserve"> </w:t>
      </w:r>
      <w:r w:rsidRPr="002724E1">
        <w:rPr>
          <w:rFonts w:ascii="GHEA Grapalat" w:hAnsi="GHEA Grapalat" w:cs="Sylfaen"/>
          <w:sz w:val="20"/>
          <w:szCs w:val="20"/>
          <w:lang w:val="pt-BR"/>
        </w:rPr>
        <w:t>պարտավորվում</w:t>
      </w:r>
      <w:r w:rsidRPr="002724E1">
        <w:rPr>
          <w:rFonts w:ascii="GHEA Grapalat" w:hAnsi="GHEA Grapalat"/>
          <w:sz w:val="20"/>
          <w:szCs w:val="20"/>
          <w:lang w:val="es-ES"/>
        </w:rPr>
        <w:t xml:space="preserve"> </w:t>
      </w:r>
      <w:r w:rsidRPr="002724E1">
        <w:rPr>
          <w:rFonts w:ascii="GHEA Grapalat" w:hAnsi="GHEA Grapalat" w:cs="Sylfaen"/>
          <w:sz w:val="20"/>
          <w:szCs w:val="20"/>
          <w:lang w:val="pt-BR"/>
        </w:rPr>
        <w:t>է</w:t>
      </w:r>
      <w:r w:rsidRPr="002724E1">
        <w:rPr>
          <w:rFonts w:ascii="GHEA Grapalat" w:hAnsi="GHEA Grapalat"/>
          <w:sz w:val="20"/>
          <w:szCs w:val="20"/>
          <w:lang w:val="es-ES"/>
        </w:rPr>
        <w:t xml:space="preserve"> </w:t>
      </w:r>
      <w:r w:rsidRPr="002724E1">
        <w:rPr>
          <w:rFonts w:ascii="GHEA Grapalat" w:hAnsi="GHEA Grapalat" w:cs="Sylfaen"/>
          <w:sz w:val="20"/>
          <w:szCs w:val="20"/>
          <w:lang w:val="pt-BR"/>
        </w:rPr>
        <w:t>ընդունել</w:t>
      </w:r>
      <w:r w:rsidRPr="002724E1">
        <w:rPr>
          <w:rFonts w:ascii="GHEA Grapalat" w:hAnsi="GHEA Grapalat"/>
          <w:sz w:val="20"/>
          <w:szCs w:val="20"/>
          <w:lang w:val="es-ES"/>
        </w:rPr>
        <w:t xml:space="preserve"> </w:t>
      </w:r>
      <w:r w:rsidRPr="002724E1">
        <w:rPr>
          <w:rFonts w:ascii="GHEA Grapalat" w:hAnsi="GHEA Grapalat" w:cs="Sylfaen"/>
          <w:sz w:val="20"/>
          <w:szCs w:val="20"/>
          <w:lang w:val="pt-BR"/>
        </w:rPr>
        <w:t>կատարված</w:t>
      </w:r>
      <w:r w:rsidRPr="002724E1">
        <w:rPr>
          <w:rFonts w:ascii="GHEA Grapalat" w:hAnsi="GHEA Grapalat"/>
          <w:sz w:val="20"/>
          <w:szCs w:val="20"/>
          <w:lang w:val="es-ES"/>
        </w:rPr>
        <w:t xml:space="preserve"> ա</w:t>
      </w:r>
      <w:r w:rsidRPr="002724E1">
        <w:rPr>
          <w:rFonts w:ascii="GHEA Grapalat" w:hAnsi="GHEA Grapalat" w:cs="Sylfaen"/>
          <w:sz w:val="20"/>
          <w:szCs w:val="20"/>
          <w:lang w:val="pt-BR"/>
        </w:rPr>
        <w:t>շխատանքը</w:t>
      </w:r>
      <w:r w:rsidRPr="002724E1">
        <w:rPr>
          <w:rFonts w:ascii="GHEA Grapalat" w:hAnsi="GHEA Grapalat"/>
          <w:sz w:val="20"/>
          <w:szCs w:val="20"/>
          <w:lang w:val="es-ES"/>
        </w:rPr>
        <w:t xml:space="preserve"> </w:t>
      </w:r>
      <w:r w:rsidRPr="002724E1">
        <w:rPr>
          <w:rFonts w:ascii="GHEA Grapalat" w:hAnsi="GHEA Grapalat" w:cs="Sylfaen"/>
          <w:sz w:val="20"/>
          <w:szCs w:val="20"/>
          <w:lang w:val="pt-BR"/>
        </w:rPr>
        <w:t>և</w:t>
      </w:r>
      <w:r w:rsidRPr="002724E1">
        <w:rPr>
          <w:rFonts w:ascii="GHEA Grapalat" w:hAnsi="GHEA Grapalat"/>
          <w:sz w:val="20"/>
          <w:szCs w:val="20"/>
          <w:lang w:val="es-ES"/>
        </w:rPr>
        <w:t xml:space="preserve"> </w:t>
      </w:r>
      <w:r w:rsidRPr="002724E1">
        <w:rPr>
          <w:rFonts w:ascii="GHEA Grapalat" w:hAnsi="GHEA Grapalat" w:cs="Sylfaen"/>
          <w:sz w:val="20"/>
          <w:szCs w:val="20"/>
          <w:lang w:val="pt-BR"/>
        </w:rPr>
        <w:t>վարձատրել</w:t>
      </w:r>
      <w:r w:rsidRPr="002724E1">
        <w:rPr>
          <w:rFonts w:ascii="GHEA Grapalat" w:hAnsi="GHEA Grapalat" w:cs="Times Armenian"/>
          <w:sz w:val="20"/>
          <w:szCs w:val="20"/>
          <w:lang w:val="es-ES"/>
        </w:rPr>
        <w:t xml:space="preserve"> </w:t>
      </w:r>
      <w:r w:rsidRPr="002724E1">
        <w:rPr>
          <w:rFonts w:ascii="GHEA Grapalat" w:hAnsi="GHEA Grapalat" w:cs="Sylfaen"/>
          <w:sz w:val="20"/>
          <w:szCs w:val="20"/>
          <w:lang w:val="pt-BR"/>
        </w:rPr>
        <w:t>դրա</w:t>
      </w:r>
      <w:r w:rsidRPr="002724E1">
        <w:rPr>
          <w:rFonts w:ascii="GHEA Grapalat" w:hAnsi="GHEA Grapalat" w:cs="Times Armenian"/>
          <w:sz w:val="20"/>
          <w:szCs w:val="20"/>
          <w:lang w:val="es-ES"/>
        </w:rPr>
        <w:t xml:space="preserve"> </w:t>
      </w:r>
      <w:r w:rsidRPr="002724E1">
        <w:rPr>
          <w:rFonts w:ascii="GHEA Grapalat" w:hAnsi="GHEA Grapalat" w:cs="Sylfaen"/>
          <w:sz w:val="20"/>
          <w:szCs w:val="20"/>
          <w:lang w:val="pt-BR"/>
        </w:rPr>
        <w:t>համար</w:t>
      </w:r>
      <w:r w:rsidRPr="002724E1">
        <w:rPr>
          <w:rFonts w:ascii="GHEA Grapalat" w:hAnsi="GHEA Grapalat" w:cs="Tahoma"/>
          <w:sz w:val="20"/>
          <w:szCs w:val="20"/>
          <w:lang w:val="es-ES"/>
        </w:rPr>
        <w:t>։</w:t>
      </w:r>
      <w:r w:rsidR="006E3999" w:rsidRPr="002724E1">
        <w:rPr>
          <w:rFonts w:ascii="GHEA Grapalat" w:hAnsi="GHEA Grapalat" w:cs="Tahoma"/>
          <w:sz w:val="20"/>
          <w:szCs w:val="20"/>
          <w:lang w:val="hy-AM"/>
        </w:rPr>
        <w:t xml:space="preserve"> Սույն պայմանագրի անբաժանելի մաս է հանդիսանում </w:t>
      </w:r>
      <w:del w:id="2613" w:author="Հերմինե Գևորգյան" w:date="2026-02-26T23:44:00Z" w16du:dateUtc="2026-02-26T19:44:00Z">
        <w:r w:rsidR="006E3999" w:rsidRPr="002724E1">
          <w:rPr>
            <w:rFonts w:ascii="GHEA Grapalat" w:hAnsi="GHEA Grapalat" w:cs="Tahoma"/>
            <w:sz w:val="20"/>
            <w:szCs w:val="20"/>
            <w:lang w:val="hy-AM"/>
          </w:rPr>
          <w:delText>.........</w:delText>
        </w:r>
      </w:del>
      <w:ins w:id="2614" w:author="Հերմինե Գևորգյան" w:date="2026-02-26T23:44:00Z" w16du:dateUtc="2026-02-26T19:44:00Z">
        <w:r w:rsidR="003B672B" w:rsidRPr="002724E1">
          <w:rPr>
            <w:rFonts w:ascii="GHEA Grapalat" w:hAnsi="GHEA Grapalat"/>
            <w:sz w:val="22"/>
            <w:szCs w:val="22"/>
            <w:lang w:val="hy-AM"/>
          </w:rPr>
          <w:t>«</w:t>
        </w:r>
        <w:r w:rsidR="00AD14A1" w:rsidRPr="002724E1">
          <w:rPr>
            <w:rFonts w:ascii="GHEA Grapalat" w:hAnsi="GHEA Grapalat"/>
            <w:lang w:val="hy-AM"/>
          </w:rPr>
          <w:t>ՀՀ ԳՄՍ</w:t>
        </w:r>
        <w:r w:rsidR="00305463" w:rsidRPr="002724E1">
          <w:rPr>
            <w:rFonts w:ascii="GHEA Grapalat" w:hAnsi="GHEA Grapalat"/>
            <w:lang w:val="hy-AM"/>
          </w:rPr>
          <w:t>Հ</w:t>
        </w:r>
        <w:r w:rsidR="00AD14A1" w:rsidRPr="002724E1">
          <w:rPr>
            <w:rFonts w:ascii="GHEA Grapalat" w:hAnsi="GHEA Grapalat"/>
            <w:lang w:val="hy-AM"/>
          </w:rPr>
          <w:t>Դ-ԳՀ</w:t>
        </w:r>
        <w:r w:rsidR="00AD14A1" w:rsidRPr="002724E1">
          <w:rPr>
            <w:rFonts w:ascii="GHEA Grapalat" w:hAnsi="GHEA Grapalat"/>
            <w:lang w:val="af-ZA"/>
          </w:rPr>
          <w:t>Ա</w:t>
        </w:r>
        <w:r w:rsidR="00AD14A1" w:rsidRPr="002724E1">
          <w:rPr>
            <w:rFonts w:ascii="GHEA Grapalat" w:hAnsi="GHEA Grapalat"/>
            <w:lang w:val="hy-AM"/>
          </w:rPr>
          <w:t>Շ</w:t>
        </w:r>
        <w:r w:rsidR="00AD14A1" w:rsidRPr="002724E1">
          <w:rPr>
            <w:rFonts w:ascii="GHEA Grapalat" w:hAnsi="GHEA Grapalat"/>
            <w:lang w:val="af-ZA"/>
          </w:rPr>
          <w:t>ՁԲ</w:t>
        </w:r>
        <w:r w:rsidR="00AD14A1" w:rsidRPr="002724E1">
          <w:rPr>
            <w:rFonts w:ascii="GHEA Grapalat" w:hAnsi="GHEA Grapalat"/>
            <w:u w:val="single"/>
            <w:lang w:val="af-ZA"/>
          </w:rPr>
          <w:t xml:space="preserve"> </w:t>
        </w:r>
        <w:r w:rsidR="00AD14A1" w:rsidRPr="002724E1">
          <w:rPr>
            <w:rFonts w:ascii="GHEA Grapalat" w:hAnsi="GHEA Grapalat"/>
            <w:u w:val="single"/>
            <w:lang w:val="hy-AM"/>
          </w:rPr>
          <w:t xml:space="preserve"> 2</w:t>
        </w:r>
      </w:ins>
      <w:r w:rsidR="00037BD5" w:rsidRPr="002724E1">
        <w:rPr>
          <w:rFonts w:ascii="GHEA Grapalat" w:hAnsi="GHEA Grapalat"/>
          <w:u w:val="single"/>
          <w:lang w:val="hy-AM"/>
        </w:rPr>
        <w:t>6</w:t>
      </w:r>
      <w:ins w:id="2615" w:author="Հերմինե Գևորգյան" w:date="2026-02-26T23:44:00Z" w16du:dateUtc="2026-02-26T19:44:00Z">
        <w:r w:rsidR="00AD14A1" w:rsidRPr="002724E1">
          <w:rPr>
            <w:rFonts w:ascii="GHEA Grapalat" w:hAnsi="GHEA Grapalat"/>
            <w:u w:val="single"/>
            <w:lang w:val="hy-AM"/>
          </w:rPr>
          <w:t>/0</w:t>
        </w:r>
      </w:ins>
      <w:r w:rsidR="00037BD5" w:rsidRPr="002724E1">
        <w:rPr>
          <w:rFonts w:ascii="GHEA Grapalat" w:hAnsi="GHEA Grapalat"/>
          <w:u w:val="single"/>
          <w:lang w:val="hy-AM"/>
        </w:rPr>
        <w:t>1</w:t>
      </w:r>
      <w:ins w:id="2616" w:author="Հերմինե Գևորգյան" w:date="2026-02-26T23:44:00Z" w16du:dateUtc="2026-02-26T19:44:00Z">
        <w:r w:rsidR="003B672B" w:rsidRPr="002724E1">
          <w:rPr>
            <w:rFonts w:ascii="GHEA Grapalat" w:hAnsi="GHEA Grapalat"/>
            <w:i/>
            <w:lang w:val="hy-AM"/>
          </w:rPr>
          <w:t xml:space="preserve">» </w:t>
        </w:r>
      </w:ins>
      <w:r w:rsidR="006E3999" w:rsidRPr="002724E1">
        <w:rPr>
          <w:rFonts w:ascii="GHEA Grapalat" w:hAnsi="GHEA Grapalat" w:cs="Tahoma"/>
          <w:sz w:val="20"/>
          <w:szCs w:val="20"/>
          <w:lang w:val="hy-AM"/>
        </w:rPr>
        <w:t xml:space="preserve"> ծածկագրով գնման ընթացակարգին մասնակցելու շրջանակում Կապալատուի կողմից հայտով ներկայացված՝ </w:t>
      </w:r>
      <w:r w:rsidR="006E3999" w:rsidRPr="002724E1">
        <w:rPr>
          <w:rFonts w:ascii="GHEA Grapalat" w:hAnsi="GHEA Grapalat" w:cs="Sylfaen"/>
          <w:sz w:val="20"/>
          <w:lang w:val="hy-AM"/>
        </w:rPr>
        <w:t>նախագծային փաստաթղթերով սահմանված</w:t>
      </w:r>
      <w:r w:rsidR="006E3999" w:rsidRPr="002724E1">
        <w:rPr>
          <w:rFonts w:ascii="GHEA Grapalat" w:hAnsi="GHEA Grapalat" w:cs="Sylfaen"/>
          <w:sz w:val="20"/>
          <w:lang w:val="af-ZA"/>
        </w:rPr>
        <w:t xml:space="preserve"> </w:t>
      </w:r>
      <w:r w:rsidR="006E3999" w:rsidRPr="002724E1">
        <w:rPr>
          <w:rFonts w:ascii="GHEA Grapalat" w:hAnsi="GHEA Grapalat" w:cs="Sylfaen"/>
          <w:sz w:val="20"/>
          <w:lang w:val="hy-AM"/>
        </w:rPr>
        <w:t>տեխնիկական</w:t>
      </w:r>
      <w:r w:rsidR="006E3999" w:rsidRPr="002724E1">
        <w:rPr>
          <w:rFonts w:ascii="GHEA Grapalat" w:hAnsi="GHEA Grapalat" w:cs="Sylfaen"/>
          <w:sz w:val="20"/>
          <w:lang w:val="af-ZA"/>
        </w:rPr>
        <w:t xml:space="preserve"> </w:t>
      </w:r>
      <w:r w:rsidR="006E3999" w:rsidRPr="002724E1">
        <w:rPr>
          <w:rFonts w:ascii="GHEA Grapalat" w:hAnsi="GHEA Grapalat" w:cs="Sylfaen"/>
          <w:sz w:val="20"/>
          <w:lang w:val="hy-AM"/>
        </w:rPr>
        <w:t>բնութագրերին</w:t>
      </w:r>
      <w:r w:rsidR="006E3999" w:rsidRPr="002724E1">
        <w:rPr>
          <w:rFonts w:ascii="GHEA Grapalat" w:hAnsi="GHEA Grapalat" w:cs="Sylfaen"/>
          <w:sz w:val="20"/>
          <w:lang w:val="af-ZA"/>
        </w:rPr>
        <w:t xml:space="preserve"> </w:t>
      </w:r>
      <w:r w:rsidR="006E3999" w:rsidRPr="002724E1">
        <w:rPr>
          <w:rFonts w:ascii="GHEA Grapalat" w:hAnsi="GHEA Grapalat" w:cs="Sylfaen"/>
          <w:sz w:val="20"/>
          <w:lang w:val="hy-AM"/>
        </w:rPr>
        <w:t>և</w:t>
      </w:r>
      <w:r w:rsidR="006E3999" w:rsidRPr="002724E1">
        <w:rPr>
          <w:rFonts w:ascii="GHEA Grapalat" w:hAnsi="GHEA Grapalat" w:cs="Sylfaen"/>
          <w:sz w:val="20"/>
          <w:lang w:val="af-ZA"/>
        </w:rPr>
        <w:t xml:space="preserve"> </w:t>
      </w:r>
      <w:r w:rsidR="006E3999" w:rsidRPr="002724E1">
        <w:rPr>
          <w:rFonts w:ascii="GHEA Grapalat" w:hAnsi="GHEA Grapalat" w:cs="Sylfaen"/>
          <w:sz w:val="20"/>
          <w:lang w:val="hy-AM"/>
        </w:rPr>
        <w:t>երաշխիքային</w:t>
      </w:r>
      <w:r w:rsidR="006E3999" w:rsidRPr="002724E1">
        <w:rPr>
          <w:rFonts w:ascii="GHEA Grapalat" w:hAnsi="GHEA Grapalat" w:cs="Sylfaen"/>
          <w:sz w:val="20"/>
          <w:lang w:val="af-ZA"/>
        </w:rPr>
        <w:t xml:space="preserve"> </w:t>
      </w:r>
      <w:r w:rsidR="006E3999" w:rsidRPr="002724E1">
        <w:rPr>
          <w:rFonts w:ascii="GHEA Grapalat" w:hAnsi="GHEA Grapalat" w:cs="Sylfaen"/>
          <w:sz w:val="20"/>
          <w:lang w:val="hy-AM"/>
        </w:rPr>
        <w:t>սպասարկման</w:t>
      </w:r>
      <w:r w:rsidR="006E3999" w:rsidRPr="002724E1">
        <w:rPr>
          <w:rFonts w:ascii="GHEA Grapalat" w:hAnsi="GHEA Grapalat" w:cs="Sylfaen"/>
          <w:sz w:val="20"/>
          <w:lang w:val="af-ZA"/>
        </w:rPr>
        <w:t xml:space="preserve"> </w:t>
      </w:r>
      <w:r w:rsidR="006E3999" w:rsidRPr="002724E1">
        <w:rPr>
          <w:rFonts w:ascii="GHEA Grapalat" w:hAnsi="GHEA Grapalat" w:cs="Sylfaen"/>
          <w:sz w:val="20"/>
          <w:lang w:val="hy-AM"/>
        </w:rPr>
        <w:t>պայմաններին</w:t>
      </w:r>
      <w:r w:rsidR="006E3999" w:rsidRPr="002724E1">
        <w:rPr>
          <w:rFonts w:ascii="GHEA Grapalat" w:hAnsi="GHEA Grapalat" w:cs="Sylfaen"/>
          <w:sz w:val="20"/>
          <w:lang w:val="af-ZA"/>
        </w:rPr>
        <w:t xml:space="preserve"> </w:t>
      </w:r>
      <w:r w:rsidR="006E3999" w:rsidRPr="002724E1">
        <w:rPr>
          <w:rFonts w:ascii="GHEA Grapalat" w:hAnsi="GHEA Grapalat" w:cs="Sylfaen"/>
          <w:sz w:val="20"/>
          <w:lang w:val="hy-AM"/>
        </w:rPr>
        <w:t>համապատասխանող</w:t>
      </w:r>
      <w:r w:rsidR="006E3999" w:rsidRPr="002724E1">
        <w:rPr>
          <w:rFonts w:ascii="GHEA Grapalat" w:hAnsi="GHEA Grapalat" w:cs="Sylfaen"/>
          <w:sz w:val="20"/>
          <w:lang w:val="af-ZA"/>
        </w:rPr>
        <w:t xml:space="preserve"> </w:t>
      </w:r>
      <w:r w:rsidR="006E3999" w:rsidRPr="002724E1">
        <w:rPr>
          <w:rFonts w:ascii="GHEA Grapalat" w:hAnsi="GHEA Grapalat" w:cs="Sylfaen"/>
          <w:sz w:val="20"/>
          <w:lang w:val="hy-AM"/>
        </w:rPr>
        <w:t>նյութերի</w:t>
      </w:r>
      <w:r w:rsidR="006E3999" w:rsidRPr="002724E1">
        <w:rPr>
          <w:rFonts w:ascii="GHEA Grapalat" w:hAnsi="GHEA Grapalat" w:cs="Sylfaen"/>
          <w:sz w:val="20"/>
          <w:lang w:val="af-ZA"/>
        </w:rPr>
        <w:t xml:space="preserve"> </w:t>
      </w:r>
      <w:r w:rsidR="006E3999" w:rsidRPr="002724E1">
        <w:rPr>
          <w:rFonts w:ascii="GHEA Grapalat" w:hAnsi="GHEA Grapalat" w:cs="Sylfaen"/>
          <w:sz w:val="20"/>
          <w:lang w:val="hy-AM"/>
        </w:rPr>
        <w:t>և</w:t>
      </w:r>
      <w:r w:rsidR="006E3999" w:rsidRPr="002724E1">
        <w:rPr>
          <w:rFonts w:ascii="GHEA Grapalat" w:hAnsi="GHEA Grapalat" w:cs="Sylfaen"/>
          <w:sz w:val="20"/>
          <w:lang w:val="af-ZA"/>
        </w:rPr>
        <w:t xml:space="preserve"> (</w:t>
      </w:r>
      <w:r w:rsidR="006E3999" w:rsidRPr="002724E1">
        <w:rPr>
          <w:rFonts w:ascii="GHEA Grapalat" w:hAnsi="GHEA Grapalat" w:cs="Sylfaen"/>
          <w:sz w:val="20"/>
          <w:lang w:val="hy-AM"/>
        </w:rPr>
        <w:t>կամ</w:t>
      </w:r>
      <w:r w:rsidR="006E3999" w:rsidRPr="002724E1">
        <w:rPr>
          <w:rFonts w:ascii="GHEA Grapalat" w:hAnsi="GHEA Grapalat" w:cs="Sylfaen"/>
          <w:sz w:val="20"/>
          <w:lang w:val="af-ZA"/>
        </w:rPr>
        <w:t xml:space="preserve">) </w:t>
      </w:r>
      <w:r w:rsidR="006E3999" w:rsidRPr="002724E1">
        <w:rPr>
          <w:rFonts w:ascii="GHEA Grapalat" w:hAnsi="GHEA Grapalat" w:cs="Sylfaen"/>
          <w:sz w:val="20"/>
          <w:lang w:val="hy-AM"/>
        </w:rPr>
        <w:t>սարքերի</w:t>
      </w:r>
      <w:r w:rsidR="006E3999" w:rsidRPr="002724E1">
        <w:rPr>
          <w:rFonts w:ascii="GHEA Grapalat" w:hAnsi="GHEA Grapalat" w:cs="Sylfaen"/>
          <w:sz w:val="20"/>
          <w:lang w:val="af-ZA"/>
        </w:rPr>
        <w:t xml:space="preserve"> </w:t>
      </w:r>
      <w:r w:rsidR="006E3999" w:rsidRPr="002724E1">
        <w:rPr>
          <w:rFonts w:ascii="GHEA Grapalat" w:hAnsi="GHEA Grapalat" w:cs="Sylfaen"/>
          <w:sz w:val="20"/>
          <w:lang w:val="hy-AM"/>
        </w:rPr>
        <w:t>ու</w:t>
      </w:r>
      <w:r w:rsidR="006E3999" w:rsidRPr="002724E1">
        <w:rPr>
          <w:rFonts w:ascii="GHEA Grapalat" w:hAnsi="GHEA Grapalat" w:cs="Sylfaen"/>
          <w:sz w:val="20"/>
          <w:lang w:val="af-ZA"/>
        </w:rPr>
        <w:t xml:space="preserve"> </w:t>
      </w:r>
      <w:r w:rsidR="006E3999" w:rsidRPr="002724E1">
        <w:rPr>
          <w:rFonts w:ascii="GHEA Grapalat" w:hAnsi="GHEA Grapalat" w:cs="Sylfaen"/>
          <w:sz w:val="20"/>
          <w:lang w:val="hy-AM"/>
        </w:rPr>
        <w:t>սարքավորումների</w:t>
      </w:r>
      <w:r w:rsidR="006E3999" w:rsidRPr="002724E1">
        <w:rPr>
          <w:rFonts w:ascii="GHEA Grapalat" w:hAnsi="GHEA Grapalat" w:cs="Sylfaen"/>
          <w:sz w:val="20"/>
          <w:lang w:val="af-ZA"/>
        </w:rPr>
        <w:t xml:space="preserve"> </w:t>
      </w:r>
      <w:r w:rsidR="006E3999" w:rsidRPr="002724E1">
        <w:rPr>
          <w:rFonts w:ascii="GHEA Grapalat" w:hAnsi="GHEA Grapalat" w:cs="Sylfaen"/>
          <w:sz w:val="20"/>
          <w:lang w:val="hy-AM"/>
        </w:rPr>
        <w:t>տեղադրման</w:t>
      </w:r>
      <w:r w:rsidR="006E3999" w:rsidRPr="002724E1">
        <w:rPr>
          <w:rFonts w:ascii="GHEA Grapalat" w:hAnsi="GHEA Grapalat" w:cs="Sylfaen"/>
          <w:sz w:val="20"/>
          <w:lang w:val="af-ZA"/>
        </w:rPr>
        <w:t xml:space="preserve"> (</w:t>
      </w:r>
      <w:r w:rsidR="006E3999" w:rsidRPr="002724E1">
        <w:rPr>
          <w:rFonts w:ascii="GHEA Grapalat" w:hAnsi="GHEA Grapalat" w:cs="Sylfaen"/>
          <w:sz w:val="20"/>
          <w:lang w:val="hy-AM"/>
        </w:rPr>
        <w:t>օգտագործման</w:t>
      </w:r>
      <w:r w:rsidR="006E3999" w:rsidRPr="002724E1">
        <w:rPr>
          <w:rFonts w:ascii="GHEA Grapalat" w:hAnsi="GHEA Grapalat" w:cs="Sylfaen"/>
          <w:sz w:val="20"/>
          <w:lang w:val="af-ZA"/>
        </w:rPr>
        <w:t>)</w:t>
      </w:r>
      <w:r w:rsidR="006E3999" w:rsidRPr="002724E1">
        <w:rPr>
          <w:rFonts w:ascii="GHEA Grapalat" w:hAnsi="GHEA Grapalat" w:cs="Sylfaen"/>
          <w:sz w:val="20"/>
          <w:lang w:val="hy-AM"/>
        </w:rPr>
        <w:t xml:space="preserve"> պարտավորության</w:t>
      </w:r>
      <w:r w:rsidR="006E3999" w:rsidRPr="002724E1">
        <w:rPr>
          <w:rFonts w:ascii="GHEA Grapalat" w:hAnsi="GHEA Grapalat" w:cs="Sylfaen"/>
          <w:sz w:val="20"/>
          <w:lang w:val="af-ZA"/>
        </w:rPr>
        <w:t xml:space="preserve"> </w:t>
      </w:r>
      <w:r w:rsidR="006E3999" w:rsidRPr="002724E1">
        <w:rPr>
          <w:rFonts w:ascii="GHEA Grapalat" w:hAnsi="GHEA Grapalat" w:cs="Sylfaen"/>
          <w:sz w:val="20"/>
          <w:lang w:val="hy-AM"/>
        </w:rPr>
        <w:t>մասին հավաստումը:</w:t>
      </w:r>
    </w:p>
    <w:p w14:paraId="542135A1" w14:textId="77777777" w:rsidR="007A0BB9" w:rsidRPr="00FB1EC7" w:rsidRDefault="00F02279" w:rsidP="007A0BB9">
      <w:pPr>
        <w:tabs>
          <w:tab w:val="left" w:pos="1134"/>
        </w:tabs>
        <w:ind w:firstLine="720"/>
        <w:jc w:val="both"/>
        <w:rPr>
          <w:rFonts w:ascii="GHEA Grapalat" w:hAnsi="GHEA Grapalat"/>
          <w:sz w:val="20"/>
          <w:szCs w:val="20"/>
          <w:lang w:val="es-ES"/>
        </w:rPr>
      </w:pPr>
      <w:r w:rsidRPr="00E6597C">
        <w:rPr>
          <w:rFonts w:ascii="GHEA Grapalat" w:hAnsi="GHEA Grapalat"/>
          <w:sz w:val="20"/>
          <w:szCs w:val="20"/>
          <w:lang w:val="es-ES"/>
        </w:rPr>
        <w:t>1.2</w:t>
      </w:r>
      <w:r w:rsidRPr="00E6597C">
        <w:rPr>
          <w:rFonts w:ascii="GHEA Grapalat" w:hAnsi="GHEA Grapalat"/>
          <w:sz w:val="20"/>
          <w:szCs w:val="20"/>
          <w:lang w:val="es-ES"/>
        </w:rPr>
        <w:tab/>
      </w:r>
      <w:r w:rsidR="007A0BB9" w:rsidRPr="00FB1EC7">
        <w:rPr>
          <w:rFonts w:ascii="GHEA Grapalat" w:hAnsi="GHEA Grapalat"/>
          <w:sz w:val="20"/>
          <w:szCs w:val="20"/>
          <w:lang w:val="es-ES"/>
        </w:rPr>
        <w:t>Պ</w:t>
      </w:r>
      <w:r w:rsidR="007A0BB9" w:rsidRPr="00FB1EC7">
        <w:rPr>
          <w:rFonts w:ascii="GHEA Grapalat" w:hAnsi="GHEA Grapalat" w:cs="Sylfaen"/>
          <w:sz w:val="20"/>
          <w:szCs w:val="20"/>
          <w:lang w:val="pt-BR"/>
        </w:rPr>
        <w:t>այմանագրով</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նախատեսված</w:t>
      </w:r>
      <w:r w:rsidR="007A0BB9" w:rsidRPr="00FB1EC7">
        <w:rPr>
          <w:rFonts w:ascii="GHEA Grapalat" w:hAnsi="GHEA Grapalat" w:cs="Times Armenian"/>
          <w:sz w:val="20"/>
          <w:szCs w:val="20"/>
          <w:lang w:val="es-ES"/>
        </w:rPr>
        <w:t xml:space="preserve"> ա</w:t>
      </w:r>
      <w:r w:rsidR="007A0BB9" w:rsidRPr="00FB1EC7">
        <w:rPr>
          <w:rFonts w:ascii="GHEA Grapalat" w:hAnsi="GHEA Grapalat" w:cs="Sylfaen"/>
          <w:sz w:val="20"/>
          <w:szCs w:val="20"/>
          <w:lang w:val="pt-BR"/>
        </w:rPr>
        <w:t>շխատանքները</w:t>
      </w:r>
      <w:r w:rsidR="007A0BB9" w:rsidRPr="00FB1EC7">
        <w:rPr>
          <w:rFonts w:ascii="GHEA Grapalat" w:hAnsi="GHEA Grapalat" w:cs="Times Armenian"/>
          <w:sz w:val="20"/>
          <w:szCs w:val="20"/>
          <w:lang w:val="es-ES"/>
        </w:rPr>
        <w:t xml:space="preserve"> </w:t>
      </w:r>
      <w:r w:rsidR="007A0BB9">
        <w:rPr>
          <w:rFonts w:ascii="GHEA Grapalat" w:hAnsi="GHEA Grapalat" w:cs="Times Armenian"/>
          <w:sz w:val="20"/>
          <w:szCs w:val="20"/>
          <w:lang w:val="hy-AM"/>
        </w:rPr>
        <w:t xml:space="preserve">Կապալառուն </w:t>
      </w:r>
      <w:r w:rsidR="007A0BB9" w:rsidRPr="00FB1EC7">
        <w:rPr>
          <w:rFonts w:ascii="GHEA Grapalat" w:hAnsi="GHEA Grapalat" w:cs="Sylfaen"/>
          <w:sz w:val="20"/>
          <w:szCs w:val="20"/>
          <w:lang w:val="pt-BR"/>
        </w:rPr>
        <w:t>կատարում</w:t>
      </w:r>
      <w:r w:rsidR="007A0BB9" w:rsidRPr="00FB1EC7">
        <w:rPr>
          <w:rFonts w:ascii="GHEA Grapalat" w:hAnsi="GHEA Grapalat" w:cs="Times Armenian"/>
          <w:sz w:val="20"/>
          <w:szCs w:val="20"/>
          <w:lang w:val="es-ES"/>
        </w:rPr>
        <w:t xml:space="preserve"> </w:t>
      </w:r>
      <w:r w:rsidR="007A0BB9">
        <w:rPr>
          <w:rFonts w:ascii="GHEA Grapalat" w:hAnsi="GHEA Grapalat" w:cs="Sylfaen"/>
          <w:sz w:val="20"/>
          <w:szCs w:val="20"/>
          <w:lang w:val="hy-AM"/>
        </w:rPr>
        <w:t>է քաղաքաշինական նորմատիվատեխնիկական և հաստատված նախագծանախահաշվային փաստաթղթերին, ինչպես նաև</w:t>
      </w:r>
      <w:r w:rsidR="007A0BB9" w:rsidRPr="00FB1EC7">
        <w:rPr>
          <w:rFonts w:ascii="GHEA Grapalat" w:hAnsi="GHEA Grapalat" w:cs="Times Armenian"/>
          <w:sz w:val="20"/>
          <w:szCs w:val="20"/>
          <w:lang w:val="es-ES"/>
        </w:rPr>
        <w:t xml:space="preserve"> </w:t>
      </w:r>
      <w:r w:rsidR="007A0BB9">
        <w:rPr>
          <w:rFonts w:ascii="GHEA Grapalat" w:hAnsi="GHEA Grapalat" w:cs="Sylfaen"/>
          <w:sz w:val="20"/>
          <w:szCs w:val="20"/>
          <w:lang w:val="hy-AM"/>
        </w:rPr>
        <w:t>սույն</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պայմանագրի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անբաժանելի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մասը</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կազմող</w:t>
      </w:r>
      <w:r w:rsidR="007A0BB9" w:rsidRPr="00FB1EC7">
        <w:rPr>
          <w:rFonts w:ascii="GHEA Grapalat" w:hAnsi="GHEA Grapalat" w:cs="Times Armenian"/>
          <w:sz w:val="20"/>
          <w:szCs w:val="20"/>
          <w:lang w:val="es-ES"/>
        </w:rPr>
        <w:t xml:space="preserve"> ա</w:t>
      </w:r>
      <w:r w:rsidR="007A0BB9" w:rsidRPr="00FB1EC7">
        <w:rPr>
          <w:rFonts w:ascii="GHEA Grapalat" w:hAnsi="GHEA Grapalat" w:cs="Sylfaen"/>
          <w:sz w:val="20"/>
          <w:szCs w:val="20"/>
          <w:lang w:val="pt-BR"/>
        </w:rPr>
        <w:t>շխատանքի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ծավալաթերթ</w:t>
      </w:r>
      <w:r w:rsidR="007A0BB9" w:rsidRPr="00FB1EC7">
        <w:rPr>
          <w:rFonts w:ascii="GHEA Grapalat" w:hAnsi="GHEA Grapalat" w:cs="Times Armenian"/>
          <w:sz w:val="20"/>
          <w:szCs w:val="20"/>
          <w:lang w:val="es-ES"/>
        </w:rPr>
        <w:t>-</w:t>
      </w:r>
      <w:r w:rsidR="007A0BB9" w:rsidRPr="00FB1EC7">
        <w:rPr>
          <w:rFonts w:ascii="GHEA Grapalat" w:hAnsi="GHEA Grapalat" w:cs="Sylfaen"/>
          <w:sz w:val="20"/>
          <w:szCs w:val="20"/>
          <w:lang w:val="pt-BR"/>
        </w:rPr>
        <w:t>նախահաշվին</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համապատասխան</w:t>
      </w:r>
      <w:r w:rsidR="007A0BB9" w:rsidRPr="00FB1EC7">
        <w:rPr>
          <w:rFonts w:ascii="GHEA Grapalat" w:hAnsi="GHEA Grapalat" w:cs="Tahoma"/>
          <w:sz w:val="20"/>
          <w:szCs w:val="20"/>
          <w:lang w:val="es-ES"/>
        </w:rPr>
        <w:t>։</w:t>
      </w:r>
    </w:p>
    <w:p w14:paraId="55E0FB87" w14:textId="4F1C4034" w:rsidR="00F02279" w:rsidRPr="00E6597C" w:rsidRDefault="00F02279" w:rsidP="00F02279">
      <w:pPr>
        <w:tabs>
          <w:tab w:val="left" w:pos="1134"/>
        </w:tabs>
        <w:ind w:firstLine="720"/>
        <w:jc w:val="both"/>
        <w:rPr>
          <w:rFonts w:ascii="GHEA Grapalat" w:hAnsi="GHEA Grapalat" w:cs="Times Armenian"/>
          <w:lang w:val="es-ES"/>
        </w:rPr>
      </w:pPr>
      <w:r w:rsidRPr="00E6597C">
        <w:rPr>
          <w:rFonts w:ascii="GHEA Grapalat" w:hAnsi="GHEA Grapalat"/>
          <w:sz w:val="20"/>
          <w:szCs w:val="20"/>
          <w:lang w:val="es-ES"/>
        </w:rPr>
        <w:t>1.3</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պ</w:t>
      </w:r>
      <w:r w:rsidRPr="00E6597C">
        <w:rPr>
          <w:rFonts w:ascii="GHEA Grapalat" w:hAnsi="GHEA Grapalat" w:cs="Sylfaen"/>
          <w:sz w:val="20"/>
          <w:szCs w:val="20"/>
          <w:lang w:val="pt-BR"/>
        </w:rPr>
        <w:t>այմանագիրն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մեջ</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մտնելուց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հետո</w:t>
      </w:r>
      <w:r w:rsidRPr="00E6597C">
        <w:rPr>
          <w:rFonts w:ascii="GHEA Grapalat" w:hAnsi="GHEA Grapalat" w:cs="Times Armenian"/>
          <w:sz w:val="20"/>
          <w:szCs w:val="20"/>
          <w:lang w:val="es-ES"/>
        </w:rPr>
        <w:t xml:space="preserve"> </w:t>
      </w:r>
      <w:proofErr w:type="gramStart"/>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proofErr w:type="gramEnd"/>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w:t>
      </w:r>
      <w:r w:rsidRPr="00E6597C">
        <w:rPr>
          <w:rFonts w:ascii="GHEA Grapalat" w:hAnsi="GHEA Grapalat" w:cs="Times Armenian"/>
          <w:lang w:val="es-ES"/>
        </w:rPr>
        <w:t xml:space="preserve">  </w:t>
      </w:r>
      <w:del w:id="2617" w:author="Հերմինե Գևորգյան" w:date="2026-02-26T23:44:00Z" w16du:dateUtc="2026-02-26T19:44:00Z">
        <w:r w:rsidRPr="00E6597C">
          <w:rPr>
            <w:rFonts w:ascii="GHEA Grapalat" w:hAnsi="GHEA Grapalat" w:cs="Times Armenian"/>
            <w:lang w:val="es-ES"/>
          </w:rPr>
          <w:delText>____________________________:</w:delText>
        </w:r>
      </w:del>
      <w:ins w:id="2618" w:author="Հերմինե Գևորգյան" w:date="2026-02-26T23:44:00Z" w16du:dateUtc="2026-02-26T19:44:00Z">
        <w:r w:rsidR="00674E01">
          <w:rPr>
            <w:rFonts w:ascii="GHEA Grapalat" w:hAnsi="GHEA Grapalat" w:cs="Times Armenian"/>
            <w:lang w:val="es-ES"/>
          </w:rPr>
          <w:t>4</w:t>
        </w:r>
        <w:r w:rsidR="009F4CEC">
          <w:rPr>
            <w:rFonts w:ascii="GHEA Grapalat" w:hAnsi="GHEA Grapalat" w:cs="Times Armenian"/>
            <w:lang w:val="es-ES"/>
          </w:rPr>
          <w:t xml:space="preserve">0 </w:t>
        </w:r>
        <w:r w:rsidR="009F4CEC">
          <w:rPr>
            <w:rFonts w:ascii="GHEA Grapalat" w:hAnsi="GHEA Grapalat" w:cs="Times Armenian"/>
            <w:lang w:val="hy-AM"/>
          </w:rPr>
          <w:t>օրացուցային օր</w:t>
        </w:r>
        <w:r w:rsidRPr="00E6597C">
          <w:rPr>
            <w:rFonts w:ascii="GHEA Grapalat" w:hAnsi="GHEA Grapalat" w:cs="Times Armenian"/>
            <w:lang w:val="es-ES"/>
          </w:rPr>
          <w:t>:</w:t>
        </w:r>
      </w:ins>
    </w:p>
    <w:p w14:paraId="331E563E" w14:textId="602DBD58" w:rsidR="00F02279" w:rsidRPr="00E6597C" w:rsidRDefault="00F02279" w:rsidP="00F02279">
      <w:pPr>
        <w:tabs>
          <w:tab w:val="left" w:pos="1134"/>
        </w:tabs>
        <w:ind w:firstLine="720"/>
        <w:jc w:val="both"/>
        <w:rPr>
          <w:rFonts w:ascii="GHEA Grapalat" w:hAnsi="GHEA Grapalat" w:cs="Times Armenian"/>
          <w:vertAlign w:val="superscript"/>
          <w:lang w:val="es-ES"/>
        </w:rPr>
      </w:pPr>
      <w:r w:rsidRPr="00E6597C">
        <w:rPr>
          <w:rFonts w:ascii="GHEA Grapalat" w:hAnsi="GHEA Grapalat" w:cs="Sylfaen"/>
          <w:vertAlign w:val="superscript"/>
          <w:lang w:val="pt-BR"/>
        </w:rPr>
        <w:t xml:space="preserve">                                                  </w:t>
      </w:r>
      <w:r w:rsidR="00717204">
        <w:rPr>
          <w:rFonts w:ascii="GHEA Grapalat" w:hAnsi="GHEA Grapalat" w:cs="Sylfaen"/>
          <w:vertAlign w:val="superscript"/>
          <w:lang w:val="pt-BR"/>
        </w:rPr>
        <w:t xml:space="preserve">                    </w:t>
      </w:r>
      <w:r w:rsidRPr="00E6597C">
        <w:rPr>
          <w:rFonts w:ascii="GHEA Grapalat" w:hAnsi="GHEA Grapalat" w:cs="Sylfaen"/>
          <w:vertAlign w:val="superscript"/>
          <w:lang w:val="pt-BR"/>
        </w:rPr>
        <w:t xml:space="preserve">          աշխատանքների</w:t>
      </w:r>
      <w:r w:rsidRPr="00E6597C">
        <w:rPr>
          <w:rFonts w:ascii="GHEA Grapalat" w:hAnsi="GHEA Grapalat" w:cs="Times Armenian"/>
          <w:vertAlign w:val="superscript"/>
          <w:lang w:val="es-ES"/>
        </w:rPr>
        <w:t xml:space="preserve"> </w:t>
      </w:r>
      <w:r w:rsidRPr="00E6597C">
        <w:rPr>
          <w:rFonts w:ascii="GHEA Grapalat" w:hAnsi="GHEA Grapalat" w:cs="Sylfaen"/>
          <w:vertAlign w:val="superscript"/>
          <w:lang w:val="pt-BR"/>
        </w:rPr>
        <w:t>կատարման</w:t>
      </w:r>
      <w:r w:rsidRPr="00E6597C">
        <w:rPr>
          <w:rFonts w:ascii="GHEA Grapalat" w:hAnsi="GHEA Grapalat" w:cs="Times Armenian"/>
          <w:vertAlign w:val="superscript"/>
          <w:lang w:val="es-ES"/>
        </w:rPr>
        <w:t xml:space="preserve"> </w:t>
      </w:r>
      <w:r w:rsidRPr="00E6597C">
        <w:rPr>
          <w:rFonts w:ascii="GHEA Grapalat" w:hAnsi="GHEA Grapalat" w:cs="Sylfaen"/>
          <w:vertAlign w:val="superscript"/>
          <w:lang w:val="pt-BR"/>
        </w:rPr>
        <w:t>վերջնաժամկետը</w:t>
      </w:r>
    </w:p>
    <w:p w14:paraId="1FCCFF60" w14:textId="77777777" w:rsidR="007A0BB9" w:rsidRPr="00FB1EC7" w:rsidRDefault="007A0BB9" w:rsidP="007A0BB9">
      <w:pPr>
        <w:tabs>
          <w:tab w:val="left" w:pos="1134"/>
        </w:tabs>
        <w:ind w:firstLine="720"/>
        <w:jc w:val="both"/>
        <w:rPr>
          <w:rFonts w:ascii="GHEA Grapalat" w:hAnsi="GHEA Grapalat"/>
          <w:sz w:val="20"/>
          <w:szCs w:val="20"/>
          <w:lang w:val="es-ES"/>
        </w:rPr>
      </w:pPr>
      <w:r w:rsidRPr="00FB1EC7">
        <w:rPr>
          <w:rFonts w:ascii="GHEA Grapalat" w:hAnsi="GHEA Grapalat" w:cs="Sylfaen"/>
          <w:sz w:val="20"/>
          <w:szCs w:val="20"/>
          <w:lang w:val="pt-BR"/>
        </w:rPr>
        <w:t>Պայմանագրով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առանձին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տեսակի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աշխատանքների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փուլերի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ծավալների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ժամկետները</w:t>
      </w:r>
      <w:r w:rsidRPr="00FB1EC7">
        <w:rPr>
          <w:rFonts w:ascii="GHEA Grapalat" w:hAnsi="GHEA Grapalat" w:cs="Times Armenian"/>
          <w:sz w:val="20"/>
          <w:szCs w:val="20"/>
          <w:lang w:val="es-ES"/>
        </w:rPr>
        <w:t xml:space="preserve"> </w:t>
      </w:r>
      <w:r>
        <w:rPr>
          <w:rFonts w:ascii="GHEA Grapalat" w:hAnsi="GHEA Grapalat" w:cs="Sylfaen"/>
          <w:sz w:val="20"/>
          <w:szCs w:val="20"/>
          <w:lang w:val="hy-AM"/>
        </w:rPr>
        <w:t>սահմանված են սույն պայմանագրի</w:t>
      </w:r>
      <w:r>
        <w:rPr>
          <w:rFonts w:ascii="GHEA Grapalat" w:hAnsi="GHEA Grapalat" w:cs="Sylfaen"/>
          <w:sz w:val="20"/>
          <w:szCs w:val="20"/>
          <w:lang w:val="es-ES"/>
        </w:rPr>
        <w:t xml:space="preserve"> </w:t>
      </w:r>
      <w:r>
        <w:rPr>
          <w:rFonts w:ascii="GHEA Grapalat" w:hAnsi="GHEA Grapalat" w:cs="Sylfaen"/>
          <w:sz w:val="20"/>
          <w:szCs w:val="20"/>
          <w:lang w:val="pt-BR"/>
        </w:rPr>
        <w:t>հ</w:t>
      </w:r>
      <w:r w:rsidRPr="00FB1EC7">
        <w:rPr>
          <w:rFonts w:ascii="GHEA Grapalat" w:hAnsi="GHEA Grapalat" w:cs="Sylfaen"/>
          <w:sz w:val="20"/>
          <w:szCs w:val="20"/>
          <w:lang w:val="pt-BR"/>
        </w:rPr>
        <w:t>ավելված</w:t>
      </w:r>
      <w:r>
        <w:rPr>
          <w:rFonts w:ascii="GHEA Grapalat" w:hAnsi="GHEA Grapalat" w:cs="Sylfaen"/>
          <w:sz w:val="20"/>
          <w:szCs w:val="20"/>
          <w:lang w:val="es-ES"/>
        </w:rPr>
        <w:t xml:space="preserve"> </w:t>
      </w:r>
      <w:r w:rsidRPr="00FB1EC7">
        <w:rPr>
          <w:rFonts w:ascii="GHEA Grapalat" w:hAnsi="GHEA Grapalat" w:cs="Sylfaen"/>
          <w:sz w:val="20"/>
          <w:szCs w:val="20"/>
          <w:lang w:val="es-ES"/>
        </w:rPr>
        <w:t>2</w:t>
      </w:r>
      <w:r>
        <w:rPr>
          <w:rFonts w:ascii="GHEA Grapalat" w:hAnsi="GHEA Grapalat" w:cs="Sylfaen"/>
          <w:sz w:val="20"/>
          <w:szCs w:val="20"/>
          <w:lang w:val="es-ES"/>
        </w:rPr>
        <w:t>-ում</w:t>
      </w:r>
      <w:r w:rsidRPr="00FB1EC7">
        <w:rPr>
          <w:rFonts w:ascii="GHEA Grapalat" w:hAnsi="GHEA Grapalat" w:cs="Times Armenian"/>
          <w:sz w:val="20"/>
          <w:szCs w:val="20"/>
          <w:lang w:val="es-ES"/>
        </w:rPr>
        <w:t xml:space="preserve"> </w:t>
      </w:r>
      <w:r>
        <w:rPr>
          <w:rFonts w:ascii="GHEA Grapalat" w:hAnsi="GHEA Grapalat" w:cs="Times Armenian"/>
          <w:sz w:val="20"/>
          <w:szCs w:val="20"/>
          <w:lang w:val="hy-AM"/>
        </w:rPr>
        <w:t xml:space="preserve">ներկայացված </w:t>
      </w:r>
      <w:r w:rsidRPr="00FB1EC7">
        <w:rPr>
          <w:rFonts w:ascii="GHEA Grapalat" w:hAnsi="GHEA Grapalat" w:cs="Sylfaen"/>
          <w:sz w:val="20"/>
          <w:szCs w:val="20"/>
          <w:lang w:val="pt-BR"/>
        </w:rPr>
        <w:t>օրացուցային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գրաֆիկով</w:t>
      </w:r>
      <w:r w:rsidRPr="00FB1EC7">
        <w:rPr>
          <w:rFonts w:ascii="GHEA Grapalat" w:hAnsi="GHEA Grapalat" w:cs="Sylfaen"/>
          <w:sz w:val="20"/>
          <w:szCs w:val="20"/>
          <w:lang w:val="es-ES"/>
        </w:rPr>
        <w:t xml:space="preserve"> </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69B70A88" w14:textId="77777777" w:rsidR="00F02279" w:rsidRPr="00E6597C" w:rsidRDefault="00F02279" w:rsidP="00F02279">
      <w:pPr>
        <w:tabs>
          <w:tab w:val="left" w:pos="1134"/>
        </w:tabs>
        <w:ind w:firstLine="720"/>
        <w:jc w:val="both"/>
        <w:rPr>
          <w:rFonts w:ascii="GHEA Grapalat" w:hAnsi="GHEA Grapalat"/>
          <w:lang w:val="es-ES"/>
        </w:rPr>
      </w:pPr>
    </w:p>
    <w:p w14:paraId="2E1BE0B2"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2. </w:t>
      </w:r>
      <w:r w:rsidRPr="00E6597C">
        <w:rPr>
          <w:rFonts w:ascii="GHEA Grapalat" w:hAnsi="GHEA Grapalat" w:cs="Sylfaen"/>
          <w:b/>
          <w:sz w:val="20"/>
          <w:szCs w:val="20"/>
          <w:lang w:val="pt-BR"/>
        </w:rPr>
        <w:t>ԿԱՊԱԼԱՌՈՒԻ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ՄԻՋՈՑՆԵՐՈՎ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ԱՇԽԱՏԱՆՔՆԵՐԸ</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ԿԱՏԱՐԵԼԸ</w:t>
      </w:r>
    </w:p>
    <w:p w14:paraId="029F4DCE" w14:textId="77777777" w:rsidR="006D0D29" w:rsidRPr="00FB1EC7" w:rsidRDefault="00F02279" w:rsidP="006D0D29">
      <w:pPr>
        <w:ind w:firstLine="720"/>
        <w:jc w:val="both"/>
        <w:rPr>
          <w:rFonts w:ascii="GHEA Grapalat" w:hAnsi="GHEA Grapalat" w:cs="Times Armenian"/>
          <w:sz w:val="20"/>
          <w:szCs w:val="20"/>
          <w:lang w:val="es-ES"/>
        </w:rPr>
      </w:pPr>
      <w:r w:rsidRPr="00E6597C">
        <w:rPr>
          <w:rFonts w:ascii="GHEA Grapalat" w:hAnsi="GHEA Grapalat"/>
          <w:sz w:val="20"/>
          <w:szCs w:val="20"/>
          <w:lang w:val="es-ES"/>
        </w:rPr>
        <w:t xml:space="preserve">2.1   </w:t>
      </w:r>
      <w:r w:rsidR="006D0D29" w:rsidRPr="00FB1EC7">
        <w:rPr>
          <w:rFonts w:ascii="GHEA Grapalat" w:hAnsi="GHEA Grapalat" w:cs="Sylfaen"/>
          <w:sz w:val="20"/>
          <w:szCs w:val="20"/>
          <w:lang w:val="pt-BR"/>
        </w:rPr>
        <w:t>Աշխատանքը</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կատարվում</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է</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Կապալառուի</w:t>
      </w:r>
      <w:r w:rsidR="006D0D29" w:rsidRPr="00717204">
        <w:rPr>
          <w:rFonts w:ascii="GHEA Grapalat" w:hAnsi="GHEA Grapalat" w:cs="Sylfaen"/>
          <w:sz w:val="20"/>
          <w:szCs w:val="20"/>
          <w:lang w:val="pt-BR"/>
        </w:rPr>
        <w:t xml:space="preserve"> աշխատանքային և տեխնիկական ռեսուրսով, շինարարական նյութերով</w:t>
      </w:r>
      <w:r w:rsidR="006D0D29" w:rsidRPr="00FB1EC7" w:rsidDel="00E934F6">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միջոցներով</w:t>
      </w:r>
      <w:r w:rsidR="006D0D29" w:rsidRPr="00717204">
        <w:rPr>
          <w:rFonts w:ascii="GHEA Grapalat" w:hAnsi="GHEA Grapalat" w:cs="Sylfaen"/>
          <w:sz w:val="20"/>
          <w:szCs w:val="20"/>
          <w:lang w:val="pt-BR"/>
        </w:rPr>
        <w:t xml:space="preserve">։ </w:t>
      </w:r>
    </w:p>
    <w:p w14:paraId="39B4CD4F"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2.2</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պատասխանատվություն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տրամադրած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նյութերի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սարքավորումների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ahoma"/>
          <w:sz w:val="20"/>
          <w:szCs w:val="20"/>
          <w:lang w:val="es-ES"/>
        </w:rPr>
        <w:t>։</w:t>
      </w:r>
    </w:p>
    <w:p w14:paraId="68352F3B" w14:textId="77777777" w:rsidR="00F02279" w:rsidRPr="00E6597C" w:rsidRDefault="00F02279" w:rsidP="00F02279">
      <w:pPr>
        <w:tabs>
          <w:tab w:val="left" w:pos="1276"/>
        </w:tabs>
        <w:ind w:firstLine="720"/>
        <w:jc w:val="both"/>
        <w:rPr>
          <w:rFonts w:ascii="GHEA Grapalat" w:hAnsi="GHEA Grapalat"/>
          <w:b/>
          <w:i/>
          <w:sz w:val="20"/>
          <w:szCs w:val="20"/>
          <w:lang w:val="es-ES"/>
        </w:rPr>
      </w:pPr>
    </w:p>
    <w:p w14:paraId="5B61DAF9"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 </w:t>
      </w:r>
      <w:r w:rsidRPr="00E6597C">
        <w:rPr>
          <w:rFonts w:ascii="GHEA Grapalat" w:hAnsi="GHEA Grapalat" w:cs="Sylfaen"/>
          <w:b/>
          <w:sz w:val="20"/>
          <w:szCs w:val="20"/>
          <w:lang w:val="pt-BR"/>
        </w:rPr>
        <w:t>ԿՈՂՄԵՐԻ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ԻՐԱՎՈՒՆՔՆԵՐԸ</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ԵՎ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ՊԱՐՏԱԿԱՆՈՒԹՅՈՒՆՆԵՐԸ</w:t>
      </w:r>
      <w:r w:rsidRPr="00E6597C">
        <w:rPr>
          <w:rFonts w:ascii="GHEA Grapalat" w:hAnsi="GHEA Grapalat" w:cs="Times Armenian"/>
          <w:b/>
          <w:sz w:val="20"/>
          <w:szCs w:val="20"/>
          <w:lang w:val="es-ES"/>
        </w:rPr>
        <w:tab/>
      </w:r>
    </w:p>
    <w:p w14:paraId="541A7BEA"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3.1. </w:t>
      </w:r>
      <w:r w:rsidRPr="00E6597C">
        <w:rPr>
          <w:rFonts w:ascii="GHEA Grapalat" w:hAnsi="GHEA Grapalat" w:cs="Sylfaen"/>
          <w:b/>
          <w:sz w:val="20"/>
          <w:szCs w:val="20"/>
          <w:lang w:val="pt-BR"/>
        </w:rPr>
        <w:t>Պատվիրատուն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ունի</w:t>
      </w:r>
      <w:r w:rsidRPr="00E6597C">
        <w:rPr>
          <w:rFonts w:ascii="GHEA Grapalat" w:hAnsi="GHEA Grapalat" w:cs="Times Armenian"/>
          <w:b/>
          <w:sz w:val="20"/>
          <w:szCs w:val="20"/>
          <w:lang w:val="es-ES"/>
        </w:rPr>
        <w:t>`</w:t>
      </w:r>
    </w:p>
    <w:p w14:paraId="1710AAB5"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3.1.1</w:t>
      </w:r>
      <w:r w:rsidRPr="00E6597C">
        <w:rPr>
          <w:rFonts w:ascii="GHEA Grapalat" w:hAnsi="GHEA Grapalat"/>
          <w:sz w:val="20"/>
          <w:szCs w:val="20"/>
          <w:lang w:val="es-ES"/>
        </w:rPr>
        <w:tab/>
      </w:r>
      <w:r w:rsidRPr="00E6597C">
        <w:rPr>
          <w:rFonts w:ascii="GHEA Grapalat" w:hAnsi="GHEA Grapalat" w:cs="Sylfaen"/>
          <w:sz w:val="20"/>
          <w:szCs w:val="20"/>
          <w:lang w:val="pt-BR"/>
        </w:rPr>
        <w:t>Ցանկացած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ստուգել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իրականացրած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առանց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միջամտելու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վերջինիս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գործունեությանը</w:t>
      </w:r>
      <w:r w:rsidRPr="00E6597C">
        <w:rPr>
          <w:rFonts w:ascii="GHEA Grapalat" w:hAnsi="GHEA Grapalat" w:cs="Times Armenian"/>
          <w:sz w:val="20"/>
          <w:szCs w:val="20"/>
          <w:lang w:val="es-ES"/>
        </w:rPr>
        <w:t>.</w:t>
      </w:r>
    </w:p>
    <w:p w14:paraId="7571AE67"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3.1.2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հայեցողությամբ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253C9EA7" w14:textId="00249DD6"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3.1.3</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Չընդունել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օրենսդրությամբ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դրույթներին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չհամապատասխանելու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հայեցողությամբ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սահմանելով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lastRenderedPageBreak/>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անհատույց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6.3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տուգանքը</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14:paraId="219F429D"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3.1.4</w:t>
      </w:r>
      <w:r w:rsidRPr="00E6597C">
        <w:rPr>
          <w:rFonts w:ascii="GHEA Grapalat" w:hAnsi="GHEA Grapalat"/>
          <w:sz w:val="20"/>
          <w:szCs w:val="20"/>
          <w:lang w:val="es-ES"/>
        </w:rPr>
        <w:tab/>
        <w:t xml:space="preserve"> </w:t>
      </w:r>
      <w:r w:rsidRPr="00E6597C">
        <w:rPr>
          <w:rFonts w:ascii="GHEA Grapalat" w:hAnsi="GHEA Grapalat"/>
          <w:sz w:val="20"/>
          <w:szCs w:val="20"/>
          <w:lang w:val="es-ES"/>
        </w:rPr>
        <w:tab/>
      </w:r>
      <w:r w:rsidRPr="00E6597C">
        <w:rPr>
          <w:rFonts w:ascii="GHEA Grapalat" w:hAnsi="GHEA Grapalat" w:cs="Sylfaen"/>
          <w:sz w:val="20"/>
          <w:szCs w:val="20"/>
          <w:lang w:val="pt-BR"/>
        </w:rPr>
        <w:t>Միակողմանի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պայմանագիրը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հատուցելու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պատճառված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վնասները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եթե</w:t>
      </w:r>
      <w:r w:rsidRPr="00E6597C">
        <w:rPr>
          <w:rFonts w:ascii="GHEA Grapalat" w:hAnsi="GHEA Grapalat" w:cs="Times Armenian"/>
          <w:sz w:val="20"/>
          <w:szCs w:val="20"/>
          <w:lang w:val="es-ES"/>
        </w:rPr>
        <w:t>.</w:t>
      </w:r>
    </w:p>
    <w:p w14:paraId="75CB419F"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ա</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այնքան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դանդաղ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ավարտը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դառնում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ակնհայտ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անհնար</w:t>
      </w:r>
      <w:r w:rsidRPr="00E6597C">
        <w:rPr>
          <w:rFonts w:ascii="GHEA Grapalat" w:hAnsi="GHEA Grapalat" w:cs="Times Armenian"/>
          <w:sz w:val="20"/>
          <w:szCs w:val="20"/>
          <w:lang w:val="es-ES"/>
        </w:rPr>
        <w:t xml:space="preserve">, </w:t>
      </w:r>
    </w:p>
    <w:p w14:paraId="11A160A2"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բ</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գրաֆիկը</w:t>
      </w:r>
      <w:r w:rsidRPr="00E6597C">
        <w:rPr>
          <w:rFonts w:ascii="GHEA Grapalat" w:hAnsi="GHEA Grapalat" w:cs="Times Armenian"/>
          <w:sz w:val="20"/>
          <w:szCs w:val="20"/>
          <w:lang w:val="es-ES"/>
        </w:rPr>
        <w:t>),</w:t>
      </w:r>
    </w:p>
    <w:p w14:paraId="7704E1AB" w14:textId="04305E3A" w:rsidR="00F02279" w:rsidRPr="00E6597C" w:rsidRDefault="00F02279" w:rsidP="00F02279">
      <w:pPr>
        <w:tabs>
          <w:tab w:val="left" w:pos="1276"/>
        </w:tabs>
        <w:ind w:firstLine="720"/>
        <w:jc w:val="both"/>
        <w:rPr>
          <w:rFonts w:ascii="GHEA Grapalat" w:hAnsi="GHEA Grapalat"/>
          <w:sz w:val="20"/>
          <w:szCs w:val="20"/>
          <w:lang w:val="es-ES"/>
        </w:rPr>
      </w:pPr>
      <w:r w:rsidRPr="009F5C16">
        <w:rPr>
          <w:rFonts w:ascii="GHEA Grapalat" w:hAnsi="GHEA Grapalat" w:cs="Sylfaen"/>
          <w:sz w:val="20"/>
          <w:szCs w:val="20"/>
          <w:lang w:val="pt-BR"/>
        </w:rPr>
        <w:t>գ</w:t>
      </w:r>
      <w:r w:rsidRPr="009F5C16">
        <w:rPr>
          <w:rFonts w:ascii="GHEA Grapalat" w:hAnsi="GHEA Grapalat"/>
          <w:sz w:val="20"/>
          <w:szCs w:val="20"/>
          <w:lang w:val="es-ES"/>
        </w:rPr>
        <w:t>)</w:t>
      </w:r>
      <w:r w:rsidRPr="009F5C16">
        <w:rPr>
          <w:rFonts w:ascii="GHEA Grapalat" w:hAnsi="GHEA Grapalat"/>
          <w:sz w:val="20"/>
          <w:szCs w:val="20"/>
          <w:lang w:val="es-ES"/>
        </w:rPr>
        <w:tab/>
      </w:r>
      <w:r w:rsidRPr="009F5C16">
        <w:rPr>
          <w:rFonts w:ascii="GHEA Grapalat" w:hAnsi="GHEA Grapalat" w:cs="Sylfaen"/>
          <w:sz w:val="20"/>
          <w:szCs w:val="20"/>
          <w:lang w:val="pt-BR"/>
        </w:rPr>
        <w:t>Կապալառուի</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կողմից</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կատարված</w:t>
      </w:r>
      <w:r w:rsidRPr="009F5C16">
        <w:rPr>
          <w:rFonts w:ascii="GHEA Grapalat" w:hAnsi="GHEA Grapalat" w:cs="Times Armenian"/>
          <w:sz w:val="20"/>
          <w:szCs w:val="20"/>
          <w:lang w:val="es-ES"/>
        </w:rPr>
        <w:t xml:space="preserve"> ա</w:t>
      </w:r>
      <w:r w:rsidRPr="009F5C16">
        <w:rPr>
          <w:rFonts w:ascii="GHEA Grapalat" w:hAnsi="GHEA Grapalat" w:cs="Sylfaen"/>
          <w:sz w:val="20"/>
          <w:szCs w:val="20"/>
          <w:lang w:val="pt-BR"/>
        </w:rPr>
        <w:t>շխատանքը</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չի</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համապատասխանում</w:t>
      </w:r>
      <w:r w:rsidRPr="009F5C16">
        <w:rPr>
          <w:rFonts w:ascii="GHEA Grapalat" w:hAnsi="GHEA Grapalat" w:cs="Times Armenian"/>
          <w:sz w:val="20"/>
          <w:szCs w:val="20"/>
          <w:lang w:val="es-ES"/>
        </w:rPr>
        <w:t xml:space="preserve"> </w:t>
      </w:r>
      <w:r w:rsidR="007D4F46" w:rsidRPr="009F5C16">
        <w:rPr>
          <w:rFonts w:ascii="GHEA Grapalat" w:hAnsi="GHEA Grapalat" w:cs="Times Armenian"/>
          <w:sz w:val="20"/>
          <w:szCs w:val="20"/>
          <w:lang w:val="hy-AM"/>
        </w:rPr>
        <w:t xml:space="preserve">սույն պայմանագրի 1.1 </w:t>
      </w:r>
      <w:r w:rsidR="00325E65" w:rsidRPr="009F5C16">
        <w:rPr>
          <w:rFonts w:ascii="GHEA Grapalat" w:hAnsi="GHEA Grapalat" w:cs="Times Armenian"/>
          <w:sz w:val="20"/>
          <w:szCs w:val="20"/>
          <w:lang w:val="hy-AM"/>
        </w:rPr>
        <w:t>կամ</w:t>
      </w:r>
      <w:r w:rsidR="007D4F46" w:rsidRPr="009F5C16">
        <w:rPr>
          <w:rFonts w:ascii="GHEA Grapalat" w:hAnsi="GHEA Grapalat" w:cs="Times Armenian"/>
          <w:sz w:val="20"/>
          <w:szCs w:val="20"/>
          <w:lang w:val="hy-AM"/>
        </w:rPr>
        <w:t xml:space="preserve"> 1.2 կետով</w:t>
      </w:r>
      <w:r w:rsidR="007D4F46" w:rsidRPr="00E6597C">
        <w:rPr>
          <w:rFonts w:ascii="GHEA Grapalat" w:hAnsi="GHEA Grapalat" w:cs="Sylfaen"/>
          <w:sz w:val="20"/>
          <w:szCs w:val="20"/>
          <w:lang w:val="pt-BR"/>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պահանջներին</w:t>
      </w:r>
      <w:r w:rsidRPr="00E6597C">
        <w:rPr>
          <w:rFonts w:ascii="GHEA Grapalat" w:hAnsi="GHEA Grapalat" w:cs="Times Armenian"/>
          <w:sz w:val="20"/>
          <w:szCs w:val="20"/>
          <w:lang w:val="es-ES"/>
        </w:rPr>
        <w:t>,</w:t>
      </w:r>
    </w:p>
    <w:p w14:paraId="11524D84"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դ</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խախտվել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3.1.3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անհատույց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ժամկետները</w:t>
      </w:r>
      <w:r w:rsidRPr="00E6597C">
        <w:rPr>
          <w:rFonts w:ascii="GHEA Grapalat" w:hAnsi="GHEA Grapalat" w:cs="Times Armenian"/>
          <w:sz w:val="20"/>
          <w:szCs w:val="20"/>
          <w:lang w:val="es-ES"/>
        </w:rPr>
        <w:t>.</w:t>
      </w:r>
    </w:p>
    <w:p w14:paraId="1D74861D"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3.1.5</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ներկայացնել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երաշխիքային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ahoma"/>
          <w:sz w:val="20"/>
          <w:szCs w:val="20"/>
          <w:lang w:val="es-ES"/>
        </w:rPr>
        <w:t>։</w:t>
      </w:r>
    </w:p>
    <w:p w14:paraId="1A49D31D"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3.1.6</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Լիազորել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անձի</w:t>
      </w:r>
      <w:r w:rsidRPr="00E6597C">
        <w:rPr>
          <w:rFonts w:ascii="GHEA Grapalat" w:hAnsi="GHEA Grapalat" w:cs="Times Armenian"/>
          <w:sz w:val="20"/>
          <w:szCs w:val="20"/>
          <w:lang w:val="es-ES"/>
        </w:rPr>
        <w:t>`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նկատմամբ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տեխնիկական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հսկողություն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նպատակով</w:t>
      </w:r>
      <w:r w:rsidRPr="00E6597C">
        <w:rPr>
          <w:rFonts w:ascii="GHEA Grapalat" w:hAnsi="GHEA Grapalat" w:cs="Times Armenian"/>
          <w:sz w:val="20"/>
          <w:szCs w:val="20"/>
          <w:lang w:val="es-ES"/>
        </w:rPr>
        <w:t>.</w:t>
      </w:r>
    </w:p>
    <w:p w14:paraId="1D34CB71"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3.1.7</w:t>
      </w:r>
      <w:r w:rsidRPr="00E6597C">
        <w:rPr>
          <w:rFonts w:ascii="GHEA Grapalat" w:hAnsi="GHEA Grapalat"/>
          <w:sz w:val="20"/>
          <w:szCs w:val="20"/>
          <w:lang w:val="es-ES"/>
        </w:rPr>
        <w:tab/>
      </w:r>
      <w:r w:rsidRPr="00E6597C">
        <w:rPr>
          <w:rFonts w:ascii="GHEA Grapalat" w:hAnsi="GHEA Grapalat" w:cs="Sylfaen"/>
          <w:sz w:val="20"/>
          <w:szCs w:val="20"/>
          <w:lang w:val="pt-BR"/>
        </w:rPr>
        <w:t>Մինչև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անավարտ</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պայմանագիրն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օրենքով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դադարեցնելու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ahoma"/>
          <w:sz w:val="20"/>
          <w:szCs w:val="20"/>
          <w:lang w:val="es-ES"/>
        </w:rPr>
        <w:t>։</w:t>
      </w:r>
    </w:p>
    <w:p w14:paraId="0D6D619B" w14:textId="77777777" w:rsidR="00F02279" w:rsidRPr="00E6597C" w:rsidRDefault="00F02279" w:rsidP="00F02279">
      <w:pPr>
        <w:tabs>
          <w:tab w:val="left" w:pos="1276"/>
        </w:tabs>
        <w:ind w:firstLine="720"/>
        <w:jc w:val="both"/>
        <w:rPr>
          <w:rFonts w:ascii="GHEA Grapalat" w:hAnsi="GHEA Grapalat"/>
          <w:b/>
          <w:i/>
          <w:sz w:val="20"/>
          <w:szCs w:val="20"/>
          <w:lang w:val="es-ES"/>
        </w:rPr>
      </w:pPr>
    </w:p>
    <w:p w14:paraId="38462996" w14:textId="77777777" w:rsidR="00F02279" w:rsidRPr="00E6597C" w:rsidRDefault="00F02279" w:rsidP="00F02279">
      <w:pPr>
        <w:tabs>
          <w:tab w:val="left" w:pos="1276"/>
        </w:tabs>
        <w:ind w:firstLine="720"/>
        <w:jc w:val="both"/>
        <w:rPr>
          <w:rFonts w:ascii="GHEA Grapalat" w:hAnsi="GHEA Grapalat" w:cs="Times Armenian"/>
          <w:b/>
          <w:sz w:val="20"/>
          <w:szCs w:val="20"/>
          <w:lang w:val="es-ES"/>
        </w:rPr>
      </w:pPr>
      <w:r w:rsidRPr="00E6597C">
        <w:rPr>
          <w:rFonts w:ascii="GHEA Grapalat" w:hAnsi="GHEA Grapalat"/>
          <w:b/>
          <w:sz w:val="20"/>
          <w:szCs w:val="20"/>
          <w:lang w:val="es-ES"/>
        </w:rPr>
        <w:t xml:space="preserve">3.2. </w:t>
      </w:r>
      <w:r w:rsidRPr="00E6597C">
        <w:rPr>
          <w:rFonts w:ascii="GHEA Grapalat" w:hAnsi="GHEA Grapalat" w:cs="Sylfaen"/>
          <w:b/>
          <w:sz w:val="20"/>
          <w:szCs w:val="20"/>
          <w:lang w:val="pt-BR"/>
        </w:rPr>
        <w:t>Պատվիրատուն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պարտավոր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է</w:t>
      </w:r>
      <w:r w:rsidRPr="00E6597C">
        <w:rPr>
          <w:rFonts w:ascii="GHEA Grapalat" w:hAnsi="GHEA Grapalat" w:cs="Times Armenian"/>
          <w:b/>
          <w:sz w:val="20"/>
          <w:szCs w:val="20"/>
          <w:lang w:val="es-ES"/>
        </w:rPr>
        <w:t>`</w:t>
      </w:r>
    </w:p>
    <w:p w14:paraId="76B634C2"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3.2.1</w:t>
      </w:r>
      <w:r w:rsidRPr="00E6597C">
        <w:rPr>
          <w:rFonts w:ascii="GHEA Grapalat" w:hAnsi="GHEA Grapalat"/>
          <w:sz w:val="20"/>
          <w:szCs w:val="20"/>
          <w:lang w:val="es-ES"/>
        </w:rPr>
        <w:tab/>
      </w:r>
      <w:r w:rsidRPr="00E6597C">
        <w:rPr>
          <w:rFonts w:ascii="GHEA Grapalat" w:hAnsi="GHEA Grapalat" w:cs="Sylfaen"/>
          <w:sz w:val="20"/>
          <w:szCs w:val="20"/>
          <w:lang w:val="pt-BR"/>
        </w:rPr>
        <w:t>Աշխատանքը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աջակցել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ծավալով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w:t>
      </w:r>
    </w:p>
    <w:p w14:paraId="4712EB71" w14:textId="77777777" w:rsidR="00F02279" w:rsidRPr="00E6597C" w:rsidRDefault="00F02279" w:rsidP="00F02279">
      <w:pPr>
        <w:ind w:firstLine="720"/>
        <w:jc w:val="both"/>
        <w:rPr>
          <w:rFonts w:ascii="GHEA Grapalat" w:hAnsi="GHEA Grapalat"/>
          <w:sz w:val="20"/>
          <w:szCs w:val="20"/>
          <w:lang w:val="es-ES"/>
        </w:rPr>
      </w:pPr>
      <w:r w:rsidRPr="00E6597C">
        <w:rPr>
          <w:rFonts w:ascii="GHEA Grapalat" w:hAnsi="GHEA Grapalat"/>
          <w:sz w:val="20"/>
          <w:szCs w:val="20"/>
          <w:lang w:val="es-ES"/>
        </w:rPr>
        <w:t>3.2.2 Պ</w:t>
      </w:r>
      <w:r w:rsidRPr="00E6597C">
        <w:rPr>
          <w:rFonts w:ascii="GHEA Grapalat" w:hAnsi="GHEA Grapalat" w:cs="Sylfaen"/>
          <w:sz w:val="20"/>
          <w:szCs w:val="20"/>
          <w:lang w:val="pt-BR"/>
        </w:rPr>
        <w:t>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մասնակցությամբ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զննել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իսկ</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վատթարացնող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շեղումներ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հայտնաբերելու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անհապաղ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w:t>
      </w:r>
    </w:p>
    <w:p w14:paraId="3BDF165B"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3.2.3</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մեջ</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մտնելու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պահից</w:t>
      </w:r>
      <w:r w:rsidRPr="00E6597C">
        <w:rPr>
          <w:rFonts w:ascii="GHEA Grapalat" w:hAnsi="GHEA Grapalat" w:cs="Times Armenian"/>
          <w:sz w:val="20"/>
          <w:szCs w:val="20"/>
          <w:lang w:val="es-ES"/>
        </w:rPr>
        <w:t xml:space="preserve"> 5 </w:t>
      </w:r>
      <w:r w:rsidRPr="00E6597C">
        <w:rPr>
          <w:rFonts w:ascii="GHEA Grapalat" w:hAnsi="GHEA Grapalat" w:cs="Sylfaen"/>
          <w:sz w:val="20"/>
          <w:szCs w:val="20"/>
          <w:lang w:val="pt-BR"/>
        </w:rPr>
        <w:t>աշխատանքային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տրամադրել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համապատասխան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տարածք</w:t>
      </w:r>
      <w:r w:rsidRPr="00E6597C">
        <w:rPr>
          <w:rFonts w:ascii="GHEA Grapalat" w:hAnsi="GHEA Grapalat" w:cs="Times Armenian"/>
          <w:sz w:val="20"/>
          <w:szCs w:val="20"/>
          <w:lang w:val="es-ES"/>
        </w:rPr>
        <w:t>.</w:t>
      </w:r>
    </w:p>
    <w:p w14:paraId="786985C2" w14:textId="3A4EB0D3" w:rsidR="00F02279"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 xml:space="preserve">3.2.4 </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վերջինիս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գումարները</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14:paraId="2B0CD7BC" w14:textId="77777777" w:rsidR="00E149D8" w:rsidRDefault="00E149D8" w:rsidP="00E149D8">
      <w:pPr>
        <w:tabs>
          <w:tab w:val="left" w:pos="1276"/>
        </w:tabs>
        <w:ind w:firstLine="720"/>
        <w:jc w:val="both"/>
        <w:rPr>
          <w:rFonts w:ascii="GHEA Grapalat" w:hAnsi="GHEA Grapalat" w:cs="Times Armenian"/>
          <w:sz w:val="20"/>
          <w:szCs w:val="20"/>
          <w:lang w:val="hy-AM"/>
        </w:rPr>
      </w:pPr>
      <w:r>
        <w:rPr>
          <w:rFonts w:ascii="GHEA Grapalat" w:hAnsi="GHEA Grapalat" w:cs="Times Armenian"/>
          <w:sz w:val="20"/>
          <w:szCs w:val="20"/>
          <w:lang w:val="hy-AM"/>
        </w:rPr>
        <w:t>3.2.5 Պայմանագրի 3.4.3 կետի 2-րդ ենթակետով նախատեսված գրավոր համաձայնությունը Կապալառուին տրամադրել ....... օրվա ընթացքում:</w:t>
      </w:r>
    </w:p>
    <w:p w14:paraId="79347433" w14:textId="0ED56192" w:rsidR="00E149D8" w:rsidRPr="007F0FB8" w:rsidRDefault="00E149D8" w:rsidP="00E149D8">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Ե</w:t>
      </w:r>
      <w:r w:rsidRPr="0093002B">
        <w:rPr>
          <w:rFonts w:ascii="GHEA Grapalat" w:hAnsi="GHEA Grapalat" w:cs="Sylfaen"/>
          <w:sz w:val="20"/>
          <w:szCs w:val="20"/>
          <w:lang w:val="pt-BR"/>
        </w:rPr>
        <w:t xml:space="preserve">թե </w:t>
      </w:r>
      <w:r>
        <w:rPr>
          <w:rFonts w:ascii="GHEA Grapalat" w:hAnsi="GHEA Grapalat" w:cs="Sylfaen"/>
          <w:sz w:val="20"/>
          <w:szCs w:val="20"/>
          <w:lang w:val="hy-AM"/>
        </w:rPr>
        <w:t xml:space="preserve">սույն կետով </w:t>
      </w:r>
      <w:r w:rsidRPr="0093002B">
        <w:rPr>
          <w:rFonts w:ascii="GHEA Grapalat" w:hAnsi="GHEA Grapalat" w:cs="Sylfaen"/>
          <w:sz w:val="20"/>
          <w:szCs w:val="20"/>
          <w:lang w:val="pt-BR"/>
        </w:rPr>
        <w:t xml:space="preserve">սահմանված ժամկետում Պատվիրատուն </w:t>
      </w:r>
      <w:r>
        <w:rPr>
          <w:rFonts w:ascii="GHEA Grapalat" w:hAnsi="GHEA Grapalat" w:cs="Sylfaen"/>
          <w:sz w:val="20"/>
          <w:szCs w:val="20"/>
          <w:lang w:val="hy-AM"/>
        </w:rPr>
        <w:t xml:space="preserve">Կապալատուին չի տրամադրում գրավոր համաձայնությունը </w:t>
      </w:r>
      <w:r w:rsidRPr="007F0FB8">
        <w:rPr>
          <w:rFonts w:ascii="GHEA Grapalat" w:hAnsi="GHEA Grapalat" w:cs="Sylfaen"/>
          <w:sz w:val="20"/>
          <w:szCs w:val="20"/>
          <w:lang w:val="es-ES"/>
        </w:rPr>
        <w:t>(</w:t>
      </w:r>
      <w:r>
        <w:rPr>
          <w:rFonts w:ascii="GHEA Grapalat" w:hAnsi="GHEA Grapalat" w:cs="Sylfaen"/>
          <w:sz w:val="20"/>
          <w:szCs w:val="20"/>
          <w:lang w:val="hy-AM"/>
        </w:rPr>
        <w:t>անհամաձայնոյթյունը</w:t>
      </w:r>
      <w:r w:rsidRPr="007F0FB8">
        <w:rPr>
          <w:rFonts w:ascii="GHEA Grapalat" w:hAnsi="GHEA Grapalat" w:cs="Sylfaen"/>
          <w:sz w:val="20"/>
          <w:szCs w:val="20"/>
          <w:lang w:val="es-ES"/>
        </w:rPr>
        <w:t>)</w:t>
      </w:r>
      <w:r>
        <w:rPr>
          <w:rFonts w:ascii="GHEA Grapalat" w:hAnsi="GHEA Grapalat" w:cs="Sylfaen"/>
          <w:sz w:val="20"/>
          <w:szCs w:val="20"/>
          <w:lang w:val="hy-AM"/>
        </w:rPr>
        <w:t>,</w:t>
      </w:r>
      <w:r w:rsidRPr="0093002B">
        <w:rPr>
          <w:rFonts w:ascii="GHEA Grapalat" w:hAnsi="GHEA Grapalat" w:cs="Sylfaen"/>
          <w:sz w:val="20"/>
          <w:szCs w:val="20"/>
          <w:lang w:val="pt-BR"/>
        </w:rPr>
        <w:t xml:space="preserve"> ապա </w:t>
      </w:r>
      <w:r>
        <w:rPr>
          <w:rFonts w:ascii="GHEA Grapalat" w:hAnsi="GHEA Grapalat" w:cs="Sylfaen"/>
          <w:sz w:val="20"/>
          <w:szCs w:val="20"/>
          <w:lang w:val="hy-AM"/>
        </w:rPr>
        <w:t>համաձայնությունը Կապալառուի կողմից համարվում է ստացված</w:t>
      </w:r>
      <w:r w:rsidRPr="0093002B">
        <w:rPr>
          <w:rFonts w:ascii="GHEA Grapalat" w:hAnsi="GHEA Grapalat" w:cs="Sylfaen"/>
          <w:sz w:val="20"/>
          <w:szCs w:val="20"/>
          <w:lang w:val="pt-BR"/>
        </w:rPr>
        <w:t xml:space="preserve">: </w:t>
      </w:r>
      <w:r>
        <w:rPr>
          <w:rFonts w:ascii="GHEA Grapalat" w:hAnsi="GHEA Grapalat" w:cs="Sylfaen"/>
          <w:sz w:val="20"/>
          <w:szCs w:val="20"/>
          <w:lang w:val="hy-AM"/>
        </w:rPr>
        <w:t xml:space="preserve">Համաձայնոթյունների ստացման ընթացակարգը կողմերը կարող են իրականացնել նաև էլեկտրոնային փոստի հասցեներին տեղեկատվության փոխանակման միջոցով: Այս դեպքում կողմերը նախապես գրավոր եաղանակով փոխանակում են այն էլեկտրոնային փոստերի հասցեները, որոնց պետք է ուղարկվեն տեղեկությունները: Սույն կետով նախատեսված փաստաթղթերը հանդիսանում են կատարողական ակտերի անբաժանելի մասը:  </w:t>
      </w:r>
    </w:p>
    <w:p w14:paraId="77E26424" w14:textId="24981398" w:rsidR="00E149D8" w:rsidRPr="009F5C16" w:rsidRDefault="00E149D8" w:rsidP="00F02279">
      <w:pPr>
        <w:tabs>
          <w:tab w:val="left" w:pos="1276"/>
        </w:tabs>
        <w:ind w:firstLine="720"/>
        <w:jc w:val="both"/>
        <w:rPr>
          <w:rFonts w:ascii="GHEA Grapalat" w:hAnsi="GHEA Grapalat" w:cs="Times Armenian"/>
          <w:sz w:val="20"/>
          <w:szCs w:val="20"/>
          <w:lang w:val="hy-AM"/>
        </w:rPr>
      </w:pPr>
    </w:p>
    <w:p w14:paraId="033D687A" w14:textId="77777777" w:rsidR="00F02279" w:rsidRPr="00E6597C" w:rsidRDefault="00F02279" w:rsidP="00F02279">
      <w:pPr>
        <w:tabs>
          <w:tab w:val="left" w:pos="1276"/>
        </w:tabs>
        <w:ind w:firstLine="720"/>
        <w:jc w:val="both"/>
        <w:rPr>
          <w:rFonts w:ascii="GHEA Grapalat" w:hAnsi="GHEA Grapalat"/>
          <w:b/>
          <w:i/>
          <w:lang w:val="es-ES"/>
        </w:rPr>
      </w:pPr>
    </w:p>
    <w:p w14:paraId="65DDD3AE"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3.3. </w:t>
      </w:r>
      <w:r w:rsidRPr="00E6597C">
        <w:rPr>
          <w:rFonts w:ascii="GHEA Grapalat" w:hAnsi="GHEA Grapalat" w:cs="Sylfaen"/>
          <w:b/>
          <w:sz w:val="20"/>
          <w:szCs w:val="20"/>
          <w:lang w:val="pt-BR"/>
        </w:rPr>
        <w:t>Կապալառուն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ունի</w:t>
      </w:r>
      <w:r w:rsidRPr="00E6597C">
        <w:rPr>
          <w:rFonts w:ascii="GHEA Grapalat" w:hAnsi="GHEA Grapalat" w:cs="Times Armenian"/>
          <w:b/>
          <w:sz w:val="20"/>
          <w:szCs w:val="20"/>
          <w:lang w:val="es-ES"/>
        </w:rPr>
        <w:t>`</w:t>
      </w:r>
    </w:p>
    <w:p w14:paraId="0A0E9F5F"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3.3.1</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5.1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գումարը</w:t>
      </w:r>
      <w:r w:rsidRPr="00E6597C">
        <w:rPr>
          <w:rFonts w:ascii="GHEA Grapalat" w:hAnsi="GHEA Grapalat" w:cs="Tahoma"/>
          <w:sz w:val="20"/>
          <w:szCs w:val="20"/>
          <w:lang w:val="es-ES"/>
        </w:rPr>
        <w:t>։</w:t>
      </w:r>
    </w:p>
    <w:p w14:paraId="6E04ABDE"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3.3.2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5.4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6.5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444251DE" w14:textId="77777777" w:rsidR="00F02279" w:rsidRPr="00E6597C" w:rsidRDefault="00F02279" w:rsidP="00F02279">
      <w:pPr>
        <w:tabs>
          <w:tab w:val="left" w:pos="1276"/>
        </w:tabs>
        <w:ind w:firstLine="720"/>
        <w:jc w:val="both"/>
        <w:rPr>
          <w:rFonts w:ascii="GHEA Grapalat" w:hAnsi="GHEA Grapalat"/>
          <w:b/>
          <w:i/>
          <w:sz w:val="20"/>
          <w:szCs w:val="20"/>
          <w:lang w:val="es-ES"/>
        </w:rPr>
      </w:pPr>
      <w:r w:rsidRPr="00E6597C">
        <w:rPr>
          <w:rFonts w:ascii="GHEA Grapalat" w:hAnsi="GHEA Grapalat"/>
          <w:b/>
          <w:i/>
          <w:sz w:val="20"/>
          <w:szCs w:val="20"/>
          <w:lang w:val="es-ES"/>
        </w:rPr>
        <w:tab/>
      </w:r>
    </w:p>
    <w:p w14:paraId="3F4B92FB"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3.4. </w:t>
      </w:r>
      <w:r w:rsidRPr="00E6597C">
        <w:rPr>
          <w:rFonts w:ascii="GHEA Grapalat" w:hAnsi="GHEA Grapalat" w:cs="Sylfaen"/>
          <w:b/>
          <w:sz w:val="20"/>
          <w:szCs w:val="20"/>
          <w:lang w:val="pt-BR"/>
        </w:rPr>
        <w:t>Կապալառուն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պարտավոր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է</w:t>
      </w:r>
      <w:r w:rsidRPr="00E6597C">
        <w:rPr>
          <w:rFonts w:ascii="GHEA Grapalat" w:hAnsi="GHEA Grapalat" w:cs="Times Armenian"/>
          <w:b/>
          <w:sz w:val="20"/>
          <w:szCs w:val="20"/>
          <w:lang w:val="es-ES"/>
        </w:rPr>
        <w:t>`</w:t>
      </w:r>
    </w:p>
    <w:p w14:paraId="63BBC05F" w14:textId="43CF5238" w:rsidR="006D0D29" w:rsidRPr="00FB1EC7" w:rsidRDefault="00F02279" w:rsidP="006D0D2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3.4.1</w:t>
      </w:r>
      <w:r w:rsidRPr="00E6597C">
        <w:rPr>
          <w:rFonts w:ascii="GHEA Grapalat" w:hAnsi="GHEA Grapalat"/>
          <w:sz w:val="20"/>
          <w:szCs w:val="20"/>
          <w:lang w:val="es-ES"/>
        </w:rPr>
        <w:tab/>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առնվազն</w:t>
      </w:r>
      <w:r w:rsidRPr="00E6597C">
        <w:rPr>
          <w:rFonts w:ascii="GHEA Grapalat" w:hAnsi="GHEA Grapalat" w:cs="Times Armenian"/>
          <w:sz w:val="20"/>
          <w:szCs w:val="20"/>
          <w:lang w:val="es-ES"/>
        </w:rPr>
        <w:t xml:space="preserve"> ----- </w:t>
      </w:r>
      <w:r w:rsidRPr="00E6597C">
        <w:rPr>
          <w:rFonts w:ascii="GHEA Grapalat" w:hAnsi="GHEA Grapalat" w:cs="Sylfaen"/>
          <w:sz w:val="20"/>
          <w:szCs w:val="20"/>
          <w:lang w:val="pt-BR"/>
        </w:rPr>
        <w:t>տոկոսը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անձամբ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proofErr w:type="gramStart"/>
      <w:r w:rsidRPr="00E6597C">
        <w:rPr>
          <w:rFonts w:ascii="GHEA Grapalat" w:hAnsi="GHEA Grapalat" w:cs="Sylfaen"/>
          <w:sz w:val="20"/>
          <w:szCs w:val="20"/>
          <w:lang w:val="pt-BR"/>
        </w:rPr>
        <w:t>ժամկետներում</w:t>
      </w:r>
      <w:r w:rsidRPr="00E6597C">
        <w:rPr>
          <w:rFonts w:ascii="GHEA Grapalat" w:hAnsi="GHEA Grapalat" w:cs="Times Armenian"/>
          <w:sz w:val="20"/>
          <w:szCs w:val="20"/>
          <w:lang w:val="es-ES"/>
        </w:rPr>
        <w:t xml:space="preserve">, </w:t>
      </w:r>
      <w:r w:rsidR="006D0D29" w:rsidRPr="006D0D29">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իր</w:t>
      </w:r>
      <w:proofErr w:type="gramEnd"/>
      <w:r w:rsidR="006D0D29" w:rsidRPr="00717204">
        <w:rPr>
          <w:rFonts w:ascii="GHEA Grapalat" w:hAnsi="GHEA Grapalat" w:cs="Sylfaen"/>
          <w:sz w:val="20"/>
          <w:szCs w:val="20"/>
          <w:lang w:val="pt-BR"/>
        </w:rPr>
        <w:t xml:space="preserve"> աշխատանքային և տեխնիկական </w:t>
      </w:r>
      <w:proofErr w:type="gramStart"/>
      <w:r w:rsidR="006D0D29" w:rsidRPr="00717204">
        <w:rPr>
          <w:rFonts w:ascii="GHEA Grapalat" w:hAnsi="GHEA Grapalat" w:cs="Sylfaen"/>
          <w:sz w:val="20"/>
          <w:szCs w:val="20"/>
          <w:lang w:val="pt-BR"/>
        </w:rPr>
        <w:t>ռեսուրսով</w:t>
      </w:r>
      <w:r w:rsidR="006D0D29" w:rsidRPr="00FB1EC7" w:rsidDel="00E934F6">
        <w:rPr>
          <w:rFonts w:ascii="GHEA Grapalat" w:hAnsi="GHEA Grapalat" w:cs="Sylfaen"/>
          <w:sz w:val="20"/>
          <w:szCs w:val="20"/>
          <w:lang w:val="pt-BR"/>
        </w:rPr>
        <w:t xml:space="preserve"> </w:t>
      </w:r>
      <w:r w:rsidR="006D0D29" w:rsidRPr="00717204">
        <w:rPr>
          <w:rFonts w:ascii="GHEA Grapalat" w:hAnsi="GHEA Grapalat" w:cs="Sylfaen"/>
          <w:sz w:val="20"/>
          <w:szCs w:val="20"/>
          <w:lang w:val="pt-BR"/>
        </w:rPr>
        <w:t>,</w:t>
      </w:r>
      <w:proofErr w:type="gramEnd"/>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ինչպես</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նաև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անհրաժեշտ</w:t>
      </w:r>
      <w:r w:rsidR="006D0D29" w:rsidRPr="00717204">
        <w:rPr>
          <w:rFonts w:ascii="GHEA Grapalat" w:hAnsi="GHEA Grapalat" w:cs="Sylfaen"/>
          <w:sz w:val="20"/>
          <w:szCs w:val="20"/>
          <w:lang w:val="pt-BR"/>
        </w:rPr>
        <w:t xml:space="preserve"> շինարարական նյութերով, միջոցներով</w:t>
      </w:r>
      <w:r w:rsidR="006D0D29" w:rsidRPr="00FB1EC7" w:rsidDel="00E934F6">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ու</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պատշաճ</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որակով</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նախագծին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ծավալաթերթին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համապատասխան</w:t>
      </w:r>
      <w:r w:rsidR="006D0D29" w:rsidRPr="00717204">
        <w:rPr>
          <w:rFonts w:ascii="GHEA Grapalat" w:hAnsi="GHEA Grapalat" w:cs="Sylfaen"/>
          <w:sz w:val="20"/>
          <w:szCs w:val="20"/>
          <w:lang w:val="pt-BR"/>
        </w:rPr>
        <w:t>։</w:t>
      </w:r>
    </w:p>
    <w:p w14:paraId="51527F26" w14:textId="67D112EB" w:rsidR="00F02279" w:rsidRPr="00E6597C" w:rsidRDefault="00F02279" w:rsidP="00F02279">
      <w:pPr>
        <w:tabs>
          <w:tab w:val="left" w:pos="1276"/>
        </w:tabs>
        <w:ind w:firstLine="720"/>
        <w:jc w:val="both"/>
        <w:rPr>
          <w:rFonts w:ascii="GHEA Grapalat" w:hAnsi="GHEA Grapalat" w:cs="Times Armenian"/>
          <w:sz w:val="20"/>
          <w:szCs w:val="20"/>
          <w:lang w:val="es-ES"/>
        </w:rPr>
      </w:pPr>
    </w:p>
    <w:p w14:paraId="64E4B815" w14:textId="77777777" w:rsidR="00F02279" w:rsidRPr="00E6597C" w:rsidRDefault="00F02279" w:rsidP="00F02279">
      <w:pPr>
        <w:ind w:firstLine="709"/>
        <w:jc w:val="both"/>
        <w:rPr>
          <w:rFonts w:ascii="GHEA Grapalat" w:hAnsi="GHEA Grapalat"/>
          <w:sz w:val="20"/>
          <w:szCs w:val="20"/>
          <w:lang w:val="es-ES"/>
        </w:rPr>
      </w:pPr>
      <w:r w:rsidRPr="00E6597C">
        <w:rPr>
          <w:rFonts w:ascii="GHEA Grapalat" w:hAnsi="GHEA Grapalat"/>
          <w:sz w:val="20"/>
          <w:szCs w:val="20"/>
          <w:lang w:val="es-ES"/>
        </w:rPr>
        <w:t>3.4.2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վերաբերյալ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ցուցումները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եթե</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դրանք</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հակասում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պայմաններին</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r w:rsidRPr="00E6597C">
        <w:rPr>
          <w:rFonts w:ascii="GHEA Grapalat" w:hAnsi="GHEA Grapalat" w:cs="Times Armenian"/>
          <w:sz w:val="20"/>
          <w:szCs w:val="20"/>
          <w:lang w:val="es-ES"/>
        </w:rPr>
        <w:tab/>
      </w:r>
    </w:p>
    <w:p w14:paraId="22A67403" w14:textId="77777777" w:rsidR="00E149D8" w:rsidRDefault="00F02279" w:rsidP="006D0D29">
      <w:pPr>
        <w:tabs>
          <w:tab w:val="left" w:pos="1276"/>
        </w:tabs>
        <w:ind w:firstLine="720"/>
        <w:jc w:val="both"/>
        <w:rPr>
          <w:rFonts w:ascii="GHEA Grapalat" w:hAnsi="GHEA Grapalat" w:cs="Sylfaen"/>
          <w:sz w:val="20"/>
          <w:szCs w:val="20"/>
          <w:lang w:val="hy-AM"/>
        </w:rPr>
      </w:pPr>
      <w:r w:rsidRPr="00E6597C">
        <w:rPr>
          <w:rFonts w:ascii="GHEA Grapalat" w:hAnsi="GHEA Grapalat"/>
          <w:sz w:val="20"/>
          <w:szCs w:val="20"/>
          <w:lang w:val="es-ES"/>
        </w:rPr>
        <w:t>3.4.3</w:t>
      </w:r>
      <w:r w:rsidRPr="00E6597C">
        <w:rPr>
          <w:rFonts w:ascii="GHEA Grapalat" w:hAnsi="GHEA Grapalat"/>
          <w:sz w:val="20"/>
          <w:szCs w:val="20"/>
          <w:lang w:val="es-ES"/>
        </w:rPr>
        <w:tab/>
      </w:r>
      <w:r w:rsidR="006D0D29" w:rsidRPr="00FB1EC7">
        <w:rPr>
          <w:rFonts w:ascii="GHEA Grapalat" w:hAnsi="GHEA Grapalat" w:cs="Sylfaen"/>
          <w:sz w:val="20"/>
          <w:szCs w:val="20"/>
          <w:lang w:val="pt-BR"/>
        </w:rPr>
        <w:t>Ապահովել</w:t>
      </w:r>
      <w:r w:rsidR="00E149D8">
        <w:rPr>
          <w:rFonts w:ascii="GHEA Grapalat" w:hAnsi="GHEA Grapalat" w:cs="Sylfaen"/>
          <w:sz w:val="20"/>
          <w:szCs w:val="20"/>
          <w:lang w:val="hy-AM"/>
        </w:rPr>
        <w:t>՝</w:t>
      </w:r>
    </w:p>
    <w:p w14:paraId="26EB1517" w14:textId="0E9DCFE5" w:rsidR="006D0D29" w:rsidRDefault="00E149D8" w:rsidP="006D0D29">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lastRenderedPageBreak/>
        <w:t>1</w:t>
      </w:r>
      <w:r w:rsidRPr="009F5C16">
        <w:rPr>
          <w:rFonts w:ascii="GHEA Grapalat" w:hAnsi="GHEA Grapalat" w:cs="Sylfaen"/>
          <w:sz w:val="20"/>
          <w:szCs w:val="20"/>
          <w:lang w:val="hy-AM"/>
        </w:rPr>
        <w:t>)</w:t>
      </w:r>
      <w:r w:rsidR="006D0D29" w:rsidRPr="00FB1EC7">
        <w:rPr>
          <w:rFonts w:ascii="GHEA Grapalat" w:hAnsi="GHEA Grapalat" w:cs="Times Armenian"/>
          <w:sz w:val="20"/>
          <w:szCs w:val="20"/>
          <w:lang w:val="es-ES"/>
        </w:rPr>
        <w:t xml:space="preserve"> </w:t>
      </w:r>
      <w:r w:rsidR="006D0D29" w:rsidRPr="00FB1EC7">
        <w:rPr>
          <w:rFonts w:ascii="GHEA Grapalat" w:hAnsi="GHEA Grapalat" w:cs="Sylfaen"/>
          <w:sz w:val="20"/>
          <w:szCs w:val="20"/>
          <w:lang w:val="pt-BR"/>
        </w:rPr>
        <w:t>շինմոնտաժային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աշխատանքների</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կատարումը</w:t>
      </w:r>
      <w:r w:rsidR="006D0D29" w:rsidRPr="00717204">
        <w:rPr>
          <w:rFonts w:ascii="GHEA Grapalat" w:hAnsi="GHEA Grapalat" w:cs="Sylfaen"/>
          <w:sz w:val="20"/>
          <w:szCs w:val="20"/>
          <w:lang w:val="pt-BR"/>
        </w:rPr>
        <w:t xml:space="preserve">  քաղաքաշինական նորմատիվատեխնիկական փաստաթղթերի և սույն պայմանագրի պայմաններին</w:t>
      </w:r>
      <w:r w:rsidR="006D0D29" w:rsidRPr="00FB1EC7">
        <w:rPr>
          <w:rFonts w:ascii="GHEA Grapalat" w:hAnsi="GHEA Grapalat" w:cs="Sylfaen"/>
          <w:sz w:val="20"/>
          <w:szCs w:val="20"/>
          <w:lang w:val="pt-BR"/>
        </w:rPr>
        <w:t xml:space="preserve"> համապատասխան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կատարել</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իր</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կողմից</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մոնտաժված</w:t>
      </w:r>
      <w:r w:rsidR="006D0D29" w:rsidRPr="00717204">
        <w:rPr>
          <w:rFonts w:ascii="GHEA Grapalat" w:hAnsi="GHEA Grapalat" w:cs="Sylfaen"/>
          <w:sz w:val="20"/>
          <w:szCs w:val="20"/>
          <w:lang w:val="pt-BR"/>
        </w:rPr>
        <w:t xml:space="preserve"> ինժեներական հաղորդակցուղիների համակարգերի ( էլեկտրամատակարարման, </w:t>
      </w:r>
      <w:r w:rsidR="006D0D29" w:rsidRPr="00FB1EC7">
        <w:rPr>
          <w:rFonts w:ascii="GHEA Grapalat" w:hAnsi="GHEA Grapalat" w:cs="Sylfaen"/>
          <w:sz w:val="20"/>
          <w:szCs w:val="20"/>
          <w:lang w:val="pt-BR"/>
        </w:rPr>
        <w:t>ջեռուցման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ջրամատակարարման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կոյուղու</w:t>
      </w:r>
      <w:r w:rsidR="006D0D29" w:rsidRPr="00717204">
        <w:rPr>
          <w:rFonts w:ascii="GHEA Grapalat" w:hAnsi="GHEA Grapalat" w:cs="Sylfaen"/>
          <w:sz w:val="20"/>
          <w:szCs w:val="20"/>
          <w:lang w:val="pt-BR"/>
        </w:rPr>
        <w:t>, oդափոխության</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այլն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անհատական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փորձարկում</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մասնակցել</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սարքավորման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համալիր</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փորձարկմանը</w:t>
      </w:r>
      <w:r>
        <w:rPr>
          <w:rFonts w:ascii="GHEA Grapalat" w:hAnsi="GHEA Grapalat" w:cs="Sylfaen"/>
          <w:sz w:val="20"/>
          <w:szCs w:val="20"/>
          <w:lang w:val="hy-AM"/>
        </w:rPr>
        <w:t>.</w:t>
      </w:r>
    </w:p>
    <w:p w14:paraId="7B798F18" w14:textId="7FB3C19F" w:rsidR="00E149D8" w:rsidRPr="009C51BA" w:rsidRDefault="00E149D8" w:rsidP="00E149D8">
      <w:pPr>
        <w:tabs>
          <w:tab w:val="left" w:pos="1276"/>
        </w:tabs>
        <w:ind w:firstLine="720"/>
        <w:jc w:val="both"/>
        <w:rPr>
          <w:rFonts w:ascii="GHEA Grapalat" w:hAnsi="GHEA Grapalat"/>
          <w:sz w:val="20"/>
          <w:szCs w:val="20"/>
          <w:lang w:val="hy-AM"/>
        </w:rPr>
      </w:pPr>
      <w:r>
        <w:rPr>
          <w:rFonts w:ascii="GHEA Grapalat" w:hAnsi="GHEA Grapalat" w:cs="Sylfaen"/>
          <w:sz w:val="20"/>
          <w:szCs w:val="20"/>
          <w:lang w:val="hy-AM"/>
        </w:rPr>
        <w:t>2</w:t>
      </w:r>
      <w:r w:rsidRPr="007F0FB8">
        <w:rPr>
          <w:rFonts w:ascii="GHEA Grapalat" w:hAnsi="GHEA Grapalat" w:cs="Sylfaen"/>
          <w:sz w:val="20"/>
          <w:szCs w:val="20"/>
          <w:lang w:val="hy-AM"/>
        </w:rPr>
        <w:t>)</w:t>
      </w:r>
      <w:r>
        <w:rPr>
          <w:rFonts w:ascii="GHEA Grapalat" w:hAnsi="GHEA Grapalat" w:cs="Sylfaen"/>
          <w:sz w:val="20"/>
          <w:szCs w:val="20"/>
          <w:lang w:val="hy-AM"/>
        </w:rPr>
        <w:t xml:space="preserve"> </w:t>
      </w:r>
      <w:r w:rsidRPr="009C51BA">
        <w:rPr>
          <w:rFonts w:ascii="GHEA Grapalat" w:hAnsi="GHEA Grapalat" w:cs="Sylfaen"/>
          <w:sz w:val="20"/>
          <w:lang w:val="hy-AM"/>
        </w:rPr>
        <w:t>նախագծային</w:t>
      </w:r>
      <w:r w:rsidRPr="005C4D07">
        <w:rPr>
          <w:rFonts w:ascii="GHEA Grapalat" w:hAnsi="GHEA Grapalat" w:cs="Sylfaen"/>
          <w:sz w:val="20"/>
          <w:lang w:val="af-ZA"/>
        </w:rPr>
        <w:t xml:space="preserve"> </w:t>
      </w:r>
      <w:r w:rsidRPr="009C51BA">
        <w:rPr>
          <w:rFonts w:ascii="GHEA Grapalat" w:hAnsi="GHEA Grapalat" w:cs="Sylfaen"/>
          <w:sz w:val="20"/>
          <w:lang w:val="hy-AM"/>
        </w:rPr>
        <w:t>փաստաթղթերով</w:t>
      </w:r>
      <w:r>
        <w:rPr>
          <w:rFonts w:ascii="GHEA Grapalat" w:hAnsi="GHEA Grapalat" w:cs="Sylfaen"/>
          <w:sz w:val="20"/>
          <w:lang w:val="hy-AM"/>
        </w:rPr>
        <w:t xml:space="preserve"> </w:t>
      </w:r>
      <w:r w:rsidRPr="009C51BA">
        <w:rPr>
          <w:rFonts w:ascii="GHEA Grapalat" w:hAnsi="GHEA Grapalat" w:cs="Sylfaen"/>
          <w:sz w:val="20"/>
          <w:lang w:val="hy-AM"/>
        </w:rPr>
        <w:t>սահմանված</w:t>
      </w:r>
      <w:r w:rsidRPr="005C4D07">
        <w:rPr>
          <w:rFonts w:ascii="GHEA Grapalat" w:hAnsi="GHEA Grapalat" w:cs="Sylfaen"/>
          <w:sz w:val="20"/>
          <w:lang w:val="af-ZA"/>
        </w:rPr>
        <w:t xml:space="preserve"> </w:t>
      </w:r>
      <w:r w:rsidRPr="009C51BA">
        <w:rPr>
          <w:rFonts w:ascii="GHEA Grapalat" w:hAnsi="GHEA Grapalat" w:cs="Sylfaen"/>
          <w:sz w:val="20"/>
          <w:lang w:val="hy-AM"/>
        </w:rPr>
        <w:t>տեխնիկական</w:t>
      </w:r>
      <w:r w:rsidRPr="005C4D07">
        <w:rPr>
          <w:rFonts w:ascii="GHEA Grapalat" w:hAnsi="GHEA Grapalat" w:cs="Sylfaen"/>
          <w:sz w:val="20"/>
          <w:lang w:val="af-ZA"/>
        </w:rPr>
        <w:t xml:space="preserve"> </w:t>
      </w:r>
      <w:r w:rsidRPr="009C51BA">
        <w:rPr>
          <w:rFonts w:ascii="GHEA Grapalat" w:hAnsi="GHEA Grapalat" w:cs="Sylfaen"/>
          <w:sz w:val="20"/>
          <w:lang w:val="hy-AM"/>
        </w:rPr>
        <w:t>բնութագրերին</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երաշխիքային</w:t>
      </w:r>
      <w:r w:rsidRPr="005C4D07">
        <w:rPr>
          <w:rFonts w:ascii="GHEA Grapalat" w:hAnsi="GHEA Grapalat" w:cs="Sylfaen"/>
          <w:sz w:val="20"/>
          <w:lang w:val="af-ZA"/>
        </w:rPr>
        <w:t xml:space="preserve"> </w:t>
      </w:r>
      <w:r w:rsidRPr="009C51BA">
        <w:rPr>
          <w:rFonts w:ascii="GHEA Grapalat" w:hAnsi="GHEA Grapalat" w:cs="Sylfaen"/>
          <w:sz w:val="20"/>
          <w:lang w:val="hy-AM"/>
        </w:rPr>
        <w:t>սպասարկման</w:t>
      </w:r>
      <w:r w:rsidRPr="005C4D07">
        <w:rPr>
          <w:rFonts w:ascii="GHEA Grapalat" w:hAnsi="GHEA Grapalat" w:cs="Sylfaen"/>
          <w:sz w:val="20"/>
          <w:lang w:val="af-ZA"/>
        </w:rPr>
        <w:t xml:space="preserve"> </w:t>
      </w:r>
      <w:r w:rsidRPr="009C51BA">
        <w:rPr>
          <w:rFonts w:ascii="GHEA Grapalat" w:hAnsi="GHEA Grapalat" w:cs="Sylfaen"/>
          <w:sz w:val="20"/>
          <w:lang w:val="hy-AM"/>
        </w:rPr>
        <w:t>պայմաններին</w:t>
      </w:r>
      <w:r w:rsidRPr="005C4D07">
        <w:rPr>
          <w:rFonts w:ascii="GHEA Grapalat" w:hAnsi="GHEA Grapalat" w:cs="Sylfaen"/>
          <w:sz w:val="20"/>
          <w:lang w:val="af-ZA"/>
        </w:rPr>
        <w:t xml:space="preserve"> </w:t>
      </w:r>
      <w:r w:rsidRPr="009C51BA">
        <w:rPr>
          <w:rFonts w:ascii="GHEA Grapalat" w:hAnsi="GHEA Grapalat" w:cs="Sylfaen"/>
          <w:sz w:val="20"/>
          <w:lang w:val="hy-AM"/>
        </w:rPr>
        <w:t>համապատասխանող</w:t>
      </w:r>
      <w:r w:rsidRPr="005C4D07">
        <w:rPr>
          <w:rFonts w:ascii="GHEA Grapalat" w:hAnsi="GHEA Grapalat" w:cs="Sylfaen"/>
          <w:sz w:val="20"/>
          <w:lang w:val="af-ZA"/>
        </w:rPr>
        <w:t xml:space="preserve"> </w:t>
      </w:r>
      <w:r w:rsidRPr="009C51BA">
        <w:rPr>
          <w:rFonts w:ascii="GHEA Grapalat" w:hAnsi="GHEA Grapalat" w:cs="Sylfaen"/>
          <w:sz w:val="20"/>
          <w:lang w:val="hy-AM"/>
        </w:rPr>
        <w:t>նյութեր</w:t>
      </w:r>
      <w:r>
        <w:rPr>
          <w:rFonts w:ascii="GHEA Grapalat" w:hAnsi="GHEA Grapalat" w:cs="Sylfaen"/>
          <w:sz w:val="20"/>
          <w:lang w:val="hy-AM"/>
        </w:rPr>
        <w:t>ի</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կամ</w:t>
      </w:r>
      <w:r w:rsidRPr="005C4D07">
        <w:rPr>
          <w:rFonts w:ascii="GHEA Grapalat" w:hAnsi="GHEA Grapalat" w:cs="Sylfaen"/>
          <w:sz w:val="20"/>
          <w:lang w:val="af-ZA"/>
        </w:rPr>
        <w:t xml:space="preserve">) </w:t>
      </w:r>
      <w:r w:rsidRPr="009C51BA">
        <w:rPr>
          <w:rFonts w:ascii="GHEA Grapalat" w:hAnsi="GHEA Grapalat" w:cs="Sylfaen"/>
          <w:sz w:val="20"/>
          <w:lang w:val="hy-AM"/>
        </w:rPr>
        <w:t>սարքերի</w:t>
      </w:r>
      <w:r w:rsidRPr="005C4D07">
        <w:rPr>
          <w:rFonts w:ascii="GHEA Grapalat" w:hAnsi="GHEA Grapalat" w:cs="Sylfaen"/>
          <w:sz w:val="20"/>
          <w:lang w:val="af-ZA"/>
        </w:rPr>
        <w:t xml:space="preserve"> </w:t>
      </w:r>
      <w:r w:rsidRPr="009C51BA">
        <w:rPr>
          <w:rFonts w:ascii="GHEA Grapalat" w:hAnsi="GHEA Grapalat" w:cs="Sylfaen"/>
          <w:sz w:val="20"/>
          <w:lang w:val="hy-AM"/>
        </w:rPr>
        <w:t>ու</w:t>
      </w:r>
      <w:r w:rsidRPr="005C4D07">
        <w:rPr>
          <w:rFonts w:ascii="GHEA Grapalat" w:hAnsi="GHEA Grapalat" w:cs="Sylfaen"/>
          <w:sz w:val="20"/>
          <w:lang w:val="af-ZA"/>
        </w:rPr>
        <w:t xml:space="preserve"> </w:t>
      </w:r>
      <w:r w:rsidRPr="009C51BA">
        <w:rPr>
          <w:rFonts w:ascii="GHEA Grapalat" w:hAnsi="GHEA Grapalat" w:cs="Sylfaen"/>
          <w:sz w:val="20"/>
          <w:lang w:val="hy-AM"/>
        </w:rPr>
        <w:t>սարքավորումների</w:t>
      </w:r>
      <w:r w:rsidRPr="005C4D07">
        <w:rPr>
          <w:rFonts w:ascii="GHEA Grapalat" w:hAnsi="GHEA Grapalat" w:cs="Sylfaen"/>
          <w:sz w:val="20"/>
          <w:lang w:val="af-ZA"/>
        </w:rPr>
        <w:t xml:space="preserve"> </w:t>
      </w:r>
      <w:r w:rsidRPr="009C51BA">
        <w:rPr>
          <w:rFonts w:ascii="GHEA Grapalat" w:hAnsi="GHEA Grapalat" w:cs="Sylfaen"/>
          <w:sz w:val="20"/>
          <w:lang w:val="hy-AM"/>
        </w:rPr>
        <w:t>տեղադր</w:t>
      </w:r>
      <w:r>
        <w:rPr>
          <w:rFonts w:ascii="GHEA Grapalat" w:hAnsi="GHEA Grapalat" w:cs="Sylfaen"/>
          <w:sz w:val="20"/>
          <w:lang w:val="hy-AM"/>
        </w:rPr>
        <w:t>ումը</w:t>
      </w:r>
      <w:r w:rsidRPr="005C4D07">
        <w:rPr>
          <w:rFonts w:ascii="GHEA Grapalat" w:hAnsi="GHEA Grapalat" w:cs="Sylfaen"/>
          <w:sz w:val="20"/>
          <w:lang w:val="af-ZA"/>
        </w:rPr>
        <w:t xml:space="preserve"> </w:t>
      </w:r>
      <w:r w:rsidRPr="00715D2E">
        <w:rPr>
          <w:rFonts w:ascii="GHEA Grapalat" w:hAnsi="GHEA Grapalat" w:cs="Sylfaen"/>
          <w:sz w:val="20"/>
          <w:lang w:val="af-ZA"/>
        </w:rPr>
        <w:t>(</w:t>
      </w:r>
      <w:r>
        <w:rPr>
          <w:rFonts w:ascii="GHEA Grapalat" w:hAnsi="GHEA Grapalat" w:cs="Sylfaen"/>
          <w:sz w:val="20"/>
          <w:lang w:val="hy-AM"/>
        </w:rPr>
        <w:t>օգտագործումը</w:t>
      </w:r>
      <w:r w:rsidRPr="00715D2E">
        <w:rPr>
          <w:rFonts w:ascii="GHEA Grapalat" w:hAnsi="GHEA Grapalat" w:cs="Sylfaen"/>
          <w:sz w:val="20"/>
          <w:lang w:val="af-ZA"/>
        </w:rPr>
        <w:t>)</w:t>
      </w:r>
      <w:r w:rsidRPr="009C51BA">
        <w:rPr>
          <w:rFonts w:ascii="GHEA Grapalat" w:hAnsi="GHEA Grapalat" w:cs="Sylfaen"/>
          <w:sz w:val="20"/>
          <w:lang w:val="hy-AM"/>
        </w:rPr>
        <w:t>՝</w:t>
      </w:r>
      <w:r w:rsidRPr="005C4D07">
        <w:rPr>
          <w:rFonts w:ascii="GHEA Grapalat" w:hAnsi="GHEA Grapalat" w:cs="Sylfaen"/>
          <w:sz w:val="20"/>
          <w:lang w:val="af-ZA"/>
        </w:rPr>
        <w:t xml:space="preserve"> </w:t>
      </w:r>
      <w:r w:rsidRPr="009C51BA">
        <w:rPr>
          <w:rFonts w:ascii="GHEA Grapalat" w:hAnsi="GHEA Grapalat" w:cs="Sylfaen"/>
          <w:sz w:val="20"/>
          <w:lang w:val="hy-AM"/>
        </w:rPr>
        <w:t>մինչև</w:t>
      </w:r>
      <w:r w:rsidRPr="005C4D07">
        <w:rPr>
          <w:rFonts w:ascii="GHEA Grapalat" w:hAnsi="GHEA Grapalat" w:cs="Sylfaen"/>
          <w:sz w:val="20"/>
          <w:lang w:val="af-ZA"/>
        </w:rPr>
        <w:t xml:space="preserve"> </w:t>
      </w:r>
      <w:r w:rsidRPr="009C51BA">
        <w:rPr>
          <w:rFonts w:ascii="GHEA Grapalat" w:hAnsi="GHEA Grapalat" w:cs="Sylfaen"/>
          <w:sz w:val="20"/>
          <w:lang w:val="hy-AM"/>
        </w:rPr>
        <w:t>տեղադրումը</w:t>
      </w:r>
      <w:r w:rsidRPr="005C4D07">
        <w:rPr>
          <w:rFonts w:ascii="GHEA Grapalat" w:hAnsi="GHEA Grapalat" w:cs="Sylfaen"/>
          <w:sz w:val="20"/>
          <w:lang w:val="af-ZA"/>
        </w:rPr>
        <w:t xml:space="preserve"> </w:t>
      </w:r>
      <w:r w:rsidRPr="009C51BA">
        <w:rPr>
          <w:rFonts w:ascii="GHEA Grapalat" w:hAnsi="GHEA Grapalat" w:cs="Sylfaen"/>
          <w:sz w:val="20"/>
          <w:lang w:val="hy-AM"/>
        </w:rPr>
        <w:t>(</w:t>
      </w:r>
      <w:r>
        <w:rPr>
          <w:rFonts w:ascii="GHEA Grapalat" w:hAnsi="GHEA Grapalat" w:cs="Sylfaen"/>
          <w:sz w:val="20"/>
          <w:lang w:val="hy-AM"/>
        </w:rPr>
        <w:t>օգտագործումը</w:t>
      </w:r>
      <w:r w:rsidRPr="009C51BA">
        <w:rPr>
          <w:rFonts w:ascii="GHEA Grapalat" w:hAnsi="GHEA Grapalat" w:cs="Sylfaen"/>
          <w:sz w:val="20"/>
          <w:lang w:val="hy-AM"/>
        </w:rPr>
        <w:t>)</w:t>
      </w:r>
      <w:r>
        <w:rPr>
          <w:rFonts w:ascii="GHEA Grapalat" w:hAnsi="GHEA Grapalat" w:cs="Sylfaen"/>
          <w:sz w:val="20"/>
          <w:lang w:val="hy-AM"/>
        </w:rPr>
        <w:t xml:space="preserve"> </w:t>
      </w:r>
      <w:r w:rsidRPr="009C51BA">
        <w:rPr>
          <w:rFonts w:ascii="GHEA Grapalat" w:hAnsi="GHEA Grapalat" w:cs="Sylfaen"/>
          <w:sz w:val="20"/>
          <w:lang w:val="hy-AM"/>
        </w:rPr>
        <w:t>դրանց</w:t>
      </w:r>
      <w:r w:rsidRPr="005C4D07">
        <w:rPr>
          <w:rFonts w:ascii="GHEA Grapalat" w:hAnsi="GHEA Grapalat" w:cs="Sylfaen"/>
          <w:sz w:val="20"/>
          <w:lang w:val="af-ZA"/>
        </w:rPr>
        <w:t xml:space="preserve"> </w:t>
      </w:r>
      <w:r w:rsidRPr="009C51BA">
        <w:rPr>
          <w:rFonts w:ascii="GHEA Grapalat" w:hAnsi="GHEA Grapalat" w:cs="Sylfaen"/>
          <w:sz w:val="20"/>
          <w:lang w:val="hy-AM"/>
        </w:rPr>
        <w:t>տեխնիկական</w:t>
      </w:r>
      <w:r w:rsidRPr="005C4D07">
        <w:rPr>
          <w:rFonts w:ascii="GHEA Grapalat" w:hAnsi="GHEA Grapalat" w:cs="Sylfaen"/>
          <w:sz w:val="20"/>
          <w:lang w:val="af-ZA"/>
        </w:rPr>
        <w:t xml:space="preserve"> </w:t>
      </w:r>
      <w:r w:rsidRPr="009C51BA">
        <w:rPr>
          <w:rFonts w:ascii="GHEA Grapalat" w:hAnsi="GHEA Grapalat" w:cs="Sylfaen"/>
          <w:sz w:val="20"/>
          <w:lang w:val="hy-AM"/>
        </w:rPr>
        <w:t>բնութագրերը</w:t>
      </w:r>
      <w:r w:rsidRPr="005C4D07">
        <w:rPr>
          <w:rFonts w:ascii="GHEA Grapalat" w:hAnsi="GHEA Grapalat" w:cs="Sylfaen"/>
          <w:sz w:val="20"/>
          <w:lang w:val="af-ZA"/>
        </w:rPr>
        <w:t xml:space="preserve">, </w:t>
      </w:r>
      <w:r w:rsidRPr="009C51BA">
        <w:rPr>
          <w:rFonts w:ascii="GHEA Grapalat" w:hAnsi="GHEA Grapalat" w:cs="Sylfaen"/>
          <w:sz w:val="20"/>
          <w:lang w:val="hy-AM"/>
        </w:rPr>
        <w:t>ապրանքային</w:t>
      </w:r>
      <w:r w:rsidRPr="005C4D07">
        <w:rPr>
          <w:rFonts w:ascii="GHEA Grapalat" w:hAnsi="GHEA Grapalat" w:cs="Sylfaen"/>
          <w:sz w:val="20"/>
          <w:lang w:val="af-ZA"/>
        </w:rPr>
        <w:t xml:space="preserve"> </w:t>
      </w:r>
      <w:r w:rsidRPr="009C51BA">
        <w:rPr>
          <w:rFonts w:ascii="GHEA Grapalat" w:hAnsi="GHEA Grapalat" w:cs="Sylfaen"/>
          <w:sz w:val="20"/>
          <w:lang w:val="hy-AM"/>
        </w:rPr>
        <w:t>նշանները</w:t>
      </w:r>
      <w:r w:rsidRPr="005C4D07">
        <w:rPr>
          <w:rFonts w:ascii="GHEA Grapalat" w:hAnsi="GHEA Grapalat" w:cs="Sylfaen"/>
          <w:sz w:val="20"/>
          <w:lang w:val="af-ZA"/>
        </w:rPr>
        <w:t xml:space="preserve">, </w:t>
      </w:r>
      <w:r w:rsidRPr="009C51BA">
        <w:rPr>
          <w:rFonts w:ascii="GHEA Grapalat" w:hAnsi="GHEA Grapalat" w:cs="Sylfaen"/>
          <w:sz w:val="20"/>
          <w:lang w:val="hy-AM"/>
        </w:rPr>
        <w:t>ֆիրմային</w:t>
      </w:r>
      <w:r w:rsidRPr="005C4D07">
        <w:rPr>
          <w:rFonts w:ascii="GHEA Grapalat" w:hAnsi="GHEA Grapalat" w:cs="Sylfaen"/>
          <w:sz w:val="20"/>
          <w:lang w:val="af-ZA"/>
        </w:rPr>
        <w:t xml:space="preserve"> </w:t>
      </w:r>
      <w:r w:rsidRPr="009C51BA">
        <w:rPr>
          <w:rFonts w:ascii="GHEA Grapalat" w:hAnsi="GHEA Grapalat" w:cs="Sylfaen"/>
          <w:sz w:val="20"/>
          <w:lang w:val="hy-AM"/>
        </w:rPr>
        <w:t>անվանումները</w:t>
      </w:r>
      <w:r w:rsidRPr="005C4D07">
        <w:rPr>
          <w:rFonts w:ascii="GHEA Grapalat" w:hAnsi="GHEA Grapalat" w:cs="Sylfaen"/>
          <w:sz w:val="20"/>
          <w:lang w:val="af-ZA"/>
        </w:rPr>
        <w:t xml:space="preserve">, </w:t>
      </w:r>
      <w:r w:rsidRPr="009C51BA">
        <w:rPr>
          <w:rFonts w:ascii="GHEA Grapalat" w:hAnsi="GHEA Grapalat" w:cs="Sylfaen"/>
          <w:sz w:val="20"/>
          <w:lang w:val="hy-AM"/>
        </w:rPr>
        <w:t>մակնիշները</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երաշխիքային</w:t>
      </w:r>
      <w:r w:rsidRPr="005C4D07">
        <w:rPr>
          <w:rFonts w:ascii="GHEA Grapalat" w:hAnsi="GHEA Grapalat" w:cs="Sylfaen"/>
          <w:sz w:val="20"/>
          <w:lang w:val="af-ZA"/>
        </w:rPr>
        <w:t xml:space="preserve"> </w:t>
      </w:r>
      <w:r w:rsidRPr="009C51BA">
        <w:rPr>
          <w:rFonts w:ascii="GHEA Grapalat" w:hAnsi="GHEA Grapalat" w:cs="Sylfaen"/>
          <w:sz w:val="20"/>
          <w:lang w:val="hy-AM"/>
        </w:rPr>
        <w:t>ժամկետները</w:t>
      </w:r>
      <w:r w:rsidRPr="005C4D07">
        <w:rPr>
          <w:rFonts w:ascii="GHEA Grapalat" w:hAnsi="GHEA Grapalat" w:cs="Sylfaen"/>
          <w:sz w:val="20"/>
          <w:lang w:val="af-ZA"/>
        </w:rPr>
        <w:t xml:space="preserve"> </w:t>
      </w:r>
      <w:r w:rsidRPr="009C51BA">
        <w:rPr>
          <w:rFonts w:ascii="GHEA Grapalat" w:hAnsi="GHEA Grapalat" w:cs="Sylfaen"/>
          <w:sz w:val="20"/>
          <w:lang w:val="hy-AM"/>
        </w:rPr>
        <w:t>նախապես</w:t>
      </w:r>
      <w:r w:rsidRPr="005C4D07">
        <w:rPr>
          <w:rFonts w:ascii="GHEA Grapalat" w:hAnsi="GHEA Grapalat" w:cs="Sylfaen"/>
          <w:sz w:val="20"/>
          <w:lang w:val="af-ZA"/>
        </w:rPr>
        <w:t xml:space="preserve"> </w:t>
      </w:r>
      <w:r>
        <w:rPr>
          <w:rFonts w:ascii="GHEA Grapalat" w:hAnsi="GHEA Grapalat" w:cs="Sylfaen"/>
          <w:sz w:val="20"/>
          <w:lang w:val="hy-AM"/>
        </w:rPr>
        <w:t xml:space="preserve">գրավոր </w:t>
      </w:r>
      <w:r w:rsidRPr="009C51BA">
        <w:rPr>
          <w:rFonts w:ascii="GHEA Grapalat" w:hAnsi="GHEA Grapalat" w:cs="Sylfaen"/>
          <w:sz w:val="20"/>
          <w:lang w:val="hy-AM"/>
        </w:rPr>
        <w:t>համաձայնեցնելով</w:t>
      </w:r>
      <w:r w:rsidRPr="005C4D07">
        <w:rPr>
          <w:rFonts w:ascii="GHEA Grapalat" w:hAnsi="GHEA Grapalat" w:cs="Sylfaen"/>
          <w:sz w:val="20"/>
          <w:lang w:val="af-ZA"/>
        </w:rPr>
        <w:t xml:space="preserve"> </w:t>
      </w:r>
      <w:r w:rsidRPr="009C51BA">
        <w:rPr>
          <w:rFonts w:ascii="GHEA Grapalat" w:hAnsi="GHEA Grapalat" w:cs="Sylfaen"/>
          <w:sz w:val="20"/>
          <w:lang w:val="hy-AM"/>
        </w:rPr>
        <w:t>պատվիրատուի</w:t>
      </w:r>
      <w:r w:rsidRPr="005C4D07">
        <w:rPr>
          <w:rFonts w:ascii="GHEA Grapalat" w:hAnsi="GHEA Grapalat" w:cs="Sylfaen"/>
          <w:sz w:val="20"/>
          <w:lang w:val="af-ZA"/>
        </w:rPr>
        <w:t xml:space="preserve"> </w:t>
      </w:r>
      <w:r w:rsidRPr="009C51BA">
        <w:rPr>
          <w:rFonts w:ascii="GHEA Grapalat" w:hAnsi="GHEA Grapalat" w:cs="Sylfaen"/>
          <w:sz w:val="20"/>
          <w:lang w:val="hy-AM"/>
        </w:rPr>
        <w:t>հետ</w:t>
      </w:r>
      <w:r w:rsidRPr="005C4D07">
        <w:rPr>
          <w:rFonts w:ascii="GHEA Grapalat" w:hAnsi="GHEA Grapalat" w:cs="Sylfaen"/>
          <w:sz w:val="20"/>
          <w:lang w:val="af-ZA"/>
        </w:rPr>
        <w:t xml:space="preserve">: </w:t>
      </w:r>
    </w:p>
    <w:p w14:paraId="2F149BA6" w14:textId="3FAD4AF0"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3.4.4 </w:t>
      </w:r>
      <w:r w:rsidRPr="00E6597C">
        <w:rPr>
          <w:rFonts w:ascii="GHEA Grapalat" w:hAnsi="GHEA Grapalat"/>
          <w:sz w:val="20"/>
          <w:szCs w:val="20"/>
          <w:lang w:val="es-ES"/>
        </w:rPr>
        <w:tab/>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նրան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որոնց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պահպանումն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արդյունավետ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անվտանգ</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օգտագործման</w:t>
      </w:r>
      <w:r w:rsidRPr="00E6597C">
        <w:rPr>
          <w:rFonts w:ascii="GHEA Grapalat" w:hAnsi="GHEA Grapalat" w:cs="Times Armenian"/>
          <w:sz w:val="20"/>
          <w:szCs w:val="20"/>
          <w:lang w:val="es-ES"/>
        </w:rPr>
        <w:t xml:space="preserve"> </w:t>
      </w:r>
      <w:r w:rsidR="006D0D29" w:rsidRPr="003024A2">
        <w:rPr>
          <w:rFonts w:ascii="GHEA Grapalat" w:hAnsi="GHEA Grapalat" w:cs="Times Armenian"/>
          <w:sz w:val="20"/>
          <w:szCs w:val="20"/>
          <w:lang w:val="es-ES"/>
        </w:rPr>
        <w:t>(</w:t>
      </w:r>
      <w:r w:rsidR="006D0D29">
        <w:rPr>
          <w:rFonts w:ascii="GHEA Grapalat" w:hAnsi="GHEA Grapalat" w:cs="Times Armenian"/>
          <w:sz w:val="20"/>
          <w:szCs w:val="20"/>
          <w:lang w:val="hy-AM"/>
        </w:rPr>
        <w:t>շահագործման</w:t>
      </w:r>
      <w:r w:rsidR="006D0D29" w:rsidRPr="003024A2">
        <w:rPr>
          <w:rFonts w:ascii="GHEA Grapalat" w:hAnsi="GHEA Grapalat" w:cs="Times Armenian"/>
          <w:sz w:val="20"/>
          <w:szCs w:val="20"/>
          <w:lang w:val="es-ES"/>
        </w:rPr>
        <w:t>)</w:t>
      </w:r>
      <w:r w:rsidR="006D0D29">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տեղեկություններ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հաղորդել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չպահպանելու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հնարավոր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հետևանքների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ahoma"/>
          <w:sz w:val="20"/>
          <w:szCs w:val="20"/>
          <w:lang w:val="es-ES"/>
        </w:rPr>
        <w:t>։</w:t>
      </w:r>
    </w:p>
    <w:p w14:paraId="44A4065F"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3.4.5</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ապահովել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յուրաքանչյուր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ուշացված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639546E5"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3.4.6</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3.1.4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հատուցել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պատճառված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վնասները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Sylfaen"/>
          <w:sz w:val="20"/>
          <w:szCs w:val="20"/>
          <w:lang w:val="es-ES"/>
        </w:rPr>
        <w:t xml:space="preserve"> 6.3 </w:t>
      </w:r>
      <w:r w:rsidRPr="00E6597C">
        <w:rPr>
          <w:rFonts w:ascii="GHEA Grapalat" w:hAnsi="GHEA Grapalat" w:cs="Sylfaen"/>
          <w:sz w:val="20"/>
          <w:szCs w:val="20"/>
          <w:lang w:val="pt-BR"/>
        </w:rPr>
        <w:t>կետով</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տուգանքը</w:t>
      </w:r>
      <w:r w:rsidRPr="00E6597C">
        <w:rPr>
          <w:rFonts w:ascii="GHEA Grapalat" w:hAnsi="GHEA Grapalat" w:cs="Tahoma"/>
          <w:sz w:val="20"/>
          <w:szCs w:val="20"/>
          <w:lang w:val="es-ES"/>
        </w:rPr>
        <w:t>։</w:t>
      </w:r>
    </w:p>
    <w:p w14:paraId="70CDBDF8"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3.4.7 </w:t>
      </w:r>
      <w:r w:rsidRPr="00E6597C">
        <w:rPr>
          <w:rFonts w:ascii="GHEA Grapalat" w:hAnsi="GHEA Grapalat"/>
          <w:sz w:val="20"/>
          <w:szCs w:val="20"/>
          <w:lang w:val="es-ES"/>
        </w:rPr>
        <w:tab/>
      </w:r>
      <w:r w:rsidRPr="00E6597C">
        <w:rPr>
          <w:rFonts w:ascii="GHEA Grapalat" w:hAnsi="GHEA Grapalat" w:cs="Sylfaen"/>
          <w:sz w:val="20"/>
          <w:szCs w:val="20"/>
          <w:lang w:val="pt-BR"/>
        </w:rPr>
        <w:t>Շինարարության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օբյեկտի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կոնսերվացման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ծագման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միջոցներով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դադարեցնելու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շինարարությունը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կոնսերվացնելու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անհրաժեշտությունից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բխող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ծախսերը</w:t>
      </w:r>
      <w:r w:rsidRPr="00E6597C">
        <w:rPr>
          <w:rFonts w:ascii="GHEA Grapalat" w:hAnsi="GHEA Grapalat" w:cs="Tahoma"/>
          <w:sz w:val="20"/>
          <w:szCs w:val="20"/>
          <w:lang w:val="es-ES"/>
        </w:rPr>
        <w:t>։</w:t>
      </w:r>
    </w:p>
    <w:p w14:paraId="1FFDB9D3" w14:textId="1EBAEDFB"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3.4.8 </w:t>
      </w:r>
      <w:r w:rsidRPr="00E6597C">
        <w:rPr>
          <w:rFonts w:ascii="GHEA Grapalat" w:hAnsi="GHEA Grapalat" w:cs="Sylfaen"/>
          <w:sz w:val="20"/>
          <w:szCs w:val="20"/>
          <w:lang w:val="hy-AM"/>
        </w:rPr>
        <w:t>Եթե</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շինարարական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ծրագրերի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արդյունքի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բաղադրիչի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երաշխիքային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ընթացքում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հայտ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Arial"/>
          <w:sz w:val="20"/>
          <w:szCs w:val="20"/>
          <w:lang w:val="hy-AM"/>
        </w:rPr>
        <w:t xml:space="preserve"> </w:t>
      </w:r>
      <w:proofErr w:type="spellStart"/>
      <w:r w:rsidRPr="00E6597C">
        <w:rPr>
          <w:rFonts w:ascii="GHEA Grapalat" w:hAnsi="GHEA Grapalat" w:cs="Arial"/>
          <w:sz w:val="20"/>
          <w:szCs w:val="20"/>
        </w:rPr>
        <w:t>եկել</w:t>
      </w:r>
      <w:proofErr w:type="spellEnd"/>
      <w:r w:rsidRPr="00E6597C">
        <w:rPr>
          <w:rFonts w:ascii="GHEA Grapalat" w:hAnsi="GHEA Grapalat"/>
          <w:sz w:val="20"/>
          <w:szCs w:val="20"/>
          <w:lang w:val="hy-AM"/>
        </w:rPr>
        <w:t xml:space="preserve"> </w:t>
      </w:r>
      <w:proofErr w:type="spellStart"/>
      <w:r w:rsidRPr="00E6597C">
        <w:rPr>
          <w:rFonts w:ascii="GHEA Grapalat" w:hAnsi="GHEA Grapalat"/>
          <w:sz w:val="20"/>
          <w:szCs w:val="20"/>
        </w:rPr>
        <w:t>կատարված</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աշխատանքի</w:t>
      </w:r>
      <w:proofErr w:type="spellEnd"/>
      <w:r w:rsidRPr="00E6597C">
        <w:rPr>
          <w:rFonts w:ascii="GHEA Grapalat" w:hAnsi="GHEA Grapalat"/>
          <w:sz w:val="20"/>
          <w:szCs w:val="20"/>
          <w:lang w:val="es-ES"/>
        </w:rPr>
        <w:t xml:space="preserve"> </w:t>
      </w:r>
      <w:r w:rsidRPr="00E6597C">
        <w:rPr>
          <w:rFonts w:ascii="GHEA Grapalat" w:hAnsi="GHEA Grapalat" w:cs="Sylfaen"/>
          <w:sz w:val="20"/>
          <w:szCs w:val="20"/>
          <w:lang w:val="hy-AM"/>
        </w:rPr>
        <w:t>թերություններ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ապա</w:t>
      </w:r>
      <w:r w:rsidRPr="00E6597C">
        <w:rPr>
          <w:rFonts w:ascii="GHEA Grapalat" w:hAnsi="GHEA Grapalat" w:cs="Arial"/>
          <w:sz w:val="20"/>
          <w:szCs w:val="20"/>
          <w:lang w:val="hy-AM"/>
        </w:rPr>
        <w:t xml:space="preserve"> </w:t>
      </w:r>
      <w:r w:rsidRPr="00E6597C">
        <w:rPr>
          <w:rFonts w:ascii="GHEA Grapalat" w:hAnsi="GHEA Grapalat" w:cs="Sylfaen"/>
          <w:sz w:val="20"/>
          <w:szCs w:val="20"/>
        </w:rPr>
        <w:t>Կ</w:t>
      </w:r>
      <w:r w:rsidRPr="00E6597C">
        <w:rPr>
          <w:rFonts w:ascii="GHEA Grapalat" w:hAnsi="GHEA Grapalat" w:cs="Sylfaen"/>
          <w:sz w:val="20"/>
          <w:szCs w:val="20"/>
          <w:lang w:val="hy-AM"/>
        </w:rPr>
        <w:t>ապալառուն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պարտավոր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իր</w:t>
      </w:r>
      <w:r w:rsidRPr="00E6597C">
        <w:rPr>
          <w:rFonts w:ascii="GHEA Grapalat" w:hAnsi="GHEA Grapalat" w:cs="Arial"/>
          <w:sz w:val="20"/>
          <w:szCs w:val="20"/>
          <w:lang w:val="hy-AM"/>
        </w:rPr>
        <w:t xml:space="preserve"> </w:t>
      </w:r>
      <w:r w:rsidR="006D0D29">
        <w:rPr>
          <w:rFonts w:ascii="GHEA Grapalat" w:hAnsi="GHEA Grapalat" w:cs="Arial"/>
          <w:sz w:val="20"/>
          <w:szCs w:val="20"/>
          <w:lang w:val="hy-AM"/>
        </w:rPr>
        <w:t xml:space="preserve">միջոցների </w:t>
      </w:r>
      <w:r w:rsidRPr="00E6597C">
        <w:rPr>
          <w:rFonts w:ascii="GHEA Grapalat" w:hAnsi="GHEA Grapalat" w:cs="Sylfaen"/>
          <w:sz w:val="20"/>
          <w:szCs w:val="20"/>
          <w:lang w:val="hy-AM"/>
        </w:rPr>
        <w:t>հաշվին</w:t>
      </w:r>
      <w:r w:rsidRPr="00E6597C">
        <w:rPr>
          <w:rFonts w:ascii="GHEA Grapalat" w:hAnsi="GHEA Grapalat" w:cs="Arial"/>
          <w:sz w:val="20"/>
          <w:szCs w:val="20"/>
          <w:lang w:val="hy-AM"/>
        </w:rPr>
        <w:t xml:space="preserve">, </w:t>
      </w:r>
      <w:r w:rsidRPr="00E6597C">
        <w:rPr>
          <w:rFonts w:ascii="GHEA Grapalat" w:hAnsi="GHEA Grapalat" w:cs="Sylfaen"/>
          <w:sz w:val="20"/>
          <w:szCs w:val="20"/>
        </w:rPr>
        <w:t>Պ</w:t>
      </w:r>
      <w:r w:rsidRPr="00E6597C">
        <w:rPr>
          <w:rFonts w:ascii="GHEA Grapalat" w:hAnsi="GHEA Grapalat" w:cs="Sylfaen"/>
          <w:sz w:val="20"/>
          <w:szCs w:val="20"/>
          <w:lang w:val="hy-AM"/>
        </w:rPr>
        <w:t>ատվիրատուի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ողջամիտ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վերացնել</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թերությունները</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p>
    <w:p w14:paraId="63CE8853" w14:textId="44318217" w:rsidR="00F02279" w:rsidRPr="00E6597C" w:rsidRDefault="00F02279" w:rsidP="00F02279">
      <w:pPr>
        <w:tabs>
          <w:tab w:val="left" w:pos="1276"/>
        </w:tabs>
        <w:ind w:firstLine="720"/>
        <w:jc w:val="both"/>
        <w:rPr>
          <w:rFonts w:ascii="GHEA Grapalat" w:hAnsi="GHEA Grapalat" w:cs="Times Armenian"/>
          <w:sz w:val="20"/>
          <w:szCs w:val="20"/>
          <w:lang w:val="hy-AM"/>
        </w:rPr>
      </w:pPr>
      <w:r w:rsidRPr="00C1134C">
        <w:rPr>
          <w:rFonts w:ascii="GHEA Grapalat" w:hAnsi="GHEA Grapalat"/>
          <w:sz w:val="20"/>
          <w:szCs w:val="20"/>
          <w:lang w:val="es-ES"/>
        </w:rPr>
        <w:t>3.4.9 Պ</w:t>
      </w:r>
      <w:r w:rsidRPr="00C1134C">
        <w:rPr>
          <w:rFonts w:ascii="GHEA Grapalat" w:hAnsi="GHEA Grapalat" w:cs="Sylfaen"/>
          <w:sz w:val="20"/>
          <w:szCs w:val="20"/>
          <w:lang w:val="hy-AM"/>
        </w:rPr>
        <w:t>այմանագրով</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երաշխիքային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ժամկետ</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է</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սահմանվում</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Պատվիրատուի</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կողմից</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ողջ</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ծավալով</w:t>
      </w:r>
      <w:r w:rsidRPr="00C1134C">
        <w:rPr>
          <w:rFonts w:ascii="GHEA Grapalat" w:hAnsi="GHEA Grapalat" w:cs="Times Armenian"/>
          <w:sz w:val="20"/>
          <w:szCs w:val="20"/>
          <w:lang w:val="es-ES"/>
        </w:rPr>
        <w:t xml:space="preserve"> Ա</w:t>
      </w:r>
      <w:r w:rsidRPr="00C1134C">
        <w:rPr>
          <w:rFonts w:ascii="GHEA Grapalat" w:hAnsi="GHEA Grapalat" w:cs="Sylfaen"/>
          <w:sz w:val="20"/>
          <w:szCs w:val="20"/>
          <w:lang w:val="hy-AM"/>
        </w:rPr>
        <w:t>շխատանքն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ընդունվելու</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օրվան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հաջորդող</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օրվանից</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հաշված</w:t>
      </w:r>
      <w:r w:rsidRPr="00C1134C">
        <w:rPr>
          <w:rFonts w:ascii="GHEA Grapalat" w:hAnsi="GHEA Grapalat" w:cs="Sylfaen"/>
          <w:sz w:val="20"/>
          <w:szCs w:val="20"/>
          <w:lang w:val="es-ES"/>
        </w:rPr>
        <w:t xml:space="preserve"> ---------------- </w:t>
      </w:r>
      <w:r w:rsidRPr="00C1134C">
        <w:rPr>
          <w:rFonts w:ascii="GHEA Grapalat" w:hAnsi="GHEA Grapalat" w:cs="Sylfaen"/>
          <w:sz w:val="20"/>
          <w:szCs w:val="20"/>
          <w:lang w:val="hy-AM"/>
        </w:rPr>
        <w:t xml:space="preserve">օր (առնվազն 365 օրացուցային </w:t>
      </w:r>
      <w:proofErr w:type="gramStart"/>
      <w:r w:rsidRPr="00C1134C">
        <w:rPr>
          <w:rFonts w:ascii="GHEA Grapalat" w:hAnsi="GHEA Grapalat" w:cs="Sylfaen"/>
          <w:sz w:val="20"/>
          <w:szCs w:val="20"/>
          <w:lang w:val="hy-AM"/>
        </w:rPr>
        <w:t>օր)։</w:t>
      </w:r>
      <w:proofErr w:type="gramEnd"/>
      <w:r w:rsidRPr="00C1134C">
        <w:rPr>
          <w:rFonts w:ascii="GHEA Grapalat" w:hAnsi="GHEA Grapalat" w:cs="Sylfaen"/>
          <w:sz w:val="20"/>
          <w:szCs w:val="20"/>
          <w:lang w:val="hy-AM"/>
        </w:rPr>
        <w:t xml:space="preserve"> Եթե երաշխիքային ժամկետի ընթացքում ի հայտ են եկել </w:t>
      </w:r>
      <w:r w:rsidRPr="00C1134C">
        <w:rPr>
          <w:rFonts w:ascii="GHEA Grapalat" w:hAnsi="GHEA Grapalat"/>
          <w:sz w:val="20"/>
          <w:szCs w:val="20"/>
          <w:lang w:val="hy-AM"/>
        </w:rPr>
        <w:t xml:space="preserve">կատարված Աշխատանքի </w:t>
      </w:r>
      <w:r w:rsidRPr="00C1134C">
        <w:rPr>
          <w:rFonts w:ascii="GHEA Grapalat" w:hAnsi="GHEA Grapalat" w:cs="Sylfaen"/>
          <w:sz w:val="20"/>
          <w:szCs w:val="20"/>
          <w:lang w:val="hy-AM"/>
        </w:rPr>
        <w:t>թերություններ, ապա Կապալառուն պարտավոր է իր</w:t>
      </w:r>
      <w:r w:rsidR="006D0D29">
        <w:rPr>
          <w:rFonts w:ascii="GHEA Grapalat" w:hAnsi="GHEA Grapalat" w:cs="Sylfaen"/>
          <w:sz w:val="20"/>
          <w:szCs w:val="20"/>
          <w:lang w:val="hy-AM"/>
        </w:rPr>
        <w:t xml:space="preserve"> միջոցների</w:t>
      </w:r>
      <w:r w:rsidRPr="00C1134C">
        <w:rPr>
          <w:rFonts w:ascii="GHEA Grapalat" w:hAnsi="GHEA Grapalat" w:cs="Sylfaen"/>
          <w:sz w:val="20"/>
          <w:szCs w:val="20"/>
          <w:lang w:val="hy-AM"/>
        </w:rPr>
        <w:t xml:space="preserve"> հաշվին, Պատվիրատուի կողմից սահմանված ողջամիտ ժամկետում վերացնել թերությունները:</w:t>
      </w:r>
      <w:r w:rsidR="00F1088F">
        <w:rPr>
          <w:rStyle w:val="af6"/>
          <w:rFonts w:ascii="GHEA Grapalat" w:hAnsi="GHEA Grapalat" w:cs="Sylfaen"/>
          <w:sz w:val="20"/>
          <w:szCs w:val="20"/>
          <w:lang w:val="hy-AM"/>
        </w:rPr>
        <w:footnoteReference w:id="33"/>
      </w:r>
    </w:p>
    <w:p w14:paraId="0550CC98" w14:textId="40FCC055"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cs="Times Armenian"/>
          <w:sz w:val="20"/>
          <w:szCs w:val="20"/>
          <w:lang w:val="es-ES"/>
        </w:rPr>
        <w:t xml:space="preserve">3.4.10 </w:t>
      </w:r>
      <w:r w:rsidRPr="00E6597C">
        <w:rPr>
          <w:rFonts w:ascii="GHEA Grapalat" w:hAnsi="GHEA Grapalat" w:cs="Sylfaen"/>
          <w:sz w:val="20"/>
          <w:szCs w:val="20"/>
          <w:lang w:val="hy-AM"/>
        </w:rPr>
        <w:t>Կապալի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օբյեկտի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մասերի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կոնստրուկցիաներ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այլն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օգտագործվ</w:t>
      </w:r>
      <w:r w:rsidR="0019419E" w:rsidRPr="004605D7">
        <w:rPr>
          <w:rFonts w:ascii="GHEA Grapalat" w:hAnsi="GHEA Grapalat" w:cs="Sylfaen"/>
          <w:sz w:val="20"/>
          <w:szCs w:val="20"/>
          <w:lang w:val="hy-AM"/>
        </w:rPr>
        <w:t xml:space="preserve">ելիք </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նյութերի</w:t>
      </w:r>
      <w:r w:rsidRPr="00E6597C">
        <w:rPr>
          <w:rFonts w:ascii="GHEA Grapalat" w:hAnsi="GHEA Grapalat" w:cs="Arial"/>
          <w:sz w:val="20"/>
          <w:szCs w:val="20"/>
          <w:lang w:val="hy-AM"/>
        </w:rPr>
        <w:t xml:space="preserve"> </w:t>
      </w:r>
      <w:r w:rsidR="0019419E" w:rsidRPr="004605D7">
        <w:rPr>
          <w:rFonts w:ascii="GHEA Grapalat" w:hAnsi="GHEA Grapalat" w:cs="Arial"/>
          <w:sz w:val="20"/>
          <w:szCs w:val="20"/>
          <w:lang w:val="hy-AM"/>
        </w:rPr>
        <w:t xml:space="preserve">և (կամ) սարքերի ու սարքավորումների </w:t>
      </w:r>
      <w:r w:rsidR="00E149D8">
        <w:rPr>
          <w:rFonts w:ascii="GHEA Grapalat" w:hAnsi="GHEA Grapalat" w:cs="Arial"/>
          <w:sz w:val="20"/>
          <w:szCs w:val="20"/>
          <w:lang w:val="hy-AM"/>
        </w:rPr>
        <w:t xml:space="preserve">տեխնիկական բնութագրերին և </w:t>
      </w:r>
      <w:r w:rsidRPr="00E6597C">
        <w:rPr>
          <w:rFonts w:ascii="GHEA Grapalat" w:hAnsi="GHEA Grapalat" w:cs="Sylfaen"/>
          <w:sz w:val="20"/>
          <w:szCs w:val="20"/>
          <w:lang w:val="hy-AM"/>
        </w:rPr>
        <w:t>երաշխիքային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ժամկետներին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ներկայացվող</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նվազագույն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պահանջները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ներկայացված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N – </w:t>
      </w:r>
      <w:r w:rsidRPr="00E6597C">
        <w:rPr>
          <w:rFonts w:ascii="GHEA Grapalat" w:hAnsi="GHEA Grapalat" w:cs="Sylfaen"/>
          <w:sz w:val="20"/>
          <w:szCs w:val="20"/>
          <w:lang w:val="pt-BR"/>
        </w:rPr>
        <w:t>Հավելվածում:</w:t>
      </w:r>
      <w:r w:rsidR="00F1088F">
        <w:rPr>
          <w:rStyle w:val="af6"/>
          <w:rFonts w:ascii="GHEA Grapalat" w:hAnsi="GHEA Grapalat" w:cs="Sylfaen"/>
          <w:sz w:val="20"/>
          <w:szCs w:val="20"/>
          <w:lang w:val="pt-BR"/>
        </w:rPr>
        <w:footnoteReference w:id="34"/>
      </w:r>
      <w:r w:rsidRPr="00E6597C">
        <w:rPr>
          <w:rFonts w:ascii="GHEA Grapalat" w:hAnsi="GHEA Grapalat" w:cs="Times Armenian"/>
          <w:color w:val="FFFFFF"/>
          <w:sz w:val="20"/>
          <w:szCs w:val="20"/>
          <w:lang w:val="es-ES"/>
        </w:rPr>
        <w:t xml:space="preserve"> </w:t>
      </w:r>
    </w:p>
    <w:p w14:paraId="07C5A10A"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Times Armenian"/>
          <w:sz w:val="20"/>
          <w:szCs w:val="20"/>
          <w:lang w:val="es-ES"/>
        </w:rPr>
        <w:t xml:space="preserve">3.4.11 </w:t>
      </w:r>
      <w:proofErr w:type="spellStart"/>
      <w:r w:rsidR="0019419E" w:rsidRPr="00E6597C">
        <w:rPr>
          <w:rFonts w:ascii="GHEA Grapalat" w:hAnsi="GHEA Grapalat" w:cs="Times Armenian"/>
          <w:sz w:val="20"/>
          <w:szCs w:val="20"/>
          <w:lang w:val="es-ES"/>
        </w:rPr>
        <w:t>Որակավորման</w:t>
      </w:r>
      <w:proofErr w:type="spellEnd"/>
      <w:r w:rsidR="0019419E" w:rsidRPr="00E6597C">
        <w:rPr>
          <w:rFonts w:ascii="GHEA Grapalat" w:hAnsi="GHEA Grapalat" w:cs="Times Armenian"/>
          <w:sz w:val="20"/>
          <w:szCs w:val="20"/>
          <w:lang w:val="es-ES"/>
        </w:rPr>
        <w:t xml:space="preserve"> և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ապահովման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գործողության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սնանկացման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գործընթաց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գրավոր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տեղեկացնել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ahoma"/>
          <w:sz w:val="20"/>
          <w:szCs w:val="20"/>
          <w:lang w:val="es-ES"/>
        </w:rPr>
        <w:t>։</w:t>
      </w:r>
    </w:p>
    <w:p w14:paraId="43BFAA7D" w14:textId="77777777" w:rsidR="00F02279" w:rsidRPr="00E6597C" w:rsidRDefault="00F02279" w:rsidP="00F02279">
      <w:pPr>
        <w:tabs>
          <w:tab w:val="left" w:pos="1276"/>
        </w:tabs>
        <w:ind w:firstLine="720"/>
        <w:jc w:val="both"/>
        <w:rPr>
          <w:rFonts w:ascii="GHEA Grapalat" w:hAnsi="GHEA Grapalat" w:cs="Sylfaen"/>
          <w:sz w:val="16"/>
          <w:szCs w:val="16"/>
          <w:u w:val="single"/>
          <w:lang w:val="es-ES"/>
        </w:rPr>
      </w:pPr>
    </w:p>
    <w:p w14:paraId="2AFC5D8B"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4. </w:t>
      </w:r>
      <w:r w:rsidRPr="00E6597C">
        <w:rPr>
          <w:rFonts w:ascii="GHEA Grapalat" w:hAnsi="GHEA Grapalat" w:cs="Sylfaen"/>
          <w:b/>
          <w:sz w:val="20"/>
          <w:szCs w:val="20"/>
          <w:lang w:val="pt-BR"/>
        </w:rPr>
        <w:t>ԱՇԽԱՏԱՆՔԻ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ՀԱՆՁՆՄԱՆ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ԵՎ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ԸՆԴՈՒՆՄԱՆ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ԿԱՐԳԸ</w:t>
      </w:r>
    </w:p>
    <w:p w14:paraId="2E9D790F" w14:textId="160F130E" w:rsidR="00ED321F" w:rsidRDefault="00ED321F" w:rsidP="00717204">
      <w:pPr>
        <w:ind w:firstLine="720"/>
        <w:jc w:val="both"/>
        <w:rPr>
          <w:rFonts w:ascii="GHEA Grapalat" w:hAnsi="GHEA Grapalat" w:cs="Sylfaen"/>
          <w:sz w:val="20"/>
          <w:lang w:val="hy-AM"/>
        </w:rPr>
      </w:pPr>
      <w:r w:rsidRPr="004605D7">
        <w:rPr>
          <w:rFonts w:ascii="GHEA Grapalat" w:hAnsi="GHEA Grapalat"/>
          <w:sz w:val="20"/>
          <w:lang w:val="es-ES"/>
        </w:rPr>
        <w:t>4</w:t>
      </w:r>
      <w:r w:rsidRPr="00E6597C">
        <w:rPr>
          <w:rFonts w:ascii="GHEA Grapalat" w:hAnsi="GHEA Grapalat"/>
          <w:sz w:val="20"/>
          <w:lang w:val="hy-AM"/>
        </w:rPr>
        <w:t xml:space="preserve">.1 Կատարված աշխատանքը </w:t>
      </w:r>
      <w:r w:rsidRPr="00E6597C">
        <w:rPr>
          <w:rFonts w:ascii="GHEA Grapalat" w:hAnsi="GHEA Grapalat" w:cs="Sylfaen"/>
          <w:sz w:val="20"/>
          <w:lang w:val="hy-AM"/>
        </w:rPr>
        <w:t>ընդունվում է Պատվիրատուի և Կա</w:t>
      </w:r>
      <w:proofErr w:type="spellStart"/>
      <w:r w:rsidRPr="00E6597C">
        <w:rPr>
          <w:rFonts w:ascii="GHEA Grapalat" w:hAnsi="GHEA Grapalat" w:cs="Sylfaen"/>
          <w:sz w:val="20"/>
        </w:rPr>
        <w:t>պալառուի</w:t>
      </w:r>
      <w:proofErr w:type="spellEnd"/>
      <w:r w:rsidRPr="004605D7">
        <w:rPr>
          <w:rFonts w:ascii="GHEA Grapalat" w:hAnsi="GHEA Grapalat" w:cs="Sylfaen"/>
          <w:sz w:val="20"/>
          <w:lang w:val="es-ES"/>
        </w:rPr>
        <w:t xml:space="preserve"> </w:t>
      </w:r>
      <w:r w:rsidRPr="00E6597C">
        <w:rPr>
          <w:rFonts w:ascii="GHEA Grapalat" w:hAnsi="GHEA Grapalat" w:cs="Sylfaen"/>
          <w:sz w:val="20"/>
          <w:lang w:val="hy-AM"/>
        </w:rPr>
        <w:t>միջև հանձնման-ընդունման արձանագրության ստորագրմամբ: Աշխատանքը Պատվիրատուին հանձնելու փաստը ֆիքսվում է Պատվիրատուի և Կա</w:t>
      </w:r>
      <w:proofErr w:type="spellStart"/>
      <w:r w:rsidRPr="00E6597C">
        <w:rPr>
          <w:rFonts w:ascii="GHEA Grapalat" w:hAnsi="GHEA Grapalat" w:cs="Sylfaen"/>
          <w:sz w:val="20"/>
        </w:rPr>
        <w:t>պալառուի</w:t>
      </w:r>
      <w:proofErr w:type="spellEnd"/>
      <w:r w:rsidRPr="004605D7">
        <w:rPr>
          <w:rFonts w:ascii="GHEA Grapalat" w:hAnsi="GHEA Grapalat" w:cs="Sylfaen"/>
          <w:sz w:val="20"/>
          <w:lang w:val="es-ES"/>
        </w:rPr>
        <w:t xml:space="preserve"> </w:t>
      </w:r>
      <w:r w:rsidRPr="00E6597C">
        <w:rPr>
          <w:rFonts w:ascii="GHEA Grapalat" w:hAnsi="GHEA Grapalat" w:cs="Sylfaen"/>
          <w:sz w:val="20"/>
          <w:lang w:val="hy-AM"/>
        </w:rPr>
        <w:t xml:space="preserve">միջև երկկողմ հաստատված փաստաթղթով՝ նշելով փաստաթղթի կազմման ամսաթիվը: </w:t>
      </w:r>
    </w:p>
    <w:p w14:paraId="43791809" w14:textId="4A72FEC1" w:rsidR="006D0D29" w:rsidRDefault="00717204" w:rsidP="00717204">
      <w:pPr>
        <w:tabs>
          <w:tab w:val="num" w:pos="0"/>
          <w:tab w:val="left" w:pos="720"/>
          <w:tab w:val="num" w:pos="900"/>
        </w:tabs>
        <w:jc w:val="both"/>
        <w:rPr>
          <w:rFonts w:ascii="GHEA Grapalat" w:hAnsi="GHEA Grapalat"/>
          <w:sz w:val="20"/>
          <w:lang w:val="hy-AM"/>
        </w:rPr>
      </w:pPr>
      <w:r>
        <w:rPr>
          <w:rFonts w:ascii="GHEA Grapalat" w:hAnsi="GHEA Grapalat"/>
          <w:sz w:val="20"/>
          <w:lang w:val="hy-AM"/>
        </w:rPr>
        <w:tab/>
      </w:r>
      <w:r w:rsidR="006D0D29" w:rsidRPr="003024A2">
        <w:rPr>
          <w:rFonts w:ascii="GHEA Grapalat" w:hAnsi="GHEA Grapalat"/>
          <w:sz w:val="20"/>
          <w:lang w:val="hy-AM"/>
        </w:rPr>
        <w:t>Ընդ որում սույն պայմանագրի շրջանակ</w:t>
      </w:r>
      <w:r w:rsidR="006D0D29">
        <w:rPr>
          <w:rFonts w:ascii="GHEA Grapalat" w:hAnsi="GHEA Grapalat"/>
          <w:sz w:val="20"/>
          <w:lang w:val="hy-AM"/>
        </w:rPr>
        <w:t>ներ</w:t>
      </w:r>
      <w:r w:rsidR="006D0D29" w:rsidRPr="003024A2">
        <w:rPr>
          <w:rFonts w:ascii="GHEA Grapalat" w:hAnsi="GHEA Grapalat"/>
          <w:sz w:val="20"/>
          <w:lang w:val="hy-AM"/>
        </w:rPr>
        <w:t>ում կատարված և Պատվիրատուին ներկայացված աշխատանքի  արդյունքի ընդունումն իրականացվում է, եթե Կապալառուն ամբողջությամբ</w:t>
      </w:r>
      <w:r w:rsidR="006D0D29">
        <w:rPr>
          <w:rFonts w:ascii="GHEA Grapalat" w:hAnsi="GHEA Grapalat"/>
          <w:sz w:val="20"/>
          <w:lang w:val="hy-AM"/>
        </w:rPr>
        <w:t>՝ ամենօրյա ռեժիմով</w:t>
      </w:r>
      <w:r w:rsidR="006D0D29" w:rsidRPr="003024A2">
        <w:rPr>
          <w:rFonts w:ascii="GHEA Grapalat" w:hAnsi="GHEA Grapalat"/>
          <w:sz w:val="20"/>
          <w:lang w:val="hy-AM"/>
        </w:rPr>
        <w:t xml:space="preserve"> ապահովել է </w:t>
      </w:r>
      <w:r w:rsidR="006D0D29">
        <w:rPr>
          <w:rFonts w:ascii="GHEA Grapalat" w:hAnsi="GHEA Grapalat"/>
          <w:sz w:val="20"/>
          <w:lang w:val="hy-AM"/>
        </w:rPr>
        <w:t>քաղաքաշինական նորմատիվատեխնիկական և հաստատված նախագծանախահաշվային փաստաթղթերով սահմանված պահանջները, այդ թվում</w:t>
      </w:r>
      <w:r w:rsidR="006D0D29" w:rsidRPr="006D3529">
        <w:rPr>
          <w:rFonts w:ascii="GHEA Grapalat" w:hAnsi="GHEA Grapalat"/>
          <w:sz w:val="20"/>
          <w:lang w:val="hy-AM"/>
        </w:rPr>
        <w:t xml:space="preserve"> </w:t>
      </w:r>
      <w:r w:rsidR="006D0D29" w:rsidRPr="00974B7A">
        <w:rPr>
          <w:rFonts w:ascii="GHEA Grapalat" w:hAnsi="GHEA Grapalat"/>
          <w:sz w:val="20"/>
          <w:lang w:val="hy-AM"/>
        </w:rPr>
        <w:t>շինարարական հրապարակի պատշաճ</w:t>
      </w:r>
      <w:r w:rsidR="006D0D29">
        <w:rPr>
          <w:rFonts w:ascii="GHEA Grapalat" w:hAnsi="GHEA Grapalat"/>
          <w:sz w:val="20"/>
          <w:lang w:val="hy-AM"/>
        </w:rPr>
        <w:t xml:space="preserve"> կազմակերպումը, </w:t>
      </w:r>
      <w:r w:rsidR="006D0D29" w:rsidRPr="00717204">
        <w:rPr>
          <w:rFonts w:ascii="GHEA Grapalat" w:hAnsi="GHEA Grapalat"/>
          <w:sz w:val="20"/>
          <w:lang w:val="hy-AM"/>
        </w:rPr>
        <w:t xml:space="preserve">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w:t>
      </w:r>
      <w:r w:rsidR="006D0D29">
        <w:rPr>
          <w:rFonts w:ascii="GHEA Grapalat" w:hAnsi="GHEA Grapalat"/>
          <w:sz w:val="20"/>
          <w:lang w:val="hy-AM"/>
        </w:rPr>
        <w:t>վերաբերյալ առկա է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sidR="00F1088F">
        <w:rPr>
          <w:rStyle w:val="af6"/>
          <w:rFonts w:ascii="GHEA Grapalat" w:hAnsi="GHEA Grapalat"/>
          <w:sz w:val="20"/>
          <w:lang w:val="hy-AM"/>
        </w:rPr>
        <w:footnoteReference w:id="35"/>
      </w:r>
    </w:p>
    <w:p w14:paraId="6A3A0CF0" w14:textId="77777777" w:rsidR="00ED321F" w:rsidRPr="00E6597C" w:rsidRDefault="00ED321F" w:rsidP="00ED321F">
      <w:pPr>
        <w:ind w:firstLine="720"/>
        <w:jc w:val="both"/>
        <w:rPr>
          <w:rFonts w:ascii="GHEA Grapalat" w:hAnsi="GHEA Grapalat" w:cs="Sylfaen"/>
          <w:sz w:val="20"/>
          <w:szCs w:val="20"/>
          <w:lang w:val="hy-AM"/>
        </w:rPr>
      </w:pPr>
      <w:r w:rsidRPr="00E6597C">
        <w:rPr>
          <w:rFonts w:ascii="GHEA Grapalat" w:hAnsi="GHEA Grapalat" w:cs="Sylfaen"/>
          <w:sz w:val="20"/>
          <w:szCs w:val="20"/>
          <w:lang w:val="hy-AM"/>
        </w:rPr>
        <w:lastRenderedPageBreak/>
        <w:t>Մինչև պայմանագրով աշխատանքի կատարման համար նախատեսված օրը ներառյալ Կա</w:t>
      </w:r>
      <w:r w:rsidRPr="004605D7">
        <w:rPr>
          <w:rFonts w:ascii="GHEA Grapalat" w:hAnsi="GHEA Grapalat" w:cs="Sylfaen"/>
          <w:sz w:val="20"/>
          <w:szCs w:val="20"/>
          <w:lang w:val="hy-AM"/>
        </w:rPr>
        <w:t xml:space="preserve">պալառուն </w:t>
      </w:r>
      <w:r w:rsidRPr="00E6597C">
        <w:rPr>
          <w:rFonts w:ascii="GHEA Grapalat" w:hAnsi="GHEA Grapalat" w:cs="Sylfaen"/>
          <w:sz w:val="20"/>
          <w:szCs w:val="20"/>
          <w:lang w:val="hy-AM"/>
        </w:rPr>
        <w:t xml:space="preserve">Պատվիրատուին է տրամադրում իր կողմից ստորագրված` աշխատանքը Պատվիրատուին հանձնելու փաստը ֆիքսող փաստաթուղթը (հավելված N 3.1) և հանձնման-ընդունման արձանագրության </w:t>
      </w:r>
      <w:r w:rsidRPr="00E6597C">
        <w:rPr>
          <w:rFonts w:ascii="GHEA Grapalat" w:hAnsi="GHEA Grapalat" w:cs="Sylfaen"/>
          <w:sz w:val="20"/>
          <w:lang w:val="hy-AM"/>
        </w:rPr>
        <w:t xml:space="preserve">_______ օրինակ </w:t>
      </w:r>
      <w:r w:rsidRPr="00E6597C">
        <w:rPr>
          <w:rFonts w:ascii="GHEA Grapalat" w:hAnsi="GHEA Grapalat" w:cs="Sylfaen"/>
          <w:sz w:val="20"/>
          <w:szCs w:val="20"/>
          <w:lang w:val="hy-AM"/>
        </w:rPr>
        <w:t xml:space="preserve">(հավելված N 3): </w:t>
      </w:r>
    </w:p>
    <w:p w14:paraId="500F40E2" w14:textId="77777777" w:rsidR="00ED321F" w:rsidRPr="00E6597C" w:rsidRDefault="00ED321F" w:rsidP="00ED321F">
      <w:pPr>
        <w:ind w:firstLine="720"/>
        <w:jc w:val="both"/>
        <w:rPr>
          <w:rFonts w:ascii="GHEA Grapalat" w:hAnsi="GHEA Grapalat" w:cs="Sylfaen"/>
          <w:sz w:val="20"/>
          <w:lang w:val="hy-AM"/>
        </w:rPr>
      </w:pPr>
      <w:r w:rsidRPr="004605D7">
        <w:rPr>
          <w:rFonts w:ascii="GHEA Grapalat" w:hAnsi="GHEA Grapalat" w:cs="Sylfaen"/>
          <w:sz w:val="20"/>
          <w:lang w:val="hy-AM"/>
        </w:rPr>
        <w:t>4</w:t>
      </w:r>
      <w:r w:rsidRPr="00E6597C">
        <w:rPr>
          <w:rFonts w:ascii="GHEA Grapalat" w:hAnsi="GHEA Grapalat" w:cs="Sylfaen"/>
          <w:sz w:val="20"/>
          <w:lang w:val="hy-AM"/>
        </w:rPr>
        <w:t>.2 Հանձնման-ընդունման արձանագրությունն ստորագրվում է, եթե կատարված աշխատանքը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 չի ստորագրվում և Պատվիրատուն`</w:t>
      </w:r>
    </w:p>
    <w:p w14:paraId="7438F4F1" w14:textId="77777777"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4819AF65" w14:textId="77777777"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 xml:space="preserve"> բ) Կա</w:t>
      </w:r>
      <w:r w:rsidRPr="004605D7">
        <w:rPr>
          <w:rFonts w:ascii="GHEA Grapalat" w:hAnsi="GHEA Grapalat" w:cs="Sylfaen"/>
          <w:sz w:val="20"/>
          <w:lang w:val="hy-AM"/>
        </w:rPr>
        <w:t xml:space="preserve">պալառուի </w:t>
      </w:r>
      <w:r w:rsidRPr="00E6597C">
        <w:rPr>
          <w:rFonts w:ascii="GHEA Grapalat" w:hAnsi="GHEA Grapalat" w:cs="Sylfaen"/>
          <w:sz w:val="20"/>
          <w:lang w:val="hy-AM"/>
        </w:rPr>
        <w:t>նկատմամբ կիրառում է պայմանագրով նախատեսված պատասխանատվության միջոցներ։</w:t>
      </w:r>
    </w:p>
    <w:p w14:paraId="1C6A9A9F" w14:textId="77777777" w:rsidR="00ED321F" w:rsidRPr="00E6597C" w:rsidRDefault="00ED321F" w:rsidP="00ED321F">
      <w:pPr>
        <w:ind w:firstLine="720"/>
        <w:jc w:val="both"/>
        <w:rPr>
          <w:rFonts w:ascii="GHEA Grapalat" w:hAnsi="GHEA Grapalat" w:cs="Sylfaen"/>
          <w:sz w:val="20"/>
          <w:lang w:val="hy-AM"/>
        </w:rPr>
      </w:pPr>
      <w:r w:rsidRPr="004605D7">
        <w:rPr>
          <w:rFonts w:ascii="GHEA Grapalat" w:hAnsi="GHEA Grapalat" w:cs="Sylfaen"/>
          <w:sz w:val="20"/>
          <w:lang w:val="hy-AM"/>
        </w:rPr>
        <w:t>4</w:t>
      </w:r>
      <w:r w:rsidRPr="00E6597C">
        <w:rPr>
          <w:rFonts w:ascii="GHEA Grapalat" w:hAnsi="GHEA Grapalat" w:cs="Sylfaen"/>
          <w:sz w:val="20"/>
          <w:lang w:val="hy-AM"/>
        </w:rPr>
        <w:t xml:space="preserve">.3 Պատվիրատուն հանձնման-ընդունման արձանագրությունը ստանալու </w:t>
      </w:r>
      <w:r w:rsidRPr="00E6597C">
        <w:rPr>
          <w:rFonts w:ascii="GHEA Grapalat" w:hAnsi="GHEA Grapalat" w:cs="Sylfaen"/>
          <w:sz w:val="20"/>
          <w:szCs w:val="20"/>
          <w:lang w:val="hy-AM"/>
        </w:rPr>
        <w:t xml:space="preserve">օրվան հաջորդող աշխատանքային օրվանից հաշված </w:t>
      </w:r>
      <w:r w:rsidRPr="00E6597C">
        <w:rPr>
          <w:rFonts w:ascii="GHEA Grapalat" w:hAnsi="GHEA Grapalat" w:cs="Sylfaen"/>
          <w:sz w:val="20"/>
          <w:szCs w:val="20"/>
          <w:u w:val="single"/>
          <w:lang w:val="hy-AM"/>
        </w:rPr>
        <w:t xml:space="preserve">     </w:t>
      </w:r>
      <w:r w:rsidRPr="00E6597C">
        <w:rPr>
          <w:rFonts w:ascii="GHEA Grapalat" w:hAnsi="GHEA Grapalat" w:cs="Sylfaen"/>
          <w:sz w:val="20"/>
          <w:szCs w:val="20"/>
          <w:lang w:val="hy-AM"/>
        </w:rPr>
        <w:t xml:space="preserve"> աշխատանքային օրվա ընթացքում</w:t>
      </w:r>
      <w:r w:rsidRPr="00E6597C">
        <w:rPr>
          <w:rFonts w:ascii="GHEA Grapalat" w:hAnsi="GHEA Grapalat" w:cs="Sylfaen"/>
          <w:sz w:val="20"/>
          <w:lang w:val="hy-AM"/>
        </w:rPr>
        <w:t xml:space="preserve">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է ներկայացնում իր կողմից ստորագրված հանձնման-ընդունման արձանագրության մեկ օրինակը կամ աշխատանքը չընդունելու պատճառաբանված մերժումը։</w:t>
      </w:r>
    </w:p>
    <w:p w14:paraId="40BA92F0" w14:textId="77777777" w:rsidR="00ED321F" w:rsidRPr="00E6597C" w:rsidRDefault="00ED321F" w:rsidP="00ED321F">
      <w:pPr>
        <w:ind w:firstLine="720"/>
        <w:jc w:val="both"/>
        <w:rPr>
          <w:rFonts w:ascii="GHEA Grapalat" w:hAnsi="GHEA Grapalat" w:cs="Sylfaen"/>
          <w:b/>
          <w:sz w:val="20"/>
          <w:lang w:val="hy-AM"/>
        </w:rPr>
      </w:pPr>
      <w:r w:rsidRPr="004605D7">
        <w:rPr>
          <w:rFonts w:ascii="GHEA Grapalat" w:hAnsi="GHEA Grapalat" w:cs="Sylfaen"/>
          <w:sz w:val="20"/>
          <w:lang w:val="hy-AM"/>
        </w:rPr>
        <w:t>4</w:t>
      </w:r>
      <w:r w:rsidRPr="00E6597C">
        <w:rPr>
          <w:rFonts w:ascii="GHEA Grapalat" w:hAnsi="GHEA Grapalat" w:cs="Sylfaen"/>
          <w:sz w:val="20"/>
          <w:lang w:val="hy-AM"/>
        </w:rPr>
        <w:t xml:space="preserve">.4 Եթե պայմանագրի </w:t>
      </w:r>
      <w:r w:rsidRPr="004605D7">
        <w:rPr>
          <w:rFonts w:ascii="GHEA Grapalat" w:hAnsi="GHEA Grapalat" w:cs="Sylfaen"/>
          <w:sz w:val="20"/>
          <w:lang w:val="hy-AM"/>
        </w:rPr>
        <w:t>4</w:t>
      </w:r>
      <w:r w:rsidRPr="00E6597C">
        <w:rPr>
          <w:rFonts w:ascii="GHEA Grapalat" w:hAnsi="GHEA Grapalat" w:cs="Sylfaen"/>
          <w:sz w:val="20"/>
          <w:lang w:val="hy-AM"/>
        </w:rPr>
        <w:t xml:space="preserve">.3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w:t>
      </w:r>
      <w:r w:rsidRPr="004605D7">
        <w:rPr>
          <w:rFonts w:ascii="GHEA Grapalat" w:hAnsi="GHEA Grapalat" w:cs="Sylfaen"/>
          <w:sz w:val="20"/>
          <w:lang w:val="hy-AM"/>
        </w:rPr>
        <w:t>4</w:t>
      </w:r>
      <w:r w:rsidRPr="00E6597C">
        <w:rPr>
          <w:rFonts w:ascii="GHEA Grapalat" w:hAnsi="GHEA Grapalat" w:cs="Sylfaen"/>
          <w:sz w:val="20"/>
          <w:lang w:val="hy-AM"/>
        </w:rPr>
        <w:t>.3 կետով սահման</w:t>
      </w:r>
      <w:r w:rsidRPr="00E6597C">
        <w:rPr>
          <w:rFonts w:ascii="GHEA Grapalat" w:hAnsi="GHEA Grapalat" w:cs="Sylfaen"/>
          <w:sz w:val="20"/>
          <w:lang w:val="hy-AM"/>
        </w:rPr>
        <w:softHyphen/>
        <w:t>ված վերջնաժամկետին հաջորդող աշխատանքային օրը Պատվիրատուն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տրամադրում իր կողմից հաստատված հանձնման-ընդունման արձանա</w:t>
      </w:r>
      <w:r w:rsidRPr="00E6597C">
        <w:rPr>
          <w:rFonts w:ascii="GHEA Grapalat" w:hAnsi="GHEA Grapalat" w:cs="Sylfaen"/>
          <w:sz w:val="20"/>
          <w:lang w:val="hy-AM"/>
        </w:rPr>
        <w:softHyphen/>
        <w:t>գրությունը:</w:t>
      </w:r>
    </w:p>
    <w:p w14:paraId="50A3DE79" w14:textId="77777777" w:rsidR="00F02279" w:rsidRPr="00E6597C" w:rsidRDefault="00F02279" w:rsidP="00F02279">
      <w:pPr>
        <w:ind w:firstLine="720"/>
        <w:jc w:val="both"/>
        <w:rPr>
          <w:rFonts w:ascii="GHEA Grapalat" w:hAnsi="GHEA Grapalat" w:cs="Times Armenian"/>
          <w:sz w:val="20"/>
          <w:szCs w:val="20"/>
          <w:lang w:val="hy-AM"/>
        </w:rPr>
      </w:pPr>
      <w:r w:rsidRPr="00E6597C">
        <w:rPr>
          <w:rFonts w:ascii="GHEA Grapalat" w:hAnsi="GHEA Grapalat"/>
          <w:sz w:val="20"/>
          <w:szCs w:val="20"/>
          <w:lang w:val="hy-AM"/>
        </w:rPr>
        <w:t>4.</w:t>
      </w:r>
      <w:r w:rsidRPr="00E6597C">
        <w:rPr>
          <w:rFonts w:ascii="GHEA Grapalat" w:hAnsi="GHEA Grapalat"/>
          <w:sz w:val="20"/>
          <w:szCs w:val="20"/>
          <w:lang w:val="pt-BR"/>
        </w:rPr>
        <w:t>5</w:t>
      </w:r>
      <w:r w:rsidRPr="00E6597C">
        <w:rPr>
          <w:rFonts w:ascii="GHEA Grapalat" w:hAnsi="GHEA Grapalat"/>
          <w:sz w:val="20"/>
          <w:szCs w:val="20"/>
          <w:lang w:val="hy-AM"/>
        </w:rPr>
        <w:tab/>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տեսակի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փուլերի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ծավալների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արդյունքները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նախագծանախահաշվային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փաստաթղթերին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չհամապատասխանելու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երկկողմ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ակտ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թվարկելով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թերությունների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վերացման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լրացուցիչ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ժամկետները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սահմաններում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լրացուցիչ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անհրաժեշտ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w:t>
      </w:r>
      <w:r w:rsidRPr="00E6597C">
        <w:rPr>
          <w:rFonts w:ascii="GHEA Grapalat" w:hAnsi="GHEA Grapalat" w:cs="Tahoma"/>
          <w:sz w:val="20"/>
          <w:szCs w:val="20"/>
          <w:lang w:val="hy-AM"/>
        </w:rPr>
        <w:t>։</w:t>
      </w:r>
    </w:p>
    <w:p w14:paraId="399AA744" w14:textId="77777777" w:rsidR="00F02279" w:rsidRPr="00E6597C" w:rsidRDefault="00F02279" w:rsidP="00F02279">
      <w:pPr>
        <w:pStyle w:val="norm"/>
        <w:spacing w:line="240" w:lineRule="auto"/>
        <w:ind w:firstLine="0"/>
        <w:rPr>
          <w:rFonts w:ascii="GHEA Mariam" w:hAnsi="GHEA Mariam"/>
          <w:spacing w:val="-8"/>
          <w:sz w:val="20"/>
          <w:lang w:val="pt-BR"/>
        </w:rPr>
      </w:pPr>
      <w:r w:rsidRPr="00E6597C">
        <w:rPr>
          <w:rFonts w:ascii="GHEA Grapalat" w:hAnsi="GHEA Grapalat" w:cs="Sylfaen"/>
          <w:sz w:val="20"/>
          <w:lang w:val="hy-AM"/>
        </w:rPr>
        <w:t xml:space="preserve">         4.6 Աշխատանքն</w:t>
      </w:r>
      <w:r w:rsidRPr="00E6597C">
        <w:rPr>
          <w:rFonts w:ascii="GHEA Grapalat" w:hAnsi="GHEA Grapalat" w:cs="Arial"/>
          <w:sz w:val="20"/>
          <w:lang w:val="hy-AM"/>
        </w:rPr>
        <w:t xml:space="preserve"> </w:t>
      </w:r>
      <w:r w:rsidRPr="00E6597C">
        <w:rPr>
          <w:rFonts w:ascii="GHEA Grapalat" w:hAnsi="GHEA Grapalat" w:cs="Sylfaen"/>
          <w:sz w:val="20"/>
          <w:lang w:val="hy-AM"/>
        </w:rPr>
        <w:t>ընդունելիս կիրառվում են նաև հետևյալ պայմանները`</w:t>
      </w:r>
      <w:r w:rsidRPr="00E6597C">
        <w:rPr>
          <w:rFonts w:ascii="GHEA Mariam" w:hAnsi="GHEA Mariam"/>
          <w:spacing w:val="-8"/>
          <w:sz w:val="20"/>
          <w:lang w:val="pt-BR"/>
        </w:rPr>
        <w:t xml:space="preserve"> </w:t>
      </w:r>
    </w:p>
    <w:p w14:paraId="7D0FB756" w14:textId="6923212F"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1) </w:t>
      </w:r>
      <w:r w:rsidRPr="00717204">
        <w:rPr>
          <w:rFonts w:ascii="GHEA Grapalat" w:hAnsi="GHEA Grapalat" w:cs="Sylfaen"/>
          <w:sz w:val="20"/>
          <w:lang w:val="hy-AM"/>
        </w:rPr>
        <w:t>Կ</w:t>
      </w:r>
      <w:r w:rsidRPr="00E6597C">
        <w:rPr>
          <w:rFonts w:ascii="GHEA Grapalat" w:hAnsi="GHEA Grapalat" w:cs="Sylfaen"/>
          <w:sz w:val="20"/>
          <w:lang w:val="hy-AM"/>
        </w:rPr>
        <w:t xml:space="preserve">ապալառուի կողմից շինարարության ավարտի մասին տեղեկություն ստանալուց հետո </w:t>
      </w:r>
      <w:r w:rsidRPr="00717204">
        <w:rPr>
          <w:rFonts w:ascii="GHEA Grapalat" w:hAnsi="GHEA Grapalat" w:cs="Sylfaen"/>
          <w:sz w:val="20"/>
          <w:lang w:val="hy-AM"/>
        </w:rPr>
        <w:t>Պ</w:t>
      </w:r>
      <w:r w:rsidRPr="00E6597C">
        <w:rPr>
          <w:rFonts w:ascii="GHEA Grapalat" w:hAnsi="GHEA Grapalat" w:cs="Sylfaen"/>
          <w:sz w:val="20"/>
          <w:lang w:val="hy-AM"/>
        </w:rPr>
        <w:t xml:space="preserve">ատվիրատուի ղեկավարը ձեռնարկում է միջոցներ Հայաստանի Հանրապետության կառավարության 2015 թվականի մարտի 19-ի N 596-Ն որոշմամբ սահմանված </w:t>
      </w:r>
      <w:r w:rsidR="006D0D29" w:rsidRPr="00717204">
        <w:rPr>
          <w:rFonts w:ascii="GHEA Grapalat" w:hAnsi="GHEA Grapalat" w:cs="Sylfaen"/>
          <w:sz w:val="20"/>
          <w:lang w:val="hy-AM"/>
        </w:rPr>
        <w:t>ավարտված շինարարությունն ընդունող հանձնաժողով (այսուհետ՝ ընդունող Հանձնաժողով)</w:t>
      </w:r>
      <w:r w:rsidRPr="00E6597C">
        <w:rPr>
          <w:rFonts w:ascii="GHEA Grapalat" w:hAnsi="GHEA Grapalat" w:cs="Sylfaen"/>
          <w:sz w:val="20"/>
          <w:lang w:val="hy-AM"/>
        </w:rPr>
        <w:t xml:space="preserve"> ձևավորելու և կատարված աշխատանքներն ընդունելու համար.</w:t>
      </w:r>
    </w:p>
    <w:p w14:paraId="5EF96410" w14:textId="704A3943"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կողմից կատարված աշխատանքներն ընդունվելու դեպքում.</w:t>
      </w:r>
    </w:p>
    <w:p w14:paraId="2080A38A"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14:paraId="020EA3ED"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14:paraId="06B376D2"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14:paraId="2DE200DA"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բ. չի համապատասխանում պայմանագրի պայմաններին, ապա արձանագրություն չի ստորագրվում.</w:t>
      </w:r>
    </w:p>
    <w:p w14:paraId="52477C42"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14:paraId="1B76CF1A" w14:textId="77777777" w:rsidR="00F02279" w:rsidRPr="00E6597C" w:rsidRDefault="00F02279" w:rsidP="00F02279">
      <w:pPr>
        <w:tabs>
          <w:tab w:val="left" w:pos="1276"/>
        </w:tabs>
        <w:ind w:firstLine="720"/>
        <w:jc w:val="both"/>
        <w:rPr>
          <w:rFonts w:ascii="GHEA Grapalat" w:hAnsi="GHEA Grapalat"/>
          <w:lang w:val="hy-AM"/>
        </w:rPr>
      </w:pPr>
    </w:p>
    <w:p w14:paraId="37F3CF72" w14:textId="77777777"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5. </w:t>
      </w:r>
      <w:r w:rsidRPr="00E6597C">
        <w:rPr>
          <w:rFonts w:ascii="GHEA Grapalat" w:hAnsi="GHEA Grapalat" w:cs="Sylfaen"/>
          <w:b/>
          <w:sz w:val="20"/>
          <w:szCs w:val="20"/>
          <w:lang w:val="hy-AM"/>
        </w:rPr>
        <w:t>ԱՇԽԱՏԱՆՔԻ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ԳԻՆԸ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ԵՎ</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ՎԱՐՁԱՏՐՈՒԹՅՈՒՆԸ</w:t>
      </w:r>
    </w:p>
    <w:p w14:paraId="1F6A0855" w14:textId="77777777" w:rsidR="00F02279" w:rsidRPr="00E6597C" w:rsidRDefault="00F02279" w:rsidP="00F02279">
      <w:pPr>
        <w:tabs>
          <w:tab w:val="left" w:pos="1276"/>
        </w:tabs>
        <w:ind w:firstLine="720"/>
        <w:jc w:val="both"/>
        <w:rPr>
          <w:rFonts w:ascii="GHEA Grapalat" w:hAnsi="GHEA Grapalat"/>
          <w:sz w:val="20"/>
          <w:szCs w:val="20"/>
          <w:lang w:val="hy-AM"/>
        </w:rPr>
      </w:pPr>
    </w:p>
    <w:p w14:paraId="41CE5608"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 xml:space="preserve">5.1 Սույն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ընդհանուր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որից</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ԱԱՀ</w:t>
      </w:r>
      <w:r w:rsidRPr="00E6597C">
        <w:rPr>
          <w:rFonts w:ascii="GHEA Grapalat" w:hAnsi="GHEA Grapalat" w:cs="Times Armenian"/>
          <w:sz w:val="20"/>
          <w:szCs w:val="20"/>
          <w:lang w:val="hy-AM"/>
        </w:rPr>
        <w:t>-</w:t>
      </w:r>
      <w:r w:rsidRPr="00E6597C">
        <w:rPr>
          <w:rFonts w:ascii="GHEA Grapalat" w:hAnsi="GHEA Grapalat" w:cs="Sylfaen"/>
          <w:sz w:val="20"/>
          <w:szCs w:val="20"/>
          <w:lang w:val="hy-AM"/>
        </w:rPr>
        <w:t>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ներառում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իրականացվող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բոլոր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ծախսերը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ընդ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որում</w:t>
      </w:r>
      <w:r w:rsidRPr="00E6597C">
        <w:rPr>
          <w:rFonts w:ascii="GHEA Grapalat" w:hAnsi="GHEA Grapalat" w:cs="Times Armenian"/>
          <w:sz w:val="20"/>
          <w:szCs w:val="20"/>
          <w:lang w:val="hy-AM"/>
        </w:rPr>
        <w:t xml:space="preserve">` </w:t>
      </w:r>
    </w:p>
    <w:p w14:paraId="23C750BE"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lastRenderedPageBreak/>
        <w:t xml:space="preserve">    1-</w:t>
      </w:r>
      <w:r w:rsidRPr="00E6597C">
        <w:rPr>
          <w:rFonts w:ascii="GHEA Grapalat" w:hAnsi="GHEA Grapalat" w:cs="Sylfaen"/>
          <w:sz w:val="20"/>
          <w:szCs w:val="20"/>
          <w:lang w:val="hy-AM"/>
        </w:rPr>
        <w:t>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չափաբաժին</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որից</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ԱԱՀ</w:t>
      </w:r>
      <w:r w:rsidRPr="00E6597C">
        <w:rPr>
          <w:rFonts w:ascii="GHEA Grapalat" w:hAnsi="GHEA Grapalat" w:cs="Times Armenian"/>
          <w:sz w:val="20"/>
          <w:szCs w:val="20"/>
          <w:lang w:val="hy-AM"/>
        </w:rPr>
        <w:t>-</w:t>
      </w:r>
      <w:r w:rsidRPr="00E6597C">
        <w:rPr>
          <w:rFonts w:ascii="GHEA Grapalat" w:hAnsi="GHEA Grapalat" w:cs="Sylfaen"/>
          <w:sz w:val="20"/>
          <w:szCs w:val="20"/>
          <w:lang w:val="hy-AM"/>
        </w:rPr>
        <w:t>ն</w:t>
      </w:r>
      <w:r w:rsidRPr="00E6597C">
        <w:rPr>
          <w:rFonts w:ascii="GHEA Grapalat" w:hAnsi="GHEA Grapalat" w:cs="Tahoma"/>
          <w:sz w:val="20"/>
          <w:szCs w:val="20"/>
          <w:lang w:val="hy-AM"/>
        </w:rPr>
        <w:t>։</w:t>
      </w:r>
    </w:p>
    <w:p w14:paraId="307148B7"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cs="Times Armenian"/>
          <w:sz w:val="20"/>
          <w:szCs w:val="20"/>
          <w:lang w:val="hy-AM"/>
        </w:rPr>
        <w:t xml:space="preserve">     ------------------------------------------------------------------------------------------------------------------</w:t>
      </w:r>
    </w:p>
    <w:p w14:paraId="04FF5718" w14:textId="72FDD100" w:rsidR="00F02279" w:rsidRPr="00FF75B6"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 xml:space="preserve">    n-</w:t>
      </w:r>
      <w:r w:rsidRPr="00E6597C">
        <w:rPr>
          <w:rFonts w:ascii="GHEA Grapalat" w:hAnsi="GHEA Grapalat" w:cs="Sylfaen"/>
          <w:sz w:val="20"/>
          <w:szCs w:val="20"/>
          <w:lang w:val="hy-AM"/>
        </w:rPr>
        <w:t>րդ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չափաբաժին</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որից</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ԱԱՀ</w:t>
      </w:r>
      <w:r w:rsidRPr="00E6597C">
        <w:rPr>
          <w:rFonts w:ascii="GHEA Grapalat" w:hAnsi="GHEA Grapalat" w:cs="Times Armenian"/>
          <w:sz w:val="20"/>
          <w:szCs w:val="20"/>
          <w:lang w:val="hy-AM"/>
        </w:rPr>
        <w:t>-</w:t>
      </w:r>
      <w:r w:rsidRPr="00E6597C">
        <w:rPr>
          <w:rFonts w:ascii="GHEA Grapalat" w:hAnsi="GHEA Grapalat" w:cs="Sylfaen"/>
          <w:sz w:val="20"/>
          <w:szCs w:val="20"/>
          <w:lang w:val="hy-AM"/>
        </w:rPr>
        <w:t>ն</w:t>
      </w:r>
      <w:r w:rsidRPr="004605D7">
        <w:rPr>
          <w:rFonts w:ascii="GHEA Grapalat" w:hAnsi="GHEA Grapalat" w:cs="Sylfaen"/>
          <w:sz w:val="20"/>
          <w:szCs w:val="20"/>
          <w:lang w:val="hy-AM"/>
        </w:rPr>
        <w:t>:</w:t>
      </w:r>
      <w:r w:rsidR="00033ABD">
        <w:rPr>
          <w:rStyle w:val="af6"/>
          <w:rFonts w:ascii="GHEA Grapalat" w:hAnsi="GHEA Grapalat" w:cs="Sylfaen"/>
          <w:sz w:val="20"/>
          <w:szCs w:val="20"/>
          <w:lang w:val="hy-AM"/>
        </w:rPr>
        <w:footnoteReference w:id="36"/>
      </w:r>
    </w:p>
    <w:p w14:paraId="52BCF98D" w14:textId="18CB1511" w:rsidR="00F02279"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 xml:space="preserve">5.1.1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գնից</w:t>
      </w:r>
      <w:r w:rsidRPr="00E6597C">
        <w:rPr>
          <w:rFonts w:ascii="GHEA Grapalat" w:hAnsi="GHEA Grapalat" w:cs="Times Armenian"/>
          <w:sz w:val="20"/>
          <w:szCs w:val="20"/>
          <w:lang w:val="hy-AM"/>
        </w:rPr>
        <w:t xml:space="preserve">` մինչև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փոխանցում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բանկային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որպես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կանխավճար</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14:paraId="0D00870C" w14:textId="7FA6FB2F" w:rsidR="006D0D29" w:rsidRPr="003814AF" w:rsidRDefault="006D0D29" w:rsidP="00717204">
      <w:pPr>
        <w:tabs>
          <w:tab w:val="left" w:pos="1276"/>
        </w:tabs>
        <w:ind w:firstLine="720"/>
        <w:jc w:val="both"/>
        <w:rPr>
          <w:rFonts w:ascii="GHEA Grapalat" w:hAnsi="GHEA Grapalat" w:cs="Times Armenian"/>
          <w:sz w:val="20"/>
          <w:lang w:val="hy-AM"/>
        </w:rPr>
      </w:pPr>
      <w:r w:rsidRPr="003814AF">
        <w:rPr>
          <w:rFonts w:ascii="GHEA Grapalat" w:hAnsi="GHEA Grapalat" w:cs="Times Armenian"/>
          <w:sz w:val="20"/>
          <w:lang w:val="hy-AM"/>
        </w:rPr>
        <w:t>Ընդ որում կանխավճար հատկացվում է, եթե Կապալառուն</w:t>
      </w:r>
      <w:r>
        <w:rPr>
          <w:rFonts w:ascii="GHEA Grapalat" w:hAnsi="GHEA Grapalat" w:cs="Times Armenian"/>
          <w:sz w:val="20"/>
          <w:lang w:val="hy-AM"/>
        </w:rPr>
        <w:t xml:space="preserve"> </w:t>
      </w:r>
      <w:r w:rsidRPr="003814AF">
        <w:rPr>
          <w:rFonts w:ascii="GHEA Grapalat" w:hAnsi="GHEA Grapalat"/>
          <w:sz w:val="20"/>
          <w:lang w:val="hy-AM"/>
        </w:rPr>
        <w:t>ամբողջությամբ ապահովել է շինարարության կազմակերպման աշխատանքների մեկնարկման փու</w:t>
      </w:r>
      <w:r w:rsidR="00717204">
        <w:rPr>
          <w:rFonts w:ascii="GHEA Grapalat" w:hAnsi="GHEA Grapalat"/>
          <w:sz w:val="20"/>
          <w:lang w:val="hy-AM"/>
        </w:rPr>
        <w:t xml:space="preserve">լում նախատեսված միջոցառումները՝ </w:t>
      </w:r>
      <w:r w:rsidRPr="00FA5822">
        <w:rPr>
          <w:rFonts w:ascii="GHEA Grapalat" w:hAnsi="GHEA Grapalat"/>
          <w:sz w:val="20"/>
          <w:lang w:val="hy-AM"/>
        </w:rPr>
        <w:t xml:space="preserve">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կազմակերպումը, </w:t>
      </w:r>
      <w:r w:rsidRPr="00717204">
        <w:rPr>
          <w:rFonts w:ascii="GHEA Grapalat" w:hAnsi="GHEA Grapalat"/>
          <w:sz w:val="20"/>
          <w:lang w:val="hy-AM"/>
        </w:rPr>
        <w:t xml:space="preserve">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w:t>
      </w:r>
      <w:r w:rsidRPr="003814AF">
        <w:rPr>
          <w:rFonts w:ascii="GHEA Grapalat" w:hAnsi="GHEA Grapalat"/>
          <w:sz w:val="20"/>
          <w:lang w:val="hy-AM"/>
        </w:rPr>
        <w:t>վերաբերյալ առկա է տվյալ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sidRPr="003814AF">
        <w:rPr>
          <w:rFonts w:ascii="GHEA Grapalat" w:hAnsi="GHEA Grapalat" w:cs="Times Armenian"/>
          <w:sz w:val="20"/>
          <w:lang w:val="hy-AM"/>
        </w:rPr>
        <w:t>:</w:t>
      </w:r>
      <w:r w:rsidR="00033ABD">
        <w:rPr>
          <w:rStyle w:val="af6"/>
          <w:rFonts w:ascii="GHEA Grapalat" w:hAnsi="GHEA Grapalat" w:cs="Times Armenian"/>
          <w:sz w:val="20"/>
          <w:lang w:val="hy-AM"/>
        </w:rPr>
        <w:footnoteReference w:id="37"/>
      </w:r>
    </w:p>
    <w:p w14:paraId="36BE7B27" w14:textId="7FC14A9C" w:rsidR="00F02279" w:rsidRPr="00E6597C" w:rsidRDefault="00F02279" w:rsidP="00717204">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Կանխավճարի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մարումն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իրականացվում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հանձնման-ընդունման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արձանագրությունների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վրա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կատարվող</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վճարումներից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նվազեցումներ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պահումներ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ձևով</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0019419E" w:rsidRPr="004605D7">
        <w:rPr>
          <w:rFonts w:ascii="GHEA Grapalat" w:hAnsi="GHEA Grapalat" w:cs="Times Armenian"/>
          <w:sz w:val="20"/>
          <w:lang w:val="hy-AM"/>
        </w:rPr>
        <w:t>Ընդ որում մինչև կանխավճարի ամբողջական մարումը, Կապալառուին վճարումներ չեն կատարվում</w:t>
      </w:r>
      <w:r w:rsidRPr="004605D7">
        <w:rPr>
          <w:rFonts w:ascii="GHEA Grapalat" w:hAnsi="GHEA Grapalat" w:cs="Sylfaen"/>
          <w:sz w:val="20"/>
          <w:szCs w:val="20"/>
          <w:lang w:val="hy-AM"/>
        </w:rPr>
        <w:t>:</w:t>
      </w:r>
      <w:r w:rsidR="00C402BB">
        <w:rPr>
          <w:rStyle w:val="af6"/>
          <w:rFonts w:ascii="GHEA Grapalat" w:hAnsi="GHEA Grapalat" w:cs="Sylfaen"/>
          <w:sz w:val="20"/>
          <w:szCs w:val="20"/>
          <w:lang w:val="hy-AM"/>
        </w:rPr>
        <w:footnoteReference w:id="38"/>
      </w:r>
    </w:p>
    <w:p w14:paraId="44875458" w14:textId="77777777" w:rsidR="00F02279" w:rsidRPr="00E6597C" w:rsidRDefault="00F02279" w:rsidP="00F02279">
      <w:pPr>
        <w:tabs>
          <w:tab w:val="num" w:pos="0"/>
          <w:tab w:val="left" w:pos="720"/>
          <w:tab w:val="num" w:pos="900"/>
        </w:tabs>
        <w:jc w:val="both"/>
        <w:rPr>
          <w:rFonts w:ascii="GHEA Grapalat" w:hAnsi="GHEA Grapalat"/>
          <w:sz w:val="20"/>
          <w:szCs w:val="20"/>
          <w:lang w:val="hy-AM"/>
        </w:rPr>
      </w:pP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5.2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չունի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ավելացնելու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իսկ</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նվազեցնելու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ahoma"/>
          <w:sz w:val="20"/>
          <w:szCs w:val="20"/>
          <w:lang w:val="hy-AM"/>
        </w:rPr>
        <w:t>։</w:t>
      </w:r>
    </w:p>
    <w:p w14:paraId="761CC7E0" w14:textId="492CD648" w:rsidR="0034164E" w:rsidRDefault="00F02279" w:rsidP="00F02279">
      <w:pPr>
        <w:tabs>
          <w:tab w:val="num" w:pos="0"/>
          <w:tab w:val="left" w:pos="720"/>
          <w:tab w:val="num" w:pos="900"/>
        </w:tabs>
        <w:jc w:val="both"/>
        <w:rPr>
          <w:rFonts w:ascii="GHEA Grapalat" w:hAnsi="GHEA Grapalat" w:cs="Sylfaen"/>
          <w:sz w:val="20"/>
          <w:szCs w:val="20"/>
          <w:lang w:val="hy-AM"/>
        </w:rPr>
      </w:pPr>
      <w:r w:rsidRPr="00E6597C">
        <w:rPr>
          <w:rFonts w:ascii="GHEA Grapalat" w:hAnsi="GHEA Grapalat" w:cs="Sylfaen"/>
          <w:sz w:val="20"/>
          <w:szCs w:val="20"/>
          <w:lang w:val="hy-AM"/>
        </w:rPr>
        <w:t xml:space="preserve">       5.3</w:t>
      </w:r>
      <w:r w:rsidRPr="00E6597C">
        <w:rPr>
          <w:rFonts w:ascii="GHEA Grapalat" w:hAnsi="GHEA Grapalat" w:cs="Sylfaen"/>
          <w:sz w:val="20"/>
          <w:szCs w:val="20"/>
          <w:lang w:val="hy-AM"/>
        </w:rPr>
        <w:tab/>
        <w:t xml:space="preserve"> 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w:t>
      </w:r>
    </w:p>
    <w:p w14:paraId="16BB9142" w14:textId="281943F8" w:rsidR="00F02279" w:rsidRDefault="00FF0D1D" w:rsidP="00F02279">
      <w:pPr>
        <w:tabs>
          <w:tab w:val="num" w:pos="0"/>
          <w:tab w:val="left" w:pos="720"/>
          <w:tab w:val="num" w:pos="900"/>
        </w:tabs>
        <w:jc w:val="both"/>
        <w:rPr>
          <w:rFonts w:ascii="GHEA Grapalat" w:hAnsi="GHEA Grapalat" w:cs="Sylfaen"/>
          <w:sz w:val="20"/>
          <w:szCs w:val="20"/>
          <w:lang w:val="hy-AM"/>
        </w:rPr>
      </w:pPr>
      <w:r>
        <w:rPr>
          <w:rFonts w:ascii="GHEA Grapalat" w:hAnsi="GHEA Grapalat"/>
          <w:sz w:val="20"/>
          <w:lang w:val="hy-AM"/>
        </w:rPr>
        <w:tab/>
      </w:r>
      <w:r w:rsidR="00F02279" w:rsidRPr="00E6597C">
        <w:rPr>
          <w:rFonts w:ascii="GHEA Grapalat" w:hAnsi="GHEA Grapalat" w:cs="Sylfaen"/>
          <w:sz w:val="20"/>
          <w:szCs w:val="20"/>
          <w:lang w:val="hy-AM"/>
        </w:rPr>
        <w:t xml:space="preserve">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քան մինչև տվյալ տարվա դեկտեմբերի </w:t>
      </w:r>
      <w:r w:rsidR="006030D7">
        <w:rPr>
          <w:rFonts w:ascii="GHEA Grapalat" w:hAnsi="GHEA Grapalat" w:cs="Sylfaen"/>
          <w:sz w:val="20"/>
          <w:szCs w:val="20"/>
          <w:lang w:val="hy-AM"/>
        </w:rPr>
        <w:t>--</w:t>
      </w:r>
      <w:r w:rsidR="00F02279" w:rsidRPr="00E6597C">
        <w:rPr>
          <w:rFonts w:ascii="GHEA Grapalat" w:hAnsi="GHEA Grapalat" w:cs="Sylfaen"/>
          <w:sz w:val="20"/>
          <w:szCs w:val="20"/>
          <w:lang w:val="hy-AM"/>
        </w:rPr>
        <w:t xml:space="preserve">-ը։ </w:t>
      </w:r>
    </w:p>
    <w:p w14:paraId="34C049EC" w14:textId="1660D542" w:rsidR="006030D7" w:rsidRDefault="006030D7" w:rsidP="006030D7">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պատվիրատուն</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C754B2">
        <w:rPr>
          <w:rFonts w:ascii="GHEA Grapalat" w:hAnsi="GHEA Grapalat"/>
          <w:sz w:val="20"/>
          <w:lang w:val="hy-AM"/>
        </w:rPr>
        <w:t>:</w:t>
      </w:r>
      <w:r w:rsidR="00C754B2">
        <w:rPr>
          <w:rStyle w:val="af6"/>
          <w:rFonts w:ascii="GHEA Grapalat" w:hAnsi="GHEA Grapalat"/>
          <w:sz w:val="20"/>
          <w:lang w:val="hy-AM"/>
        </w:rPr>
        <w:footnoteReference w:id="39"/>
      </w:r>
    </w:p>
    <w:p w14:paraId="7BBFACF5" w14:textId="77777777" w:rsidR="00E149D8" w:rsidRPr="00FB1EC7"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5.4 Պայմանագրի շրջանակում կատարողական ակտերի դիմաց վճարումներն իրականացվում են հետևյալ բանաձևով՝ ՎԳ=ՄԳ/ՆԳx</w:t>
      </w:r>
      <w:r w:rsidRPr="0033005E">
        <w:rPr>
          <w:rFonts w:ascii="GHEA Grapalat" w:hAnsi="GHEA Grapalat" w:cs="Sylfaen"/>
          <w:sz w:val="20"/>
          <w:szCs w:val="20"/>
          <w:lang w:val="hy-AM"/>
        </w:rPr>
        <w:t>Կ</w:t>
      </w:r>
      <w:r w:rsidRPr="00FB1EC7">
        <w:rPr>
          <w:rFonts w:ascii="GHEA Grapalat" w:hAnsi="GHEA Grapalat" w:cs="Sylfaen"/>
          <w:sz w:val="20"/>
          <w:szCs w:val="20"/>
          <w:lang w:val="hy-AM"/>
        </w:rPr>
        <w:t>Ծ, որտեղ՝</w:t>
      </w:r>
    </w:p>
    <w:p w14:paraId="035B293F" w14:textId="77777777" w:rsidR="00E149D8" w:rsidRPr="00FB1EC7"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ՄԳ-ն </w:t>
      </w:r>
      <w:r>
        <w:rPr>
          <w:rFonts w:ascii="GHEA Grapalat" w:hAnsi="GHEA Grapalat" w:cs="Sylfaen"/>
          <w:sz w:val="20"/>
          <w:szCs w:val="20"/>
          <w:lang w:val="hy-AM"/>
        </w:rPr>
        <w:t>պ</w:t>
      </w:r>
      <w:r w:rsidRPr="00FB1EC7">
        <w:rPr>
          <w:rFonts w:ascii="GHEA Grapalat" w:hAnsi="GHEA Grapalat" w:cs="Sylfaen"/>
          <w:sz w:val="20"/>
          <w:szCs w:val="20"/>
          <w:lang w:val="hy-AM"/>
        </w:rPr>
        <w:t>այմանագրի 5.1 կետում նշված գինն է</w:t>
      </w:r>
      <w:r>
        <w:rPr>
          <w:rFonts w:ascii="GHEA Grapalat" w:hAnsi="GHEA Grapalat" w:cs="Sylfaen"/>
          <w:sz w:val="20"/>
          <w:szCs w:val="20"/>
          <w:lang w:val="hy-AM"/>
        </w:rPr>
        <w:t xml:space="preserve"> </w:t>
      </w:r>
      <w:r w:rsidRPr="00F23F68">
        <w:rPr>
          <w:rFonts w:ascii="GHEA Grapalat" w:hAnsi="GHEA Grapalat" w:cs="Sylfaen"/>
          <w:sz w:val="20"/>
          <w:szCs w:val="20"/>
          <w:lang w:val="hy-AM"/>
        </w:rPr>
        <w:t>(</w:t>
      </w:r>
      <w:r>
        <w:rPr>
          <w:rFonts w:ascii="GHEA Grapalat" w:hAnsi="GHEA Grapalat" w:cs="Sylfaen"/>
          <w:sz w:val="20"/>
          <w:szCs w:val="20"/>
          <w:lang w:val="hy-AM"/>
        </w:rPr>
        <w:t>եթե ներառված են մեկից ավել չափաբաժիններ, ապա տվյալ չափաբաժնի գինն է</w:t>
      </w:r>
      <w:r w:rsidRPr="00F23F68">
        <w:rPr>
          <w:rFonts w:ascii="GHEA Grapalat" w:hAnsi="GHEA Grapalat" w:cs="Sylfaen"/>
          <w:sz w:val="20"/>
          <w:szCs w:val="20"/>
          <w:lang w:val="hy-AM"/>
        </w:rPr>
        <w:t>)</w:t>
      </w:r>
      <w:r w:rsidRPr="00FB1EC7">
        <w:rPr>
          <w:rFonts w:ascii="GHEA Grapalat" w:hAnsi="GHEA Grapalat" w:cs="Sylfaen"/>
          <w:sz w:val="20"/>
          <w:szCs w:val="20"/>
          <w:lang w:val="hy-AM"/>
        </w:rPr>
        <w:t>.</w:t>
      </w:r>
    </w:p>
    <w:p w14:paraId="5B49FB46" w14:textId="77777777" w:rsidR="00E149D8" w:rsidRPr="00FB1EC7"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ՆԳ-ն </w:t>
      </w:r>
      <w:r>
        <w:rPr>
          <w:rFonts w:ascii="GHEA Grapalat" w:hAnsi="GHEA Grapalat" w:cs="Sylfaen"/>
          <w:sz w:val="20"/>
          <w:szCs w:val="20"/>
          <w:lang w:val="hy-AM"/>
        </w:rPr>
        <w:t xml:space="preserve">հրավերով հրապարակված </w:t>
      </w:r>
      <w:r w:rsidRPr="00FB1EC7">
        <w:rPr>
          <w:rFonts w:ascii="GHEA Grapalat" w:hAnsi="GHEA Grapalat" w:cs="Sylfaen"/>
          <w:sz w:val="20"/>
          <w:szCs w:val="20"/>
          <w:lang w:val="hy-AM"/>
        </w:rPr>
        <w:t xml:space="preserve">շինարարական </w:t>
      </w:r>
      <w:r>
        <w:rPr>
          <w:rFonts w:ascii="GHEA Grapalat" w:hAnsi="GHEA Grapalat" w:cs="Sylfaen"/>
          <w:sz w:val="20"/>
          <w:szCs w:val="20"/>
          <w:lang w:val="hy-AM"/>
        </w:rPr>
        <w:t xml:space="preserve">աշխատանքների </w:t>
      </w:r>
      <w:r w:rsidRPr="00FB1EC7">
        <w:rPr>
          <w:rFonts w:ascii="GHEA Grapalat" w:hAnsi="GHEA Grapalat" w:cs="Sylfaen"/>
          <w:sz w:val="20"/>
          <w:szCs w:val="20"/>
          <w:lang w:val="hy-AM"/>
        </w:rPr>
        <w:t>նախահաշվային գինն է.</w:t>
      </w:r>
    </w:p>
    <w:p w14:paraId="40399EC5" w14:textId="77777777" w:rsidR="00E149D8" w:rsidRPr="00FB1EC7" w:rsidRDefault="00E149D8" w:rsidP="00E149D8">
      <w:pPr>
        <w:tabs>
          <w:tab w:val="left" w:pos="1276"/>
        </w:tabs>
        <w:ind w:firstLine="720"/>
        <w:jc w:val="both"/>
        <w:rPr>
          <w:rFonts w:ascii="GHEA Grapalat" w:hAnsi="GHEA Grapalat" w:cs="Sylfaen"/>
          <w:sz w:val="20"/>
          <w:szCs w:val="20"/>
          <w:lang w:val="hy-AM"/>
        </w:rPr>
      </w:pPr>
      <w:r w:rsidRPr="0033005E">
        <w:rPr>
          <w:rFonts w:ascii="GHEA Grapalat" w:hAnsi="GHEA Grapalat" w:cs="Sylfaen"/>
          <w:sz w:val="20"/>
          <w:szCs w:val="20"/>
          <w:lang w:val="hy-AM"/>
        </w:rPr>
        <w:t>Կ</w:t>
      </w:r>
      <w:r w:rsidRPr="00FB1EC7">
        <w:rPr>
          <w:rFonts w:ascii="GHEA Grapalat" w:hAnsi="GHEA Grapalat" w:cs="Sylfaen"/>
          <w:sz w:val="20"/>
          <w:szCs w:val="20"/>
          <w:lang w:val="hy-AM"/>
        </w:rPr>
        <w:t xml:space="preserve">Ծ-ն </w:t>
      </w:r>
      <w:r w:rsidRPr="0033005E">
        <w:rPr>
          <w:rFonts w:ascii="GHEA Grapalat" w:hAnsi="GHEA Grapalat" w:cs="Sylfaen"/>
          <w:sz w:val="20"/>
          <w:szCs w:val="20"/>
          <w:lang w:val="hy-AM"/>
        </w:rPr>
        <w:t>տվյալ կատարողական ակտով ներկայացված աշխատա</w:t>
      </w:r>
      <w:r w:rsidRPr="00FB1EC7">
        <w:rPr>
          <w:rFonts w:ascii="GHEA Grapalat" w:hAnsi="GHEA Grapalat" w:cs="Sylfaen"/>
          <w:sz w:val="20"/>
          <w:szCs w:val="20"/>
          <w:lang w:val="hy-AM"/>
        </w:rPr>
        <w:t>ն</w:t>
      </w:r>
      <w:r w:rsidRPr="0033005E">
        <w:rPr>
          <w:rFonts w:ascii="GHEA Grapalat" w:hAnsi="GHEA Grapalat" w:cs="Sylfaen"/>
          <w:sz w:val="20"/>
          <w:szCs w:val="20"/>
          <w:lang w:val="hy-AM"/>
        </w:rPr>
        <w:t>քների ծավալն է գումարային արտահայտությամբ</w:t>
      </w:r>
      <w:r w:rsidRPr="00FB1EC7">
        <w:rPr>
          <w:rFonts w:ascii="GHEA Grapalat" w:hAnsi="GHEA Grapalat" w:cs="Sylfaen"/>
          <w:sz w:val="20"/>
          <w:szCs w:val="20"/>
          <w:lang w:val="hy-AM"/>
        </w:rPr>
        <w:t>.</w:t>
      </w:r>
    </w:p>
    <w:p w14:paraId="7D8CCC72" w14:textId="77777777" w:rsidR="00E149D8"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ՎԳ </w:t>
      </w:r>
      <w:r>
        <w:rPr>
          <w:rFonts w:ascii="GHEA Grapalat" w:hAnsi="GHEA Grapalat" w:cs="Sylfaen"/>
          <w:sz w:val="20"/>
          <w:szCs w:val="20"/>
          <w:lang w:val="hy-AM"/>
        </w:rPr>
        <w:t>–</w:t>
      </w:r>
      <w:r w:rsidRPr="0033005E">
        <w:rPr>
          <w:rFonts w:ascii="GHEA Grapalat" w:hAnsi="GHEA Grapalat" w:cs="Sylfaen"/>
          <w:sz w:val="20"/>
          <w:szCs w:val="20"/>
          <w:lang w:val="hy-AM"/>
        </w:rPr>
        <w:t xml:space="preserve">ն </w:t>
      </w:r>
      <w:r>
        <w:rPr>
          <w:rFonts w:ascii="GHEA Grapalat" w:hAnsi="GHEA Grapalat" w:cs="Sylfaen"/>
          <w:sz w:val="20"/>
          <w:szCs w:val="20"/>
          <w:lang w:val="hy-AM"/>
        </w:rPr>
        <w:t xml:space="preserve">ծավալաթերթ-նախահաշվով սահմանված </w:t>
      </w:r>
      <w:r w:rsidRPr="0033005E">
        <w:rPr>
          <w:rFonts w:ascii="GHEA Grapalat" w:hAnsi="GHEA Grapalat" w:cs="Sylfaen"/>
          <w:sz w:val="20"/>
          <w:szCs w:val="20"/>
          <w:lang w:val="hy-AM"/>
        </w:rPr>
        <w:t xml:space="preserve">աշխատանքների </w:t>
      </w:r>
      <w:r w:rsidRPr="00FB1EC7">
        <w:rPr>
          <w:rFonts w:ascii="GHEA Grapalat" w:hAnsi="GHEA Grapalat" w:cs="Sylfaen"/>
          <w:sz w:val="20"/>
          <w:szCs w:val="20"/>
          <w:lang w:val="hy-AM"/>
        </w:rPr>
        <w:t>դիմաց վճարվող գումարն է:</w:t>
      </w:r>
    </w:p>
    <w:p w14:paraId="4FE0BE5F" w14:textId="77777777" w:rsidR="006030D7" w:rsidRPr="00E6597C" w:rsidRDefault="006030D7" w:rsidP="00F02279">
      <w:pPr>
        <w:tabs>
          <w:tab w:val="num" w:pos="0"/>
          <w:tab w:val="left" w:pos="720"/>
          <w:tab w:val="num" w:pos="900"/>
        </w:tabs>
        <w:jc w:val="both"/>
        <w:rPr>
          <w:rFonts w:ascii="GHEA Grapalat" w:hAnsi="GHEA Grapalat" w:cs="Times Armenian"/>
          <w:sz w:val="20"/>
          <w:szCs w:val="20"/>
          <w:lang w:val="hy-AM"/>
        </w:rPr>
      </w:pPr>
    </w:p>
    <w:p w14:paraId="7BF421F8" w14:textId="77777777" w:rsidR="00F02279" w:rsidRPr="00E6597C" w:rsidRDefault="00F02279" w:rsidP="00F02279">
      <w:pPr>
        <w:tabs>
          <w:tab w:val="left" w:pos="1276"/>
        </w:tabs>
        <w:ind w:firstLine="720"/>
        <w:jc w:val="both"/>
        <w:rPr>
          <w:rFonts w:ascii="GHEA Grapalat" w:hAnsi="GHEA Grapalat" w:cs="Sylfaen"/>
          <w:lang w:val="hy-AM"/>
        </w:rPr>
      </w:pPr>
    </w:p>
    <w:p w14:paraId="5FC810AB" w14:textId="77777777"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6. </w:t>
      </w:r>
      <w:r w:rsidRPr="00E6597C">
        <w:rPr>
          <w:rFonts w:ascii="GHEA Grapalat" w:hAnsi="GHEA Grapalat" w:cs="Sylfaen"/>
          <w:b/>
          <w:sz w:val="20"/>
          <w:szCs w:val="20"/>
          <w:lang w:val="hy-AM"/>
        </w:rPr>
        <w:t>ԿՈՂՄԵՐԻ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ՊԱՏԱՍԽԱՆԱՏՎՈՒԹՅՈՒՆԸ</w:t>
      </w:r>
    </w:p>
    <w:p w14:paraId="1934476A"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lastRenderedPageBreak/>
        <w:t>6.1</w:t>
      </w:r>
      <w:r w:rsidRPr="00E6597C">
        <w:rPr>
          <w:rFonts w:ascii="GHEA Grapalat" w:hAnsi="GHEA Grapalat"/>
          <w:sz w:val="20"/>
          <w:szCs w:val="20"/>
          <w:lang w:val="hy-AM"/>
        </w:rPr>
        <w:tab/>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որակի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ներառյալ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պահպանման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ahoma"/>
          <w:sz w:val="20"/>
          <w:szCs w:val="20"/>
          <w:lang w:val="hy-AM"/>
        </w:rPr>
        <w:t>։</w:t>
      </w:r>
    </w:p>
    <w:p w14:paraId="05A47871" w14:textId="23324E32"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sz w:val="20"/>
          <w:szCs w:val="20"/>
          <w:lang w:val="hy-AM"/>
        </w:rPr>
        <w:t>6.2</w:t>
      </w:r>
      <w:r w:rsidRPr="00E6597C">
        <w:rPr>
          <w:rFonts w:ascii="GHEA Grapalat" w:hAnsi="GHEA Grapalat"/>
          <w:sz w:val="20"/>
          <w:szCs w:val="20"/>
          <w:lang w:val="hy-AM"/>
        </w:rPr>
        <w:tab/>
      </w:r>
      <w:r w:rsidRPr="00E6597C">
        <w:rPr>
          <w:rFonts w:ascii="GHEA Grapalat" w:hAnsi="GHEA Grapalat" w:cs="Sylfaen"/>
          <w:sz w:val="20"/>
          <w:szCs w:val="20"/>
          <w:lang w:val="hy-AM"/>
        </w:rPr>
        <w:t>Սույն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խախտելու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Arial"/>
          <w:sz w:val="20"/>
          <w:szCs w:val="20"/>
          <w:lang w:val="hy-AM"/>
        </w:rPr>
        <w:t xml:space="preserve"> </w:t>
      </w:r>
      <w:r w:rsidRPr="004605D7">
        <w:rPr>
          <w:rFonts w:ascii="GHEA Grapalat" w:hAnsi="GHEA Grapalat" w:cs="Arial"/>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չկատարված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գնի</w:t>
      </w:r>
      <w:r w:rsidRPr="00E6597C">
        <w:rPr>
          <w:rFonts w:ascii="GHEA Grapalat" w:hAnsi="GHEA Grapalat" w:cs="Arial"/>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14:paraId="11AD2CBE" w14:textId="72A22CE1" w:rsidR="00F02279" w:rsidRPr="004605D7" w:rsidRDefault="00F02279" w:rsidP="00F02279">
      <w:pPr>
        <w:ind w:firstLine="709"/>
        <w:jc w:val="both"/>
        <w:rPr>
          <w:rFonts w:ascii="GHEA Grapalat" w:hAnsi="GHEA Grapalat"/>
          <w:sz w:val="20"/>
          <w:lang w:val="hy-AM"/>
        </w:rPr>
      </w:pPr>
      <w:r w:rsidRPr="00E6597C">
        <w:rPr>
          <w:rFonts w:ascii="GHEA Grapalat" w:hAnsi="GHEA Grapalat"/>
          <w:sz w:val="20"/>
          <w:szCs w:val="20"/>
          <w:lang w:val="hy-AM"/>
        </w:rPr>
        <w:t>6.3</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3.1.3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հիմքերով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չընդունվելու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ինչպես</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նաև</w:t>
      </w:r>
      <w:r w:rsidRPr="00E6597C">
        <w:rPr>
          <w:rFonts w:ascii="GHEA Grapalat" w:hAnsi="GHEA Grapalat" w:cs="Arial"/>
          <w:sz w:val="20"/>
          <w:szCs w:val="20"/>
          <w:lang w:val="hy-AM"/>
        </w:rPr>
        <w:t xml:space="preserve"> 3.1.4 </w:t>
      </w:r>
      <w:r w:rsidRPr="00E6597C">
        <w:rPr>
          <w:rFonts w:ascii="GHEA Grapalat" w:hAnsi="GHEA Grapalat" w:cs="Sylfaen"/>
          <w:sz w:val="20"/>
          <w:szCs w:val="20"/>
          <w:lang w:val="hy-AM"/>
        </w:rPr>
        <w:t>կետով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լուծելու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742B5B">
        <w:rPr>
          <w:rFonts w:ascii="GHEA Grapalat" w:hAnsi="GHEA Grapalat" w:cs="Sylfaen"/>
          <w:sz w:val="20"/>
          <w:szCs w:val="20"/>
          <w:lang w:val="hy-AM"/>
        </w:rPr>
        <w:t>տուգանք</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պայմանագրի</w:t>
      </w:r>
      <w:r w:rsidRPr="00742B5B">
        <w:rPr>
          <w:rFonts w:ascii="GHEA Grapalat" w:hAnsi="GHEA Grapalat" w:cs="Arial"/>
          <w:sz w:val="20"/>
          <w:szCs w:val="20"/>
          <w:lang w:val="hy-AM"/>
        </w:rPr>
        <w:t xml:space="preserve"> 5.1 </w:t>
      </w:r>
      <w:r w:rsidRPr="00742B5B">
        <w:rPr>
          <w:rFonts w:ascii="GHEA Grapalat" w:hAnsi="GHEA Grapalat" w:cs="Sylfaen"/>
          <w:sz w:val="20"/>
          <w:szCs w:val="20"/>
          <w:lang w:val="hy-AM"/>
        </w:rPr>
        <w:t>կետում</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նախատեսված</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գումարի</w:t>
      </w:r>
      <w:r w:rsidRPr="00742B5B">
        <w:rPr>
          <w:rFonts w:ascii="GHEA Grapalat" w:hAnsi="GHEA Grapalat" w:cs="Arial"/>
          <w:sz w:val="20"/>
          <w:szCs w:val="20"/>
          <w:lang w:val="hy-AM"/>
        </w:rPr>
        <w:t xml:space="preserve"> 0,5 (</w:t>
      </w:r>
      <w:r w:rsidRPr="00742B5B">
        <w:rPr>
          <w:rFonts w:ascii="GHEA Grapalat" w:hAnsi="GHEA Grapalat" w:cs="Sylfaen"/>
          <w:sz w:val="20"/>
          <w:szCs w:val="20"/>
          <w:lang w:val="hy-AM"/>
        </w:rPr>
        <w:t>զրո</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ամբողջ</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հինգ</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տասնորդական</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տոկոսի</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չափով:</w:t>
      </w:r>
      <w:r w:rsidR="00C754B2" w:rsidRPr="00742B5B">
        <w:rPr>
          <w:rStyle w:val="af6"/>
          <w:rFonts w:ascii="GHEA Grapalat" w:hAnsi="GHEA Grapalat" w:cs="Sylfaen"/>
          <w:sz w:val="20"/>
          <w:szCs w:val="20"/>
          <w:lang w:val="hy-AM"/>
        </w:rPr>
        <w:footnoteReference w:id="40"/>
      </w:r>
      <w:r w:rsidR="00742B5B">
        <w:rPr>
          <w:rFonts w:ascii="GHEA Grapalat" w:hAnsi="GHEA Grapalat" w:cs="Sylfaen"/>
          <w:sz w:val="20"/>
          <w:szCs w:val="20"/>
          <w:lang w:val="hy-AM"/>
        </w:rPr>
        <w:t xml:space="preserve"> </w:t>
      </w:r>
      <w:r w:rsidR="00742B5B" w:rsidRPr="00742B5B">
        <w:rPr>
          <w:rFonts w:ascii="GHEA Grapalat" w:hAnsi="GHEA Grapalat"/>
          <w:sz w:val="20"/>
          <w:lang w:val="hy-AM"/>
        </w:rPr>
        <w:t xml:space="preserve"> </w:t>
      </w:r>
      <w:r w:rsidRPr="00742B5B">
        <w:rPr>
          <w:rFonts w:ascii="GHEA Grapalat" w:hAnsi="GHEA Grapalat"/>
          <w:sz w:val="20"/>
          <w:lang w:val="hy-AM"/>
        </w:rPr>
        <w:t xml:space="preserve">Ընդ որում տուգանքը հաշվարկվում է նաև աշխատանքի արդյունքը սույն պայմանագրով սահմանված ժամկետում </w:t>
      </w:r>
      <w:r w:rsidRPr="004605D7">
        <w:rPr>
          <w:rFonts w:ascii="GHEA Grapalat" w:hAnsi="GHEA Grapalat"/>
          <w:sz w:val="20"/>
          <w:lang w:val="hy-AM"/>
        </w:rPr>
        <w:t xml:space="preserve">կատարելու, սակայն պատվիրատուի կողմից այդ չընդունվելու դեպքում:  </w:t>
      </w:r>
    </w:p>
    <w:p w14:paraId="3B9A3683" w14:textId="061AAB85"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6.4</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6.2</w:t>
      </w:r>
      <w:r w:rsidR="00AE446F">
        <w:rPr>
          <w:rFonts w:ascii="GHEA Grapalat" w:hAnsi="GHEA Grapalat" w:cs="Sylfaen"/>
          <w:sz w:val="20"/>
          <w:szCs w:val="20"/>
          <w:lang w:val="hy-AM"/>
        </w:rPr>
        <w:t>,</w:t>
      </w:r>
      <w:r w:rsidRPr="00E6597C">
        <w:rPr>
          <w:rFonts w:ascii="GHEA Grapalat" w:hAnsi="GHEA Grapalat" w:cs="Times Armenian"/>
          <w:sz w:val="20"/>
          <w:szCs w:val="20"/>
          <w:lang w:val="hy-AM"/>
        </w:rPr>
        <w:t xml:space="preserve"> 6.3 </w:t>
      </w:r>
      <w:r w:rsidR="00AE446F">
        <w:rPr>
          <w:rFonts w:ascii="GHEA Grapalat" w:hAnsi="GHEA Grapalat" w:cs="Times Armenian"/>
          <w:sz w:val="20"/>
          <w:szCs w:val="20"/>
          <w:lang w:val="hy-AM"/>
        </w:rPr>
        <w:t xml:space="preserve">և 6.5.1 </w:t>
      </w:r>
      <w:r w:rsidRPr="00E6597C">
        <w:rPr>
          <w:rFonts w:ascii="GHEA Grapalat" w:hAnsi="GHEA Grapalat" w:cs="Sylfaen"/>
          <w:sz w:val="20"/>
          <w:szCs w:val="20"/>
          <w:lang w:val="hy-AM"/>
        </w:rPr>
        <w:t>կետերով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տուգանքը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հաշվանցվում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գումարների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ahoma"/>
          <w:sz w:val="20"/>
          <w:szCs w:val="20"/>
          <w:lang w:val="hy-AM"/>
        </w:rPr>
        <w:t>։</w:t>
      </w:r>
    </w:p>
    <w:p w14:paraId="262A0FFD" w14:textId="19A949B5" w:rsidR="00F02279" w:rsidRDefault="00F02279" w:rsidP="00F02279">
      <w:pPr>
        <w:tabs>
          <w:tab w:val="left" w:pos="1276"/>
        </w:tabs>
        <w:ind w:firstLine="720"/>
        <w:jc w:val="both"/>
        <w:rPr>
          <w:rFonts w:ascii="GHEA Grapalat" w:hAnsi="GHEA Grapalat" w:cs="Tahoma"/>
          <w:sz w:val="20"/>
          <w:szCs w:val="20"/>
          <w:lang w:val="hy-AM"/>
        </w:rPr>
      </w:pPr>
      <w:r w:rsidRPr="00E6597C">
        <w:rPr>
          <w:rFonts w:ascii="GHEA Grapalat" w:hAnsi="GHEA Grapalat"/>
          <w:sz w:val="20"/>
          <w:szCs w:val="20"/>
          <w:lang w:val="hy-AM"/>
        </w:rPr>
        <w:t>6.5</w:t>
      </w:r>
      <w:r w:rsidRPr="00E6597C">
        <w:rPr>
          <w:rFonts w:ascii="GHEA Grapalat" w:hAnsi="GHEA Grapalat"/>
          <w:sz w:val="20"/>
          <w:szCs w:val="20"/>
          <w:lang w:val="hy-AM"/>
        </w:rPr>
        <w:tab/>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5.3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խախտման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նկատմամբ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Times Armenian"/>
          <w:sz w:val="20"/>
          <w:szCs w:val="20"/>
          <w:lang w:val="hy-AM"/>
        </w:rPr>
        <w:t xml:space="preserve"> </w:t>
      </w:r>
      <w:r w:rsidRPr="004605D7">
        <w:rPr>
          <w:rFonts w:ascii="GHEA Grapalat" w:hAnsi="GHEA Grapalat" w:cs="Times Armenian"/>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չվճարված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գումարի</w:t>
      </w:r>
      <w:r w:rsidRPr="00E6597C">
        <w:rPr>
          <w:rFonts w:ascii="GHEA Grapalat" w:hAnsi="GHEA Grapalat" w:cs="Times Armenian"/>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sidDel="007472F1">
        <w:rPr>
          <w:rFonts w:ascii="GHEA Grapalat" w:hAnsi="GHEA Grapalat" w:cs="Times Armenian"/>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14:paraId="7CB99E0E" w14:textId="32DE43BB" w:rsidR="00AE446F" w:rsidRPr="00717204" w:rsidRDefault="00AE446F" w:rsidP="00717204">
      <w:pPr>
        <w:tabs>
          <w:tab w:val="left" w:pos="1276"/>
        </w:tabs>
        <w:ind w:firstLine="720"/>
        <w:jc w:val="both"/>
        <w:rPr>
          <w:rFonts w:ascii="GHEA Grapalat" w:hAnsi="GHEA Grapalat" w:cs="Sylfaen"/>
          <w:sz w:val="20"/>
          <w:szCs w:val="20"/>
          <w:lang w:val="hy-AM"/>
        </w:rPr>
      </w:pPr>
      <w:r w:rsidRPr="00993BA8">
        <w:rPr>
          <w:rFonts w:ascii="GHEA Grapalat" w:hAnsi="GHEA Grapalat" w:cs="Sylfaen"/>
          <w:sz w:val="20"/>
          <w:szCs w:val="20"/>
          <w:lang w:val="hy-AM"/>
        </w:rPr>
        <w:t>6.5.1 Սույն պայմանագրով նախատեսված ա</w:t>
      </w:r>
      <w:r w:rsidRPr="00037FAA">
        <w:rPr>
          <w:rFonts w:ascii="GHEA Grapalat" w:hAnsi="GHEA Grapalat" w:cs="Sylfaen"/>
          <w:sz w:val="20"/>
          <w:szCs w:val="20"/>
          <w:lang w:val="hy-AM"/>
        </w:rPr>
        <w:t xml:space="preserve">շխատանքների կատարման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w:t>
      </w:r>
      <w:r w:rsidRPr="00717204">
        <w:rPr>
          <w:rFonts w:ascii="GHEA Grapalat" w:hAnsi="GHEA Grapalat" w:cs="Sylfaen"/>
          <w:sz w:val="20"/>
          <w:szCs w:val="20"/>
          <w:lang w:val="hy-AM"/>
        </w:rPr>
        <w:t xml:space="preserve">կահավորման, տեխնիկական անվտանգության, սանիտարահիգիենիկ և բնապահպանական (այդ թվում կլիմայի փոփոխության հետ հարմարվողականության միջոցառումների)  նորմերի </w:t>
      </w:r>
      <w:r w:rsidRPr="00037FAA">
        <w:rPr>
          <w:rFonts w:ascii="GHEA Grapalat" w:hAnsi="GHEA Grapalat" w:cs="Sylfaen"/>
          <w:sz w:val="20"/>
          <w:szCs w:val="20"/>
          <w:lang w:val="hy-AM"/>
        </w:rPr>
        <w:t>չպահպանման յուրաքանչյուր արձանագրված դեպքի համար Կապալառուի նկատմամբ կիրառվում է պատասխանատվության հետևյալ միջոցները</w:t>
      </w:r>
      <w:r w:rsidR="00742B5B">
        <w:rPr>
          <w:rStyle w:val="af6"/>
          <w:rFonts w:ascii="GHEA Grapalat" w:hAnsi="GHEA Grapalat" w:cs="Sylfaen"/>
          <w:sz w:val="20"/>
          <w:szCs w:val="20"/>
          <w:lang w:val="hy-AM"/>
        </w:rPr>
        <w:footnoteReference w:id="41"/>
      </w:r>
    </w:p>
    <w:p w14:paraId="4898F969" w14:textId="77777777" w:rsidR="00B838C9" w:rsidRPr="00717204" w:rsidRDefault="00B838C9" w:rsidP="00717204">
      <w:pPr>
        <w:tabs>
          <w:tab w:val="left" w:pos="1276"/>
        </w:tabs>
        <w:ind w:firstLine="720"/>
        <w:jc w:val="both"/>
        <w:rPr>
          <w:rFonts w:ascii="GHEA Grapalat" w:hAnsi="GHEA Grapalat" w:cs="Sylfaen"/>
          <w:sz w:val="20"/>
          <w:szCs w:val="20"/>
          <w:lang w:val="hy-AM"/>
        </w:rPr>
      </w:pPr>
    </w:p>
    <w:tbl>
      <w:tblPr>
        <w:tblStyle w:val="aff2"/>
        <w:tblW w:w="0" w:type="auto"/>
        <w:jc w:val="center"/>
        <w:tblLook w:val="04A0" w:firstRow="1" w:lastRow="0" w:firstColumn="1" w:lastColumn="0" w:noHBand="0" w:noVBand="1"/>
        <w:tblPrChange w:id="2619" w:author="Հերմինե Գևորգյան" w:date="2026-02-26T23:44:00Z" w16du:dateUtc="2026-02-26T19:44:00Z">
          <w:tblPr>
            <w:tblStyle w:val="aff2"/>
            <w:tblW w:w="0" w:type="auto"/>
            <w:tblLook w:val="04A0" w:firstRow="1" w:lastRow="0" w:firstColumn="1" w:lastColumn="0" w:noHBand="0" w:noVBand="1"/>
          </w:tblPr>
        </w:tblPrChange>
      </w:tblPr>
      <w:tblGrid>
        <w:gridCol w:w="625"/>
        <w:gridCol w:w="2006"/>
        <w:gridCol w:w="2631"/>
        <w:gridCol w:w="873"/>
        <w:gridCol w:w="1759"/>
        <w:gridCol w:w="2451"/>
        <w:tblGridChange w:id="2620">
          <w:tblGrid>
            <w:gridCol w:w="625"/>
            <w:gridCol w:w="2006"/>
            <w:gridCol w:w="2631"/>
            <w:gridCol w:w="873"/>
            <w:gridCol w:w="1759"/>
            <w:gridCol w:w="715"/>
            <w:gridCol w:w="1736"/>
          </w:tblGrid>
        </w:tblGridChange>
      </w:tblGrid>
      <w:tr w:rsidR="00203E9C" w14:paraId="08A3A763" w14:textId="77777777" w:rsidTr="00203E9C">
        <w:trPr>
          <w:jc w:val="center"/>
          <w:trPrChange w:id="2621" w:author="Հերմինե Գևորգյան" w:date="2026-02-26T23:44:00Z" w16du:dateUtc="2026-02-26T19:44:00Z">
            <w:trPr>
              <w:gridAfter w:val="0"/>
            </w:trPr>
          </w:trPrChange>
        </w:trPr>
        <w:tc>
          <w:tcPr>
            <w:tcW w:w="6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Change w:id="2622" w:author="Հերմինե Գևորգյան" w:date="2026-02-26T23:44:00Z" w16du:dateUtc="2026-02-26T19:44:00Z">
              <w:tcPr>
                <w:tcW w:w="2631" w:type="dxa"/>
                <w:gridSpan w:val="2"/>
                <w:hideMark/>
              </w:tcPr>
            </w:tcPrChange>
          </w:tcPr>
          <w:p w14:paraId="0EFF3390" w14:textId="77777777" w:rsidR="00203E9C" w:rsidRDefault="00203E9C">
            <w:pPr>
              <w:pStyle w:val="af4"/>
              <w:spacing w:line="360" w:lineRule="auto"/>
              <w:jc w:val="center"/>
              <w:rPr>
                <w:rFonts w:ascii="GHEA Grapalat" w:hAnsi="GHEA Grapalat" w:cs="Sylfaen"/>
                <w:sz w:val="20"/>
                <w:szCs w:val="20"/>
                <w:lang w:val="hy-AM"/>
              </w:rPr>
              <w:pPrChange w:id="2623" w:author="Հերմինե Գևորգյան" w:date="2026-02-26T23:44:00Z" w16du:dateUtc="2026-02-26T19:44:00Z">
                <w:pPr>
                  <w:tabs>
                    <w:tab w:val="left" w:pos="1276"/>
                  </w:tabs>
                  <w:ind w:firstLine="720"/>
                  <w:jc w:val="both"/>
                </w:pPr>
              </w:pPrChange>
            </w:pPr>
            <w:r>
              <w:rPr>
                <w:rFonts w:ascii="GHEA Grapalat" w:hAnsi="GHEA Grapalat"/>
                <w:sz w:val="20"/>
                <w:rPrChange w:id="2624" w:author="Հերմինե Գևորգյան" w:date="2026-02-26T23:44:00Z" w16du:dateUtc="2026-02-26T19:44:00Z">
                  <w:rPr>
                    <w:rFonts w:ascii="GHEA Grapalat" w:hAnsi="GHEA Grapalat"/>
                    <w:sz w:val="20"/>
                    <w:lang w:val="hy-AM"/>
                  </w:rPr>
                </w:rPrChange>
              </w:rPr>
              <w:t>N</w:t>
            </w:r>
          </w:p>
        </w:tc>
        <w:tc>
          <w:tcPr>
            <w:tcW w:w="55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Change w:id="2625" w:author="Հերմինե Գևորգյան" w:date="2026-02-26T23:44:00Z" w16du:dateUtc="2026-02-26T19:44:00Z">
              <w:tcPr>
                <w:tcW w:w="2631" w:type="dxa"/>
                <w:hideMark/>
              </w:tcPr>
            </w:tcPrChange>
          </w:tcPr>
          <w:p w14:paraId="6F69D455" w14:textId="77777777" w:rsidR="00203E9C" w:rsidRDefault="00203E9C">
            <w:pPr>
              <w:pStyle w:val="af4"/>
              <w:spacing w:line="360" w:lineRule="auto"/>
              <w:jc w:val="center"/>
              <w:rPr>
                <w:rFonts w:ascii="GHEA Grapalat" w:hAnsi="GHEA Grapalat" w:cs="Sylfaen"/>
                <w:sz w:val="20"/>
                <w:szCs w:val="20"/>
                <w:lang w:val="hy-AM"/>
              </w:rPr>
              <w:pPrChange w:id="2626" w:author="Հերմինե Գևորգյան" w:date="2026-02-26T23:44:00Z" w16du:dateUtc="2026-02-26T19:44:00Z">
                <w:pPr>
                  <w:tabs>
                    <w:tab w:val="left" w:pos="1276"/>
                  </w:tabs>
                  <w:ind w:firstLine="720"/>
                  <w:jc w:val="both"/>
                </w:pPr>
              </w:pPrChange>
            </w:pPr>
            <w:r>
              <w:rPr>
                <w:rFonts w:ascii="GHEA Grapalat" w:hAnsi="GHEA Grapalat" w:cs="Sylfaen"/>
                <w:sz w:val="20"/>
                <w:szCs w:val="20"/>
                <w:lang w:val="hy-AM"/>
              </w:rPr>
              <w:t>Խախտումը</w:t>
            </w:r>
          </w:p>
        </w:tc>
        <w:tc>
          <w:tcPr>
            <w:tcW w:w="421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Change w:id="2627" w:author="Հերմինե Գևորգյան" w:date="2026-02-26T23:44:00Z" w16du:dateUtc="2026-02-26T19:44:00Z">
              <w:tcPr>
                <w:tcW w:w="2632" w:type="dxa"/>
                <w:gridSpan w:val="3"/>
                <w:hideMark/>
              </w:tcPr>
            </w:tcPrChange>
          </w:tcPr>
          <w:p w14:paraId="4A03A37C" w14:textId="77777777" w:rsidR="00203E9C" w:rsidRDefault="00203E9C">
            <w:pPr>
              <w:pStyle w:val="af4"/>
              <w:spacing w:line="360" w:lineRule="auto"/>
              <w:jc w:val="center"/>
              <w:rPr>
                <w:rFonts w:ascii="GHEA Grapalat" w:hAnsi="GHEA Grapalat" w:cs="Sylfaen"/>
                <w:sz w:val="20"/>
                <w:szCs w:val="20"/>
                <w:lang w:val="hy-AM"/>
              </w:rPr>
              <w:pPrChange w:id="2628" w:author="Հերմինե Գևորգյան" w:date="2026-02-26T23:44:00Z" w16du:dateUtc="2026-02-26T19:44:00Z">
                <w:pPr>
                  <w:tabs>
                    <w:tab w:val="left" w:pos="1276"/>
                  </w:tabs>
                  <w:ind w:firstLine="720"/>
                  <w:jc w:val="both"/>
                </w:pPr>
              </w:pPrChange>
            </w:pPr>
            <w:r>
              <w:rPr>
                <w:rFonts w:ascii="GHEA Grapalat" w:hAnsi="GHEA Grapalat" w:cs="Sylfaen"/>
                <w:sz w:val="20"/>
                <w:szCs w:val="20"/>
                <w:lang w:val="hy-AM"/>
              </w:rPr>
              <w:t>Պատասխանատվությունը</w:t>
            </w:r>
          </w:p>
        </w:tc>
      </w:tr>
      <w:tr w:rsidR="00203E9C" w14:paraId="001DE568" w14:textId="77777777" w:rsidTr="00203E9C">
        <w:trPr>
          <w:jc w:val="center"/>
          <w:trPrChange w:id="2629" w:author="Հերմինե Գևորգյան" w:date="2026-02-26T23:44:00Z" w16du:dateUtc="2026-02-26T19:44:00Z">
            <w:trPr>
              <w:gridAfter w:val="0"/>
            </w:trPr>
          </w:trPrChange>
        </w:trPr>
        <w:tc>
          <w:tcPr>
            <w:tcW w:w="6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Change w:id="2630" w:author="Հերմինե Գևորգյան" w:date="2026-02-26T23:44:00Z" w16du:dateUtc="2026-02-26T19:44:00Z">
              <w:tcPr>
                <w:tcW w:w="2631" w:type="dxa"/>
                <w:gridSpan w:val="2"/>
                <w:hideMark/>
              </w:tcPr>
            </w:tcPrChange>
          </w:tcPr>
          <w:p w14:paraId="0959448E" w14:textId="77777777" w:rsidR="00203E9C" w:rsidRDefault="00203E9C">
            <w:pPr>
              <w:pStyle w:val="af4"/>
              <w:spacing w:line="360" w:lineRule="auto"/>
              <w:jc w:val="center"/>
              <w:rPr>
                <w:rFonts w:ascii="GHEA Grapalat" w:hAnsi="GHEA Grapalat" w:cs="Sylfaen"/>
                <w:sz w:val="20"/>
                <w:szCs w:val="20"/>
                <w:lang w:val="hy-AM"/>
              </w:rPr>
              <w:pPrChange w:id="2631" w:author="Հերմինե Գևորգյան" w:date="2026-02-26T23:44:00Z" w16du:dateUtc="2026-02-26T19:44:00Z">
                <w:pPr>
                  <w:tabs>
                    <w:tab w:val="left" w:pos="1276"/>
                  </w:tabs>
                  <w:ind w:firstLine="720"/>
                  <w:jc w:val="both"/>
                </w:pPr>
              </w:pPrChange>
            </w:pPr>
            <w:ins w:id="2632" w:author="Հերմինե Գևորգյան" w:date="2026-02-26T23:44:00Z" w16du:dateUtc="2026-02-26T19:44:00Z">
              <w:r>
                <w:rPr>
                  <w:rFonts w:ascii="GHEA Grapalat" w:hAnsi="GHEA Grapalat" w:cs="Sylfaen"/>
                  <w:sz w:val="20"/>
                  <w:szCs w:val="20"/>
                  <w:lang w:val="hy-AM"/>
                </w:rPr>
                <w:t>1</w:t>
              </w:r>
            </w:ins>
          </w:p>
        </w:tc>
        <w:tc>
          <w:tcPr>
            <w:tcW w:w="55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Change w:id="2633" w:author="Հերմինե Գևորգյան" w:date="2026-02-26T23:44:00Z" w16du:dateUtc="2026-02-26T19:44:00Z">
              <w:tcPr>
                <w:tcW w:w="2631" w:type="dxa"/>
                <w:hideMark/>
              </w:tcPr>
            </w:tcPrChange>
          </w:tcPr>
          <w:p w14:paraId="40A7A8EB" w14:textId="77777777" w:rsidR="00203E9C" w:rsidRDefault="00203E9C">
            <w:pPr>
              <w:pStyle w:val="af4"/>
              <w:rPr>
                <w:rFonts w:ascii="GHEA Grapalat" w:hAnsi="GHEA Grapalat" w:cs="Sylfaen"/>
                <w:sz w:val="20"/>
                <w:szCs w:val="20"/>
                <w:lang w:val="hy-AM"/>
              </w:rPr>
              <w:pPrChange w:id="2634" w:author="Հերմինե Գևորգյան" w:date="2026-02-26T23:44:00Z" w16du:dateUtc="2026-02-26T19:44:00Z">
                <w:pPr>
                  <w:tabs>
                    <w:tab w:val="left" w:pos="1276"/>
                  </w:tabs>
                  <w:ind w:firstLine="720"/>
                  <w:jc w:val="both"/>
                </w:pPr>
              </w:pPrChange>
            </w:pPr>
            <w:ins w:id="2635" w:author="Հերմինե Գևորգյան" w:date="2026-02-26T23:44:00Z" w16du:dateUtc="2026-02-26T19:44:00Z">
              <w:r>
                <w:rPr>
                  <w:rFonts w:ascii="GHEA Grapalat" w:hAnsi="GHEA Grapalat" w:cs="Sylfaen"/>
                  <w:sz w:val="20"/>
                  <w:szCs w:val="20"/>
                  <w:lang w:val="hy-AM"/>
                </w:rPr>
                <w:t>Շինարարական հրապարակի պատշաճ կազմակերպումը, կահավորումը չկատարել</w:t>
              </w:r>
            </w:ins>
          </w:p>
        </w:tc>
        <w:tc>
          <w:tcPr>
            <w:tcW w:w="421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Change w:id="2636" w:author="Հերմինե Գևորգյան" w:date="2026-02-26T23:44:00Z" w16du:dateUtc="2026-02-26T19:44:00Z">
              <w:tcPr>
                <w:tcW w:w="2632" w:type="dxa"/>
                <w:gridSpan w:val="3"/>
                <w:hideMark/>
              </w:tcPr>
            </w:tcPrChange>
          </w:tcPr>
          <w:p w14:paraId="7B081516" w14:textId="77777777" w:rsidR="00203E9C" w:rsidRDefault="00203E9C">
            <w:pPr>
              <w:pStyle w:val="af4"/>
              <w:rPr>
                <w:rFonts w:ascii="GHEA Grapalat" w:hAnsi="GHEA Grapalat" w:cs="Sylfaen"/>
                <w:sz w:val="20"/>
                <w:szCs w:val="20"/>
                <w:lang w:val="hy-AM"/>
              </w:rPr>
              <w:pPrChange w:id="2637" w:author="Հերմինե Գևորգյան" w:date="2026-02-26T23:44:00Z" w16du:dateUtc="2026-02-26T19:44:00Z">
                <w:pPr>
                  <w:tabs>
                    <w:tab w:val="left" w:pos="1276"/>
                  </w:tabs>
                  <w:ind w:firstLine="720"/>
                  <w:jc w:val="both"/>
                </w:pPr>
              </w:pPrChange>
            </w:pPr>
            <w:ins w:id="2638" w:author="Հերմինե Գևորգյան" w:date="2026-02-26T23:44:00Z" w16du:dateUtc="2026-02-26T19:44:00Z">
              <w:r>
                <w:rPr>
                  <w:rFonts w:ascii="GHEA Grapalat" w:hAnsi="GHEA Grapalat" w:cs="Sylfaen"/>
                  <w:sz w:val="20"/>
                  <w:szCs w:val="20"/>
                  <w:lang w:val="hy-AM"/>
                </w:rPr>
                <w:t>Տուգանք – պայմանագրային գնի 0.5</w:t>
              </w:r>
              <w:r>
                <w:rPr>
                  <w:rFonts w:ascii="GHEA Grapalat" w:hAnsi="GHEA Grapalat" w:cs="Sylfaen"/>
                  <w:sz w:val="20"/>
                  <w:szCs w:val="20"/>
                </w:rPr>
                <w:t>%</w:t>
              </w:r>
              <w:r>
                <w:rPr>
                  <w:rFonts w:ascii="GHEA Grapalat" w:hAnsi="GHEA Grapalat" w:cs="Sylfaen"/>
                  <w:sz w:val="20"/>
                  <w:szCs w:val="20"/>
                  <w:lang w:val="hy-AM"/>
                </w:rPr>
                <w:t xml:space="preserve"> չափով</w:t>
              </w:r>
            </w:ins>
          </w:p>
        </w:tc>
      </w:tr>
      <w:tr w:rsidR="00203E9C" w14:paraId="068E1392" w14:textId="77777777" w:rsidTr="00203E9C">
        <w:trPr>
          <w:jc w:val="center"/>
          <w:trPrChange w:id="2639" w:author="Հերմինե Գևորգյան" w:date="2026-02-26T23:44:00Z" w16du:dateUtc="2026-02-26T19:44:00Z">
            <w:trPr>
              <w:gridAfter w:val="0"/>
            </w:trPr>
          </w:trPrChange>
        </w:trPr>
        <w:tc>
          <w:tcPr>
            <w:tcW w:w="6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Change w:id="2640" w:author="Հերմինե Գևորգյան" w:date="2026-02-26T23:44:00Z" w16du:dateUtc="2026-02-26T19:44:00Z">
              <w:tcPr>
                <w:tcW w:w="2631" w:type="dxa"/>
                <w:gridSpan w:val="2"/>
                <w:hideMark/>
              </w:tcPr>
            </w:tcPrChange>
          </w:tcPr>
          <w:p w14:paraId="15F6765D" w14:textId="77777777" w:rsidR="00203E9C" w:rsidRDefault="00203E9C">
            <w:pPr>
              <w:pStyle w:val="af4"/>
              <w:spacing w:line="360" w:lineRule="auto"/>
              <w:jc w:val="center"/>
              <w:rPr>
                <w:rFonts w:ascii="GHEA Grapalat" w:hAnsi="GHEA Grapalat" w:cs="Sylfaen"/>
                <w:sz w:val="20"/>
                <w:szCs w:val="20"/>
                <w:lang w:val="hy-AM"/>
              </w:rPr>
              <w:pPrChange w:id="2641" w:author="Հերմինե Գևորգյան" w:date="2026-02-26T23:44:00Z" w16du:dateUtc="2026-02-26T19:44:00Z">
                <w:pPr>
                  <w:tabs>
                    <w:tab w:val="left" w:pos="1276"/>
                  </w:tabs>
                  <w:ind w:firstLine="720"/>
                  <w:jc w:val="both"/>
                </w:pPr>
              </w:pPrChange>
            </w:pPr>
            <w:ins w:id="2642" w:author="Հերմինե Գևորգյան" w:date="2026-02-26T23:44:00Z" w16du:dateUtc="2026-02-26T19:44:00Z">
              <w:r>
                <w:rPr>
                  <w:rFonts w:ascii="GHEA Grapalat" w:hAnsi="GHEA Grapalat" w:cs="Sylfaen"/>
                  <w:sz w:val="20"/>
                  <w:szCs w:val="20"/>
                  <w:lang w:val="hy-AM"/>
                </w:rPr>
                <w:t>2</w:t>
              </w:r>
            </w:ins>
          </w:p>
        </w:tc>
        <w:tc>
          <w:tcPr>
            <w:tcW w:w="55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Change w:id="2643" w:author="Հերմինե Գևորգյան" w:date="2026-02-26T23:44:00Z" w16du:dateUtc="2026-02-26T19:44:00Z">
              <w:tcPr>
                <w:tcW w:w="2631" w:type="dxa"/>
                <w:hideMark/>
              </w:tcPr>
            </w:tcPrChange>
          </w:tcPr>
          <w:p w14:paraId="2B278E60" w14:textId="77777777" w:rsidR="00203E9C" w:rsidRDefault="00203E9C">
            <w:pPr>
              <w:pStyle w:val="af4"/>
              <w:rPr>
                <w:rFonts w:ascii="GHEA Grapalat" w:hAnsi="GHEA Grapalat" w:cs="Sylfaen"/>
                <w:sz w:val="20"/>
                <w:szCs w:val="20"/>
                <w:lang w:val="hy-AM"/>
              </w:rPr>
              <w:pPrChange w:id="2644" w:author="Հերմինե Գևորգյան" w:date="2026-02-26T23:44:00Z" w16du:dateUtc="2026-02-26T19:44:00Z">
                <w:pPr>
                  <w:tabs>
                    <w:tab w:val="left" w:pos="1276"/>
                  </w:tabs>
                  <w:ind w:firstLine="720"/>
                  <w:jc w:val="both"/>
                </w:pPr>
              </w:pPrChange>
            </w:pPr>
            <w:ins w:id="2645" w:author="Հերմինե Գևորգյան" w:date="2026-02-26T23:44:00Z" w16du:dateUtc="2026-02-26T19:44:00Z">
              <w:r>
                <w:rPr>
                  <w:rFonts w:ascii="GHEA Grapalat" w:hAnsi="GHEA Grapalat" w:cs="Sylfaen"/>
                  <w:sz w:val="20"/>
                  <w:szCs w:val="20"/>
                  <w:lang w:val="hy-AM"/>
                </w:rPr>
                <w:t>Տեխնիկական անվտանգության, սանիտարահիգիենիկ և բնապահպանական (այդ թվում կլիմայի փոփոխության հետ հարմարվողականության միջոցառումների)  նորմերի չպահպանելը</w:t>
              </w:r>
            </w:ins>
          </w:p>
        </w:tc>
        <w:tc>
          <w:tcPr>
            <w:tcW w:w="421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Change w:id="2646" w:author="Հերմինե Գևորգյան" w:date="2026-02-26T23:44:00Z" w16du:dateUtc="2026-02-26T19:44:00Z">
              <w:tcPr>
                <w:tcW w:w="2632" w:type="dxa"/>
                <w:gridSpan w:val="3"/>
                <w:hideMark/>
              </w:tcPr>
            </w:tcPrChange>
          </w:tcPr>
          <w:p w14:paraId="278DD0C0" w14:textId="77777777" w:rsidR="00203E9C" w:rsidRDefault="00203E9C">
            <w:pPr>
              <w:pStyle w:val="af4"/>
              <w:rPr>
                <w:rFonts w:ascii="GHEA Grapalat" w:hAnsi="GHEA Grapalat" w:cs="Sylfaen"/>
                <w:sz w:val="20"/>
                <w:szCs w:val="20"/>
                <w:lang w:val="hy-AM"/>
              </w:rPr>
              <w:pPrChange w:id="2647" w:author="Հերմինե Գևորգյան" w:date="2026-02-26T23:44:00Z" w16du:dateUtc="2026-02-26T19:44:00Z">
                <w:pPr>
                  <w:tabs>
                    <w:tab w:val="left" w:pos="1276"/>
                  </w:tabs>
                  <w:ind w:firstLine="720"/>
                  <w:jc w:val="both"/>
                </w:pPr>
              </w:pPrChange>
            </w:pPr>
            <w:ins w:id="2648" w:author="Հերմինե Գևորգյան" w:date="2026-02-26T23:44:00Z" w16du:dateUtc="2026-02-26T19:44:00Z">
              <w:r>
                <w:rPr>
                  <w:rFonts w:ascii="GHEA Grapalat" w:hAnsi="GHEA Grapalat" w:cs="Sylfaen"/>
                  <w:sz w:val="20"/>
                  <w:szCs w:val="20"/>
                  <w:lang w:val="hy-AM"/>
                </w:rPr>
                <w:t>Տուգանք – պայմանագրային գնի 0.5</w:t>
              </w:r>
              <w:r>
                <w:rPr>
                  <w:rFonts w:ascii="GHEA Grapalat" w:hAnsi="GHEA Grapalat" w:cs="Sylfaen"/>
                  <w:sz w:val="20"/>
                  <w:szCs w:val="20"/>
                </w:rPr>
                <w:t>%</w:t>
              </w:r>
              <w:r>
                <w:rPr>
                  <w:rFonts w:ascii="GHEA Grapalat" w:hAnsi="GHEA Grapalat" w:cs="Sylfaen"/>
                  <w:sz w:val="20"/>
                  <w:szCs w:val="20"/>
                  <w:lang w:val="hy-AM"/>
                </w:rPr>
                <w:t xml:space="preserve"> չափով</w:t>
              </w:r>
            </w:ins>
          </w:p>
        </w:tc>
      </w:tr>
      <w:tr w:rsidR="00203E9C" w14:paraId="66F445F8" w14:textId="77777777" w:rsidTr="00203E9C">
        <w:trPr>
          <w:jc w:val="center"/>
          <w:trPrChange w:id="2649" w:author="Հերմինե Գևորգյան" w:date="2026-02-26T23:44:00Z" w16du:dateUtc="2026-02-26T19:44:00Z">
            <w:trPr>
              <w:gridAfter w:val="0"/>
            </w:trPr>
          </w:trPrChange>
        </w:trPr>
        <w:tc>
          <w:tcPr>
            <w:tcW w:w="6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Change w:id="2650" w:author="Հերմինե Գևորգյան" w:date="2026-02-26T23:44:00Z" w16du:dateUtc="2026-02-26T19:44:00Z">
              <w:tcPr>
                <w:tcW w:w="2631" w:type="dxa"/>
                <w:gridSpan w:val="2"/>
                <w:hideMark/>
              </w:tcPr>
            </w:tcPrChange>
          </w:tcPr>
          <w:p w14:paraId="139175E6" w14:textId="77777777" w:rsidR="00203E9C" w:rsidRDefault="00203E9C">
            <w:pPr>
              <w:pStyle w:val="af4"/>
              <w:spacing w:line="360" w:lineRule="auto"/>
              <w:jc w:val="center"/>
              <w:rPr>
                <w:rFonts w:ascii="GHEA Grapalat" w:hAnsi="GHEA Grapalat" w:cs="Sylfaen"/>
                <w:sz w:val="20"/>
                <w:szCs w:val="20"/>
                <w:lang w:val="hy-AM"/>
              </w:rPr>
              <w:pPrChange w:id="2651" w:author="Հերմինե Գևորգյան" w:date="2026-02-26T23:44:00Z" w16du:dateUtc="2026-02-26T19:44:00Z">
                <w:pPr>
                  <w:tabs>
                    <w:tab w:val="left" w:pos="1276"/>
                  </w:tabs>
                  <w:ind w:firstLine="720"/>
                  <w:jc w:val="both"/>
                </w:pPr>
              </w:pPrChange>
            </w:pPr>
            <w:ins w:id="2652" w:author="Հերմինե Գևորգյան" w:date="2026-02-26T23:44:00Z" w16du:dateUtc="2026-02-26T19:44:00Z">
              <w:r>
                <w:rPr>
                  <w:rFonts w:ascii="GHEA Grapalat" w:hAnsi="GHEA Grapalat" w:cs="Sylfaen"/>
                  <w:sz w:val="20"/>
                  <w:szCs w:val="20"/>
                  <w:lang w:val="hy-AM"/>
                </w:rPr>
                <w:t>3</w:t>
              </w:r>
            </w:ins>
          </w:p>
        </w:tc>
        <w:tc>
          <w:tcPr>
            <w:tcW w:w="55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Change w:id="2653" w:author="Հերմինե Գևորգյան" w:date="2026-02-26T23:44:00Z" w16du:dateUtc="2026-02-26T19:44:00Z">
              <w:tcPr>
                <w:tcW w:w="2631" w:type="dxa"/>
                <w:hideMark/>
              </w:tcPr>
            </w:tcPrChange>
          </w:tcPr>
          <w:p w14:paraId="4E64B253" w14:textId="77777777" w:rsidR="00203E9C" w:rsidRDefault="00203E9C">
            <w:pPr>
              <w:rPr>
                <w:rFonts w:ascii="GHEA Grapalat" w:hAnsi="GHEA Grapalat"/>
                <w:color w:val="000000"/>
                <w:sz w:val="20"/>
                <w:lang w:val="hy-AM"/>
                <w:rPrChange w:id="2654" w:author="Հերմինե Գևորգյան" w:date="2026-02-26T23:44:00Z" w16du:dateUtc="2026-02-26T19:44:00Z">
                  <w:rPr>
                    <w:rFonts w:ascii="GHEA Grapalat" w:hAnsi="GHEA Grapalat"/>
                    <w:sz w:val="20"/>
                    <w:lang w:val="hy-AM"/>
                  </w:rPr>
                </w:rPrChange>
              </w:rPr>
              <w:pPrChange w:id="2655" w:author="Հերմինե Գևորգյան" w:date="2026-02-26T23:44:00Z" w16du:dateUtc="2026-02-26T19:44:00Z">
                <w:pPr>
                  <w:tabs>
                    <w:tab w:val="left" w:pos="1276"/>
                  </w:tabs>
                  <w:ind w:firstLine="720"/>
                  <w:jc w:val="both"/>
                </w:pPr>
              </w:pPrChange>
            </w:pPr>
            <w:ins w:id="2656" w:author="Հերմինե Գևորգյան" w:date="2026-02-26T23:44:00Z" w16du:dateUtc="2026-02-26T19:44:00Z">
              <w:r>
                <w:rPr>
                  <w:rFonts w:ascii="GHEA Grapalat" w:hAnsi="GHEA Grapalat" w:cs="Calibri"/>
                  <w:color w:val="000000"/>
                  <w:sz w:val="20"/>
                  <w:szCs w:val="20"/>
                  <w:lang w:val="hy-AM"/>
                </w:rPr>
                <w:t>Ամենօրյա ռեժիմով, նշված պահանջների համապատասխանատվության վերաբերյալ գրավոր հավաստում չտրամադրելը</w:t>
              </w:r>
            </w:ins>
          </w:p>
        </w:tc>
        <w:tc>
          <w:tcPr>
            <w:tcW w:w="421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Change w:id="2657" w:author="Հերմինե Գևորգյան" w:date="2026-02-26T23:44:00Z" w16du:dateUtc="2026-02-26T19:44:00Z">
              <w:tcPr>
                <w:tcW w:w="2632" w:type="dxa"/>
                <w:gridSpan w:val="3"/>
                <w:hideMark/>
              </w:tcPr>
            </w:tcPrChange>
          </w:tcPr>
          <w:p w14:paraId="0819F5B8" w14:textId="77777777" w:rsidR="00203E9C" w:rsidRDefault="00203E9C">
            <w:pPr>
              <w:pStyle w:val="af4"/>
              <w:rPr>
                <w:rFonts w:ascii="GHEA Grapalat" w:hAnsi="GHEA Grapalat" w:cs="Sylfaen"/>
                <w:sz w:val="20"/>
                <w:szCs w:val="20"/>
                <w:lang w:val="hy-AM"/>
              </w:rPr>
              <w:pPrChange w:id="2658" w:author="Հերմինե Գևորգյան" w:date="2026-02-26T23:44:00Z" w16du:dateUtc="2026-02-26T19:44:00Z">
                <w:pPr>
                  <w:tabs>
                    <w:tab w:val="left" w:pos="1276"/>
                  </w:tabs>
                  <w:ind w:firstLine="720"/>
                  <w:jc w:val="both"/>
                </w:pPr>
              </w:pPrChange>
            </w:pPr>
            <w:ins w:id="2659" w:author="Հերմինե Գևորգյան" w:date="2026-02-26T23:44:00Z" w16du:dateUtc="2026-02-26T19:44:00Z">
              <w:r>
                <w:rPr>
                  <w:rFonts w:ascii="GHEA Grapalat" w:hAnsi="GHEA Grapalat" w:cs="Sylfaen"/>
                  <w:sz w:val="20"/>
                  <w:szCs w:val="20"/>
                  <w:lang w:val="hy-AM"/>
                </w:rPr>
                <w:t>Տուգանք – պայմանագրային գնի 0.5</w:t>
              </w:r>
              <w:r>
                <w:rPr>
                  <w:rFonts w:ascii="GHEA Grapalat" w:hAnsi="GHEA Grapalat" w:cs="Sylfaen"/>
                  <w:sz w:val="20"/>
                  <w:szCs w:val="20"/>
                </w:rPr>
                <w:t>%</w:t>
              </w:r>
              <w:r>
                <w:rPr>
                  <w:rFonts w:ascii="GHEA Grapalat" w:hAnsi="GHEA Grapalat" w:cs="Sylfaen"/>
                  <w:sz w:val="20"/>
                  <w:szCs w:val="20"/>
                  <w:lang w:val="hy-AM"/>
                </w:rPr>
                <w:t xml:space="preserve"> չափով</w:t>
              </w:r>
            </w:ins>
          </w:p>
        </w:tc>
      </w:tr>
      <w:tr w:rsidR="00B838C9" w:rsidRPr="00717204" w14:paraId="61BE0443" w14:textId="77777777" w:rsidTr="00916EDA">
        <w:tblPrEx>
          <w:jc w:val="left"/>
        </w:tblPrEx>
        <w:trPr>
          <w:gridAfter w:val="1"/>
          <w:wAfter w:w="2421" w:type="dxa"/>
          <w:del w:id="2660" w:author="Հերմինե Գևորգյան" w:date="2026-02-26T23:44:00Z"/>
        </w:trPr>
        <w:tc>
          <w:tcPr>
            <w:tcW w:w="2631" w:type="dxa"/>
            <w:gridSpan w:val="2"/>
          </w:tcPr>
          <w:p w14:paraId="09ACE0E8" w14:textId="77777777" w:rsidR="00B838C9" w:rsidRDefault="00B838C9" w:rsidP="00717204">
            <w:pPr>
              <w:tabs>
                <w:tab w:val="left" w:pos="1276"/>
              </w:tabs>
              <w:ind w:firstLine="720"/>
              <w:jc w:val="both"/>
              <w:rPr>
                <w:del w:id="2661" w:author="Հերմինե Գևորգյան" w:date="2026-02-26T23:44:00Z" w16du:dateUtc="2026-02-26T19:44:00Z"/>
                <w:rFonts w:ascii="GHEA Grapalat" w:hAnsi="GHEA Grapalat" w:cs="Sylfaen"/>
                <w:sz w:val="20"/>
                <w:szCs w:val="20"/>
                <w:lang w:val="hy-AM"/>
              </w:rPr>
            </w:pPr>
          </w:p>
        </w:tc>
        <w:tc>
          <w:tcPr>
            <w:tcW w:w="2631" w:type="dxa"/>
          </w:tcPr>
          <w:p w14:paraId="483CE40C" w14:textId="77777777" w:rsidR="00B838C9" w:rsidRDefault="00B838C9" w:rsidP="00717204">
            <w:pPr>
              <w:tabs>
                <w:tab w:val="left" w:pos="1276"/>
              </w:tabs>
              <w:ind w:firstLine="720"/>
              <w:jc w:val="both"/>
              <w:rPr>
                <w:del w:id="2662" w:author="Հերմինե Գևորգյան" w:date="2026-02-26T23:44:00Z" w16du:dateUtc="2026-02-26T19:44:00Z"/>
                <w:rFonts w:ascii="GHEA Grapalat" w:hAnsi="GHEA Grapalat" w:cs="Sylfaen"/>
                <w:sz w:val="20"/>
                <w:szCs w:val="20"/>
                <w:lang w:val="hy-AM"/>
              </w:rPr>
            </w:pPr>
          </w:p>
        </w:tc>
        <w:tc>
          <w:tcPr>
            <w:tcW w:w="2632" w:type="dxa"/>
            <w:gridSpan w:val="2"/>
          </w:tcPr>
          <w:p w14:paraId="630569F0" w14:textId="77777777" w:rsidR="00B838C9" w:rsidRDefault="00B838C9" w:rsidP="00717204">
            <w:pPr>
              <w:tabs>
                <w:tab w:val="left" w:pos="1276"/>
              </w:tabs>
              <w:ind w:firstLine="720"/>
              <w:jc w:val="both"/>
              <w:rPr>
                <w:del w:id="2663" w:author="Հերմինե Գևորգյան" w:date="2026-02-26T23:44:00Z" w16du:dateUtc="2026-02-26T19:44:00Z"/>
                <w:rFonts w:ascii="GHEA Grapalat" w:hAnsi="GHEA Grapalat" w:cs="Sylfaen"/>
                <w:sz w:val="20"/>
                <w:szCs w:val="20"/>
                <w:lang w:val="hy-AM"/>
              </w:rPr>
            </w:pPr>
          </w:p>
        </w:tc>
      </w:tr>
      <w:tr w:rsidR="00B838C9" w:rsidRPr="00717204" w14:paraId="3226D386" w14:textId="77777777" w:rsidTr="00916EDA">
        <w:tblPrEx>
          <w:jc w:val="left"/>
        </w:tblPrEx>
        <w:trPr>
          <w:gridAfter w:val="1"/>
          <w:wAfter w:w="2421" w:type="dxa"/>
          <w:del w:id="2664" w:author="Հերմինե Գևորգյան" w:date="2026-02-26T23:44:00Z"/>
        </w:trPr>
        <w:tc>
          <w:tcPr>
            <w:tcW w:w="2631" w:type="dxa"/>
            <w:gridSpan w:val="2"/>
          </w:tcPr>
          <w:p w14:paraId="51B663A4" w14:textId="77777777" w:rsidR="00B838C9" w:rsidRDefault="00B838C9" w:rsidP="00717204">
            <w:pPr>
              <w:tabs>
                <w:tab w:val="left" w:pos="1276"/>
              </w:tabs>
              <w:ind w:firstLine="720"/>
              <w:jc w:val="both"/>
              <w:rPr>
                <w:del w:id="2665" w:author="Հերմինե Գևորգյան" w:date="2026-02-26T23:44:00Z" w16du:dateUtc="2026-02-26T19:44:00Z"/>
                <w:rFonts w:ascii="GHEA Grapalat" w:hAnsi="GHEA Grapalat" w:cs="Sylfaen"/>
                <w:sz w:val="20"/>
                <w:szCs w:val="20"/>
                <w:lang w:val="hy-AM"/>
              </w:rPr>
            </w:pPr>
          </w:p>
        </w:tc>
        <w:tc>
          <w:tcPr>
            <w:tcW w:w="2631" w:type="dxa"/>
          </w:tcPr>
          <w:p w14:paraId="5D197A98" w14:textId="77777777" w:rsidR="00B838C9" w:rsidRDefault="00B838C9" w:rsidP="00717204">
            <w:pPr>
              <w:tabs>
                <w:tab w:val="left" w:pos="1276"/>
              </w:tabs>
              <w:ind w:firstLine="720"/>
              <w:jc w:val="both"/>
              <w:rPr>
                <w:del w:id="2666" w:author="Հերմինե Գևորգյան" w:date="2026-02-26T23:44:00Z" w16du:dateUtc="2026-02-26T19:44:00Z"/>
                <w:rFonts w:ascii="GHEA Grapalat" w:hAnsi="GHEA Grapalat" w:cs="Sylfaen"/>
                <w:sz w:val="20"/>
                <w:szCs w:val="20"/>
                <w:lang w:val="hy-AM"/>
              </w:rPr>
            </w:pPr>
          </w:p>
        </w:tc>
        <w:tc>
          <w:tcPr>
            <w:tcW w:w="2632" w:type="dxa"/>
            <w:gridSpan w:val="2"/>
          </w:tcPr>
          <w:p w14:paraId="35810843" w14:textId="77777777" w:rsidR="00B838C9" w:rsidRDefault="00B838C9" w:rsidP="00717204">
            <w:pPr>
              <w:tabs>
                <w:tab w:val="left" w:pos="1276"/>
              </w:tabs>
              <w:ind w:firstLine="720"/>
              <w:jc w:val="both"/>
              <w:rPr>
                <w:del w:id="2667" w:author="Հերմինե Գևորգյան" w:date="2026-02-26T23:44:00Z" w16du:dateUtc="2026-02-26T19:44:00Z"/>
                <w:rFonts w:ascii="GHEA Grapalat" w:hAnsi="GHEA Grapalat" w:cs="Sylfaen"/>
                <w:sz w:val="20"/>
                <w:szCs w:val="20"/>
                <w:lang w:val="hy-AM"/>
              </w:rPr>
            </w:pPr>
          </w:p>
        </w:tc>
      </w:tr>
      <w:tr w:rsidR="00B838C9" w:rsidRPr="00717204" w14:paraId="2479F46B" w14:textId="77777777" w:rsidTr="00916EDA">
        <w:tblPrEx>
          <w:jc w:val="left"/>
        </w:tblPrEx>
        <w:trPr>
          <w:gridAfter w:val="1"/>
          <w:wAfter w:w="2421" w:type="dxa"/>
          <w:del w:id="2668" w:author="Հերմինե Գևորգյան" w:date="2026-02-26T23:44:00Z"/>
        </w:trPr>
        <w:tc>
          <w:tcPr>
            <w:tcW w:w="2631" w:type="dxa"/>
            <w:gridSpan w:val="2"/>
          </w:tcPr>
          <w:p w14:paraId="168D85B6" w14:textId="77777777" w:rsidR="00B838C9" w:rsidRDefault="00B838C9" w:rsidP="00717204">
            <w:pPr>
              <w:tabs>
                <w:tab w:val="left" w:pos="1276"/>
              </w:tabs>
              <w:ind w:firstLine="720"/>
              <w:jc w:val="both"/>
              <w:rPr>
                <w:del w:id="2669" w:author="Հերմինե Գևորգյան" w:date="2026-02-26T23:44:00Z" w16du:dateUtc="2026-02-26T19:44:00Z"/>
                <w:rFonts w:ascii="GHEA Grapalat" w:hAnsi="GHEA Grapalat" w:cs="Sylfaen"/>
                <w:sz w:val="20"/>
                <w:szCs w:val="20"/>
                <w:lang w:val="hy-AM"/>
              </w:rPr>
            </w:pPr>
          </w:p>
        </w:tc>
        <w:tc>
          <w:tcPr>
            <w:tcW w:w="2631" w:type="dxa"/>
          </w:tcPr>
          <w:p w14:paraId="4E4F5C47" w14:textId="77777777" w:rsidR="00B838C9" w:rsidRDefault="00B838C9" w:rsidP="00717204">
            <w:pPr>
              <w:tabs>
                <w:tab w:val="left" w:pos="1276"/>
              </w:tabs>
              <w:ind w:firstLine="720"/>
              <w:jc w:val="both"/>
              <w:rPr>
                <w:del w:id="2670" w:author="Հերմինե Գևորգյան" w:date="2026-02-26T23:44:00Z" w16du:dateUtc="2026-02-26T19:44:00Z"/>
                <w:rFonts w:ascii="GHEA Grapalat" w:hAnsi="GHEA Grapalat" w:cs="Sylfaen"/>
                <w:sz w:val="20"/>
                <w:szCs w:val="20"/>
                <w:lang w:val="hy-AM"/>
              </w:rPr>
            </w:pPr>
          </w:p>
        </w:tc>
        <w:tc>
          <w:tcPr>
            <w:tcW w:w="2632" w:type="dxa"/>
            <w:gridSpan w:val="2"/>
          </w:tcPr>
          <w:p w14:paraId="5593DC5E" w14:textId="77777777" w:rsidR="00B838C9" w:rsidRDefault="00B838C9" w:rsidP="00717204">
            <w:pPr>
              <w:tabs>
                <w:tab w:val="left" w:pos="1276"/>
              </w:tabs>
              <w:ind w:firstLine="720"/>
              <w:jc w:val="both"/>
              <w:rPr>
                <w:del w:id="2671" w:author="Հերմինե Գևորգյան" w:date="2026-02-26T23:44:00Z" w16du:dateUtc="2026-02-26T19:44:00Z"/>
                <w:rFonts w:ascii="GHEA Grapalat" w:hAnsi="GHEA Grapalat" w:cs="Sylfaen"/>
                <w:sz w:val="20"/>
                <w:szCs w:val="20"/>
                <w:lang w:val="hy-AM"/>
              </w:rPr>
            </w:pPr>
          </w:p>
        </w:tc>
      </w:tr>
    </w:tbl>
    <w:p w14:paraId="0E7D6C8A" w14:textId="77777777" w:rsidR="00AE446F" w:rsidRPr="00717204" w:rsidRDefault="00AE446F" w:rsidP="00F02279">
      <w:pPr>
        <w:tabs>
          <w:tab w:val="left" w:pos="1276"/>
        </w:tabs>
        <w:ind w:firstLine="720"/>
        <w:jc w:val="both"/>
        <w:rPr>
          <w:rFonts w:ascii="GHEA Grapalat" w:hAnsi="GHEA Grapalat" w:cs="Sylfaen"/>
          <w:sz w:val="20"/>
          <w:szCs w:val="20"/>
          <w:lang w:val="hy-AM"/>
        </w:rPr>
      </w:pPr>
    </w:p>
    <w:p w14:paraId="36B432EE"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6.6</w:t>
      </w:r>
      <w:r w:rsidRPr="00E6597C">
        <w:rPr>
          <w:rFonts w:ascii="GHEA Grapalat" w:hAnsi="GHEA Grapalat"/>
          <w:sz w:val="20"/>
          <w:szCs w:val="20"/>
          <w:lang w:val="hy-AM"/>
        </w:rPr>
        <w:tab/>
        <w:t>Պ</w:t>
      </w:r>
      <w:r w:rsidRPr="00E6597C">
        <w:rPr>
          <w:rFonts w:ascii="GHEA Grapalat" w:hAnsi="GHEA Grapalat" w:cs="Sylfaen"/>
          <w:sz w:val="20"/>
          <w:szCs w:val="20"/>
          <w:lang w:val="hy-AM"/>
        </w:rPr>
        <w:t>այամանագրով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դեպքերում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իրենց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պատշաճ</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օրենսդրությամբ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Tahoma"/>
          <w:sz w:val="20"/>
          <w:szCs w:val="20"/>
          <w:lang w:val="hy-AM"/>
        </w:rPr>
        <w:t>։</w:t>
      </w:r>
    </w:p>
    <w:p w14:paraId="3A129C05"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6.7</w:t>
      </w:r>
      <w:r w:rsidRPr="00E6597C">
        <w:rPr>
          <w:rFonts w:ascii="GHEA Grapalat" w:hAnsi="GHEA Grapalat"/>
          <w:sz w:val="20"/>
          <w:szCs w:val="20"/>
          <w:lang w:val="hy-AM"/>
        </w:rPr>
        <w:tab/>
      </w:r>
      <w:r w:rsidRPr="00E6597C">
        <w:rPr>
          <w:rFonts w:ascii="GHEA Grapalat" w:hAnsi="GHEA Grapalat" w:cs="Sylfaen"/>
          <w:sz w:val="20"/>
          <w:szCs w:val="20"/>
          <w:lang w:val="hy-AM"/>
        </w:rPr>
        <w:t>Տույժերի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Arial"/>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տուգանքների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վճարումը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ազատում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իրենց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կատարելուց</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Pr="00E6597C">
        <w:rPr>
          <w:rFonts w:ascii="GHEA Grapalat" w:hAnsi="GHEA Grapalat"/>
          <w:sz w:val="20"/>
          <w:szCs w:val="20"/>
          <w:lang w:val="hy-AM"/>
        </w:rPr>
        <w:tab/>
      </w:r>
    </w:p>
    <w:p w14:paraId="76F83132" w14:textId="77777777" w:rsidR="00F02279" w:rsidRPr="00E6597C" w:rsidRDefault="00F02279" w:rsidP="00F02279">
      <w:pPr>
        <w:tabs>
          <w:tab w:val="left" w:pos="1276"/>
        </w:tabs>
        <w:ind w:firstLine="720"/>
        <w:jc w:val="both"/>
        <w:rPr>
          <w:rFonts w:ascii="GHEA Grapalat" w:hAnsi="GHEA Grapalat"/>
          <w:sz w:val="20"/>
          <w:szCs w:val="20"/>
          <w:lang w:val="hy-AM"/>
        </w:rPr>
      </w:pPr>
    </w:p>
    <w:p w14:paraId="2A845303" w14:textId="77777777"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7. </w:t>
      </w:r>
      <w:r w:rsidRPr="00E6597C">
        <w:rPr>
          <w:rFonts w:ascii="GHEA Grapalat" w:hAnsi="GHEA Grapalat" w:cs="Sylfaen"/>
          <w:b/>
          <w:sz w:val="20"/>
          <w:szCs w:val="20"/>
          <w:lang w:val="hy-AM"/>
        </w:rPr>
        <w:t>ԱՆՀԱՂԹԱՀԱՐԵԼԻ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ՈՒԺԻ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ԱԶԴԵՑՈՒԹՅՈՒՆԸ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ՖՈՐՍ</w:t>
      </w:r>
      <w:r w:rsidRPr="00E6597C">
        <w:rPr>
          <w:rFonts w:ascii="GHEA Grapalat" w:hAnsi="GHEA Grapalat" w:cs="Times Armenian"/>
          <w:b/>
          <w:sz w:val="20"/>
          <w:szCs w:val="20"/>
          <w:lang w:val="hy-AM"/>
        </w:rPr>
        <w:t>-</w:t>
      </w:r>
      <w:r w:rsidRPr="00E6597C">
        <w:rPr>
          <w:rFonts w:ascii="GHEA Grapalat" w:hAnsi="GHEA Grapalat" w:cs="Sylfaen"/>
          <w:b/>
          <w:sz w:val="20"/>
          <w:szCs w:val="20"/>
          <w:lang w:val="hy-AM"/>
        </w:rPr>
        <w:t>ՄԱԺՈՐ</w:t>
      </w:r>
      <w:r w:rsidRPr="00E6597C">
        <w:rPr>
          <w:rFonts w:ascii="GHEA Grapalat" w:hAnsi="GHEA Grapalat" w:cs="Times Armenian"/>
          <w:b/>
          <w:sz w:val="20"/>
          <w:szCs w:val="20"/>
          <w:lang w:val="hy-AM"/>
        </w:rPr>
        <w:t>)</w:t>
      </w:r>
    </w:p>
    <w:p w14:paraId="317159B5"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ամբողջությամբ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մասնակիորեն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ազատվում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եթե</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եղել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անհաղթահարելի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ազդեցության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հետևանքով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կնքելուց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չէին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կանխատեսել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կանխարգելել</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Այդպիսի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իրավիճակներ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երկրաշարժը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ջրհեղեղը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հրդեհը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պատերազմը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ռազմական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արտակարգ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հայտարարելը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քաղաքական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հուզումները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գործադուլները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հաղորդակցության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դադարեցումը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պետական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մարմինների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ակտերը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անհնարին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դարձնում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կատարումը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Եթե</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արտակարգ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ազդեցությունը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շարունակվում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3 (</w:t>
      </w:r>
      <w:r w:rsidRPr="00E6597C">
        <w:rPr>
          <w:rFonts w:ascii="GHEA Grapalat" w:hAnsi="GHEA Grapalat" w:cs="Sylfaen"/>
          <w:sz w:val="20"/>
          <w:szCs w:val="20"/>
          <w:lang w:val="hy-AM"/>
        </w:rPr>
        <w:t>երեք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ամսից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ավելի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ապա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նախապես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տեղյակ</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պահելով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մյուս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կողմին</w:t>
      </w:r>
      <w:r w:rsidRPr="00E6597C">
        <w:rPr>
          <w:rFonts w:ascii="GHEA Grapalat" w:hAnsi="GHEA Grapalat" w:cs="Tahoma"/>
          <w:sz w:val="20"/>
          <w:szCs w:val="20"/>
          <w:lang w:val="hy-AM"/>
        </w:rPr>
        <w:t>։</w:t>
      </w:r>
    </w:p>
    <w:p w14:paraId="648B3065"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lastRenderedPageBreak/>
        <w:tab/>
      </w:r>
    </w:p>
    <w:p w14:paraId="4ACC8302" w14:textId="77777777" w:rsidR="00F02279" w:rsidRPr="00E6597C" w:rsidRDefault="00F02279" w:rsidP="00F02279">
      <w:pPr>
        <w:tabs>
          <w:tab w:val="left" w:pos="1276"/>
        </w:tabs>
        <w:ind w:firstLine="720"/>
        <w:jc w:val="both"/>
        <w:rPr>
          <w:rFonts w:ascii="GHEA Grapalat" w:hAnsi="GHEA Grapalat" w:cs="Sylfaen"/>
          <w:b/>
          <w:sz w:val="20"/>
          <w:szCs w:val="20"/>
          <w:lang w:val="hy-AM"/>
        </w:rPr>
      </w:pPr>
      <w:r w:rsidRPr="00E6597C">
        <w:rPr>
          <w:rFonts w:ascii="GHEA Grapalat" w:hAnsi="GHEA Grapalat"/>
          <w:b/>
          <w:sz w:val="20"/>
          <w:szCs w:val="20"/>
          <w:lang w:val="hy-AM"/>
        </w:rPr>
        <w:t xml:space="preserve">8. </w:t>
      </w:r>
      <w:r w:rsidRPr="00E6597C">
        <w:rPr>
          <w:rFonts w:ascii="GHEA Grapalat" w:hAnsi="GHEA Grapalat" w:cs="Sylfaen"/>
          <w:b/>
          <w:sz w:val="20"/>
          <w:szCs w:val="20"/>
          <w:lang w:val="hy-AM"/>
        </w:rPr>
        <w:t>ԱՅԼ</w:t>
      </w:r>
      <w:r w:rsidRPr="00E6597C">
        <w:rPr>
          <w:rFonts w:ascii="GHEA Grapalat" w:hAnsi="GHEA Grapalat" w:cs="Arial"/>
          <w:b/>
          <w:sz w:val="20"/>
          <w:szCs w:val="20"/>
          <w:lang w:val="hy-AM"/>
        </w:rPr>
        <w:t xml:space="preserve"> </w:t>
      </w:r>
      <w:r w:rsidRPr="00E6597C">
        <w:rPr>
          <w:rFonts w:ascii="GHEA Grapalat" w:hAnsi="GHEA Grapalat" w:cs="Sylfaen"/>
          <w:b/>
          <w:sz w:val="20"/>
          <w:szCs w:val="20"/>
          <w:lang w:val="hy-AM"/>
        </w:rPr>
        <w:t>ՊԱՅՄԱՆՆԵՐ</w:t>
      </w:r>
    </w:p>
    <w:p w14:paraId="22CAC848" w14:textId="77777777"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8.1 Պ</w:t>
      </w:r>
      <w:r w:rsidRPr="00E6597C">
        <w:rPr>
          <w:rFonts w:ascii="GHEA Grapalat" w:hAnsi="GHEA Grapalat" w:cs="Sylfaen"/>
          <w:sz w:val="20"/>
          <w:szCs w:val="20"/>
          <w:lang w:val="hy-AM"/>
        </w:rPr>
        <w:t>այմանագիրն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մեջ</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մտնում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ստորագրման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 գործում է մինչև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 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ստանձնած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ողջ</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ծավալով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կատարումը</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Pr="00E6597C">
        <w:rPr>
          <w:rFonts w:ascii="GHEA Grapalat" w:hAnsi="GHEA Grapalat" w:cs="Times Armenian"/>
          <w:sz w:val="20"/>
          <w:szCs w:val="20"/>
          <w:lang w:val="hy-AM"/>
        </w:rPr>
        <w:t xml:space="preserve"> </w:t>
      </w:r>
    </w:p>
    <w:p w14:paraId="587242DA" w14:textId="6D91DCD4" w:rsidR="00F02279" w:rsidRPr="004605D7"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742B5B">
        <w:rPr>
          <w:rFonts w:ascii="GHEA Grapalat" w:hAnsi="GHEA Grapalat" w:cs="Sylfaen"/>
          <w:sz w:val="20"/>
          <w:szCs w:val="20"/>
          <w:lang w:val="hy-AM"/>
        </w:rPr>
        <w:t>:</w:t>
      </w:r>
      <w:r w:rsidR="00742B5B">
        <w:rPr>
          <w:rStyle w:val="af6"/>
          <w:rFonts w:ascii="GHEA Grapalat" w:hAnsi="GHEA Grapalat" w:cs="Sylfaen"/>
          <w:sz w:val="20"/>
          <w:szCs w:val="20"/>
          <w:lang w:val="hy-AM"/>
        </w:rPr>
        <w:footnoteReference w:id="42"/>
      </w:r>
    </w:p>
    <w:p w14:paraId="327B9716" w14:textId="77777777"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cs="Sylfaen"/>
          <w:sz w:val="20"/>
          <w:szCs w:val="20"/>
          <w:lang w:val="hy-AM"/>
        </w:rPr>
        <w:t>8.2 Պայմանագրից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դադարել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հակընդդեմ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հաշվանցով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գրավոր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կնիքով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հաստատված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Պ</w:t>
      </w:r>
      <w:r w:rsidRPr="00E6597C">
        <w:rPr>
          <w:rFonts w:ascii="GHEA Grapalat" w:hAnsi="GHEA Grapalat" w:cs="Sylfaen"/>
          <w:sz w:val="20"/>
          <w:szCs w:val="20"/>
          <w:lang w:val="hy-AM"/>
        </w:rPr>
        <w:t>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փոխանցվել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անձի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պարտապան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գրավոր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14:paraId="4A60046D" w14:textId="77777777" w:rsidR="00F02279" w:rsidRPr="00E6597C" w:rsidRDefault="00F02279" w:rsidP="00F02279">
      <w:pPr>
        <w:tabs>
          <w:tab w:val="left" w:pos="720"/>
        </w:tabs>
        <w:jc w:val="both"/>
        <w:rPr>
          <w:rFonts w:ascii="GHEA Grapalat" w:hAnsi="GHEA Grapalat" w:cs="Sylfaen"/>
          <w:sz w:val="20"/>
          <w:szCs w:val="20"/>
          <w:lang w:val="hy-AM"/>
        </w:rPr>
      </w:pPr>
      <w:r w:rsidRPr="00E6597C">
        <w:rPr>
          <w:rFonts w:ascii="GHEA Grapalat" w:hAnsi="GHEA Grapalat"/>
          <w:sz w:val="20"/>
          <w:szCs w:val="20"/>
          <w:lang w:val="hy-AM"/>
        </w:rPr>
        <w:tab/>
        <w:t xml:space="preserve">8.3 </w:t>
      </w:r>
      <w:r w:rsidRPr="00E6597C">
        <w:rPr>
          <w:rFonts w:ascii="GHEA Grapalat" w:hAnsi="GHEA Grapalat" w:cs="Sylfaen"/>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004A1CC7" w:rsidRPr="004605D7">
        <w:rPr>
          <w:rFonts w:ascii="GHEA Grapalat" w:hAnsi="GHEA Grapalat" w:cs="Sylfaen"/>
          <w:sz w:val="20"/>
          <w:szCs w:val="20"/>
          <w:lang w:val="hy-AM"/>
        </w:rPr>
        <w:t>մ է</w:t>
      </w:r>
      <w:r w:rsidRPr="00E6597C">
        <w:rPr>
          <w:rFonts w:ascii="GHEA Grapalat" w:hAnsi="GHEA Grapalat" w:cs="Sylfaen"/>
          <w:sz w:val="20"/>
          <w:szCs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6096B6D7" w14:textId="77777777" w:rsidR="00F02279" w:rsidRPr="00E6597C" w:rsidRDefault="00F02279" w:rsidP="00F02279">
      <w:pPr>
        <w:tabs>
          <w:tab w:val="left" w:pos="1276"/>
        </w:tabs>
        <w:jc w:val="both"/>
        <w:rPr>
          <w:rFonts w:ascii="GHEA Grapalat" w:hAnsi="GHEA Grapalat"/>
          <w:sz w:val="20"/>
          <w:szCs w:val="20"/>
          <w:lang w:val="hy-AM"/>
        </w:rPr>
      </w:pPr>
      <w:r w:rsidRPr="00E6597C">
        <w:rPr>
          <w:rFonts w:ascii="GHEA Grapalat" w:hAnsi="GHEA Grapalat"/>
          <w:sz w:val="20"/>
          <w:szCs w:val="20"/>
          <w:lang w:val="hy-AM"/>
        </w:rPr>
        <w:t xml:space="preserve">          8.4 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քննության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Հայաստանի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Հանրապետության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դատարաններում</w:t>
      </w:r>
      <w:r w:rsidRPr="00E6597C">
        <w:rPr>
          <w:rFonts w:ascii="GHEA Grapalat" w:hAnsi="GHEA Grapalat" w:cs="Tahoma"/>
          <w:sz w:val="20"/>
          <w:szCs w:val="20"/>
          <w:lang w:val="hy-AM"/>
        </w:rPr>
        <w:t>։</w:t>
      </w:r>
    </w:p>
    <w:p w14:paraId="10F14FDE" w14:textId="77777777"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8.5</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փոփոխություններ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լրացումներ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կատարվել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միայն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փոխադարձ</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համաձայնագիր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կհանդիսանա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անբաժանելի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14:paraId="1491B17F"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14:paraId="3453114E"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71CBB1B4"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8.6 Եթե պայմանագիրն իրականացվում է ենթակապալի պայմանագիր կնքելու միջոցով.</w:t>
      </w:r>
    </w:p>
    <w:p w14:paraId="2E6D3476"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14:paraId="2E826644" w14:textId="6BCE2992"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007C16C6" w:rsidRPr="007C16C6">
        <w:rPr>
          <w:rFonts w:ascii="GHEA Grapalat" w:hAnsi="GHEA Grapalat"/>
          <w:sz w:val="20"/>
          <w:lang w:val="pt-BR"/>
        </w:rPr>
        <w:t xml:space="preserve"> </w:t>
      </w:r>
      <w:r w:rsidR="007C16C6">
        <w:rPr>
          <w:rFonts w:ascii="GHEA Grapalat" w:hAnsi="GHEA Grapalat"/>
          <w:sz w:val="20"/>
          <w:lang w:val="pt-BR"/>
        </w:rPr>
        <w:t xml:space="preserve">: Ընդ որում  սույն ենթակետի կիրառման դեպքում ենթակապալառու չի կարող հանդիսանալ ՀՀ կառավարության 20.06.2025թ. թիվ </w:t>
      </w:r>
      <w:r w:rsidR="007C16C6" w:rsidRPr="00427247">
        <w:rPr>
          <w:rFonts w:ascii="GHEA Grapalat" w:hAnsi="GHEA Grapalat"/>
          <w:sz w:val="20"/>
          <w:lang w:val="pt-BR"/>
        </w:rPr>
        <w:t>817-Ա որոշմա</w:t>
      </w:r>
      <w:r w:rsidR="007C16C6" w:rsidRPr="00427247">
        <w:rPr>
          <w:lang w:val="pt-BR"/>
        </w:rPr>
        <w:t xml:space="preserve"> </w:t>
      </w:r>
      <w:r w:rsidR="007C16C6">
        <w:rPr>
          <w:rFonts w:ascii="GHEA Grapalat" w:hAnsi="GHEA Grapalat"/>
          <w:sz w:val="20"/>
          <w:lang w:val="pt-BR"/>
        </w:rPr>
        <w:t>ն 2-թդ կետի 2-րդ ենթակետով նախատեսված ցուցակում ներառված կազմակերպությունը</w:t>
      </w:r>
      <w:r w:rsidRPr="004605D7">
        <w:rPr>
          <w:rFonts w:ascii="GHEA Grapalat" w:hAnsi="GHEA Grapalat" w:cs="Sylfaen"/>
          <w:sz w:val="20"/>
          <w:szCs w:val="20"/>
          <w:lang w:val="hy-AM"/>
        </w:rPr>
        <w:t>:</w:t>
      </w:r>
      <w:r w:rsidR="00742B5B">
        <w:rPr>
          <w:rStyle w:val="af6"/>
          <w:rFonts w:ascii="GHEA Grapalat" w:hAnsi="GHEA Grapalat" w:cs="Sylfaen"/>
          <w:sz w:val="20"/>
          <w:szCs w:val="20"/>
          <w:lang w:val="hy-AM"/>
        </w:rPr>
        <w:footnoteReference w:id="43"/>
      </w:r>
    </w:p>
    <w:p w14:paraId="5B99F88C" w14:textId="1C53697A" w:rsidR="00F02279" w:rsidRPr="004605D7"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4605D7">
        <w:rPr>
          <w:rFonts w:ascii="GHEA Grapalat" w:hAnsi="GHEA Grapalat" w:cs="Sylfaen"/>
          <w:sz w:val="20"/>
          <w:szCs w:val="20"/>
          <w:lang w:val="hy-AM"/>
        </w:rPr>
        <w:t>:</w:t>
      </w:r>
      <w:r w:rsidR="00742B5B">
        <w:rPr>
          <w:rStyle w:val="af6"/>
          <w:rFonts w:ascii="GHEA Grapalat" w:hAnsi="GHEA Grapalat" w:cs="Sylfaen"/>
          <w:sz w:val="20"/>
          <w:szCs w:val="20"/>
          <w:lang w:val="hy-AM"/>
        </w:rPr>
        <w:footnoteReference w:id="44"/>
      </w:r>
    </w:p>
    <w:p w14:paraId="3CE0F564" w14:textId="061D5FB2" w:rsidR="00F02279" w:rsidRPr="00E6597C" w:rsidRDefault="00F02279" w:rsidP="00F02279">
      <w:pPr>
        <w:tabs>
          <w:tab w:val="left" w:pos="1276"/>
        </w:tabs>
        <w:ind w:firstLine="720"/>
        <w:jc w:val="both"/>
        <w:rPr>
          <w:rFonts w:ascii="GHEA Grapalat" w:hAnsi="GHEA Grapalat" w:cs="Sylfaen"/>
          <w:sz w:val="20"/>
          <w:szCs w:val="20"/>
          <w:lang w:val="pt-BR"/>
        </w:rPr>
      </w:pPr>
      <w:r w:rsidRPr="00E6597C">
        <w:rPr>
          <w:rFonts w:ascii="GHEA Grapalat" w:hAnsi="GHEA Grapalat" w:cs="Sylfaen"/>
          <w:sz w:val="20"/>
          <w:szCs w:val="20"/>
          <w:lang w:val="hy-AM"/>
        </w:rPr>
        <w:t>8.8</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4605D7">
        <w:rPr>
          <w:rFonts w:ascii="GHEA Grapalat" w:hAnsi="GHEA Grapalat" w:cs="Sylfaen"/>
          <w:sz w:val="20"/>
          <w:szCs w:val="20"/>
          <w:lang w:val="hy-AM"/>
        </w:rPr>
        <w:t>,</w:t>
      </w:r>
      <w:r w:rsidRPr="004605D7">
        <w:rPr>
          <w:rFonts w:ascii="GHEA Grapalat" w:hAnsi="GHEA Grapalat"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w:t>
      </w:r>
      <w:r w:rsidR="002E57FD" w:rsidRPr="00717204">
        <w:rPr>
          <w:rFonts w:ascii="GHEA Grapalat" w:hAnsi="GHEA Grapalat" w:cs="Sylfaen"/>
          <w:sz w:val="20"/>
          <w:lang w:val="hy-AM"/>
        </w:rPr>
        <w:t xml:space="preserve">7 </w:t>
      </w:r>
      <w:r w:rsidR="002E57FD" w:rsidRPr="004605D7">
        <w:rPr>
          <w:rFonts w:ascii="GHEA Grapalat" w:hAnsi="GHEA Grapalat" w:cs="Sylfaen"/>
          <w:sz w:val="20"/>
          <w:lang w:val="hy-AM"/>
        </w:rPr>
        <w:t xml:space="preserve"> </w:t>
      </w:r>
      <w:r w:rsidRPr="004605D7">
        <w:rPr>
          <w:rFonts w:ascii="GHEA Grapalat" w:hAnsi="GHEA Grapalat" w:cs="Sylfaen"/>
          <w:sz w:val="20"/>
          <w:lang w:val="hy-AM"/>
        </w:rPr>
        <w:t>օրացուցային օր առաջ</w:t>
      </w:r>
      <w:r w:rsidRPr="00E6597C">
        <w:rPr>
          <w:rFonts w:ascii="GHEA Grapalat" w:hAnsi="GHEA Grapalat" w:cs="Sylfaen"/>
          <w:sz w:val="20"/>
          <w:szCs w:val="20"/>
          <w:lang w:val="hy-AM"/>
        </w:rPr>
        <w:t xml:space="preserve">: Ընդ որում սույն կետով սահմանված դեպքում աշխատանքի կատարման ժամկետը կարող </w:t>
      </w:r>
      <w:r w:rsidRPr="00E6597C">
        <w:rPr>
          <w:rFonts w:ascii="GHEA Grapalat" w:hAnsi="GHEA Grapalat" w:cs="Sylfaen"/>
          <w:sz w:val="20"/>
          <w:szCs w:val="20"/>
          <w:lang w:val="hy-AM"/>
        </w:rPr>
        <w:lastRenderedPageBreak/>
        <w:t>է երկարաձգվել մեկ անգամ մինչև 30 օրացուցային օրով, բայց ոչ ավել քան պայմանագրով սահմանված ժամկետն է:</w:t>
      </w:r>
    </w:p>
    <w:p w14:paraId="1D32D1B3" w14:textId="77777777" w:rsidR="00F02279" w:rsidRPr="00E6597C" w:rsidRDefault="00F02279" w:rsidP="00F02279">
      <w:pPr>
        <w:tabs>
          <w:tab w:val="left" w:pos="720"/>
        </w:tabs>
        <w:jc w:val="both"/>
        <w:rPr>
          <w:rFonts w:ascii="GHEA Grapalat" w:hAnsi="GHEA Grapalat" w:cs="Times Armenian"/>
          <w:sz w:val="20"/>
          <w:szCs w:val="20"/>
          <w:lang w:val="hy-AM"/>
        </w:rPr>
      </w:pPr>
      <w:r w:rsidRPr="00E6597C">
        <w:rPr>
          <w:rFonts w:ascii="GHEA Grapalat" w:hAnsi="GHEA Grapalat"/>
          <w:sz w:val="20"/>
          <w:szCs w:val="20"/>
          <w:lang w:val="hy-AM"/>
        </w:rPr>
        <w:tab/>
        <w:t>8.9</w:t>
      </w:r>
      <w:r w:rsidRPr="00E6597C">
        <w:rPr>
          <w:rFonts w:ascii="GHEA Grapalat" w:hAnsi="GHEA Grapalat"/>
          <w:sz w:val="20"/>
          <w:szCs w:val="20"/>
          <w:lang w:val="hy-AM"/>
        </w:rPr>
        <w:tab/>
      </w:r>
      <w:r w:rsidRPr="00E6597C">
        <w:rPr>
          <w:rFonts w:ascii="GHEA Grapalat"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14:paraId="41A387BC" w14:textId="77777777" w:rsidR="00F02279" w:rsidRPr="00E6597C" w:rsidRDefault="00F02279" w:rsidP="00F02279">
      <w:pPr>
        <w:tabs>
          <w:tab w:val="left" w:pos="720"/>
        </w:tabs>
        <w:jc w:val="both"/>
        <w:rPr>
          <w:rFonts w:ascii="GHEA Grapalat" w:hAnsi="GHEA Grapalat"/>
          <w:sz w:val="20"/>
          <w:szCs w:val="20"/>
          <w:lang w:val="hy-AM"/>
        </w:rPr>
      </w:pP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14:paraId="399B0A9E" w14:textId="77777777" w:rsidR="00F02279" w:rsidRPr="00E6597C" w:rsidRDefault="00F02279" w:rsidP="00F02279">
      <w:pPr>
        <w:tabs>
          <w:tab w:val="left" w:pos="720"/>
        </w:tabs>
        <w:jc w:val="both"/>
        <w:rPr>
          <w:rFonts w:ascii="GHEA Grapalat" w:hAnsi="GHEA Grapalat" w:cs="Sylfaen"/>
          <w:sz w:val="20"/>
          <w:szCs w:val="20"/>
          <w:lang w:val="hy-AM"/>
        </w:rPr>
      </w:pPr>
      <w:r w:rsidRPr="00E6597C">
        <w:rPr>
          <w:rFonts w:ascii="GHEA Grapalat" w:hAnsi="GHEA Grapalat" w:cs="Sylfaen"/>
          <w:sz w:val="20"/>
          <w:szCs w:val="20"/>
          <w:lang w:val="hy-AM"/>
        </w:rPr>
        <w:tab/>
        <w:t>8.10 Պայմանագիրը չի կարող փոփոխվել կողմերի պարտա</w:t>
      </w:r>
      <w:r w:rsidRPr="00E6597C">
        <w:rPr>
          <w:rFonts w:ascii="GHEA Grapalat" w:hAnsi="GHEA Grapalat" w:cs="Sylfaen"/>
          <w:sz w:val="20"/>
          <w:szCs w:val="20"/>
          <w:lang w:val="hy-AM"/>
        </w:rPr>
        <w:softHyphen/>
        <w:t>վորու</w:t>
      </w:r>
      <w:r w:rsidRPr="00E6597C">
        <w:rPr>
          <w:rFonts w:ascii="GHEA Grapalat" w:hAnsi="GHEA Grapalat" w:cs="Sylfaen"/>
          <w:sz w:val="20"/>
          <w:szCs w:val="20"/>
          <w:lang w:val="hy-AM"/>
        </w:rPr>
        <w:softHyphen/>
        <w:t>թյունների մասնակի չկատարման հետևանքով</w:t>
      </w:r>
      <w:r w:rsidRPr="00E6597C" w:rsidDel="00591DE3">
        <w:rPr>
          <w:rFonts w:ascii="GHEA Grapalat" w:hAnsi="GHEA Grapalat" w:cs="Sylfaen"/>
          <w:sz w:val="20"/>
          <w:szCs w:val="20"/>
          <w:lang w:val="hy-AM"/>
        </w:rPr>
        <w:t xml:space="preserve"> </w:t>
      </w:r>
      <w:r w:rsidRPr="00E6597C">
        <w:rPr>
          <w:rFonts w:ascii="GHEA Grapalat" w:hAnsi="GHEA Grapalat" w:cs="Sylfaen"/>
          <w:sz w:val="20"/>
          <w:szCs w:val="20"/>
          <w:lang w:val="hy-AM"/>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0BF328A4" w14:textId="45DA42BF" w:rsidR="004A1CC7" w:rsidRPr="00A829FF" w:rsidRDefault="00F02279" w:rsidP="004A1CC7">
      <w:pPr>
        <w:ind w:firstLine="567"/>
        <w:jc w:val="both"/>
        <w:rPr>
          <w:rFonts w:ascii="GHEA Grapalat" w:hAnsi="GHEA Grapalat" w:cs="Sylfaen"/>
          <w:sz w:val="20"/>
          <w:szCs w:val="20"/>
          <w:lang w:val="hy-AM"/>
        </w:rPr>
      </w:pPr>
      <w:r w:rsidRPr="00E6597C">
        <w:rPr>
          <w:rFonts w:ascii="GHEA Grapalat" w:hAnsi="GHEA Grapalat" w:cs="Sylfaen"/>
          <w:sz w:val="20"/>
          <w:szCs w:val="20"/>
          <w:lang w:val="hy-AM"/>
        </w:rPr>
        <w:tab/>
        <w:t>8.11 Կապալառուի կողմից ստանձնած պարտավորությունները չկատա</w:t>
      </w:r>
      <w:r w:rsidRPr="00E6597C">
        <w:rPr>
          <w:rFonts w:ascii="GHEA Grapalat" w:hAnsi="GHEA Grapalat" w:cs="Sylfaen"/>
          <w:sz w:val="20"/>
          <w:szCs w:val="20"/>
          <w:lang w:val="hy-AM"/>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w:t>
      </w:r>
      <w:r w:rsidR="004A1CC7" w:rsidRPr="004605D7">
        <w:rPr>
          <w:rFonts w:ascii="GHEA Grapalat" w:hAnsi="GHEA Grapalat" w:cs="Sylfaen"/>
          <w:sz w:val="20"/>
          <w:szCs w:val="20"/>
          <w:lang w:val="hy-AM"/>
        </w:rPr>
        <w:t xml:space="preserve"> </w:t>
      </w:r>
      <w:r w:rsidR="004A1CC7" w:rsidRPr="00E6597C">
        <w:rPr>
          <w:rFonts w:ascii="GHEA Grapalat" w:hAnsi="GHEA Grapalat"/>
          <w:sz w:val="20"/>
          <w:szCs w:val="20"/>
          <w:lang w:val="hy-AM" w:eastAsia="ru-RU"/>
        </w:rPr>
        <w:t xml:space="preserve">Պայմանագիրն ամբողջությամբ կամ մասնակի միակողմանի լուծելու մասին </w:t>
      </w:r>
      <w:r w:rsidR="004A1CC7" w:rsidRPr="00A829FF">
        <w:rPr>
          <w:rFonts w:ascii="GHEA Grapalat" w:hAnsi="GHEA Grapalat" w:cs="Sylfaen"/>
          <w:sz w:val="20"/>
          <w:szCs w:val="20"/>
          <w:lang w:val="hy-AM"/>
        </w:rPr>
        <w:t>ծանուցումը տեղեկագրում հրապարակվելու օրը Պատվիրատուն այն ուղարկվում է նաև Կապալառուի էլեկտրոնային փոստին:</w:t>
      </w:r>
    </w:p>
    <w:p w14:paraId="5F7E056F" w14:textId="2DB94B83" w:rsidR="00102DF6" w:rsidRPr="00264D57" w:rsidRDefault="00102DF6" w:rsidP="00102DF6">
      <w:pPr>
        <w:ind w:firstLine="567"/>
        <w:jc w:val="both"/>
        <w:rPr>
          <w:rFonts w:asciiTheme="minorHAnsi" w:hAnsiTheme="minorHAnsi"/>
          <w:sz w:val="20"/>
          <w:szCs w:val="20"/>
          <w:lang w:val="hy-AM" w:eastAsia="ru-RU"/>
        </w:rPr>
      </w:pPr>
      <w:r w:rsidRPr="00A829FF">
        <w:rPr>
          <w:rFonts w:ascii="GHEA Grapalat" w:hAnsi="GHEA Grapalat" w:cs="Sylfaen"/>
          <w:sz w:val="20"/>
          <w:szCs w:val="20"/>
          <w:lang w:val="hy-AM"/>
        </w:rPr>
        <w:t xml:space="preserve">8.12 Կապալառուն </w:t>
      </w:r>
      <w:r w:rsidRPr="00A829FF">
        <w:rPr>
          <w:rFonts w:ascii="Calibri" w:hAnsi="Calibri" w:cs="Calibri"/>
          <w:sz w:val="20"/>
          <w:szCs w:val="20"/>
          <w:lang w:val="hy-AM"/>
        </w:rPr>
        <w:t> </w:t>
      </w:r>
      <w:r w:rsidRPr="00A829FF">
        <w:rPr>
          <w:rFonts w:ascii="GHEA Grapalat" w:hAnsi="GHEA Grapalat" w:cs="Sylfaen"/>
          <w:sz w:val="20"/>
          <w:szCs w:val="20"/>
          <w:lang w:val="hy-AM"/>
        </w:rPr>
        <w:t xml:space="preserve">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Կապալառուի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w:t>
      </w:r>
      <w:r w:rsidRPr="005E1F72">
        <w:rPr>
          <w:rFonts w:ascii="GHEA Grapalat" w:hAnsi="GHEA Grapalat" w:cs="Sylfaen"/>
          <w:sz w:val="20"/>
          <w:szCs w:val="20"/>
          <w:lang w:val="hy-AM"/>
        </w:rPr>
        <w:t xml:space="preserve">(հավելված N </w:t>
      </w:r>
      <w:r w:rsidRPr="00F27FC1">
        <w:rPr>
          <w:rFonts w:ascii="GHEA Grapalat" w:hAnsi="GHEA Grapalat" w:cs="Sylfaen"/>
          <w:sz w:val="20"/>
          <w:szCs w:val="20"/>
          <w:lang w:val="hy-AM"/>
        </w:rPr>
        <w:t>5</w:t>
      </w:r>
      <w:r w:rsidRPr="005E1F72">
        <w:rPr>
          <w:rFonts w:ascii="GHEA Grapalat" w:hAnsi="GHEA Grapalat" w:cs="Sylfaen"/>
          <w:sz w:val="20"/>
          <w:szCs w:val="20"/>
          <w:lang w:val="hy-AM"/>
        </w:rPr>
        <w:t>)</w:t>
      </w:r>
      <w:r w:rsidRPr="00A829FF">
        <w:rPr>
          <w:rFonts w:ascii="GHEA Grapalat" w:hAnsi="GHEA Grapalat" w:cs="Sylfaen"/>
          <w:sz w:val="20"/>
          <w:szCs w:val="20"/>
          <w:lang w:val="hy-AM"/>
        </w:rPr>
        <w:t xml:space="preserve">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00A829FF" w:rsidRPr="00A829FF">
        <w:rPr>
          <w:rFonts w:ascii="GHEA Grapalat" w:hAnsi="GHEA Grapalat" w:cs="Sylfaen"/>
          <w:sz w:val="20"/>
          <w:szCs w:val="20"/>
          <w:lang w:val="hy-AM"/>
        </w:rPr>
        <w:t>:</w:t>
      </w:r>
      <w:r>
        <w:rPr>
          <w:rStyle w:val="af6"/>
          <w:rFonts w:ascii="Arial Unicode" w:hAnsi="Arial Unicode"/>
          <w:color w:val="000000"/>
          <w:sz w:val="21"/>
          <w:szCs w:val="21"/>
          <w:shd w:val="clear" w:color="auto" w:fill="FFFFFF"/>
          <w:lang w:val="hy-AM"/>
        </w:rPr>
        <w:footnoteReference w:id="45"/>
      </w:r>
    </w:p>
    <w:p w14:paraId="0A6ADBDF" w14:textId="2809A56E"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8.1</w:t>
      </w:r>
      <w:r w:rsidR="00102DF6" w:rsidRPr="00A829FF">
        <w:rPr>
          <w:rFonts w:ascii="GHEA Grapalat" w:hAnsi="GHEA Grapalat"/>
          <w:sz w:val="20"/>
          <w:szCs w:val="20"/>
          <w:lang w:val="hy-AM"/>
        </w:rPr>
        <w:t>3</w:t>
      </w:r>
      <w:r w:rsidRPr="00E6597C">
        <w:rPr>
          <w:rFonts w:ascii="GHEA Grapalat" w:hAnsi="GHEA Grapalat"/>
          <w:sz w:val="20"/>
          <w:szCs w:val="20"/>
          <w:lang w:val="hy-AM"/>
        </w:rPr>
        <w:tab/>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կապակցությամբ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բանակցությունների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միջոցով</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ձեռք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չբերելու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դատական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Tahoma"/>
          <w:sz w:val="20"/>
          <w:szCs w:val="20"/>
          <w:lang w:val="hy-AM"/>
        </w:rPr>
        <w:t>։</w:t>
      </w:r>
    </w:p>
    <w:p w14:paraId="4081A7A5" w14:textId="587F42AC"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8.1</w:t>
      </w:r>
      <w:r w:rsidR="00102DF6" w:rsidRPr="00A829FF">
        <w:rPr>
          <w:rFonts w:ascii="GHEA Grapalat" w:hAnsi="GHEA Grapalat"/>
          <w:sz w:val="20"/>
          <w:szCs w:val="20"/>
          <w:lang w:val="hy-AM"/>
        </w:rPr>
        <w:t>4</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____ </w:t>
      </w:r>
      <w:r w:rsidRPr="00E6597C">
        <w:rPr>
          <w:rFonts w:ascii="GHEA Grapalat" w:hAnsi="GHEA Grapalat" w:cs="Sylfaen"/>
          <w:sz w:val="20"/>
          <w:szCs w:val="20"/>
          <w:lang w:val="hy-AM"/>
        </w:rPr>
        <w:t>էջից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օրինակից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ունեն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հավասարազոր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իրավաբանական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տրվում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մեկական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օրինակ</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N 1, N 2, N 3, </w:t>
      </w:r>
      <w:r w:rsidRPr="00E6597C">
        <w:rPr>
          <w:rFonts w:ascii="GHEA Grapalat" w:hAnsi="GHEA Grapalat" w:cs="Arial"/>
          <w:sz w:val="20"/>
          <w:szCs w:val="20"/>
          <w:lang w:val="hy-AM"/>
        </w:rPr>
        <w:t xml:space="preserve">N 4 </w:t>
      </w:r>
      <w:r w:rsidR="00102DF6" w:rsidRPr="00A829FF">
        <w:rPr>
          <w:rFonts w:ascii="GHEA Grapalat" w:hAnsi="GHEA Grapalat" w:cs="Arial"/>
          <w:sz w:val="20"/>
          <w:szCs w:val="20"/>
          <w:lang w:val="hy-AM"/>
        </w:rPr>
        <w:t>,</w:t>
      </w:r>
      <w:r w:rsidRPr="00E6597C">
        <w:rPr>
          <w:rFonts w:ascii="GHEA Grapalat" w:hAnsi="GHEA Grapalat" w:cs="Arial"/>
          <w:sz w:val="20"/>
          <w:szCs w:val="20"/>
          <w:lang w:val="hy-AM"/>
        </w:rPr>
        <w:t>N 4.1</w:t>
      </w:r>
      <w:r w:rsidR="00102DF6" w:rsidRPr="00A829FF">
        <w:rPr>
          <w:rFonts w:ascii="GHEA Grapalat" w:hAnsi="GHEA Grapalat" w:cs="Arial"/>
          <w:sz w:val="20"/>
          <w:szCs w:val="20"/>
          <w:lang w:val="hy-AM"/>
        </w:rPr>
        <w:t xml:space="preserve"> </w:t>
      </w:r>
      <w:r w:rsidR="00102DF6" w:rsidRPr="00F27FC1">
        <w:rPr>
          <w:rFonts w:ascii="GHEA Grapalat" w:hAnsi="GHEA Grapalat" w:cs="Arial"/>
          <w:sz w:val="20"/>
          <w:szCs w:val="20"/>
          <w:lang w:val="hy-AM"/>
        </w:rPr>
        <w:t>և</w:t>
      </w:r>
      <w:r w:rsidR="00102DF6" w:rsidRPr="0093002B">
        <w:rPr>
          <w:rFonts w:ascii="GHEA Grapalat" w:hAnsi="GHEA Grapalat" w:cs="Arial"/>
          <w:sz w:val="20"/>
          <w:szCs w:val="20"/>
          <w:lang w:val="hy-AM"/>
        </w:rPr>
        <w:t xml:space="preserve"> N </w:t>
      </w:r>
      <w:r w:rsidR="00102DF6" w:rsidRPr="00F27FC1">
        <w:rPr>
          <w:rFonts w:ascii="GHEA Grapalat" w:hAnsi="GHEA Grapalat" w:cs="Arial"/>
          <w:sz w:val="20"/>
          <w:szCs w:val="20"/>
          <w:lang w:val="hy-AM"/>
        </w:rPr>
        <w:t>5</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հավելվածները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անբաժանելի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մասը</w:t>
      </w:r>
      <w:r w:rsidRPr="00E6597C">
        <w:rPr>
          <w:rFonts w:ascii="GHEA Grapalat" w:hAnsi="GHEA Grapalat" w:cs="Tahoma"/>
          <w:sz w:val="20"/>
          <w:szCs w:val="20"/>
          <w:lang w:val="hy-AM"/>
        </w:rPr>
        <w:t>։</w:t>
      </w:r>
    </w:p>
    <w:p w14:paraId="4909302B" w14:textId="252D936F"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8.1</w:t>
      </w:r>
      <w:r w:rsidR="00102DF6" w:rsidRPr="00A829FF">
        <w:rPr>
          <w:rFonts w:ascii="GHEA Grapalat" w:hAnsi="GHEA Grapalat" w:cs="Sylfaen"/>
          <w:sz w:val="20"/>
          <w:szCs w:val="20"/>
          <w:lang w:val="hy-AM"/>
        </w:rPr>
        <w:t>5</w:t>
      </w:r>
      <w:r w:rsidRPr="00E6597C">
        <w:rPr>
          <w:rFonts w:ascii="GHEA Grapalat" w:hAnsi="GHEA Grapalat" w:cs="Sylfaen"/>
          <w:sz w:val="20"/>
          <w:szCs w:val="20"/>
          <w:lang w:val="hy-AM"/>
        </w:rPr>
        <w:t xml:space="preserve"> 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հարաբերությունների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նկատմամբ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կիրառվում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Հայաստանի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Հանրապետության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իրավունքը</w:t>
      </w:r>
      <w:r w:rsidRPr="00E6597C">
        <w:rPr>
          <w:rFonts w:ascii="GHEA Grapalat" w:hAnsi="GHEA Grapalat" w:cs="Tahoma"/>
          <w:sz w:val="20"/>
          <w:szCs w:val="20"/>
          <w:lang w:val="hy-AM"/>
        </w:rPr>
        <w:t>։</w:t>
      </w:r>
    </w:p>
    <w:p w14:paraId="0089C98D" w14:textId="53E5F0DE" w:rsidR="00F13444" w:rsidRDefault="00F02279" w:rsidP="00F02279">
      <w:pPr>
        <w:ind w:firstLine="708"/>
        <w:jc w:val="both"/>
        <w:rPr>
          <w:ins w:id="2672" w:author="Հերմինե Գևորգյան" w:date="2026-02-26T23:44:00Z" w16du:dateUtc="2026-02-26T19:44:00Z"/>
          <w:rFonts w:ascii="GHEA Grapalat" w:hAnsi="GHEA Grapalat"/>
          <w:sz w:val="20"/>
          <w:szCs w:val="20"/>
          <w:lang w:val="hy-AM" w:eastAsia="ru-RU"/>
        </w:rPr>
      </w:pPr>
      <w:r w:rsidRPr="00E6597C">
        <w:rPr>
          <w:rFonts w:ascii="GHEA Grapalat" w:hAnsi="GHEA Grapalat"/>
          <w:sz w:val="20"/>
          <w:szCs w:val="20"/>
          <w:lang w:val="hy-AM" w:eastAsia="ru-RU"/>
        </w:rPr>
        <w:t>8.1</w:t>
      </w:r>
      <w:r w:rsidR="00102DF6" w:rsidRPr="00A829FF">
        <w:rPr>
          <w:rFonts w:ascii="GHEA Grapalat" w:hAnsi="GHEA Grapalat"/>
          <w:sz w:val="20"/>
          <w:szCs w:val="20"/>
          <w:lang w:val="hy-AM" w:eastAsia="ru-RU"/>
        </w:rPr>
        <w:t>6</w:t>
      </w:r>
      <w:r w:rsidRPr="00E6597C">
        <w:rPr>
          <w:rFonts w:ascii="GHEA Grapalat" w:hAnsi="GHEA Grapalat"/>
          <w:sz w:val="20"/>
          <w:szCs w:val="20"/>
          <w:lang w:val="hy-AM" w:eastAsia="ru-RU"/>
        </w:rPr>
        <w:t xml:space="preserve">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AD3483" w:rsidRPr="00AD3483">
        <w:rPr>
          <w:rFonts w:ascii="GHEA Grapalat" w:hAnsi="GHEA Grapalat"/>
          <w:sz w:val="20"/>
          <w:szCs w:val="20"/>
          <w:lang w:val="hy-AM" w:eastAsia="ru-RU"/>
        </w:rPr>
        <w:t xml:space="preserve"> </w:t>
      </w:r>
      <w:r w:rsidR="00AD3483">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w:t>
      </w:r>
      <w:r w:rsidRPr="00E6597C">
        <w:rPr>
          <w:rFonts w:ascii="GHEA Grapalat" w:hAnsi="GHEA Grapalat"/>
          <w:sz w:val="20"/>
          <w:szCs w:val="20"/>
          <w:lang w:val="hy-AM" w:eastAsia="ru-RU"/>
        </w:rPr>
        <w:t xml:space="preserve"> </w:t>
      </w:r>
      <w:del w:id="2673" w:author="Հերմինե Գևորգյան" w:date="2026-02-26T23:44:00Z" w16du:dateUtc="2026-02-26T19:44:00Z">
        <w:r w:rsidRPr="00E6597C">
          <w:rPr>
            <w:rFonts w:ascii="GHEA Grapalat" w:hAnsi="GHEA Grapalat"/>
            <w:sz w:val="20"/>
            <w:szCs w:val="20"/>
            <w:lang w:val="hy-AM" w:eastAsia="ru-RU"/>
          </w:rPr>
          <w:delText xml:space="preserve">Եթե պայմանագրի կատարման համար հատկացված ֆինանսական միջոցների չափը գերազանցում է գնումների բազային միավորի </w:delText>
        </w:r>
        <w:r w:rsidR="00975F7D">
          <w:rPr>
            <w:rFonts w:ascii="GHEA Grapalat" w:hAnsi="GHEA Grapalat"/>
            <w:sz w:val="20"/>
            <w:szCs w:val="20"/>
            <w:lang w:val="hy-AM" w:eastAsia="ru-RU"/>
          </w:rPr>
          <w:delText>քսանհինգ</w:delText>
        </w:r>
        <w:r w:rsidR="00A61F96" w:rsidRPr="004605D7">
          <w:rPr>
            <w:rFonts w:ascii="GHEA Grapalat" w:hAnsi="GHEA Grapalat"/>
            <w:sz w:val="20"/>
            <w:szCs w:val="20"/>
            <w:lang w:val="hy-AM" w:eastAsia="ru-RU"/>
          </w:rPr>
          <w:delText>պատիկը</w:delText>
        </w:r>
        <w:r w:rsidRPr="00E6597C">
          <w:rPr>
            <w:rFonts w:ascii="GHEA Grapalat" w:hAnsi="GHEA Grapalat"/>
            <w:sz w:val="20"/>
            <w:szCs w:val="20"/>
            <w:lang w:val="hy-AM" w:eastAsia="ru-RU"/>
          </w:rPr>
          <w:delText xml:space="preserve">, ապա Պատվիրատուի կողմից համաձայնագիր կկնքվի, եթե Կապալառուի կողմից տուժանքի ձևով ներկայացված </w:delText>
        </w:r>
        <w:r w:rsidR="00A61F96" w:rsidRPr="004605D7">
          <w:rPr>
            <w:rFonts w:ascii="GHEA Grapalat" w:hAnsi="GHEA Grapalat"/>
            <w:sz w:val="20"/>
            <w:szCs w:val="20"/>
            <w:lang w:val="hy-AM" w:eastAsia="ru-RU"/>
          </w:rPr>
          <w:delText xml:space="preserve">որակավորման և </w:delText>
        </w:r>
        <w:r w:rsidRPr="00E6597C">
          <w:rPr>
            <w:rFonts w:ascii="GHEA Grapalat" w:hAnsi="GHEA Grapalat"/>
            <w:sz w:val="20"/>
            <w:szCs w:val="20"/>
            <w:lang w:val="hy-AM" w:eastAsia="ru-RU"/>
          </w:rPr>
          <w:delText>պայմանագրի ապահովում</w:delText>
        </w:r>
        <w:r w:rsidR="00A61F96" w:rsidRPr="004605D7">
          <w:rPr>
            <w:rFonts w:ascii="GHEA Grapalat" w:hAnsi="GHEA Grapalat"/>
            <w:sz w:val="20"/>
            <w:szCs w:val="20"/>
            <w:lang w:val="hy-AM" w:eastAsia="ru-RU"/>
          </w:rPr>
          <w:delText>ներ</w:delText>
        </w:r>
        <w:r w:rsidRPr="00E6597C">
          <w:rPr>
            <w:rFonts w:ascii="GHEA Grapalat" w:hAnsi="GHEA Grapalat"/>
            <w:sz w:val="20"/>
            <w:szCs w:val="20"/>
            <w:lang w:val="hy-AM" w:eastAsia="ru-RU"/>
          </w:rPr>
          <w:delText xml:space="preserve">ը, փոխարինվում </w:delText>
        </w:r>
        <w:r w:rsidR="00A61F96" w:rsidRPr="004605D7">
          <w:rPr>
            <w:rFonts w:ascii="GHEA Grapalat" w:hAnsi="GHEA Grapalat"/>
            <w:sz w:val="20"/>
            <w:szCs w:val="20"/>
            <w:lang w:val="hy-AM" w:eastAsia="ru-RU"/>
          </w:rPr>
          <w:delText>են</w:delText>
        </w:r>
        <w:r w:rsidRPr="00E6597C">
          <w:rPr>
            <w:rFonts w:ascii="GHEA Grapalat" w:hAnsi="GHEA Grapalat"/>
            <w:sz w:val="20"/>
            <w:szCs w:val="20"/>
            <w:lang w:val="hy-AM" w:eastAsia="ru-RU"/>
          </w:rPr>
          <w:delText xml:space="preserve">  երաշխիքով կամ կանխիկ փողով` հաշվի առնելով ՀՀ կառավարության 2017 թվականի մայիսի 4-ի N 526-Ն որոշման N 1 հավելվածի 32-րդ կետի </w:delText>
        </w:r>
        <w:r w:rsidR="0034164E">
          <w:rPr>
            <w:rFonts w:ascii="GHEA Grapalat" w:hAnsi="GHEA Grapalat"/>
            <w:sz w:val="20"/>
            <w:szCs w:val="20"/>
            <w:lang w:val="hy-AM" w:eastAsia="ru-RU"/>
          </w:rPr>
          <w:delText xml:space="preserve">1-ին ենթակետի «գ» և </w:delText>
        </w:r>
        <w:r w:rsidRPr="00E6597C">
          <w:rPr>
            <w:rFonts w:ascii="GHEA Grapalat" w:hAnsi="GHEA Grapalat"/>
            <w:sz w:val="20"/>
            <w:szCs w:val="20"/>
            <w:lang w:val="hy-AM" w:eastAsia="ru-RU"/>
          </w:rPr>
          <w:delText>1</w:delText>
        </w:r>
        <w:r w:rsidR="00A61F96" w:rsidRPr="004605D7">
          <w:rPr>
            <w:rFonts w:ascii="GHEA Grapalat" w:hAnsi="GHEA Grapalat"/>
            <w:sz w:val="20"/>
            <w:szCs w:val="20"/>
            <w:lang w:val="hy-AM" w:eastAsia="ru-RU"/>
          </w:rPr>
          <w:delText>7</w:delText>
        </w:r>
        <w:r w:rsidRPr="00E6597C">
          <w:rPr>
            <w:rFonts w:ascii="GHEA Grapalat" w:hAnsi="GHEA Grapalat"/>
            <w:sz w:val="20"/>
            <w:szCs w:val="20"/>
            <w:lang w:val="hy-AM" w:eastAsia="ru-RU"/>
          </w:rPr>
          <w:delText>-րդ ենթակետի «բ» պարբերութ</w:delText>
        </w:r>
        <w:r w:rsidR="0034164E">
          <w:rPr>
            <w:rFonts w:ascii="GHEA Grapalat" w:hAnsi="GHEA Grapalat"/>
            <w:sz w:val="20"/>
            <w:szCs w:val="20"/>
            <w:lang w:val="hy-AM" w:eastAsia="ru-RU"/>
          </w:rPr>
          <w:delText>յունների</w:delText>
        </w:r>
        <w:r w:rsidRPr="00E6597C">
          <w:rPr>
            <w:rFonts w:ascii="GHEA Grapalat" w:hAnsi="GHEA Grapalat"/>
            <w:sz w:val="20"/>
            <w:szCs w:val="20"/>
            <w:lang w:val="hy-AM" w:eastAsia="ru-RU"/>
          </w:rPr>
          <w:delText xml:space="preserve"> պահանջները: </w:delText>
        </w:r>
      </w:del>
      <w:r w:rsidRPr="00E6597C">
        <w:rPr>
          <w:rFonts w:ascii="GHEA Grapalat" w:hAnsi="GHEA Grapalat"/>
          <w:sz w:val="20"/>
          <w:szCs w:val="20"/>
          <w:lang w:val="hy-AM" w:eastAsia="ru-RU"/>
        </w:rPr>
        <w:t>Ընդ որում, Կապալառուն համաձայնագիրը կնքում</w:t>
      </w:r>
      <w:del w:id="2674" w:author="Հերմինե Գևորգյան" w:date="2026-02-26T23:44:00Z" w16du:dateUtc="2026-02-26T19:44:00Z">
        <w:r w:rsidRPr="00E6597C">
          <w:rPr>
            <w:rFonts w:ascii="GHEA Grapalat" w:hAnsi="GHEA Grapalat"/>
            <w:sz w:val="20"/>
            <w:szCs w:val="20"/>
            <w:lang w:val="hy-AM" w:eastAsia="ru-RU"/>
          </w:rPr>
          <w:delText xml:space="preserve">, իսկ տուժանքի ձևով ներկայացված </w:delText>
        </w:r>
        <w:r w:rsidR="00A61F96" w:rsidRPr="004605D7">
          <w:rPr>
            <w:rFonts w:ascii="GHEA Grapalat" w:hAnsi="GHEA Grapalat"/>
            <w:sz w:val="20"/>
            <w:szCs w:val="20"/>
            <w:lang w:val="hy-AM" w:eastAsia="ru-RU"/>
          </w:rPr>
          <w:delText xml:space="preserve">որակավորման և </w:delText>
        </w:r>
        <w:r w:rsidRPr="00E6597C">
          <w:rPr>
            <w:rFonts w:ascii="GHEA Grapalat" w:hAnsi="GHEA Grapalat"/>
            <w:sz w:val="20"/>
            <w:szCs w:val="20"/>
            <w:lang w:val="hy-AM" w:eastAsia="ru-RU"/>
          </w:rPr>
          <w:delText>պայմանագրի ապահով</w:delText>
        </w:r>
        <w:r w:rsidR="00A61F96" w:rsidRPr="004605D7">
          <w:rPr>
            <w:rFonts w:ascii="GHEA Grapalat" w:hAnsi="GHEA Grapalat"/>
            <w:sz w:val="20"/>
            <w:szCs w:val="20"/>
            <w:lang w:val="hy-AM" w:eastAsia="ru-RU"/>
          </w:rPr>
          <w:delText xml:space="preserve">ումների </w:delText>
        </w:r>
        <w:r w:rsidRPr="00E6597C">
          <w:rPr>
            <w:rFonts w:ascii="GHEA Grapalat" w:hAnsi="GHEA Grapalat"/>
            <w:sz w:val="20"/>
            <w:szCs w:val="20"/>
            <w:lang w:val="hy-AM" w:eastAsia="ru-RU"/>
          </w:rPr>
          <w:delText>փոխարինման դեպքում նաև նոր ապահովում</w:delText>
        </w:r>
        <w:r w:rsidR="00A61F96" w:rsidRPr="004605D7">
          <w:rPr>
            <w:rFonts w:ascii="GHEA Grapalat" w:hAnsi="GHEA Grapalat"/>
            <w:sz w:val="20"/>
            <w:szCs w:val="20"/>
            <w:lang w:val="hy-AM" w:eastAsia="ru-RU"/>
          </w:rPr>
          <w:delText>ներ</w:delText>
        </w:r>
        <w:r w:rsidRPr="00E6597C">
          <w:rPr>
            <w:rFonts w:ascii="GHEA Grapalat" w:hAnsi="GHEA Grapalat"/>
            <w:sz w:val="20"/>
            <w:szCs w:val="20"/>
            <w:lang w:val="hy-AM" w:eastAsia="ru-RU"/>
          </w:rPr>
          <w:delText>ը</w:delText>
        </w:r>
      </w:del>
      <w:ins w:id="2675" w:author="Հերմինե Գևորգյան" w:date="2026-02-26T23:44:00Z" w16du:dateUtc="2026-02-26T19:44:00Z">
        <w:r w:rsidR="00F10460">
          <w:rPr>
            <w:rFonts w:ascii="GHEA Grapalat" w:hAnsi="GHEA Grapalat"/>
            <w:sz w:val="20"/>
            <w:szCs w:val="20"/>
            <w:lang w:val="hy-AM" w:eastAsia="ru-RU"/>
          </w:rPr>
          <w:t xml:space="preserve">   և </w:t>
        </w:r>
      </w:ins>
      <w:r w:rsidRPr="00E6597C">
        <w:rPr>
          <w:rFonts w:ascii="GHEA Grapalat" w:hAnsi="GHEA Grapalat"/>
          <w:sz w:val="20"/>
          <w:szCs w:val="20"/>
          <w:lang w:val="hy-AM" w:eastAsia="ru-RU"/>
        </w:rPr>
        <w:t xml:space="preserve"> Պատվիրատուին ներկայացնում է համաձայնագիր կնքելու ծանուցումը </w:t>
      </w:r>
      <w:r w:rsidRPr="00E6597C">
        <w:rPr>
          <w:rFonts w:ascii="GHEA Grapalat" w:hAnsi="GHEA Grapalat"/>
          <w:sz w:val="20"/>
          <w:szCs w:val="20"/>
          <w:lang w:val="hy-AM" w:eastAsia="ru-RU"/>
        </w:rPr>
        <w:lastRenderedPageBreak/>
        <w:t xml:space="preserve">ստանալու օրվանից </w:t>
      </w:r>
      <w:del w:id="2676" w:author="Հերմինե Գևորգյան" w:date="2026-02-26T23:44:00Z" w16du:dateUtc="2026-02-26T19:44:00Z">
        <w:r w:rsidR="009C3567" w:rsidRPr="001C277A">
          <w:rPr>
            <w:rFonts w:ascii="GHEA Grapalat" w:hAnsi="GHEA Grapalat"/>
            <w:sz w:val="20"/>
            <w:szCs w:val="20"/>
            <w:lang w:val="hy-AM" w:eastAsia="ru-RU"/>
          </w:rPr>
          <w:delText>---------</w:delText>
        </w:r>
      </w:del>
      <w:ins w:id="2677" w:author="Հերմինե Գևորգյան" w:date="2026-02-26T23:44:00Z" w16du:dateUtc="2026-02-26T19:44:00Z">
        <w:r w:rsidR="009C3567" w:rsidRPr="001C277A">
          <w:rPr>
            <w:rFonts w:ascii="GHEA Grapalat" w:hAnsi="GHEA Grapalat"/>
            <w:sz w:val="20"/>
            <w:szCs w:val="20"/>
            <w:lang w:val="hy-AM" w:eastAsia="ru-RU"/>
          </w:rPr>
          <w:t>-</w:t>
        </w:r>
        <w:r w:rsidR="00F10460" w:rsidRPr="00F10460">
          <w:rPr>
            <w:rFonts w:ascii="GHEA Grapalat" w:hAnsi="GHEA Grapalat"/>
            <w:sz w:val="20"/>
            <w:szCs w:val="20"/>
            <w:lang w:val="hy-AM" w:eastAsia="ru-RU"/>
          </w:rPr>
          <w:t>10</w:t>
        </w:r>
      </w:ins>
      <w:r w:rsidRPr="00E6597C">
        <w:rPr>
          <w:rFonts w:ascii="GHEA Grapalat" w:hAnsi="GHEA Grapalat"/>
          <w:sz w:val="20"/>
          <w:szCs w:val="20"/>
          <w:lang w:val="hy-AM" w:eastAsia="ru-RU"/>
        </w:rPr>
        <w:t xml:space="preserve"> աշխատանքային օրվա ընթացքում։ Հակառակ դեպքում պայմանագիրը Պատվիրատուի կողմից միակողմանիորեն լուծվում է:</w:t>
      </w:r>
      <w:r w:rsidR="00742B5B">
        <w:rPr>
          <w:rStyle w:val="af6"/>
          <w:rFonts w:ascii="GHEA Grapalat" w:hAnsi="GHEA Grapalat"/>
          <w:sz w:val="20"/>
          <w:szCs w:val="20"/>
          <w:lang w:val="hy-AM" w:eastAsia="ru-RU"/>
        </w:rPr>
        <w:footnoteReference w:id="46"/>
      </w:r>
    </w:p>
    <w:p w14:paraId="12D18DA3" w14:textId="0C3370C6" w:rsidR="008F1FDD" w:rsidRDefault="008F1FDD" w:rsidP="00F02279">
      <w:pPr>
        <w:ind w:firstLine="708"/>
        <w:jc w:val="both"/>
        <w:rPr>
          <w:rFonts w:ascii="GHEA Grapalat" w:hAnsi="GHEA Grapalat"/>
          <w:sz w:val="20"/>
          <w:lang w:val="hy-AM"/>
          <w:rPrChange w:id="2678" w:author="Հերմինե Գևորգյան" w:date="2026-02-26T23:44:00Z" w16du:dateUtc="2026-02-26T19:44:00Z">
            <w:rPr>
              <w:rFonts w:ascii="GHEA Grapalat" w:hAnsi="GHEA Grapalat"/>
              <w:sz w:val="20"/>
              <w:vertAlign w:val="superscript"/>
              <w:lang w:val="hy-AM"/>
            </w:rPr>
          </w:rPrChange>
        </w:rPr>
      </w:pPr>
    </w:p>
    <w:p w14:paraId="4105D73A" w14:textId="77777777" w:rsidR="00F02279" w:rsidRPr="00E6597C" w:rsidRDefault="00F02279" w:rsidP="00F02279">
      <w:pPr>
        <w:tabs>
          <w:tab w:val="left" w:pos="1276"/>
        </w:tabs>
        <w:ind w:firstLine="720"/>
        <w:jc w:val="both"/>
        <w:rPr>
          <w:rFonts w:ascii="GHEA Grapalat" w:hAnsi="GHEA Grapalat" w:cs="Sylfaen"/>
          <w:i/>
          <w:sz w:val="22"/>
          <w:szCs w:val="22"/>
          <w:lang w:val="hy-AM"/>
        </w:rPr>
      </w:pPr>
    </w:p>
    <w:p w14:paraId="181E9DF9" w14:textId="77777777" w:rsidR="00F02279" w:rsidRPr="00E6597C" w:rsidRDefault="00F02279" w:rsidP="00F02279">
      <w:pPr>
        <w:ind w:firstLine="709"/>
        <w:jc w:val="both"/>
        <w:rPr>
          <w:rFonts w:ascii="GHEA Grapalat" w:hAnsi="GHEA Grapalat"/>
          <w:b/>
          <w:lang w:val="hy-AM"/>
        </w:rPr>
      </w:pPr>
    </w:p>
    <w:p w14:paraId="699F067D" w14:textId="77777777" w:rsidR="00F02279" w:rsidRPr="00E6597C" w:rsidRDefault="00F02279" w:rsidP="00F02279">
      <w:pPr>
        <w:ind w:firstLine="709"/>
        <w:jc w:val="both"/>
        <w:rPr>
          <w:rFonts w:ascii="GHEA Grapalat" w:hAnsi="GHEA Grapalat" w:cs="Sylfaen"/>
          <w:b/>
          <w:sz w:val="20"/>
          <w:szCs w:val="20"/>
          <w:lang w:val="hy-AM"/>
        </w:rPr>
      </w:pPr>
      <w:r w:rsidRPr="00E6597C">
        <w:rPr>
          <w:rFonts w:ascii="GHEA Grapalat" w:hAnsi="GHEA Grapalat"/>
          <w:b/>
          <w:sz w:val="20"/>
          <w:szCs w:val="20"/>
          <w:lang w:val="hy-AM"/>
        </w:rPr>
        <w:t xml:space="preserve">9. </w:t>
      </w:r>
      <w:r w:rsidRPr="00E6597C">
        <w:rPr>
          <w:rFonts w:ascii="GHEA Grapalat" w:hAnsi="GHEA Grapalat" w:cs="Sylfaen"/>
          <w:b/>
          <w:sz w:val="20"/>
          <w:szCs w:val="20"/>
          <w:lang w:val="hy-AM"/>
        </w:rPr>
        <w:t>ԿՈՂՄԵՐԻ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ՀԱՍՑԵՆԵՐԸ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ԲԱՆԿԱՅԻՆ</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ՎԱՎԵՐԱՊԱՅՄԱՆՆԵՐԸ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ԵՎ</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ՍՏՈՐԱԳՐՈՒԹՅՈՒՆՆԵՐԸ</w:t>
      </w:r>
    </w:p>
    <w:p w14:paraId="14C8C99F" w14:textId="77777777" w:rsidR="00F02279" w:rsidRPr="00E6597C" w:rsidRDefault="00F02279" w:rsidP="00F02279">
      <w:pPr>
        <w:ind w:firstLine="709"/>
        <w:jc w:val="both"/>
        <w:rPr>
          <w:rFonts w:ascii="GHEA Grapalat" w:hAnsi="GHEA Grapalat" w:cs="Sylfaen"/>
          <w:b/>
          <w:lang w:val="hy-AM"/>
        </w:rPr>
      </w:pPr>
    </w:p>
    <w:p w14:paraId="75EB94ED" w14:textId="77777777" w:rsidR="00F02279" w:rsidRPr="00E6597C" w:rsidRDefault="00F02279" w:rsidP="00F02279">
      <w:pPr>
        <w:ind w:firstLine="709"/>
        <w:jc w:val="both"/>
        <w:rPr>
          <w:rFonts w:ascii="GHEA Grapalat" w:hAnsi="GHEA Grapalat" w:cs="Sylfaen"/>
          <w:b/>
          <w:lang w:val="hy-AM"/>
        </w:rPr>
      </w:pPr>
    </w:p>
    <w:tbl>
      <w:tblPr>
        <w:tblW w:w="9639" w:type="dxa"/>
        <w:jc w:val="center"/>
        <w:tblLayout w:type="fixed"/>
        <w:tblLook w:val="0000" w:firstRow="0" w:lastRow="0" w:firstColumn="0" w:lastColumn="0" w:noHBand="0" w:noVBand="0"/>
        <w:tblPrChange w:id="2679" w:author="Հերմինե Գևորգյան" w:date="2026-02-26T23:44:00Z" w16du:dateUtc="2026-02-26T19:44:00Z">
          <w:tblPr>
            <w:tblW w:w="9639" w:type="dxa"/>
            <w:jc w:val="center"/>
            <w:tblLayout w:type="fixed"/>
            <w:tblLook w:val="0000" w:firstRow="0" w:lastRow="0" w:firstColumn="0" w:lastColumn="0" w:noHBand="0" w:noVBand="0"/>
          </w:tblPr>
        </w:tblPrChange>
      </w:tblPr>
      <w:tblGrid>
        <w:gridCol w:w="4536"/>
        <w:gridCol w:w="760"/>
        <w:gridCol w:w="4343"/>
        <w:tblGridChange w:id="2680">
          <w:tblGrid>
            <w:gridCol w:w="4536"/>
            <w:gridCol w:w="760"/>
            <w:gridCol w:w="4343"/>
          </w:tblGrid>
        </w:tblGridChange>
      </w:tblGrid>
      <w:tr w:rsidR="00F02279" w:rsidRPr="00E6597C" w14:paraId="1DA15631" w14:textId="77777777" w:rsidTr="00545BDE">
        <w:trPr>
          <w:jc w:val="center"/>
          <w:trPrChange w:id="2681" w:author="Հերմինե Գևորգյան" w:date="2026-02-26T23:44:00Z" w16du:dateUtc="2026-02-26T19:44:00Z">
            <w:trPr>
              <w:jc w:val="center"/>
            </w:trPr>
          </w:trPrChange>
        </w:trPr>
        <w:tc>
          <w:tcPr>
            <w:tcW w:w="4536" w:type="dxa"/>
            <w:tcPrChange w:id="2682" w:author="Հերմինե Գևորգյան" w:date="2026-02-26T23:44:00Z" w16du:dateUtc="2026-02-26T19:44:00Z">
              <w:tcPr>
                <w:tcW w:w="4536" w:type="dxa"/>
              </w:tcPr>
            </w:tcPrChange>
          </w:tcPr>
          <w:p w14:paraId="69BD42D4" w14:textId="77777777" w:rsidR="00F02279" w:rsidRPr="00E6597C" w:rsidRDefault="00F02279" w:rsidP="00545BDE">
            <w:pPr>
              <w:spacing w:line="360" w:lineRule="auto"/>
              <w:jc w:val="center"/>
              <w:rPr>
                <w:rFonts w:ascii="GHEA Grapalat" w:hAnsi="GHEA Grapalat" w:cs="Sylfaen"/>
                <w:b/>
                <w:bCs/>
                <w:sz w:val="20"/>
                <w:szCs w:val="20"/>
                <w:lang w:val="nb-NO"/>
              </w:rPr>
            </w:pPr>
            <w:r w:rsidRPr="00E6597C">
              <w:rPr>
                <w:rFonts w:ascii="GHEA Grapalat" w:hAnsi="GHEA Grapalat" w:cs="Sylfaen"/>
                <w:b/>
                <w:bCs/>
                <w:sz w:val="20"/>
                <w:szCs w:val="20"/>
                <w:lang w:val="nb-NO"/>
              </w:rPr>
              <w:t>ՊԱՏՎԻՐԱՏՈՒ</w:t>
            </w:r>
          </w:p>
          <w:p w14:paraId="1CB9AD3D" w14:textId="77777777" w:rsidR="00F02279" w:rsidRPr="00E6597C" w:rsidRDefault="00F02279" w:rsidP="00545BDE">
            <w:pPr>
              <w:rPr>
                <w:rFonts w:ascii="GHEA Grapalat" w:hAnsi="GHEA Grapalat"/>
                <w:sz w:val="22"/>
                <w:szCs w:val="22"/>
                <w:lang w:val="ru-RU"/>
              </w:rPr>
            </w:pPr>
          </w:p>
          <w:p w14:paraId="1A37B80E" w14:textId="77777777" w:rsidR="00F02279" w:rsidRPr="00E6597C" w:rsidRDefault="00F02279" w:rsidP="00545BDE">
            <w:pPr>
              <w:rPr>
                <w:rFonts w:ascii="GHEA Grapalat" w:hAnsi="GHEA Grapalat"/>
                <w:lang w:val="ru-RU"/>
              </w:rPr>
            </w:pPr>
          </w:p>
          <w:p w14:paraId="669CC215"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26CE8708"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proofErr w:type="spellStart"/>
            <w:r w:rsidRPr="00E6597C">
              <w:rPr>
                <w:rFonts w:ascii="GHEA Grapalat" w:hAnsi="GHEA Grapalat" w:cs="Sylfaen"/>
                <w:sz w:val="18"/>
                <w:szCs w:val="18"/>
                <w:lang w:val="ru-RU"/>
              </w:rPr>
              <w:t>ստորագրություն</w:t>
            </w:r>
            <w:proofErr w:type="spellEnd"/>
            <w:r w:rsidRPr="00E6597C">
              <w:rPr>
                <w:rFonts w:ascii="GHEA Grapalat" w:hAnsi="GHEA Grapalat"/>
                <w:sz w:val="18"/>
                <w:szCs w:val="18"/>
              </w:rPr>
              <w:t>/</w:t>
            </w:r>
          </w:p>
          <w:p w14:paraId="5C1F0ADB" w14:textId="77777777"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Change w:id="2683" w:author="Հերմինե Գևորգյան" w:date="2026-02-26T23:44:00Z" w16du:dateUtc="2026-02-26T19:44:00Z">
              <w:tcPr>
                <w:tcW w:w="760" w:type="dxa"/>
              </w:tcPr>
            </w:tcPrChange>
          </w:tcPr>
          <w:p w14:paraId="2DF0624E" w14:textId="77777777" w:rsidR="00F02279" w:rsidRPr="00E6597C" w:rsidRDefault="00F02279" w:rsidP="00545BDE">
            <w:pPr>
              <w:spacing w:line="360" w:lineRule="auto"/>
              <w:jc w:val="center"/>
              <w:rPr>
                <w:rFonts w:ascii="GHEA Grapalat" w:hAnsi="GHEA Grapalat"/>
                <w:lang w:val="ru-RU"/>
              </w:rPr>
            </w:pPr>
          </w:p>
        </w:tc>
        <w:tc>
          <w:tcPr>
            <w:tcW w:w="4343" w:type="dxa"/>
            <w:tcPrChange w:id="2684" w:author="Հերմինե Գևորգյան" w:date="2026-02-26T23:44:00Z" w16du:dateUtc="2026-02-26T19:44:00Z">
              <w:tcPr>
                <w:tcW w:w="4343" w:type="dxa"/>
              </w:tcPr>
            </w:tcPrChange>
          </w:tcPr>
          <w:p w14:paraId="79F80FA4" w14:textId="77777777" w:rsidR="00F02279" w:rsidRPr="00E6597C" w:rsidRDefault="00F02279" w:rsidP="00545BDE">
            <w:pPr>
              <w:spacing w:line="360" w:lineRule="auto"/>
              <w:jc w:val="center"/>
              <w:rPr>
                <w:rFonts w:ascii="GHEA Grapalat" w:hAnsi="GHEA Grapalat" w:cs="Sylfaen"/>
                <w:b/>
                <w:bCs/>
                <w:sz w:val="20"/>
                <w:szCs w:val="20"/>
                <w:lang w:val="ru-RU"/>
              </w:rPr>
            </w:pPr>
            <w:r w:rsidRPr="00E6597C">
              <w:rPr>
                <w:rFonts w:ascii="GHEA Grapalat" w:hAnsi="GHEA Grapalat" w:cs="Sylfaen"/>
                <w:b/>
                <w:bCs/>
                <w:sz w:val="20"/>
                <w:szCs w:val="20"/>
                <w:lang w:val="pt-BR"/>
              </w:rPr>
              <w:t>ԿԱՊԱԼԱՌՈՒ</w:t>
            </w:r>
          </w:p>
          <w:p w14:paraId="3C7D0775" w14:textId="77777777" w:rsidR="00F02279" w:rsidRPr="00E6597C" w:rsidRDefault="00F02279" w:rsidP="00545BDE">
            <w:pPr>
              <w:jc w:val="center"/>
              <w:rPr>
                <w:rFonts w:ascii="GHEA Grapalat" w:hAnsi="GHEA Grapalat"/>
                <w:lang w:val="ru-RU"/>
              </w:rPr>
            </w:pPr>
          </w:p>
          <w:p w14:paraId="2393D72B" w14:textId="77777777" w:rsidR="00F02279" w:rsidRPr="00E6597C" w:rsidRDefault="00F02279" w:rsidP="00545BDE">
            <w:pPr>
              <w:jc w:val="center"/>
              <w:rPr>
                <w:rFonts w:ascii="GHEA Grapalat" w:hAnsi="GHEA Grapalat"/>
                <w:lang w:val="ru-RU"/>
              </w:rPr>
            </w:pPr>
          </w:p>
          <w:p w14:paraId="79B240EB"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46716F55"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proofErr w:type="spellStart"/>
            <w:r w:rsidRPr="00E6597C">
              <w:rPr>
                <w:rFonts w:ascii="GHEA Grapalat" w:hAnsi="GHEA Grapalat" w:cs="Sylfaen"/>
                <w:sz w:val="18"/>
                <w:szCs w:val="18"/>
                <w:lang w:val="ru-RU"/>
              </w:rPr>
              <w:t>ստորագրություն</w:t>
            </w:r>
            <w:proofErr w:type="spellEnd"/>
            <w:r w:rsidRPr="00E6597C">
              <w:rPr>
                <w:rFonts w:ascii="GHEA Grapalat" w:hAnsi="GHEA Grapalat"/>
                <w:sz w:val="18"/>
                <w:szCs w:val="18"/>
              </w:rPr>
              <w:t>/</w:t>
            </w:r>
          </w:p>
          <w:p w14:paraId="08C8E261"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51745D0F" w14:textId="77777777" w:rsidR="00F02279" w:rsidRPr="00E6597C" w:rsidRDefault="00F02279" w:rsidP="00F02279">
      <w:pPr>
        <w:ind w:firstLine="709"/>
        <w:jc w:val="both"/>
        <w:rPr>
          <w:rFonts w:ascii="GHEA Grapalat" w:hAnsi="GHEA Grapalat" w:cs="Arial"/>
          <w:b/>
        </w:rPr>
      </w:pPr>
    </w:p>
    <w:p w14:paraId="7822D852" w14:textId="77777777" w:rsidR="00F02279" w:rsidRPr="00E6597C" w:rsidRDefault="00F02279" w:rsidP="00F02279">
      <w:pPr>
        <w:ind w:firstLine="567"/>
        <w:rPr>
          <w:rFonts w:ascii="GHEA Grapalat" w:hAnsi="GHEA Grapalat"/>
          <w:i/>
        </w:rPr>
      </w:pPr>
    </w:p>
    <w:p w14:paraId="6BD1B3C1" w14:textId="77777777" w:rsidR="00F02279" w:rsidRPr="00E6597C" w:rsidRDefault="00F02279" w:rsidP="00F02279">
      <w:pPr>
        <w:tabs>
          <w:tab w:val="left" w:pos="1276"/>
        </w:tabs>
        <w:ind w:firstLine="720"/>
        <w:jc w:val="both"/>
        <w:rPr>
          <w:rFonts w:ascii="GHEA Grapalat" w:hAnsi="GHEA Grapalat"/>
          <w:sz w:val="20"/>
          <w:szCs w:val="20"/>
          <w:u w:val="single"/>
          <w:lang w:val="nb-NO"/>
        </w:rPr>
      </w:pPr>
      <w:r w:rsidRPr="00E6597C">
        <w:rPr>
          <w:rFonts w:ascii="GHEA Grapalat" w:hAnsi="GHEA Grapalat" w:cs="Sylfaen"/>
          <w:i/>
          <w:sz w:val="20"/>
          <w:szCs w:val="20"/>
          <w:lang w:val="pt-BR"/>
        </w:rPr>
        <w:t>Անհրաժեշտության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դեպքում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պայմանագրի նախագծում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կարող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են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ներառվել</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ՀՀ</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օրենսդրությանը</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չհակասող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դրույթներ</w:t>
      </w:r>
      <w:r w:rsidRPr="00E6597C">
        <w:rPr>
          <w:rFonts w:ascii="GHEA Grapalat" w:hAnsi="GHEA Grapalat" w:cs="Sylfaen"/>
          <w:i/>
          <w:sz w:val="20"/>
          <w:szCs w:val="20"/>
          <w:lang w:val="nb-NO"/>
        </w:rPr>
        <w:t>։</w:t>
      </w:r>
    </w:p>
    <w:p w14:paraId="66E9D797" w14:textId="77777777" w:rsidR="00F02279" w:rsidRPr="00E6597C" w:rsidRDefault="00F02279" w:rsidP="00F02279">
      <w:pPr>
        <w:ind w:firstLine="567"/>
        <w:rPr>
          <w:rFonts w:ascii="GHEA Grapalat" w:hAnsi="GHEA Grapalat"/>
          <w:i/>
          <w:sz w:val="20"/>
          <w:szCs w:val="20"/>
          <w:lang w:val="hy-AM"/>
        </w:rPr>
      </w:pPr>
      <w:r w:rsidRPr="00E6597C">
        <w:rPr>
          <w:rFonts w:ascii="GHEA Grapalat" w:hAnsi="GHEA Grapalat"/>
          <w:i/>
          <w:sz w:val="20"/>
          <w:szCs w:val="20"/>
          <w:lang w:val="hy-AM"/>
        </w:rPr>
        <w:br w:type="page"/>
      </w:r>
    </w:p>
    <w:p w14:paraId="3400AC06" w14:textId="77777777" w:rsidR="00F02279" w:rsidRPr="00E6597C" w:rsidRDefault="00F02279" w:rsidP="00F02279">
      <w:pPr>
        <w:ind w:firstLine="567"/>
        <w:jc w:val="right"/>
        <w:rPr>
          <w:rFonts w:ascii="GHEA Grapalat" w:hAnsi="GHEA Grapalat"/>
          <w:i/>
          <w:lang w:val="hy-AM"/>
        </w:rPr>
      </w:pPr>
    </w:p>
    <w:p w14:paraId="18D438CD" w14:textId="77777777" w:rsidR="00F02279" w:rsidRPr="00E6597C" w:rsidRDefault="00F02279" w:rsidP="00F02279">
      <w:pPr>
        <w:ind w:firstLine="567"/>
        <w:jc w:val="right"/>
        <w:rPr>
          <w:rFonts w:ascii="GHEA Grapalat" w:hAnsi="GHEA Grapalat" w:cs="Arial"/>
          <w:i/>
          <w:sz w:val="20"/>
          <w:szCs w:val="20"/>
          <w:lang w:val="hy-AM"/>
        </w:rPr>
      </w:pPr>
      <w:r w:rsidRPr="00E6597C">
        <w:rPr>
          <w:rFonts w:ascii="GHEA Grapalat" w:hAnsi="GHEA Grapalat" w:cs="Sylfaen"/>
          <w:i/>
          <w:sz w:val="20"/>
          <w:szCs w:val="20"/>
          <w:lang w:val="hy-AM"/>
        </w:rPr>
        <w:t>Հավելված</w:t>
      </w:r>
      <w:r w:rsidRPr="00E6597C">
        <w:rPr>
          <w:rFonts w:ascii="GHEA Grapalat" w:hAnsi="GHEA Grapalat" w:cs="Arial"/>
          <w:i/>
          <w:sz w:val="20"/>
          <w:szCs w:val="20"/>
          <w:lang w:val="hy-AM"/>
        </w:rPr>
        <w:t xml:space="preserve"> </w:t>
      </w:r>
      <w:r w:rsidRPr="00E6597C">
        <w:rPr>
          <w:rFonts w:ascii="GHEA Grapalat" w:hAnsi="GHEA Grapalat" w:cs="Sylfaen"/>
          <w:i/>
          <w:sz w:val="20"/>
          <w:szCs w:val="20"/>
          <w:lang w:val="hy-AM"/>
        </w:rPr>
        <w:t>թիվ</w:t>
      </w:r>
      <w:r w:rsidRPr="00E6597C">
        <w:rPr>
          <w:rFonts w:ascii="GHEA Grapalat" w:hAnsi="GHEA Grapalat" w:cs="Arial"/>
          <w:i/>
          <w:sz w:val="20"/>
          <w:szCs w:val="20"/>
          <w:lang w:val="hy-AM"/>
        </w:rPr>
        <w:t xml:space="preserve"> 1</w:t>
      </w:r>
    </w:p>
    <w:p w14:paraId="2093C30D" w14:textId="77777777"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sz w:val="20"/>
          <w:szCs w:val="20"/>
          <w:lang w:val="hy-AM"/>
        </w:rPr>
        <w:t>«</w:t>
      </w:r>
      <w:r w:rsidRPr="00E6597C">
        <w:rPr>
          <w:rFonts w:ascii="GHEA Grapalat" w:hAnsi="GHEA Grapalat"/>
          <w:i/>
          <w:sz w:val="20"/>
          <w:szCs w:val="20"/>
          <w:lang w:val="pt-BR"/>
        </w:rPr>
        <w:t xml:space="preserve">           </w:t>
      </w:r>
      <w:r w:rsidRPr="00E6597C">
        <w:rPr>
          <w:rFonts w:ascii="GHEA Grapalat" w:hAnsi="GHEA Grapalat"/>
          <w:sz w:val="20"/>
          <w:szCs w:val="20"/>
          <w:lang w:val="hy-AM"/>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5FAE9480" w14:textId="4C474500" w:rsidR="00F02279" w:rsidRPr="00E6597C" w:rsidRDefault="003B672B" w:rsidP="00F02279">
      <w:pPr>
        <w:jc w:val="right"/>
        <w:rPr>
          <w:rFonts w:ascii="GHEA Grapalat" w:hAnsi="GHEA Grapalat" w:cs="Arial"/>
          <w:i/>
          <w:sz w:val="20"/>
          <w:szCs w:val="20"/>
          <w:lang w:val="pt-BR"/>
        </w:rPr>
      </w:pPr>
      <w:ins w:id="2685" w:author="Հերմինե Գևորգյան" w:date="2026-02-26T23:44:00Z" w16du:dateUtc="2026-02-26T19:44:00Z">
        <w:r w:rsidRPr="00D672AD">
          <w:rPr>
            <w:rFonts w:ascii="GHEA Grapalat" w:hAnsi="GHEA Grapalat"/>
            <w:sz w:val="22"/>
            <w:szCs w:val="22"/>
            <w:lang w:val="hy-AM"/>
          </w:rPr>
          <w:t>«</w:t>
        </w:r>
        <w:r w:rsidR="00AD14A1">
          <w:rPr>
            <w:rFonts w:ascii="GHEA Grapalat" w:hAnsi="GHEA Grapalat"/>
            <w:lang w:val="hy-AM"/>
          </w:rPr>
          <w:t>ՀՀ ԳՄՍ</w:t>
        </w:r>
        <w:r w:rsidR="00305463">
          <w:rPr>
            <w:rFonts w:ascii="GHEA Grapalat" w:hAnsi="GHEA Grapalat"/>
            <w:lang w:val="hy-AM"/>
          </w:rPr>
          <w:t>Հ</w:t>
        </w:r>
        <w:r w:rsidR="00AD14A1">
          <w:rPr>
            <w:rFonts w:ascii="GHEA Grapalat" w:hAnsi="GHEA Grapalat"/>
            <w:lang w:val="hy-AM"/>
          </w:rPr>
          <w:t>Դ-ԳՀ</w:t>
        </w:r>
        <w:r w:rsidR="00AD14A1">
          <w:rPr>
            <w:rFonts w:ascii="GHEA Grapalat" w:hAnsi="GHEA Grapalat"/>
            <w:lang w:val="af-ZA"/>
          </w:rPr>
          <w:t>Ա</w:t>
        </w:r>
        <w:r w:rsidR="00AD14A1">
          <w:rPr>
            <w:rFonts w:ascii="GHEA Grapalat" w:hAnsi="GHEA Grapalat"/>
            <w:lang w:val="hy-AM"/>
          </w:rPr>
          <w:t>Շ</w:t>
        </w:r>
        <w:r w:rsidR="00AD14A1">
          <w:rPr>
            <w:rFonts w:ascii="GHEA Grapalat" w:hAnsi="GHEA Grapalat"/>
            <w:lang w:val="af-ZA"/>
          </w:rPr>
          <w:t>ՁԲ</w:t>
        </w:r>
        <w:r w:rsidR="00AD14A1" w:rsidRPr="00E6597C">
          <w:rPr>
            <w:rFonts w:ascii="GHEA Grapalat" w:hAnsi="GHEA Grapalat"/>
            <w:u w:val="single"/>
            <w:lang w:val="af-ZA"/>
          </w:rPr>
          <w:t xml:space="preserve"> </w:t>
        </w:r>
        <w:r w:rsidR="00AD14A1">
          <w:rPr>
            <w:rFonts w:ascii="GHEA Grapalat" w:hAnsi="GHEA Grapalat"/>
            <w:u w:val="single"/>
            <w:lang w:val="hy-AM"/>
          </w:rPr>
          <w:t xml:space="preserve"> 2</w:t>
        </w:r>
      </w:ins>
      <w:r w:rsidR="002724E1">
        <w:rPr>
          <w:rFonts w:ascii="GHEA Grapalat" w:hAnsi="GHEA Grapalat"/>
          <w:u w:val="single"/>
          <w:lang w:val="hy-AM"/>
        </w:rPr>
        <w:t>6</w:t>
      </w:r>
      <w:ins w:id="2686" w:author="Հերմինե Գևորգյան" w:date="2026-02-26T23:44:00Z" w16du:dateUtc="2026-02-26T19:44:00Z">
        <w:r w:rsidR="00AD14A1">
          <w:rPr>
            <w:rFonts w:ascii="GHEA Grapalat" w:hAnsi="GHEA Grapalat"/>
            <w:u w:val="single"/>
            <w:lang w:val="hy-AM"/>
          </w:rPr>
          <w:t>/0</w:t>
        </w:r>
      </w:ins>
      <w:r w:rsidR="002724E1">
        <w:rPr>
          <w:rFonts w:ascii="GHEA Grapalat" w:hAnsi="GHEA Grapalat"/>
          <w:u w:val="single"/>
          <w:lang w:val="hy-AM"/>
        </w:rPr>
        <w:t>1</w:t>
      </w:r>
      <w:ins w:id="2687" w:author="Հերմինե Գևորգյան" w:date="2026-02-26T23:44:00Z" w16du:dateUtc="2026-02-26T19:44:00Z">
        <w:r w:rsidRPr="00D672AD">
          <w:rPr>
            <w:rFonts w:ascii="GHEA Grapalat" w:hAnsi="GHEA Grapalat"/>
            <w:i/>
            <w:lang w:val="hy-AM"/>
          </w:rPr>
          <w:t>»</w:t>
        </w:r>
        <w:r>
          <w:rPr>
            <w:rFonts w:ascii="GHEA Grapalat" w:hAnsi="GHEA Grapalat"/>
            <w:i/>
            <w:lang w:val="hy-AM"/>
          </w:rPr>
          <w:t xml:space="preserve"> </w:t>
        </w:r>
      </w:ins>
      <w:r w:rsidR="00F02279" w:rsidRPr="00E6597C">
        <w:rPr>
          <w:rFonts w:ascii="GHEA Grapalat" w:hAnsi="GHEA Grapalat" w:cs="Sylfaen"/>
          <w:i/>
          <w:sz w:val="20"/>
          <w:szCs w:val="20"/>
          <w:lang w:val="pt-BR"/>
        </w:rPr>
        <w:t>ծածկագրով պայմանագրի</w:t>
      </w:r>
    </w:p>
    <w:p w14:paraId="4783D6FB" w14:textId="77777777" w:rsidR="00F02279" w:rsidRPr="00305463" w:rsidRDefault="00F02279" w:rsidP="00F02279">
      <w:pPr>
        <w:jc w:val="center"/>
        <w:rPr>
          <w:rFonts w:ascii="GHEA Grapalat" w:hAnsi="GHEA Grapalat"/>
          <w:b/>
          <w:lang w:val="pt-BR"/>
          <w:rPrChange w:id="2688" w:author="Հերմինե Գևորգյան" w:date="2026-02-26T23:44:00Z" w16du:dateUtc="2026-02-26T19:44:00Z">
            <w:rPr>
              <w:rFonts w:ascii="GHEA Grapalat" w:hAnsi="GHEA Grapalat"/>
              <w:b/>
              <w:lang w:val="hy-AM"/>
            </w:rPr>
          </w:rPrChange>
        </w:rPr>
      </w:pPr>
    </w:p>
    <w:p w14:paraId="27DB24EA" w14:textId="77777777" w:rsidR="00F02279" w:rsidRPr="00E6597C" w:rsidRDefault="00F02279" w:rsidP="00F02279">
      <w:pPr>
        <w:jc w:val="center"/>
        <w:rPr>
          <w:rFonts w:ascii="GHEA Grapalat" w:hAnsi="GHEA Grapalat"/>
          <w:b/>
          <w:lang w:val="hy-AM"/>
        </w:rPr>
      </w:pPr>
    </w:p>
    <w:p w14:paraId="1D23F4A9" w14:textId="77777777" w:rsidR="00F02279" w:rsidRPr="00E6597C" w:rsidRDefault="00F02279" w:rsidP="00F02279">
      <w:pPr>
        <w:jc w:val="center"/>
        <w:rPr>
          <w:rFonts w:ascii="GHEA Grapalat" w:hAnsi="GHEA Grapalat"/>
          <w:b/>
          <w:lang w:val="hy-AM"/>
        </w:rPr>
      </w:pPr>
    </w:p>
    <w:p w14:paraId="076DAE19" w14:textId="77777777" w:rsidR="00F02279" w:rsidRPr="00E6597C" w:rsidRDefault="00F02279" w:rsidP="00F02279">
      <w:pPr>
        <w:jc w:val="center"/>
        <w:rPr>
          <w:rFonts w:ascii="GHEA Grapalat" w:hAnsi="GHEA Grapalat"/>
          <w:b/>
          <w:lang w:val="hy-AM"/>
        </w:rPr>
      </w:pPr>
    </w:p>
    <w:p w14:paraId="15BC9920" w14:textId="77777777" w:rsidR="00F02279" w:rsidRPr="00E6597C" w:rsidRDefault="00F02279" w:rsidP="00F02279">
      <w:pPr>
        <w:jc w:val="center"/>
        <w:rPr>
          <w:rFonts w:ascii="GHEA Grapalat" w:hAnsi="GHEA Grapalat" w:cs="Arial"/>
          <w:b/>
          <w:lang w:val="hy-AM"/>
        </w:rPr>
      </w:pPr>
      <w:r w:rsidRPr="00E6597C">
        <w:rPr>
          <w:rFonts w:ascii="GHEA Grapalat" w:hAnsi="GHEA Grapalat" w:cs="Sylfaen"/>
          <w:b/>
          <w:lang w:val="hy-AM"/>
        </w:rPr>
        <w:t>ԾԱՎԱԼԱԹԵՐԹ</w:t>
      </w:r>
      <w:r w:rsidRPr="00E6597C">
        <w:rPr>
          <w:rFonts w:ascii="GHEA Grapalat" w:hAnsi="GHEA Grapalat" w:cs="Arial"/>
          <w:b/>
          <w:lang w:val="hy-AM"/>
        </w:rPr>
        <w:t>-</w:t>
      </w:r>
      <w:r w:rsidRPr="00E6597C">
        <w:rPr>
          <w:rFonts w:ascii="GHEA Grapalat" w:hAnsi="GHEA Grapalat" w:cs="Sylfaen"/>
          <w:b/>
          <w:lang w:val="hy-AM"/>
        </w:rPr>
        <w:t>ՆԱԽԱՀԱՇԻՎ</w:t>
      </w:r>
      <w:r w:rsidRPr="004605D7">
        <w:rPr>
          <w:rFonts w:ascii="GHEA Grapalat" w:hAnsi="GHEA Grapalat" w:cs="Sylfaen"/>
          <w:b/>
          <w:lang w:val="hy-AM"/>
        </w:rPr>
        <w:t>*</w:t>
      </w:r>
    </w:p>
    <w:p w14:paraId="7F4B2242" w14:textId="77777777" w:rsidR="00F02279" w:rsidRPr="00E6597C" w:rsidRDefault="00F02279" w:rsidP="00F02279">
      <w:pPr>
        <w:ind w:firstLine="567"/>
        <w:jc w:val="right"/>
        <w:rPr>
          <w:rFonts w:ascii="GHEA Grapalat" w:hAnsi="GHEA Grapalat"/>
          <w:i/>
          <w:lang w:val="hy-AM"/>
        </w:rPr>
      </w:pPr>
    </w:p>
    <w:p w14:paraId="006E42AE" w14:textId="29A90148" w:rsidR="00F02279" w:rsidRPr="00E6597C" w:rsidRDefault="009C3DE5" w:rsidP="00F02279">
      <w:pPr>
        <w:ind w:firstLine="567"/>
        <w:jc w:val="center"/>
        <w:rPr>
          <w:rFonts w:ascii="GHEA Grapalat" w:hAnsi="GHEA Grapalat"/>
          <w:b/>
          <w:sz w:val="20"/>
          <w:lang w:val="pt-BR"/>
        </w:rPr>
      </w:pPr>
      <w:r w:rsidRPr="00E6597C">
        <w:rPr>
          <w:rFonts w:ascii="GHEA Grapalat" w:hAnsi="GHEA Grapalat"/>
          <w:lang w:val="hy-AM"/>
        </w:rPr>
        <w:t>«</w:t>
      </w:r>
      <w:ins w:id="2689" w:author="Հերմինե Գևորգյան" w:date="2026-02-26T23:44:00Z" w16du:dateUtc="2026-02-26T19:44:00Z">
        <w:r w:rsidRPr="009C3DE5">
          <w:rPr>
            <w:rFonts w:ascii="GHEA Grapalat" w:hAnsi="GHEA Grapalat"/>
            <w:b/>
            <w:color w:val="000000"/>
            <w:sz w:val="20"/>
            <w:szCs w:val="20"/>
            <w:lang w:val="hy-AM"/>
          </w:rPr>
          <w:t xml:space="preserve">ԼԱԲՈՐԱՏՈՐ ԴԱՍԱՍԵՆՅԱԿՆԵՐԻ ՎԵՐԱՆՈՐՈԳՄԱՆ </w:t>
        </w:r>
      </w:ins>
      <w:r w:rsidRPr="009C3DE5">
        <w:rPr>
          <w:rFonts w:ascii="GHEA Grapalat" w:hAnsi="GHEA Grapalat"/>
          <w:b/>
          <w:color w:val="000000"/>
          <w:sz w:val="20"/>
          <w:lang w:val="hy-AM"/>
          <w:rPrChange w:id="2690" w:author="Հերմինե Գևորգյան" w:date="2026-02-26T23:44:00Z" w16du:dateUtc="2026-02-26T19:44:00Z">
            <w:rPr>
              <w:rFonts w:ascii="GHEA Grapalat" w:hAnsi="GHEA Grapalat"/>
              <w:b/>
              <w:sz w:val="20"/>
              <w:vertAlign w:val="subscript"/>
              <w:lang w:val="pt-BR"/>
            </w:rPr>
          </w:rPrChange>
        </w:rPr>
        <w:t>ԱՇԽԱՏԱՆՔՆԵՐ</w:t>
      </w:r>
      <w:r>
        <w:rPr>
          <w:rFonts w:ascii="GHEA Grapalat" w:hAnsi="GHEA Grapalat"/>
          <w:b/>
          <w:color w:val="000000"/>
          <w:sz w:val="20"/>
          <w:lang w:val="hy-AM"/>
          <w:rPrChange w:id="2691" w:author="Հերմինե Գևորգյան" w:date="2026-02-26T23:44:00Z" w16du:dateUtc="2026-02-26T19:44:00Z">
            <w:rPr>
              <w:rFonts w:ascii="GHEA Grapalat" w:hAnsi="GHEA Grapalat"/>
              <w:b/>
              <w:sz w:val="20"/>
              <w:vertAlign w:val="subscript"/>
              <w:lang w:val="pt-BR"/>
            </w:rPr>
          </w:rPrChange>
        </w:rPr>
        <w:t>Ի</w:t>
      </w:r>
      <w:del w:id="2692" w:author="Հերմինե Գևորգյան" w:date="2026-02-26T23:44:00Z" w16du:dateUtc="2026-02-26T19:44:00Z">
        <w:r w:rsidR="00F02279" w:rsidRPr="00E6597C">
          <w:rPr>
            <w:rFonts w:ascii="GHEA Grapalat" w:hAnsi="GHEA Grapalat" w:cs="Arial"/>
            <w:b/>
            <w:sz w:val="20"/>
            <w:vertAlign w:val="subscript"/>
            <w:lang w:val="pt-BR"/>
          </w:rPr>
          <w:delText xml:space="preserve"> </w:delText>
        </w:r>
        <w:r w:rsidR="00F02279" w:rsidRPr="00E6597C">
          <w:rPr>
            <w:rFonts w:ascii="GHEA Grapalat" w:hAnsi="GHEA Grapalat" w:cs="Sylfaen"/>
            <w:b/>
            <w:sz w:val="20"/>
            <w:vertAlign w:val="subscript"/>
            <w:lang w:val="pt-BR"/>
          </w:rPr>
          <w:delText>ԱՆՎԱՆՈՒՄԸ</w:delText>
        </w:r>
        <w:r w:rsidR="00F02279" w:rsidRPr="00E6597C">
          <w:rPr>
            <w:rFonts w:ascii="GHEA Grapalat" w:hAnsi="GHEA Grapalat"/>
            <w:lang w:val="hy-AM"/>
          </w:rPr>
          <w:delText>»</w:delText>
        </w:r>
        <w:r w:rsidR="00F02279" w:rsidRPr="00E6597C">
          <w:rPr>
            <w:rFonts w:ascii="GHEA Grapalat" w:hAnsi="GHEA Grapalat" w:cs="Times Armenian"/>
            <w:b/>
            <w:sz w:val="20"/>
            <w:lang w:val="pt-BR"/>
          </w:rPr>
          <w:delText xml:space="preserve"> </w:delText>
        </w:r>
        <w:r w:rsidR="00F02279" w:rsidRPr="00E6597C">
          <w:rPr>
            <w:rFonts w:ascii="GHEA Grapalat" w:hAnsi="GHEA Grapalat" w:cs="Sylfaen"/>
            <w:b/>
            <w:sz w:val="20"/>
            <w:lang w:val="pt-BR"/>
          </w:rPr>
          <w:delText>ԱՇԽԱՏԱՆՔՆԵՐԻ</w:delText>
        </w:r>
      </w:del>
      <w:ins w:id="2693" w:author="Հերմինե Գևորգյան" w:date="2026-02-26T23:44:00Z" w16du:dateUtc="2026-02-26T19:44:00Z">
        <w:r w:rsidRPr="00E6597C">
          <w:rPr>
            <w:rFonts w:ascii="GHEA Grapalat" w:hAnsi="GHEA Grapalat"/>
            <w:lang w:val="hy-AM"/>
          </w:rPr>
          <w:t>»</w:t>
        </w:r>
      </w:ins>
      <w:r w:rsidRPr="00E6597C">
        <w:rPr>
          <w:rFonts w:ascii="GHEA Grapalat" w:hAnsi="GHEA Grapalat" w:cs="Times Armenian"/>
          <w:b/>
          <w:sz w:val="20"/>
          <w:lang w:val="pt-BR"/>
        </w:rPr>
        <w:t xml:space="preserve"> </w:t>
      </w:r>
      <w:r w:rsidR="00F02279" w:rsidRPr="00E6597C">
        <w:rPr>
          <w:rFonts w:ascii="GHEA Grapalat" w:hAnsi="GHEA Grapalat" w:cs="Sylfaen"/>
          <w:b/>
          <w:sz w:val="20"/>
          <w:lang w:val="pt-BR"/>
        </w:rPr>
        <w:t>ԿԱՏԱՐՄԱՆ</w:t>
      </w:r>
    </w:p>
    <w:p w14:paraId="2100B4B3" w14:textId="77777777" w:rsidR="00F02279" w:rsidRPr="00E6597C" w:rsidRDefault="00F02279" w:rsidP="00F02279">
      <w:pPr>
        <w:ind w:firstLine="567"/>
        <w:jc w:val="right"/>
        <w:rPr>
          <w:rFonts w:ascii="GHEA Grapalat" w:hAnsi="GHEA Grapalat"/>
          <w:i/>
          <w:lang w:val="pt-BR"/>
        </w:rPr>
      </w:pPr>
    </w:p>
    <w:p w14:paraId="3321064E" w14:textId="77777777" w:rsidR="00F02279" w:rsidRPr="00E6597C" w:rsidRDefault="00F02279" w:rsidP="00F02279">
      <w:pPr>
        <w:ind w:firstLine="567"/>
        <w:jc w:val="right"/>
        <w:rPr>
          <w:rFonts w:ascii="GHEA Grapalat" w:hAnsi="GHEA Grapalat"/>
          <w:i/>
          <w:lang w:val="pt-BR"/>
        </w:rPr>
      </w:pPr>
    </w:p>
    <w:p w14:paraId="14FBA40F" w14:textId="77777777" w:rsidR="00F02279" w:rsidRPr="00E6597C" w:rsidRDefault="00F02279" w:rsidP="00F02279">
      <w:pPr>
        <w:ind w:firstLine="567"/>
        <w:jc w:val="right"/>
        <w:rPr>
          <w:rFonts w:ascii="GHEA Grapalat" w:hAnsi="GHEA Grapalat"/>
          <w:i/>
          <w:lang w:val="pt-BR"/>
        </w:rPr>
      </w:pPr>
    </w:p>
    <w:p w14:paraId="14D19ABF" w14:textId="2B8A6EC7" w:rsidR="00F02279" w:rsidRPr="00203E9C" w:rsidRDefault="00203E9C">
      <w:pPr>
        <w:ind w:firstLine="567"/>
        <w:jc w:val="center"/>
        <w:rPr>
          <w:rFonts w:ascii="GHEA Grapalat" w:hAnsi="GHEA Grapalat"/>
          <w:i/>
          <w:lang w:val="hy-AM"/>
          <w:rPrChange w:id="2694" w:author="Հերմինե Գևորգյան" w:date="2026-02-26T23:44:00Z" w16du:dateUtc="2026-02-26T19:44:00Z">
            <w:rPr>
              <w:rFonts w:ascii="GHEA Grapalat" w:hAnsi="GHEA Grapalat"/>
              <w:i/>
              <w:lang w:val="pt-BR"/>
            </w:rPr>
          </w:rPrChange>
        </w:rPr>
        <w:pPrChange w:id="2695" w:author="Հերմինե Գևորգյան" w:date="2026-02-26T23:44:00Z" w16du:dateUtc="2026-02-26T19:44:00Z">
          <w:pPr>
            <w:ind w:firstLine="567"/>
            <w:jc w:val="right"/>
          </w:pPr>
        </w:pPrChange>
      </w:pPr>
      <w:ins w:id="2696" w:author="Հերմինե Գևորգյան" w:date="2026-02-26T23:44:00Z" w16du:dateUtc="2026-02-26T19:44:00Z">
        <w:r>
          <w:rPr>
            <w:rFonts w:ascii="GHEA Grapalat" w:hAnsi="GHEA Grapalat"/>
            <w:i/>
            <w:lang w:val="hy-AM"/>
          </w:rPr>
          <w:t>Կցվում է</w:t>
        </w:r>
      </w:ins>
    </w:p>
    <w:p w14:paraId="482A5190" w14:textId="77777777" w:rsidR="00F02279" w:rsidRPr="00E6597C" w:rsidRDefault="00F02279" w:rsidP="00F02279">
      <w:pPr>
        <w:ind w:firstLine="567"/>
        <w:jc w:val="right"/>
        <w:rPr>
          <w:rFonts w:ascii="GHEA Grapalat" w:hAnsi="GHEA Grapalat"/>
          <w:i/>
          <w:lang w:val="pt-BR"/>
        </w:rPr>
      </w:pPr>
    </w:p>
    <w:p w14:paraId="1A87DE0A" w14:textId="77777777" w:rsidR="00F02279" w:rsidRPr="00E6597C" w:rsidRDefault="00F02279" w:rsidP="00F02279">
      <w:pPr>
        <w:ind w:firstLine="567"/>
        <w:jc w:val="right"/>
        <w:rPr>
          <w:rFonts w:ascii="GHEA Grapalat" w:hAnsi="GHEA Grapalat"/>
          <w:i/>
          <w:lang w:val="pt-BR"/>
        </w:rPr>
      </w:pPr>
    </w:p>
    <w:p w14:paraId="695DE3D2" w14:textId="77777777" w:rsidR="00F02279" w:rsidRPr="00E6597C" w:rsidRDefault="00F02279" w:rsidP="00F02279">
      <w:pPr>
        <w:ind w:firstLine="567"/>
        <w:jc w:val="right"/>
        <w:rPr>
          <w:rFonts w:ascii="GHEA Grapalat" w:hAnsi="GHEA Grapalat"/>
          <w:i/>
          <w:lang w:val="pt-BR"/>
        </w:rPr>
      </w:pPr>
    </w:p>
    <w:p w14:paraId="51F9E659" w14:textId="77777777" w:rsidR="00F02279" w:rsidRPr="00E6597C" w:rsidRDefault="00F02279" w:rsidP="00F02279">
      <w:pPr>
        <w:ind w:firstLine="567"/>
        <w:jc w:val="right"/>
        <w:rPr>
          <w:rFonts w:ascii="GHEA Grapalat" w:hAnsi="GHEA Grapalat"/>
          <w:i/>
          <w:lang w:val="pt-BR"/>
        </w:rPr>
      </w:pPr>
    </w:p>
    <w:p w14:paraId="7B06D638" w14:textId="77777777" w:rsidR="00F02279" w:rsidRPr="00E6597C" w:rsidRDefault="00F02279" w:rsidP="00F02279">
      <w:pPr>
        <w:ind w:firstLine="567"/>
        <w:jc w:val="right"/>
        <w:rPr>
          <w:rFonts w:ascii="GHEA Grapalat" w:hAnsi="GHEA Grapalat"/>
          <w:i/>
          <w:lang w:val="pt-BR"/>
        </w:rPr>
      </w:pPr>
    </w:p>
    <w:p w14:paraId="50552624" w14:textId="77777777" w:rsidR="00F02279" w:rsidRPr="00E6597C" w:rsidRDefault="00F02279" w:rsidP="00F02279">
      <w:pPr>
        <w:ind w:firstLine="567"/>
        <w:jc w:val="right"/>
        <w:rPr>
          <w:rFonts w:ascii="GHEA Grapalat" w:hAnsi="GHEA Grapalat"/>
          <w:i/>
          <w:lang w:val="pt-BR"/>
        </w:rPr>
      </w:pPr>
    </w:p>
    <w:p w14:paraId="6DA52065" w14:textId="77777777" w:rsidR="00F02279" w:rsidRPr="00E6597C" w:rsidRDefault="00F02279" w:rsidP="00F02279">
      <w:pPr>
        <w:ind w:firstLine="567"/>
        <w:jc w:val="right"/>
        <w:rPr>
          <w:rFonts w:ascii="GHEA Grapalat" w:hAnsi="GHEA Grapalat"/>
          <w:i/>
          <w:lang w:val="pt-BR"/>
        </w:rPr>
      </w:pPr>
    </w:p>
    <w:p w14:paraId="72D8C36A" w14:textId="77777777" w:rsidR="00F02279" w:rsidRPr="00E6597C" w:rsidRDefault="00F02279" w:rsidP="00F02279">
      <w:pPr>
        <w:ind w:firstLine="567"/>
        <w:jc w:val="right"/>
        <w:rPr>
          <w:rFonts w:ascii="GHEA Grapalat" w:hAnsi="GHEA Grapalat"/>
          <w:i/>
          <w:lang w:val="pt-BR"/>
        </w:rPr>
      </w:pPr>
    </w:p>
    <w:p w14:paraId="00CDBC1D" w14:textId="77777777" w:rsidR="00F02279" w:rsidRPr="00E6597C" w:rsidRDefault="00F02279" w:rsidP="00F02279">
      <w:pPr>
        <w:ind w:firstLine="567"/>
        <w:jc w:val="right"/>
        <w:rPr>
          <w:rFonts w:ascii="GHEA Grapalat" w:hAnsi="GHEA Grapalat"/>
          <w:i/>
          <w:lang w:val="pt-BR"/>
        </w:rPr>
      </w:pPr>
    </w:p>
    <w:p w14:paraId="6FB648B9" w14:textId="77777777" w:rsidR="00F02279" w:rsidRPr="00E6597C" w:rsidRDefault="00F02279" w:rsidP="00F02279">
      <w:pPr>
        <w:ind w:firstLine="567"/>
        <w:jc w:val="right"/>
        <w:rPr>
          <w:rFonts w:ascii="GHEA Grapalat" w:hAnsi="GHEA Grapalat"/>
          <w:i/>
          <w:lang w:val="pt-BR"/>
        </w:rPr>
      </w:pPr>
    </w:p>
    <w:p w14:paraId="3F10D725" w14:textId="77777777" w:rsidR="00F02279" w:rsidRPr="00E6597C" w:rsidRDefault="00F02279" w:rsidP="00F02279">
      <w:pPr>
        <w:ind w:firstLine="567"/>
        <w:jc w:val="right"/>
        <w:rPr>
          <w:rFonts w:ascii="GHEA Grapalat" w:hAnsi="GHEA Grapalat"/>
          <w:i/>
          <w:lang w:val="pt-BR"/>
        </w:rPr>
      </w:pPr>
    </w:p>
    <w:p w14:paraId="041A8814" w14:textId="77777777" w:rsidR="00F02279" w:rsidRPr="00E6597C" w:rsidRDefault="00F02279" w:rsidP="00F02279">
      <w:pPr>
        <w:ind w:firstLine="567"/>
        <w:jc w:val="right"/>
        <w:rPr>
          <w:rFonts w:ascii="GHEA Grapalat" w:hAnsi="GHEA Grapalat"/>
          <w:i/>
          <w:lang w:val="pt-BR"/>
        </w:rPr>
      </w:pPr>
    </w:p>
    <w:p w14:paraId="09AB720A" w14:textId="2825FC6A" w:rsidR="00F02279" w:rsidRPr="00E6597C" w:rsidRDefault="00F02279">
      <w:pPr>
        <w:jc w:val="both"/>
        <w:rPr>
          <w:rFonts w:ascii="GHEA Grapalat" w:hAnsi="GHEA Grapalat"/>
          <w:i/>
          <w:lang w:val="pt-BR"/>
        </w:rPr>
        <w:pPrChange w:id="2697" w:author="Հերմինե Գևորգյան" w:date="2026-02-26T23:44:00Z" w16du:dateUtc="2026-02-26T19:44:00Z">
          <w:pPr/>
        </w:pPrChange>
      </w:pPr>
      <w:r w:rsidRPr="00E6597C">
        <w:rPr>
          <w:rFonts w:ascii="GHEA Grapalat" w:hAnsi="GHEA Grapalat" w:cs="Sylfaen"/>
          <w:sz w:val="22"/>
          <w:szCs w:val="22"/>
          <w:lang w:val="af-ZA"/>
        </w:rPr>
        <w:t xml:space="preserve">* Կապալառուն աշխատանքները կատարում է </w:t>
      </w:r>
      <w:del w:id="2698" w:author="Հերմինե Գևորգյան" w:date="2026-02-26T23:44:00Z" w16du:dateUtc="2026-02-26T19:44:00Z">
        <w:r w:rsidRPr="00E6597C">
          <w:rPr>
            <w:rFonts w:ascii="GHEA Grapalat" w:hAnsi="GHEA Grapalat" w:cs="Sylfaen"/>
            <w:sz w:val="22"/>
            <w:szCs w:val="22"/>
            <w:lang w:val="af-ZA"/>
          </w:rPr>
          <w:delText>-----------------------</w:delText>
        </w:r>
      </w:del>
      <w:ins w:id="2699" w:author="Հերմինե Գևորգյան" w:date="2026-02-26T23:44:00Z" w16du:dateUtc="2026-02-26T19:44:00Z">
        <w:r w:rsidR="00305463" w:rsidRPr="00493FEC">
          <w:rPr>
            <w:rFonts w:ascii="GHEA Grapalat" w:hAnsi="GHEA Grapalat"/>
            <w:sz w:val="22"/>
            <w:szCs w:val="22"/>
            <w:lang w:val="hy-AM"/>
          </w:rPr>
          <w:t xml:space="preserve">ՀՀ Գեղարքունիքի մարզ, </w:t>
        </w:r>
        <w:r w:rsidR="00305463" w:rsidRPr="00C92F30">
          <w:rPr>
            <w:rFonts w:ascii="GHEA Grapalat" w:hAnsi="GHEA Grapalat"/>
            <w:sz w:val="22"/>
            <w:szCs w:val="22"/>
            <w:lang w:val="hy-AM"/>
          </w:rPr>
          <w:t>գ</w:t>
        </w:r>
        <w:r w:rsidR="00305463" w:rsidRPr="00C92F30">
          <w:rPr>
            <w:rFonts w:ascii="MS Mincho" w:eastAsia="MS Mincho" w:hAnsi="MS Mincho" w:cs="MS Mincho"/>
            <w:sz w:val="22"/>
            <w:szCs w:val="22"/>
            <w:lang w:val="hy-AM"/>
          </w:rPr>
          <w:t>․</w:t>
        </w:r>
        <w:r w:rsidR="00305463" w:rsidRPr="00C92F30">
          <w:rPr>
            <w:rFonts w:ascii="Sylfaen" w:eastAsia="MS Mincho" w:hAnsi="Sylfaen" w:cs="MS Mincho"/>
            <w:sz w:val="22"/>
            <w:szCs w:val="22"/>
            <w:lang w:val="hy-AM"/>
          </w:rPr>
          <w:t>Սեմյոնովկա</w:t>
        </w:r>
        <w:r w:rsidR="00305463" w:rsidRPr="00C92F30">
          <w:rPr>
            <w:rFonts w:ascii="GHEA Grapalat" w:hAnsi="GHEA Grapalat"/>
            <w:sz w:val="22"/>
            <w:szCs w:val="22"/>
            <w:lang w:val="hy-AM"/>
          </w:rPr>
          <w:t xml:space="preserve"> 1փ</w:t>
        </w:r>
        <w:r w:rsidR="00305463" w:rsidRPr="00C92F30">
          <w:rPr>
            <w:rFonts w:ascii="MS Mincho" w:eastAsia="MS Mincho" w:hAnsi="MS Mincho" w:cs="MS Mincho"/>
            <w:sz w:val="22"/>
            <w:szCs w:val="22"/>
            <w:lang w:val="hy-AM"/>
          </w:rPr>
          <w:t>․</w:t>
        </w:r>
        <w:r w:rsidR="00305463" w:rsidRPr="00C92F30">
          <w:rPr>
            <w:rFonts w:ascii="Sylfaen" w:eastAsia="MS Mincho" w:hAnsi="Sylfaen" w:cs="MS Mincho"/>
            <w:sz w:val="22"/>
            <w:szCs w:val="22"/>
            <w:lang w:val="hy-AM"/>
          </w:rPr>
          <w:t>78շ</w:t>
        </w:r>
        <w:r w:rsidR="00305463" w:rsidRPr="00C92F30">
          <w:rPr>
            <w:rFonts w:ascii="GHEA Grapalat" w:hAnsi="GHEA Grapalat"/>
            <w:sz w:val="22"/>
            <w:szCs w:val="22"/>
            <w:lang w:val="hy-AM"/>
          </w:rPr>
          <w:t xml:space="preserve"> </w:t>
        </w:r>
        <w:r w:rsidR="00305463" w:rsidRPr="00C92F30">
          <w:rPr>
            <w:rFonts w:ascii="GHEA Grapalat" w:hAnsi="GHEA Grapalat"/>
            <w:sz w:val="22"/>
            <w:szCs w:val="22"/>
            <w:lang w:val="af-ZA"/>
          </w:rPr>
          <w:t xml:space="preserve"> </w:t>
        </w:r>
      </w:ins>
      <w:r w:rsidR="00A10D8F">
        <w:rPr>
          <w:rFonts w:ascii="GHEA Grapalat" w:hAnsi="GHEA Grapalat"/>
          <w:lang w:val="hy-AM"/>
          <w:rPrChange w:id="2700" w:author="Հերմինե Գևորգյան" w:date="2026-02-26T23:44:00Z" w16du:dateUtc="2026-02-26T19:44:00Z">
            <w:rPr>
              <w:rFonts w:ascii="GHEA Grapalat" w:hAnsi="GHEA Grapalat"/>
              <w:sz w:val="22"/>
              <w:lang w:val="af-ZA"/>
            </w:rPr>
          </w:rPrChange>
        </w:rPr>
        <w:t xml:space="preserve"> հասցեում</w:t>
      </w:r>
      <w:del w:id="2701" w:author="Հերմինե Գևորգյան" w:date="2026-02-26T23:44:00Z" w16du:dateUtc="2026-02-26T19:44:00Z">
        <w:r w:rsidRPr="00E6597C">
          <w:rPr>
            <w:rFonts w:ascii="GHEA Grapalat" w:hAnsi="GHEA Grapalat" w:cs="Sylfaen"/>
            <w:sz w:val="22"/>
            <w:szCs w:val="22"/>
            <w:lang w:val="af-ZA"/>
          </w:rPr>
          <w:delText>:</w:delText>
        </w:r>
      </w:del>
      <w:ins w:id="2702" w:author="Հերմինե Գևորգյան" w:date="2026-02-26T23:44:00Z" w16du:dateUtc="2026-02-26T19:44:00Z">
        <w:r w:rsidR="00A10D8F">
          <w:rPr>
            <w:rFonts w:ascii="GHEA Grapalat" w:hAnsi="GHEA Grapalat"/>
            <w:lang w:val="hy-AM"/>
          </w:rPr>
          <w:t>։</w:t>
        </w:r>
      </w:ins>
    </w:p>
    <w:p w14:paraId="75A2606B" w14:textId="77777777" w:rsidR="00F02279" w:rsidRPr="00E6597C" w:rsidRDefault="00F02279" w:rsidP="00F02279">
      <w:pPr>
        <w:ind w:firstLine="567"/>
        <w:jc w:val="right"/>
        <w:rPr>
          <w:del w:id="2703" w:author="Հերմինե Գևորգյան" w:date="2026-02-26T23:44:00Z" w16du:dateUtc="2026-02-26T19:44:00Z"/>
          <w:rFonts w:ascii="GHEA Grapalat" w:hAnsi="GHEA Grapalat"/>
          <w:i/>
          <w:lang w:val="pt-BR"/>
        </w:rPr>
      </w:pPr>
    </w:p>
    <w:p w14:paraId="11429219" w14:textId="77777777" w:rsidR="00F02279" w:rsidRPr="00E6597C" w:rsidRDefault="00F02279" w:rsidP="00F02279">
      <w:pPr>
        <w:ind w:firstLine="567"/>
        <w:jc w:val="right"/>
        <w:rPr>
          <w:rFonts w:ascii="GHEA Grapalat" w:hAnsi="GHEA Grapalat"/>
          <w:i/>
          <w:lang w:val="pt-BR"/>
        </w:rPr>
      </w:pPr>
    </w:p>
    <w:p w14:paraId="41EB7FDB" w14:textId="77777777" w:rsidR="00F02279" w:rsidRPr="00E6597C" w:rsidRDefault="00F02279" w:rsidP="00F02279">
      <w:pPr>
        <w:ind w:firstLine="567"/>
        <w:jc w:val="right"/>
        <w:rPr>
          <w:rFonts w:ascii="GHEA Grapalat" w:hAnsi="GHEA Grapalat"/>
          <w:i/>
          <w:lang w:val="pt-BR"/>
        </w:rPr>
      </w:pPr>
    </w:p>
    <w:p w14:paraId="0294C5EF" w14:textId="77777777" w:rsidR="00F02279" w:rsidRPr="00E6597C" w:rsidRDefault="00F02279" w:rsidP="00F02279">
      <w:pPr>
        <w:ind w:firstLine="567"/>
        <w:jc w:val="right"/>
        <w:rPr>
          <w:rFonts w:ascii="GHEA Grapalat" w:hAnsi="GHEA Grapalat"/>
          <w:i/>
          <w:lang w:val="pt-BR"/>
        </w:rPr>
      </w:pPr>
    </w:p>
    <w:tbl>
      <w:tblPr>
        <w:tblW w:w="9639" w:type="dxa"/>
        <w:jc w:val="center"/>
        <w:tblLayout w:type="fixed"/>
        <w:tblLook w:val="0000" w:firstRow="0" w:lastRow="0" w:firstColumn="0" w:lastColumn="0" w:noHBand="0" w:noVBand="0"/>
        <w:tblPrChange w:id="2704" w:author="Հերմինե Գևորգյան" w:date="2026-02-26T23:44:00Z" w16du:dateUtc="2026-02-26T19:44:00Z">
          <w:tblPr>
            <w:tblW w:w="9639" w:type="dxa"/>
            <w:jc w:val="center"/>
            <w:tblLayout w:type="fixed"/>
            <w:tblLook w:val="0000" w:firstRow="0" w:lastRow="0" w:firstColumn="0" w:lastColumn="0" w:noHBand="0" w:noVBand="0"/>
          </w:tblPr>
        </w:tblPrChange>
      </w:tblPr>
      <w:tblGrid>
        <w:gridCol w:w="4536"/>
        <w:gridCol w:w="760"/>
        <w:gridCol w:w="4343"/>
        <w:tblGridChange w:id="2705">
          <w:tblGrid>
            <w:gridCol w:w="4536"/>
            <w:gridCol w:w="760"/>
            <w:gridCol w:w="4343"/>
          </w:tblGrid>
        </w:tblGridChange>
      </w:tblGrid>
      <w:tr w:rsidR="00F02279" w:rsidRPr="00E6597C" w14:paraId="00984F95" w14:textId="77777777" w:rsidTr="00545BDE">
        <w:trPr>
          <w:jc w:val="center"/>
          <w:trPrChange w:id="2706" w:author="Հերմինե Գևորգյան" w:date="2026-02-26T23:44:00Z" w16du:dateUtc="2026-02-26T19:44:00Z">
            <w:trPr>
              <w:jc w:val="center"/>
            </w:trPr>
          </w:trPrChange>
        </w:trPr>
        <w:tc>
          <w:tcPr>
            <w:tcW w:w="4536" w:type="dxa"/>
            <w:tcPrChange w:id="2707" w:author="Հերմինե Գևորգյան" w:date="2026-02-26T23:44:00Z" w16du:dateUtc="2026-02-26T19:44:00Z">
              <w:tcPr>
                <w:tcW w:w="4536" w:type="dxa"/>
              </w:tcPr>
            </w:tcPrChange>
          </w:tcPr>
          <w:p w14:paraId="207A1F58" w14:textId="77777777" w:rsidR="00F02279" w:rsidRPr="00E6597C"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14:paraId="08112B52" w14:textId="77777777" w:rsidR="00F02279" w:rsidRPr="00E6597C" w:rsidRDefault="00F02279" w:rsidP="00545BDE">
            <w:pPr>
              <w:rPr>
                <w:rFonts w:ascii="GHEA Grapalat" w:hAnsi="GHEA Grapalat"/>
                <w:sz w:val="22"/>
                <w:szCs w:val="22"/>
                <w:lang w:val="ru-RU"/>
              </w:rPr>
            </w:pPr>
          </w:p>
          <w:p w14:paraId="15B7A3B0" w14:textId="77777777" w:rsidR="00F02279" w:rsidRPr="00E6597C" w:rsidRDefault="00F02279" w:rsidP="00545BDE">
            <w:pPr>
              <w:rPr>
                <w:rFonts w:ascii="GHEA Grapalat" w:hAnsi="GHEA Grapalat"/>
                <w:lang w:val="ru-RU"/>
              </w:rPr>
            </w:pPr>
          </w:p>
          <w:p w14:paraId="410F4192"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01536572"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proofErr w:type="spellStart"/>
            <w:r w:rsidRPr="00E6597C">
              <w:rPr>
                <w:rFonts w:ascii="GHEA Grapalat" w:hAnsi="GHEA Grapalat" w:cs="Sylfaen"/>
                <w:sz w:val="18"/>
                <w:szCs w:val="18"/>
                <w:lang w:val="ru-RU"/>
              </w:rPr>
              <w:t>ստորագրություն</w:t>
            </w:r>
            <w:proofErr w:type="spellEnd"/>
            <w:r w:rsidRPr="00E6597C">
              <w:rPr>
                <w:rFonts w:ascii="GHEA Grapalat" w:hAnsi="GHEA Grapalat"/>
                <w:sz w:val="18"/>
                <w:szCs w:val="18"/>
              </w:rPr>
              <w:t>/</w:t>
            </w:r>
          </w:p>
          <w:p w14:paraId="77676D00" w14:textId="77777777"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Change w:id="2708" w:author="Հերմինե Գևորգյան" w:date="2026-02-26T23:44:00Z" w16du:dateUtc="2026-02-26T19:44:00Z">
              <w:tcPr>
                <w:tcW w:w="760" w:type="dxa"/>
              </w:tcPr>
            </w:tcPrChange>
          </w:tcPr>
          <w:p w14:paraId="55CD87BF" w14:textId="77777777" w:rsidR="00F02279" w:rsidRPr="00E6597C" w:rsidRDefault="00F02279" w:rsidP="00545BDE">
            <w:pPr>
              <w:spacing w:line="360" w:lineRule="auto"/>
              <w:jc w:val="center"/>
              <w:rPr>
                <w:rFonts w:ascii="GHEA Grapalat" w:hAnsi="GHEA Grapalat"/>
                <w:lang w:val="ru-RU"/>
              </w:rPr>
            </w:pPr>
          </w:p>
        </w:tc>
        <w:tc>
          <w:tcPr>
            <w:tcW w:w="4343" w:type="dxa"/>
            <w:tcPrChange w:id="2709" w:author="Հերմինե Գևորգյան" w:date="2026-02-26T23:44:00Z" w16du:dateUtc="2026-02-26T19:44:00Z">
              <w:tcPr>
                <w:tcW w:w="4343" w:type="dxa"/>
              </w:tcPr>
            </w:tcPrChange>
          </w:tcPr>
          <w:p w14:paraId="48DD7B3C" w14:textId="77777777"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14:paraId="73CD8642" w14:textId="77777777" w:rsidR="00F02279" w:rsidRPr="00E6597C" w:rsidRDefault="00F02279" w:rsidP="00545BDE">
            <w:pPr>
              <w:jc w:val="center"/>
              <w:rPr>
                <w:rFonts w:ascii="GHEA Grapalat" w:hAnsi="GHEA Grapalat"/>
                <w:lang w:val="ru-RU"/>
              </w:rPr>
            </w:pPr>
          </w:p>
          <w:p w14:paraId="2EA48D89" w14:textId="77777777" w:rsidR="00F02279" w:rsidRPr="00E6597C" w:rsidRDefault="00F02279" w:rsidP="00545BDE">
            <w:pPr>
              <w:jc w:val="center"/>
              <w:rPr>
                <w:rFonts w:ascii="GHEA Grapalat" w:hAnsi="GHEA Grapalat"/>
                <w:lang w:val="ru-RU"/>
              </w:rPr>
            </w:pPr>
          </w:p>
          <w:p w14:paraId="79D68879"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363E83A4"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proofErr w:type="spellStart"/>
            <w:r w:rsidRPr="00E6597C">
              <w:rPr>
                <w:rFonts w:ascii="GHEA Grapalat" w:hAnsi="GHEA Grapalat" w:cs="Sylfaen"/>
                <w:sz w:val="18"/>
                <w:szCs w:val="18"/>
                <w:lang w:val="ru-RU"/>
              </w:rPr>
              <w:t>ստորագրություն</w:t>
            </w:r>
            <w:proofErr w:type="spellEnd"/>
            <w:r w:rsidRPr="00E6597C">
              <w:rPr>
                <w:rFonts w:ascii="GHEA Grapalat" w:hAnsi="GHEA Grapalat"/>
                <w:sz w:val="18"/>
                <w:szCs w:val="18"/>
              </w:rPr>
              <w:t>/</w:t>
            </w:r>
          </w:p>
          <w:p w14:paraId="174D03D2"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6E31B4C2" w14:textId="77777777" w:rsidR="00F02279" w:rsidRPr="00E6597C" w:rsidRDefault="00F02279" w:rsidP="00F02279">
      <w:pPr>
        <w:ind w:firstLine="567"/>
        <w:jc w:val="right"/>
        <w:rPr>
          <w:rFonts w:ascii="GHEA Grapalat" w:hAnsi="GHEA Grapalat"/>
          <w:i/>
          <w:lang w:val="pt-BR"/>
        </w:rPr>
      </w:pPr>
    </w:p>
    <w:p w14:paraId="03F06813" w14:textId="77777777" w:rsidR="00F02279" w:rsidRPr="00E6597C" w:rsidRDefault="00F02279" w:rsidP="00F02279">
      <w:pPr>
        <w:ind w:firstLine="567"/>
        <w:jc w:val="right"/>
        <w:rPr>
          <w:rFonts w:ascii="GHEA Grapalat" w:hAnsi="GHEA Grapalat"/>
          <w:i/>
          <w:lang w:val="pt-BR"/>
        </w:rPr>
      </w:pPr>
    </w:p>
    <w:p w14:paraId="38D547A4" w14:textId="77777777" w:rsidR="00F02279" w:rsidRPr="00E6597C" w:rsidRDefault="00F02279" w:rsidP="00F02279">
      <w:pPr>
        <w:ind w:firstLine="567"/>
        <w:jc w:val="right"/>
        <w:rPr>
          <w:rFonts w:ascii="GHEA Grapalat" w:hAnsi="GHEA Grapalat"/>
          <w:i/>
          <w:lang w:val="pt-BR"/>
        </w:rPr>
      </w:pPr>
    </w:p>
    <w:p w14:paraId="692A34E5" w14:textId="77777777" w:rsidR="00F02279" w:rsidRPr="00E6597C" w:rsidRDefault="00F02279" w:rsidP="00F02279">
      <w:pPr>
        <w:ind w:firstLine="567"/>
        <w:jc w:val="right"/>
        <w:rPr>
          <w:rFonts w:ascii="GHEA Grapalat" w:hAnsi="GHEA Grapalat"/>
          <w:i/>
          <w:lang w:val="pt-BR"/>
        </w:rPr>
      </w:pPr>
    </w:p>
    <w:p w14:paraId="133C18A0" w14:textId="77777777" w:rsidR="00F02279" w:rsidRPr="00E6597C" w:rsidRDefault="00F02279" w:rsidP="00F02279">
      <w:pPr>
        <w:ind w:firstLine="567"/>
        <w:jc w:val="right"/>
        <w:rPr>
          <w:rFonts w:ascii="GHEA Grapalat" w:hAnsi="GHEA Grapalat"/>
          <w:i/>
          <w:lang w:val="pt-BR"/>
        </w:rPr>
      </w:pPr>
    </w:p>
    <w:p w14:paraId="03896707" w14:textId="77777777" w:rsidR="00F02279" w:rsidRPr="00E6597C" w:rsidRDefault="00F02279" w:rsidP="00F02279">
      <w:pPr>
        <w:ind w:firstLine="567"/>
        <w:jc w:val="right"/>
        <w:rPr>
          <w:rFonts w:ascii="GHEA Grapalat" w:hAnsi="GHEA Grapalat"/>
          <w:i/>
          <w:lang w:val="pt-BR"/>
        </w:rPr>
      </w:pPr>
    </w:p>
    <w:p w14:paraId="49423429" w14:textId="77777777" w:rsidR="00F02279" w:rsidRPr="00E6597C" w:rsidRDefault="00F02279" w:rsidP="00F02279">
      <w:pPr>
        <w:ind w:firstLine="567"/>
        <w:jc w:val="right"/>
        <w:rPr>
          <w:rFonts w:ascii="GHEA Grapalat" w:hAnsi="GHEA Grapalat"/>
          <w:i/>
          <w:lang w:val="pt-BR"/>
        </w:rPr>
      </w:pPr>
    </w:p>
    <w:p w14:paraId="0BD7E0B7" w14:textId="77777777" w:rsidR="00F02279" w:rsidRPr="00E6597C" w:rsidRDefault="00F02279" w:rsidP="00F02279">
      <w:pPr>
        <w:ind w:firstLine="567"/>
        <w:jc w:val="right"/>
        <w:rPr>
          <w:rFonts w:ascii="GHEA Grapalat" w:hAnsi="GHEA Grapalat"/>
          <w:i/>
          <w:lang w:val="pt-BR"/>
        </w:rPr>
      </w:pPr>
    </w:p>
    <w:p w14:paraId="73D47B75" w14:textId="77777777" w:rsidR="00F02279" w:rsidRPr="00E6597C" w:rsidRDefault="00F02279" w:rsidP="00F02279">
      <w:pPr>
        <w:ind w:firstLine="567"/>
        <w:jc w:val="right"/>
        <w:rPr>
          <w:rFonts w:ascii="GHEA Grapalat" w:hAnsi="GHEA Grapalat"/>
          <w:i/>
          <w:lang w:val="pt-BR"/>
        </w:rPr>
      </w:pPr>
    </w:p>
    <w:p w14:paraId="39913370" w14:textId="77777777" w:rsidR="00F02279" w:rsidRPr="00E6597C" w:rsidRDefault="00F02279" w:rsidP="00F02279">
      <w:pPr>
        <w:ind w:firstLine="567"/>
        <w:jc w:val="right"/>
        <w:rPr>
          <w:rFonts w:ascii="GHEA Grapalat" w:hAnsi="GHEA Grapalat"/>
          <w:i/>
          <w:lang w:val="pt-BR"/>
        </w:rPr>
      </w:pPr>
    </w:p>
    <w:p w14:paraId="126F13F3" w14:textId="77777777"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cs="Sylfaen"/>
          <w:i/>
          <w:sz w:val="20"/>
          <w:szCs w:val="20"/>
          <w:lang w:val="pt-BR"/>
        </w:rPr>
        <w:t>Հավելված</w:t>
      </w:r>
      <w:r w:rsidRPr="00E6597C">
        <w:rPr>
          <w:rFonts w:ascii="GHEA Grapalat" w:hAnsi="GHEA Grapalat" w:cs="Arial"/>
          <w:i/>
          <w:sz w:val="20"/>
          <w:szCs w:val="20"/>
          <w:lang w:val="pt-BR"/>
        </w:rPr>
        <w:t xml:space="preserve"> </w:t>
      </w:r>
      <w:r w:rsidRPr="00E6597C">
        <w:rPr>
          <w:rFonts w:ascii="GHEA Grapalat" w:hAnsi="GHEA Grapalat" w:cs="Sylfaen"/>
          <w:i/>
          <w:sz w:val="20"/>
          <w:szCs w:val="20"/>
          <w:lang w:val="pt-BR"/>
        </w:rPr>
        <w:t>թիվ</w:t>
      </w:r>
      <w:r w:rsidRPr="00E6597C">
        <w:rPr>
          <w:rFonts w:ascii="GHEA Grapalat" w:hAnsi="GHEA Grapalat" w:cs="Arial"/>
          <w:i/>
          <w:sz w:val="20"/>
          <w:szCs w:val="20"/>
          <w:lang w:val="pt-BR"/>
        </w:rPr>
        <w:t xml:space="preserve"> 2</w:t>
      </w:r>
    </w:p>
    <w:p w14:paraId="4A5D16F6" w14:textId="77777777" w:rsidR="00F02279" w:rsidRPr="00E6597C" w:rsidRDefault="00F02279" w:rsidP="00F02279">
      <w:pPr>
        <w:ind w:firstLine="567"/>
        <w:jc w:val="right"/>
        <w:rPr>
          <w:rFonts w:ascii="GHEA Grapalat" w:hAnsi="GHEA Grapalat" w:cs="Arial"/>
          <w:i/>
          <w:sz w:val="20"/>
          <w:szCs w:val="20"/>
          <w:lang w:val="pt-BR"/>
        </w:rPr>
      </w:pPr>
      <w:r w:rsidRPr="00AD3483">
        <w:rPr>
          <w:rFonts w:ascii="GHEA Grapalat" w:hAnsi="GHEA Grapalat"/>
          <w:i/>
          <w:sz w:val="20"/>
          <w:szCs w:val="20"/>
          <w:lang w:val="pt-BR"/>
        </w:rPr>
        <w:t>«</w:t>
      </w:r>
      <w:r w:rsidRPr="00E6597C">
        <w:rPr>
          <w:rFonts w:ascii="GHEA Grapalat" w:hAnsi="GHEA Grapalat"/>
          <w:i/>
          <w:sz w:val="20"/>
          <w:szCs w:val="20"/>
          <w:lang w:val="pt-BR"/>
        </w:rPr>
        <w:t xml:space="preserve">           </w:t>
      </w:r>
      <w:r w:rsidRPr="00AD3483">
        <w:rPr>
          <w:rFonts w:ascii="GHEA Grapalat" w:hAnsi="GHEA Grapalat"/>
          <w:i/>
          <w:sz w:val="20"/>
          <w:szCs w:val="20"/>
          <w:lang w:val="pt-BR"/>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7046B25B" w14:textId="1D45A96F" w:rsidR="00F02279" w:rsidRPr="00E6597C" w:rsidRDefault="003B672B" w:rsidP="00F02279">
      <w:pPr>
        <w:jc w:val="right"/>
        <w:rPr>
          <w:rFonts w:ascii="GHEA Grapalat" w:hAnsi="GHEA Grapalat" w:cs="Arial"/>
          <w:i/>
          <w:sz w:val="20"/>
          <w:szCs w:val="20"/>
          <w:lang w:val="pt-BR"/>
        </w:rPr>
      </w:pPr>
      <w:ins w:id="2710" w:author="Հերմինե Գևորգյան" w:date="2026-02-26T23:44:00Z" w16du:dateUtc="2026-02-26T19:44:00Z">
        <w:r w:rsidRPr="00D672AD">
          <w:rPr>
            <w:rFonts w:ascii="GHEA Grapalat" w:hAnsi="GHEA Grapalat"/>
            <w:sz w:val="22"/>
            <w:szCs w:val="22"/>
            <w:lang w:val="hy-AM"/>
          </w:rPr>
          <w:t>«</w:t>
        </w:r>
        <w:r w:rsidR="00AD14A1">
          <w:rPr>
            <w:rFonts w:ascii="GHEA Grapalat" w:hAnsi="GHEA Grapalat"/>
            <w:lang w:val="hy-AM"/>
          </w:rPr>
          <w:t>ՀՀ ԳՄՍ</w:t>
        </w:r>
        <w:r w:rsidR="00305463">
          <w:rPr>
            <w:rFonts w:ascii="GHEA Grapalat" w:hAnsi="GHEA Grapalat"/>
            <w:lang w:val="hy-AM"/>
          </w:rPr>
          <w:t>Հ</w:t>
        </w:r>
        <w:r w:rsidR="00AD14A1">
          <w:rPr>
            <w:rFonts w:ascii="GHEA Grapalat" w:hAnsi="GHEA Grapalat"/>
            <w:lang w:val="hy-AM"/>
          </w:rPr>
          <w:t>Դ-ԳՀ</w:t>
        </w:r>
        <w:r w:rsidR="00AD14A1">
          <w:rPr>
            <w:rFonts w:ascii="GHEA Grapalat" w:hAnsi="GHEA Grapalat"/>
            <w:lang w:val="af-ZA"/>
          </w:rPr>
          <w:t>Ա</w:t>
        </w:r>
        <w:r w:rsidR="00AD14A1">
          <w:rPr>
            <w:rFonts w:ascii="GHEA Grapalat" w:hAnsi="GHEA Grapalat"/>
            <w:lang w:val="hy-AM"/>
          </w:rPr>
          <w:t>Շ</w:t>
        </w:r>
        <w:r w:rsidR="00AD14A1">
          <w:rPr>
            <w:rFonts w:ascii="GHEA Grapalat" w:hAnsi="GHEA Grapalat"/>
            <w:lang w:val="af-ZA"/>
          </w:rPr>
          <w:t>ՁԲ</w:t>
        </w:r>
        <w:r w:rsidR="00AD14A1" w:rsidRPr="00E6597C">
          <w:rPr>
            <w:rFonts w:ascii="GHEA Grapalat" w:hAnsi="GHEA Grapalat"/>
            <w:u w:val="single"/>
            <w:lang w:val="af-ZA"/>
          </w:rPr>
          <w:t xml:space="preserve"> </w:t>
        </w:r>
        <w:r w:rsidR="00AD14A1">
          <w:rPr>
            <w:rFonts w:ascii="GHEA Grapalat" w:hAnsi="GHEA Grapalat"/>
            <w:u w:val="single"/>
            <w:lang w:val="hy-AM"/>
          </w:rPr>
          <w:t xml:space="preserve"> 2</w:t>
        </w:r>
      </w:ins>
      <w:r w:rsidR="002724E1">
        <w:rPr>
          <w:rFonts w:ascii="GHEA Grapalat" w:hAnsi="GHEA Grapalat"/>
          <w:u w:val="single"/>
          <w:lang w:val="hy-AM"/>
        </w:rPr>
        <w:t>6</w:t>
      </w:r>
      <w:ins w:id="2711" w:author="Հերմինե Գևորգյան" w:date="2026-02-26T23:44:00Z" w16du:dateUtc="2026-02-26T19:44:00Z">
        <w:r w:rsidR="00AD14A1">
          <w:rPr>
            <w:rFonts w:ascii="GHEA Grapalat" w:hAnsi="GHEA Grapalat"/>
            <w:u w:val="single"/>
            <w:lang w:val="hy-AM"/>
          </w:rPr>
          <w:t>/0</w:t>
        </w:r>
      </w:ins>
      <w:r w:rsidR="002724E1">
        <w:rPr>
          <w:rFonts w:ascii="GHEA Grapalat" w:hAnsi="GHEA Grapalat"/>
          <w:i/>
          <w:u w:val="single"/>
          <w:lang w:val="hy-AM"/>
        </w:rPr>
        <w:t>1</w:t>
      </w:r>
      <w:ins w:id="2712" w:author="Հերմինե Գևորգյան" w:date="2026-02-26T23:44:00Z" w16du:dateUtc="2026-02-26T19:44:00Z">
        <w:r w:rsidRPr="00D672AD">
          <w:rPr>
            <w:rFonts w:ascii="GHEA Grapalat" w:hAnsi="GHEA Grapalat"/>
            <w:i/>
            <w:lang w:val="hy-AM"/>
          </w:rPr>
          <w:t>»</w:t>
        </w:r>
        <w:r>
          <w:rPr>
            <w:rFonts w:ascii="GHEA Grapalat" w:hAnsi="GHEA Grapalat"/>
            <w:i/>
            <w:lang w:val="hy-AM"/>
          </w:rPr>
          <w:t xml:space="preserve"> </w:t>
        </w:r>
      </w:ins>
      <w:r w:rsidR="00F02279" w:rsidRPr="00E6597C">
        <w:rPr>
          <w:rFonts w:ascii="GHEA Grapalat" w:hAnsi="GHEA Grapalat" w:cs="Sylfaen"/>
          <w:i/>
          <w:sz w:val="20"/>
          <w:szCs w:val="20"/>
          <w:lang w:val="pt-BR"/>
        </w:rPr>
        <w:t>ծածկագրով պայմանագրի</w:t>
      </w:r>
    </w:p>
    <w:p w14:paraId="633548D7" w14:textId="77777777" w:rsidR="00F02279" w:rsidRPr="00E6597C" w:rsidRDefault="00F02279" w:rsidP="00F02279">
      <w:pPr>
        <w:jc w:val="center"/>
        <w:rPr>
          <w:rFonts w:ascii="GHEA Grapalat" w:hAnsi="GHEA Grapalat" w:cs="Sylfaen"/>
          <w:b/>
          <w:lang w:val="pt-BR"/>
        </w:rPr>
      </w:pPr>
    </w:p>
    <w:p w14:paraId="0E383CA5" w14:textId="77777777" w:rsidR="00F02279" w:rsidRPr="00E6597C" w:rsidRDefault="00F02279" w:rsidP="00F02279">
      <w:pPr>
        <w:jc w:val="center"/>
        <w:rPr>
          <w:rFonts w:ascii="GHEA Grapalat" w:hAnsi="GHEA Grapalat" w:cs="Sylfaen"/>
          <w:b/>
          <w:lang w:val="pt-BR"/>
        </w:rPr>
      </w:pPr>
    </w:p>
    <w:p w14:paraId="1E7B45EF" w14:textId="7F4E9F96" w:rsidR="00F02279" w:rsidRPr="000117CC" w:rsidRDefault="00F02279" w:rsidP="00F02279">
      <w:pPr>
        <w:jc w:val="center"/>
        <w:rPr>
          <w:rFonts w:ascii="GHEA Grapalat" w:hAnsi="GHEA Grapalat"/>
          <w:b/>
          <w:sz w:val="20"/>
          <w:szCs w:val="20"/>
          <w:lang w:val="hy-AM"/>
        </w:rPr>
      </w:pPr>
      <w:r w:rsidRPr="00E6597C">
        <w:rPr>
          <w:rFonts w:ascii="GHEA Grapalat" w:hAnsi="GHEA Grapalat" w:cs="Sylfaen"/>
          <w:b/>
          <w:sz w:val="20"/>
          <w:szCs w:val="20"/>
          <w:lang w:val="pt-BR"/>
        </w:rPr>
        <w:t>ՕՐԱՑՈՒՑԱՅԻՆ</w:t>
      </w:r>
      <w:r w:rsidRPr="00E6597C">
        <w:rPr>
          <w:rFonts w:ascii="GHEA Grapalat" w:hAnsi="GHEA Grapalat" w:cs="Times Armenian"/>
          <w:b/>
          <w:sz w:val="20"/>
          <w:szCs w:val="20"/>
          <w:lang w:val="pt-BR"/>
        </w:rPr>
        <w:t xml:space="preserve"> </w:t>
      </w:r>
      <w:r w:rsidRPr="00E6597C">
        <w:rPr>
          <w:rFonts w:ascii="GHEA Grapalat" w:hAnsi="GHEA Grapalat" w:cs="Sylfaen"/>
          <w:b/>
          <w:sz w:val="20"/>
          <w:szCs w:val="20"/>
          <w:lang w:val="pt-BR"/>
        </w:rPr>
        <w:t>ԳՐԱՖԻԿ</w:t>
      </w:r>
      <w:r w:rsidR="00645E1D">
        <w:rPr>
          <w:rFonts w:ascii="GHEA Grapalat" w:hAnsi="GHEA Grapalat" w:cs="Sylfaen"/>
          <w:b/>
          <w:sz w:val="20"/>
          <w:szCs w:val="20"/>
          <w:lang w:val="hy-AM"/>
        </w:rPr>
        <w:t>*</w:t>
      </w:r>
    </w:p>
    <w:p w14:paraId="7A3699F1" w14:textId="23C4AF9A" w:rsidR="00F02279" w:rsidRPr="00E6597C" w:rsidRDefault="00F02279" w:rsidP="00F02279">
      <w:pPr>
        <w:ind w:firstLine="567"/>
        <w:jc w:val="center"/>
        <w:rPr>
          <w:rFonts w:ascii="GHEA Grapalat" w:hAnsi="GHEA Grapalat"/>
          <w:b/>
          <w:sz w:val="20"/>
          <w:szCs w:val="20"/>
          <w:lang w:val="pt-BR"/>
        </w:rPr>
      </w:pPr>
      <w:r w:rsidRPr="00AD3483">
        <w:rPr>
          <w:rFonts w:ascii="GHEA Grapalat" w:hAnsi="GHEA Grapalat"/>
          <w:lang w:val="pt-BR"/>
        </w:rPr>
        <w:t>«</w:t>
      </w:r>
      <w:del w:id="2713" w:author="Հերմինե Գևորգյան" w:date="2026-02-26T23:44:00Z" w16du:dateUtc="2026-02-26T19:44:00Z">
        <w:r w:rsidRPr="00E6597C">
          <w:rPr>
            <w:rFonts w:ascii="GHEA Grapalat" w:hAnsi="GHEA Grapalat" w:cs="Sylfaen"/>
            <w:b/>
            <w:sz w:val="18"/>
            <w:szCs w:val="18"/>
            <w:vertAlign w:val="subscript"/>
            <w:lang w:val="pt-BR"/>
          </w:rPr>
          <w:delText>ԱՇԽԱՏԱՆՔՆԵՐԻ</w:delText>
        </w:r>
        <w:r w:rsidRPr="00E6597C">
          <w:rPr>
            <w:rFonts w:ascii="GHEA Grapalat" w:hAnsi="GHEA Grapalat" w:cs="Arial"/>
            <w:b/>
            <w:sz w:val="18"/>
            <w:szCs w:val="18"/>
            <w:vertAlign w:val="subscript"/>
            <w:lang w:val="pt-BR"/>
          </w:rPr>
          <w:delText xml:space="preserve"> </w:delText>
        </w:r>
        <w:r w:rsidRPr="00E6597C">
          <w:rPr>
            <w:rFonts w:ascii="GHEA Grapalat" w:hAnsi="GHEA Grapalat" w:cs="Sylfaen"/>
            <w:b/>
            <w:sz w:val="18"/>
            <w:szCs w:val="18"/>
            <w:vertAlign w:val="subscript"/>
            <w:lang w:val="pt-BR"/>
          </w:rPr>
          <w:delText>ԱՆՎԱՆՈՒՄԸ</w:delText>
        </w:r>
        <w:r w:rsidRPr="00AD3483">
          <w:rPr>
            <w:rFonts w:ascii="GHEA Grapalat" w:hAnsi="GHEA Grapalat"/>
            <w:lang w:val="pt-BR"/>
          </w:rPr>
          <w:delText>»</w:delText>
        </w:r>
        <w:r w:rsidRPr="00E6597C">
          <w:rPr>
            <w:rFonts w:ascii="GHEA Grapalat" w:hAnsi="GHEA Grapalat" w:cs="Times Armenian"/>
            <w:b/>
            <w:sz w:val="20"/>
            <w:lang w:val="pt-BR"/>
          </w:rPr>
          <w:delText xml:space="preserve"> </w:delText>
        </w:r>
        <w:r w:rsidRPr="00E6597C">
          <w:rPr>
            <w:rFonts w:ascii="GHEA Grapalat" w:hAnsi="GHEA Grapalat" w:cs="Sylfaen"/>
            <w:b/>
            <w:sz w:val="18"/>
            <w:szCs w:val="18"/>
            <w:lang w:val="pt-BR"/>
          </w:rPr>
          <w:delText>ԱՇԽԱՏԱՆՔՆԵՐԻ</w:delText>
        </w:r>
      </w:del>
      <w:ins w:id="2714" w:author="Հերմինե Գևորգյան" w:date="2026-02-26T23:44:00Z" w16du:dateUtc="2026-02-26T19:44:00Z">
        <w:r w:rsidR="009C3DE5" w:rsidRPr="009C3DE5">
          <w:rPr>
            <w:rFonts w:ascii="GHEA Grapalat" w:hAnsi="GHEA Grapalat"/>
            <w:b/>
            <w:color w:val="000000"/>
            <w:sz w:val="20"/>
            <w:szCs w:val="20"/>
            <w:lang w:val="hy-AM"/>
          </w:rPr>
          <w:t>Լաբորատոր դասասենյակների վերանորոգման աշխատանքներ</w:t>
        </w:r>
        <w:r w:rsidR="009C3DE5">
          <w:rPr>
            <w:rFonts w:ascii="GHEA Grapalat" w:hAnsi="GHEA Grapalat" w:cs="Sylfaen"/>
            <w:b/>
            <w:sz w:val="18"/>
            <w:szCs w:val="18"/>
            <w:lang w:val="hy-AM"/>
          </w:rPr>
          <w:t>ի »</w:t>
        </w:r>
      </w:ins>
      <w:r w:rsidR="009C3DE5">
        <w:rPr>
          <w:rFonts w:ascii="GHEA Grapalat" w:hAnsi="GHEA Grapalat"/>
          <w:b/>
          <w:sz w:val="18"/>
          <w:lang w:val="hy-AM"/>
          <w:rPrChange w:id="2715" w:author="Հերմինե Գևորգյան" w:date="2026-02-26T23:44:00Z" w16du:dateUtc="2026-02-26T19:44:00Z">
            <w:rPr>
              <w:rFonts w:ascii="GHEA Grapalat" w:hAnsi="GHEA Grapalat"/>
              <w:b/>
              <w:sz w:val="18"/>
              <w:lang w:val="pt-BR"/>
            </w:rPr>
          </w:rPrChange>
        </w:rPr>
        <w:t xml:space="preserve"> </w:t>
      </w:r>
      <w:r w:rsidRPr="00E6597C">
        <w:rPr>
          <w:rFonts w:ascii="GHEA Grapalat" w:hAnsi="GHEA Grapalat" w:cs="Sylfaen"/>
          <w:b/>
          <w:sz w:val="18"/>
          <w:szCs w:val="18"/>
          <w:lang w:val="pt-BR"/>
        </w:rPr>
        <w:t>ԿԱՏԱՐՄԱՆ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2716" w:author="Հերմինե Գևորգյան" w:date="2026-02-26T23:44:00Z" w16du:dateUtc="2026-02-26T19:44:00Z">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540"/>
        <w:gridCol w:w="4558"/>
        <w:gridCol w:w="366"/>
        <w:gridCol w:w="1530"/>
        <w:gridCol w:w="1440"/>
        <w:gridCol w:w="1059"/>
        <w:tblGridChange w:id="2717">
          <w:tblGrid>
            <w:gridCol w:w="540"/>
            <w:gridCol w:w="4558"/>
            <w:gridCol w:w="366"/>
            <w:gridCol w:w="1530"/>
            <w:gridCol w:w="1440"/>
            <w:gridCol w:w="1059"/>
          </w:tblGrid>
        </w:tblGridChange>
      </w:tblGrid>
      <w:tr w:rsidR="00F02279" w:rsidRPr="00E6597C" w14:paraId="27A2ED7E" w14:textId="77777777" w:rsidTr="00A95ACF">
        <w:trPr>
          <w:cantSplit/>
          <w:jc w:val="center"/>
          <w:trPrChange w:id="2718" w:author="Հերմինե Գևորգյան" w:date="2026-02-26T23:44:00Z" w16du:dateUtc="2026-02-26T19:44:00Z">
            <w:trPr>
              <w:gridAfter w:val="0"/>
              <w:cantSplit/>
              <w:jc w:val="center"/>
            </w:trPr>
          </w:trPrChange>
        </w:trPr>
        <w:tc>
          <w:tcPr>
            <w:tcW w:w="540" w:type="dxa"/>
            <w:vMerge w:val="restart"/>
            <w:vAlign w:val="center"/>
            <w:tcPrChange w:id="2719" w:author="Հերմինե Գևորգյան" w:date="2026-02-26T23:44:00Z" w16du:dateUtc="2026-02-26T19:44:00Z">
              <w:tcPr>
                <w:tcW w:w="540" w:type="dxa"/>
                <w:vMerge w:val="restart"/>
                <w:vAlign w:val="center"/>
              </w:tcPr>
            </w:tcPrChange>
          </w:tcPr>
          <w:p w14:paraId="1BBCB4A1"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sz w:val="20"/>
                <w:szCs w:val="20"/>
                <w:lang w:val="pt-BR"/>
              </w:rPr>
              <w:t xml:space="preserve">N </w:t>
            </w:r>
            <w:r w:rsidRPr="00E6597C">
              <w:rPr>
                <w:rFonts w:ascii="GHEA Grapalat" w:hAnsi="GHEA Grapalat" w:cs="Sylfaen"/>
                <w:sz w:val="20"/>
                <w:szCs w:val="20"/>
                <w:lang w:val="pt-BR"/>
              </w:rPr>
              <w:t>ը</w:t>
            </w:r>
            <w:r w:rsidRPr="00E6597C">
              <w:rPr>
                <w:rFonts w:ascii="GHEA Grapalat" w:hAnsi="GHEA Grapalat" w:cs="Arial"/>
                <w:sz w:val="20"/>
                <w:szCs w:val="20"/>
                <w:lang w:val="pt-BR"/>
              </w:rPr>
              <w:t>/</w:t>
            </w:r>
            <w:r w:rsidRPr="00E6597C">
              <w:rPr>
                <w:rFonts w:ascii="GHEA Grapalat" w:hAnsi="GHEA Grapalat" w:cs="Sylfaen"/>
                <w:sz w:val="20"/>
                <w:szCs w:val="20"/>
                <w:lang w:val="pt-BR"/>
              </w:rPr>
              <w:t>կ</w:t>
            </w:r>
          </w:p>
        </w:tc>
        <w:tc>
          <w:tcPr>
            <w:tcW w:w="4558" w:type="dxa"/>
            <w:vMerge w:val="restart"/>
            <w:vAlign w:val="center"/>
            <w:tcPrChange w:id="2720" w:author="Հերմինե Գևորգյան" w:date="2026-02-26T23:44:00Z" w16du:dateUtc="2026-02-26T19:44:00Z">
              <w:tcPr>
                <w:tcW w:w="4924" w:type="dxa"/>
                <w:gridSpan w:val="2"/>
                <w:vMerge w:val="restart"/>
                <w:vAlign w:val="center"/>
              </w:tcPr>
            </w:tcPrChange>
          </w:tcPr>
          <w:p w14:paraId="316A448E"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կատարվելիք</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առանձին</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տեսակների</w:t>
            </w:r>
          </w:p>
          <w:p w14:paraId="54D4BAAD" w14:textId="7CADEB16" w:rsidR="00F02279" w:rsidRPr="00E6597C" w:rsidRDefault="00F02279" w:rsidP="00545BDE">
            <w:pPr>
              <w:jc w:val="center"/>
              <w:rPr>
                <w:rFonts w:ascii="GHEA Grapalat" w:hAnsi="GHEA Grapalat"/>
                <w:sz w:val="20"/>
                <w:szCs w:val="20"/>
                <w:lang w:val="pt-BR"/>
              </w:rPr>
            </w:pPr>
            <w:del w:id="2721" w:author="Հերմինե Գևորգյան" w:date="2026-02-26T23:44:00Z" w16du:dateUtc="2026-02-26T19:44:00Z">
              <w:r w:rsidRPr="00E6597C">
                <w:rPr>
                  <w:rFonts w:ascii="GHEA Grapalat" w:hAnsi="GHEA Grapalat" w:cs="Sylfaen"/>
                  <w:sz w:val="20"/>
                  <w:szCs w:val="20"/>
                  <w:lang w:val="pt-BR"/>
                </w:rPr>
                <w:delText>անվանումներ</w:delText>
              </w:r>
            </w:del>
            <w:ins w:id="2722" w:author="Հերմինե Գևորգյան" w:date="2026-02-26T23:44:00Z" w16du:dateUtc="2026-02-26T19:44:00Z">
              <w:r w:rsidR="00203E9C" w:rsidRPr="00E6597C">
                <w:rPr>
                  <w:rFonts w:ascii="GHEA Grapalat" w:hAnsi="GHEA Grapalat" w:cs="Sylfaen"/>
                  <w:sz w:val="20"/>
                  <w:szCs w:val="20"/>
                  <w:lang w:val="pt-BR"/>
                </w:rPr>
                <w:t>Ա</w:t>
              </w:r>
              <w:r w:rsidRPr="00E6597C">
                <w:rPr>
                  <w:rFonts w:ascii="GHEA Grapalat" w:hAnsi="GHEA Grapalat" w:cs="Sylfaen"/>
                  <w:sz w:val="20"/>
                  <w:szCs w:val="20"/>
                  <w:lang w:val="pt-BR"/>
                </w:rPr>
                <w:t>նվանումներ</w:t>
              </w:r>
            </w:ins>
          </w:p>
        </w:tc>
        <w:tc>
          <w:tcPr>
            <w:tcW w:w="4395" w:type="dxa"/>
            <w:gridSpan w:val="4"/>
            <w:vAlign w:val="center"/>
            <w:tcPrChange w:id="2723" w:author="Հերմինե Գևորգյան" w:date="2026-02-26T23:44:00Z" w16du:dateUtc="2026-02-26T19:44:00Z">
              <w:tcPr>
                <w:tcW w:w="2970" w:type="dxa"/>
                <w:gridSpan w:val="2"/>
                <w:vAlign w:val="center"/>
              </w:tcPr>
            </w:tcPrChange>
          </w:tcPr>
          <w:p w14:paraId="000A5671"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ժամկետը**</w:t>
            </w:r>
          </w:p>
        </w:tc>
      </w:tr>
      <w:tr w:rsidR="00F02279" w:rsidRPr="00E6597C" w14:paraId="542731DA" w14:textId="77777777" w:rsidTr="00A95ACF">
        <w:trPr>
          <w:cantSplit/>
          <w:trHeight w:val="586"/>
          <w:jc w:val="center"/>
          <w:trPrChange w:id="2724" w:author="Հերմինե Գևորգյան" w:date="2026-02-26T23:44:00Z" w16du:dateUtc="2026-02-26T19:44:00Z">
            <w:trPr>
              <w:gridAfter w:val="0"/>
              <w:cantSplit/>
              <w:trHeight w:val="586"/>
              <w:jc w:val="center"/>
            </w:trPr>
          </w:trPrChange>
        </w:trPr>
        <w:tc>
          <w:tcPr>
            <w:tcW w:w="540" w:type="dxa"/>
            <w:vMerge/>
            <w:vAlign w:val="center"/>
            <w:tcPrChange w:id="2725" w:author="Հերմինե Գևորգյան" w:date="2026-02-26T23:44:00Z" w16du:dateUtc="2026-02-26T19:44:00Z">
              <w:tcPr>
                <w:tcW w:w="540" w:type="dxa"/>
                <w:vMerge/>
                <w:vAlign w:val="center"/>
              </w:tcPr>
            </w:tcPrChange>
          </w:tcPr>
          <w:p w14:paraId="307DB658" w14:textId="77777777" w:rsidR="00F02279" w:rsidRPr="00E6597C" w:rsidRDefault="00F02279" w:rsidP="00545BDE">
            <w:pPr>
              <w:jc w:val="both"/>
              <w:rPr>
                <w:rFonts w:ascii="GHEA Grapalat" w:hAnsi="GHEA Grapalat"/>
                <w:sz w:val="20"/>
                <w:szCs w:val="20"/>
                <w:lang w:val="pt-BR"/>
              </w:rPr>
            </w:pPr>
          </w:p>
        </w:tc>
        <w:tc>
          <w:tcPr>
            <w:tcW w:w="4558" w:type="dxa"/>
            <w:vMerge/>
            <w:tcPrChange w:id="2726" w:author="Հերմինե Գևորգյան" w:date="2026-02-26T23:44:00Z" w16du:dateUtc="2026-02-26T19:44:00Z">
              <w:tcPr>
                <w:tcW w:w="4924" w:type="dxa"/>
                <w:gridSpan w:val="2"/>
                <w:vMerge/>
              </w:tcPr>
            </w:tcPrChange>
          </w:tcPr>
          <w:p w14:paraId="61C91E97" w14:textId="77777777" w:rsidR="00F02279" w:rsidRPr="00E6597C" w:rsidRDefault="00F02279" w:rsidP="00545BDE">
            <w:pPr>
              <w:rPr>
                <w:rFonts w:ascii="GHEA Grapalat" w:hAnsi="GHEA Grapalat"/>
                <w:sz w:val="20"/>
                <w:szCs w:val="20"/>
                <w:lang w:val="pt-BR"/>
              </w:rPr>
            </w:pPr>
          </w:p>
        </w:tc>
        <w:tc>
          <w:tcPr>
            <w:tcW w:w="1896" w:type="dxa"/>
            <w:gridSpan w:val="2"/>
            <w:vAlign w:val="center"/>
            <w:tcPrChange w:id="2727" w:author="Հերմինե Գևորգյան" w:date="2026-02-26T23:44:00Z" w16du:dateUtc="2026-02-26T19:44:00Z">
              <w:tcPr>
                <w:tcW w:w="1530" w:type="dxa"/>
                <w:vAlign w:val="center"/>
              </w:tcPr>
            </w:tcPrChange>
          </w:tcPr>
          <w:p w14:paraId="7BA771C6"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Սկիզբը</w:t>
            </w:r>
          </w:p>
        </w:tc>
        <w:tc>
          <w:tcPr>
            <w:tcW w:w="2499" w:type="dxa"/>
            <w:gridSpan w:val="2"/>
            <w:vAlign w:val="center"/>
            <w:tcPrChange w:id="2728" w:author="Հերմինե Գևորգյան" w:date="2026-02-26T23:44:00Z" w16du:dateUtc="2026-02-26T19:44:00Z">
              <w:tcPr>
                <w:tcW w:w="1440" w:type="dxa"/>
                <w:vAlign w:val="center"/>
              </w:tcPr>
            </w:tcPrChange>
          </w:tcPr>
          <w:p w14:paraId="61C4C0D9"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Ավարտը</w:t>
            </w:r>
          </w:p>
        </w:tc>
      </w:tr>
      <w:tr w:rsidR="00203E9C" w:rsidRPr="007E2503" w14:paraId="598AFC2D" w14:textId="77777777" w:rsidTr="00A95ACF">
        <w:trPr>
          <w:trHeight w:val="586"/>
          <w:jc w:val="center"/>
          <w:trPrChange w:id="2729" w:author="Հերմինե Գևորգյան" w:date="2026-02-26T23:44:00Z" w16du:dateUtc="2026-02-26T19:44:00Z">
            <w:trPr>
              <w:gridAfter w:val="0"/>
              <w:trHeight w:val="586"/>
              <w:jc w:val="center"/>
            </w:trPr>
          </w:trPrChange>
        </w:trPr>
        <w:tc>
          <w:tcPr>
            <w:tcW w:w="540" w:type="dxa"/>
            <w:vAlign w:val="center"/>
            <w:tcPrChange w:id="2730" w:author="Հերմինե Գևորգյան" w:date="2026-02-26T23:44:00Z" w16du:dateUtc="2026-02-26T19:44:00Z">
              <w:tcPr>
                <w:tcW w:w="540" w:type="dxa"/>
                <w:vAlign w:val="center"/>
              </w:tcPr>
            </w:tcPrChange>
          </w:tcPr>
          <w:p w14:paraId="7EB05D0C" w14:textId="77777777" w:rsidR="00203E9C" w:rsidRPr="00E6597C" w:rsidRDefault="00203E9C" w:rsidP="00203E9C">
            <w:pPr>
              <w:jc w:val="center"/>
              <w:rPr>
                <w:rFonts w:ascii="GHEA Grapalat" w:hAnsi="GHEA Grapalat"/>
                <w:sz w:val="20"/>
                <w:szCs w:val="20"/>
                <w:lang w:val="pt-BR"/>
              </w:rPr>
            </w:pPr>
            <w:r w:rsidRPr="00E6597C">
              <w:rPr>
                <w:rFonts w:ascii="GHEA Grapalat" w:hAnsi="GHEA Grapalat"/>
                <w:sz w:val="20"/>
                <w:szCs w:val="20"/>
                <w:lang w:val="pt-BR"/>
              </w:rPr>
              <w:t>1</w:t>
            </w:r>
          </w:p>
        </w:tc>
        <w:tc>
          <w:tcPr>
            <w:tcW w:w="4558" w:type="dxa"/>
            <w:vAlign w:val="center"/>
            <w:tcPrChange w:id="2731" w:author="Հերմինե Գևորգյան" w:date="2026-02-26T23:44:00Z" w16du:dateUtc="2026-02-26T19:44:00Z">
              <w:tcPr>
                <w:tcW w:w="4924" w:type="dxa"/>
                <w:gridSpan w:val="2"/>
                <w:vAlign w:val="center"/>
              </w:tcPr>
            </w:tcPrChange>
          </w:tcPr>
          <w:p w14:paraId="4EEE81EE" w14:textId="5CF47A22" w:rsidR="00203E9C" w:rsidRPr="00E6597C" w:rsidRDefault="00203E9C" w:rsidP="00203E9C">
            <w:pPr>
              <w:rPr>
                <w:rFonts w:ascii="GHEA Grapalat" w:hAnsi="GHEA Grapalat"/>
                <w:sz w:val="20"/>
                <w:szCs w:val="20"/>
                <w:lang w:val="pt-BR"/>
              </w:rPr>
            </w:pPr>
            <w:proofErr w:type="spellStart"/>
            <w:ins w:id="2732" w:author="Հերմինե Գևորգյան" w:date="2026-02-26T23:44:00Z" w16du:dateUtc="2026-02-26T19:44:00Z">
              <w:r>
                <w:rPr>
                  <w:rFonts w:ascii="GHEA Grapalat" w:hAnsi="GHEA Grapalat"/>
                  <w:b/>
                  <w:color w:val="000000"/>
                  <w:sz w:val="20"/>
                  <w:szCs w:val="20"/>
                </w:rPr>
                <w:t>Լաբորատոր</w:t>
              </w:r>
              <w:proofErr w:type="spellEnd"/>
              <w:r>
                <w:rPr>
                  <w:rFonts w:ascii="GHEA Grapalat" w:hAnsi="GHEA Grapalat"/>
                  <w:b/>
                  <w:color w:val="000000"/>
                  <w:sz w:val="20"/>
                  <w:szCs w:val="20"/>
                </w:rPr>
                <w:t xml:space="preserve"> </w:t>
              </w:r>
              <w:proofErr w:type="spellStart"/>
              <w:r>
                <w:rPr>
                  <w:rFonts w:ascii="GHEA Grapalat" w:hAnsi="GHEA Grapalat"/>
                  <w:b/>
                  <w:color w:val="000000"/>
                  <w:sz w:val="20"/>
                  <w:szCs w:val="20"/>
                </w:rPr>
                <w:t>դասասենյակների</w:t>
              </w:r>
              <w:proofErr w:type="spellEnd"/>
              <w:r>
                <w:rPr>
                  <w:rFonts w:ascii="GHEA Grapalat" w:hAnsi="GHEA Grapalat"/>
                  <w:b/>
                  <w:color w:val="000000"/>
                  <w:sz w:val="20"/>
                  <w:szCs w:val="20"/>
                </w:rPr>
                <w:t xml:space="preserve"> </w:t>
              </w:r>
              <w:proofErr w:type="spellStart"/>
              <w:r>
                <w:rPr>
                  <w:rFonts w:ascii="GHEA Grapalat" w:hAnsi="GHEA Grapalat"/>
                  <w:b/>
                  <w:color w:val="000000"/>
                  <w:sz w:val="20"/>
                  <w:szCs w:val="20"/>
                </w:rPr>
                <w:t>վերանորոգման</w:t>
              </w:r>
              <w:proofErr w:type="spellEnd"/>
              <w:r>
                <w:rPr>
                  <w:rFonts w:ascii="GHEA Grapalat" w:hAnsi="GHEA Grapalat"/>
                  <w:b/>
                  <w:color w:val="000000"/>
                  <w:sz w:val="20"/>
                  <w:szCs w:val="20"/>
                </w:rPr>
                <w:t xml:space="preserve"> </w:t>
              </w:r>
              <w:proofErr w:type="spellStart"/>
              <w:r>
                <w:rPr>
                  <w:rFonts w:ascii="GHEA Grapalat" w:hAnsi="GHEA Grapalat"/>
                  <w:b/>
                  <w:color w:val="000000"/>
                  <w:sz w:val="20"/>
                  <w:szCs w:val="20"/>
                </w:rPr>
                <w:t>աշխատանքներ</w:t>
              </w:r>
            </w:ins>
            <w:proofErr w:type="spellEnd"/>
          </w:p>
        </w:tc>
        <w:tc>
          <w:tcPr>
            <w:tcW w:w="1896" w:type="dxa"/>
            <w:gridSpan w:val="2"/>
            <w:vAlign w:val="center"/>
            <w:tcPrChange w:id="2733" w:author="Հերմինե Գևորգյան" w:date="2026-02-26T23:44:00Z" w16du:dateUtc="2026-02-26T19:44:00Z">
              <w:tcPr>
                <w:tcW w:w="1530" w:type="dxa"/>
                <w:vAlign w:val="center"/>
              </w:tcPr>
            </w:tcPrChange>
          </w:tcPr>
          <w:p w14:paraId="2EFB68F2" w14:textId="683F675B" w:rsidR="00203E9C" w:rsidRPr="009F4CEC" w:rsidRDefault="00203E9C" w:rsidP="00203E9C">
            <w:pPr>
              <w:jc w:val="center"/>
              <w:rPr>
                <w:rFonts w:ascii="GHEA Grapalat" w:hAnsi="GHEA Grapalat"/>
                <w:sz w:val="20"/>
                <w:lang w:val="hy-AM"/>
                <w:rPrChange w:id="2734" w:author="Հերմինե Գևորգյան" w:date="2026-02-26T23:44:00Z" w16du:dateUtc="2026-02-26T19:44:00Z">
                  <w:rPr>
                    <w:rFonts w:ascii="GHEA Grapalat" w:hAnsi="GHEA Grapalat"/>
                    <w:sz w:val="20"/>
                    <w:lang w:val="pt-BR"/>
                  </w:rPr>
                </w:rPrChange>
              </w:rPr>
            </w:pPr>
            <w:ins w:id="2735" w:author="Հերմինե Գևորգյան" w:date="2026-02-26T23:44:00Z" w16du:dateUtc="2026-02-26T19:44:00Z">
              <w:r>
                <w:rPr>
                  <w:rFonts w:ascii="GHEA Grapalat" w:hAnsi="GHEA Grapalat" w:cs="Sylfaen"/>
                  <w:bCs/>
                  <w:sz w:val="18"/>
                  <w:szCs w:val="18"/>
                  <w:lang w:val="hy-AM"/>
                </w:rPr>
                <w:t>Ֆինանսական միջոցներ նախատեսվելու դեպքում կողմերի միջև կնքվող համաձայնագրի ուժի մեջ մտնելուց հետո</w:t>
              </w:r>
            </w:ins>
          </w:p>
        </w:tc>
        <w:tc>
          <w:tcPr>
            <w:tcW w:w="2499" w:type="dxa"/>
            <w:gridSpan w:val="2"/>
            <w:vAlign w:val="center"/>
            <w:tcPrChange w:id="2736" w:author="Հերմինե Գևորգյան" w:date="2026-02-26T23:44:00Z" w16du:dateUtc="2026-02-26T19:44:00Z">
              <w:tcPr>
                <w:tcW w:w="1440" w:type="dxa"/>
                <w:vAlign w:val="center"/>
              </w:tcPr>
            </w:tcPrChange>
          </w:tcPr>
          <w:p w14:paraId="7DF5CB73" w14:textId="62168C7C" w:rsidR="00203E9C" w:rsidRPr="00E6597C" w:rsidRDefault="00203E9C" w:rsidP="00203E9C">
            <w:pPr>
              <w:rPr>
                <w:rFonts w:ascii="GHEA Grapalat" w:hAnsi="GHEA Grapalat"/>
                <w:sz w:val="20"/>
                <w:szCs w:val="20"/>
                <w:lang w:val="pt-BR"/>
              </w:rPr>
            </w:pPr>
            <w:ins w:id="2737" w:author="Հերմինե Գևորգյան" w:date="2026-02-26T23:44:00Z" w16du:dateUtc="2026-02-26T19:44:00Z">
              <w:r>
                <w:rPr>
                  <w:rFonts w:ascii="GHEA Grapalat" w:hAnsi="GHEA Grapalat" w:cs="Sylfaen"/>
                  <w:bCs/>
                  <w:sz w:val="18"/>
                  <w:szCs w:val="18"/>
                  <w:lang w:val="hy-AM"/>
                </w:rPr>
                <w:t xml:space="preserve">Ֆինանսական միջոցներ նախատեսվելու դեպքում կողմերի միջև կնքվող համաձայնագրի ուժի մեջ մտնելուց հետո </w:t>
              </w:r>
              <w:r w:rsidR="002523E7">
                <w:rPr>
                  <w:rFonts w:ascii="GHEA Grapalat" w:hAnsi="GHEA Grapalat" w:cs="Sylfaen"/>
                  <w:bCs/>
                  <w:sz w:val="18"/>
                  <w:szCs w:val="18"/>
                  <w:lang w:val="hy-AM"/>
                </w:rPr>
                <w:t>4</w:t>
              </w:r>
              <w:r>
                <w:rPr>
                  <w:rFonts w:ascii="GHEA Grapalat" w:hAnsi="GHEA Grapalat" w:cs="Sylfaen"/>
                  <w:bCs/>
                  <w:sz w:val="18"/>
                  <w:szCs w:val="18"/>
                  <w:lang w:val="hy-AM"/>
                </w:rPr>
                <w:t>0 օր</w:t>
              </w:r>
            </w:ins>
          </w:p>
        </w:tc>
      </w:tr>
      <w:tr w:rsidR="00F02279" w:rsidRPr="007E2503" w14:paraId="52E78066" w14:textId="77777777" w:rsidTr="00545BDE">
        <w:trPr>
          <w:gridAfter w:val="1"/>
          <w:wAfter w:w="951" w:type="dxa"/>
          <w:trHeight w:val="586"/>
          <w:jc w:val="center"/>
          <w:del w:id="2738" w:author="Հերմինե Գևորգյան" w:date="2026-02-26T23:44:00Z"/>
        </w:trPr>
        <w:tc>
          <w:tcPr>
            <w:tcW w:w="540" w:type="dxa"/>
            <w:vAlign w:val="center"/>
          </w:tcPr>
          <w:p w14:paraId="7159E7DF" w14:textId="77777777" w:rsidR="00F02279" w:rsidRPr="00E6597C" w:rsidRDefault="00F02279" w:rsidP="00545BDE">
            <w:pPr>
              <w:jc w:val="center"/>
              <w:rPr>
                <w:del w:id="2739" w:author="Հերմինե Գևորգյան" w:date="2026-02-26T23:44:00Z" w16du:dateUtc="2026-02-26T19:44:00Z"/>
                <w:rFonts w:ascii="GHEA Grapalat" w:hAnsi="GHEA Grapalat"/>
                <w:sz w:val="20"/>
                <w:szCs w:val="20"/>
                <w:lang w:val="pt-BR"/>
              </w:rPr>
            </w:pPr>
            <w:del w:id="2740" w:author="Հերմինե Գևորգյան" w:date="2026-02-26T23:44:00Z" w16du:dateUtc="2026-02-26T19:44:00Z">
              <w:r w:rsidRPr="00E6597C">
                <w:rPr>
                  <w:rFonts w:ascii="GHEA Grapalat" w:hAnsi="GHEA Grapalat"/>
                  <w:sz w:val="20"/>
                  <w:szCs w:val="20"/>
                  <w:lang w:val="pt-BR"/>
                </w:rPr>
                <w:delText>2</w:delText>
              </w:r>
            </w:del>
          </w:p>
        </w:tc>
        <w:tc>
          <w:tcPr>
            <w:tcW w:w="4924" w:type="dxa"/>
            <w:gridSpan w:val="2"/>
            <w:vAlign w:val="center"/>
          </w:tcPr>
          <w:p w14:paraId="212151B8" w14:textId="77777777" w:rsidR="00F02279" w:rsidRPr="00E6597C" w:rsidRDefault="00F02279" w:rsidP="00545BDE">
            <w:pPr>
              <w:rPr>
                <w:del w:id="2741" w:author="Հերմինե Գևորգյան" w:date="2026-02-26T23:44:00Z" w16du:dateUtc="2026-02-26T19:44:00Z"/>
                <w:rFonts w:ascii="GHEA Grapalat" w:hAnsi="GHEA Grapalat"/>
                <w:sz w:val="20"/>
                <w:szCs w:val="20"/>
                <w:lang w:val="pt-BR"/>
              </w:rPr>
            </w:pPr>
          </w:p>
        </w:tc>
        <w:tc>
          <w:tcPr>
            <w:tcW w:w="1530" w:type="dxa"/>
            <w:vAlign w:val="center"/>
          </w:tcPr>
          <w:p w14:paraId="1648D57D" w14:textId="77777777" w:rsidR="00F02279" w:rsidRPr="00E6597C" w:rsidRDefault="00F02279" w:rsidP="00545BDE">
            <w:pPr>
              <w:jc w:val="center"/>
              <w:rPr>
                <w:del w:id="2742" w:author="Հերմինե Գևորգյան" w:date="2026-02-26T23:44:00Z" w16du:dateUtc="2026-02-26T19:44:00Z"/>
                <w:rFonts w:ascii="GHEA Grapalat" w:hAnsi="GHEA Grapalat"/>
                <w:sz w:val="20"/>
                <w:szCs w:val="20"/>
                <w:lang w:val="pt-BR"/>
              </w:rPr>
            </w:pPr>
          </w:p>
        </w:tc>
        <w:tc>
          <w:tcPr>
            <w:tcW w:w="1440" w:type="dxa"/>
            <w:vAlign w:val="center"/>
          </w:tcPr>
          <w:p w14:paraId="0332E77E" w14:textId="77777777" w:rsidR="00F02279" w:rsidRPr="00E6597C" w:rsidRDefault="00F02279" w:rsidP="00545BDE">
            <w:pPr>
              <w:rPr>
                <w:del w:id="2743" w:author="Հերմինե Գևորգյան" w:date="2026-02-26T23:44:00Z" w16du:dateUtc="2026-02-26T19:44:00Z"/>
                <w:rFonts w:ascii="GHEA Grapalat" w:hAnsi="GHEA Grapalat"/>
                <w:sz w:val="20"/>
                <w:szCs w:val="20"/>
                <w:lang w:val="pt-BR"/>
              </w:rPr>
            </w:pPr>
          </w:p>
        </w:tc>
      </w:tr>
      <w:tr w:rsidR="00F02279" w:rsidRPr="007E2503" w14:paraId="10AD6452" w14:textId="77777777" w:rsidTr="00545BDE">
        <w:trPr>
          <w:gridAfter w:val="1"/>
          <w:wAfter w:w="951" w:type="dxa"/>
          <w:trHeight w:val="586"/>
          <w:jc w:val="center"/>
          <w:del w:id="2744" w:author="Հերմինե Գևորգյան" w:date="2026-02-26T23:44:00Z"/>
        </w:trPr>
        <w:tc>
          <w:tcPr>
            <w:tcW w:w="540" w:type="dxa"/>
            <w:vAlign w:val="center"/>
          </w:tcPr>
          <w:p w14:paraId="1635A8AB" w14:textId="77777777" w:rsidR="00F02279" w:rsidRPr="00E6597C" w:rsidRDefault="00F02279" w:rsidP="00545BDE">
            <w:pPr>
              <w:jc w:val="center"/>
              <w:rPr>
                <w:del w:id="2745" w:author="Հերմինե Գևորգյան" w:date="2026-02-26T23:44:00Z" w16du:dateUtc="2026-02-26T19:44:00Z"/>
                <w:rFonts w:ascii="GHEA Grapalat" w:hAnsi="GHEA Grapalat"/>
                <w:sz w:val="20"/>
                <w:szCs w:val="20"/>
                <w:lang w:val="pt-BR"/>
              </w:rPr>
            </w:pPr>
            <w:del w:id="2746" w:author="Հերմինե Գևորգյան" w:date="2026-02-26T23:44:00Z" w16du:dateUtc="2026-02-26T19:44:00Z">
              <w:r w:rsidRPr="00E6597C">
                <w:rPr>
                  <w:rFonts w:ascii="GHEA Grapalat" w:hAnsi="GHEA Grapalat"/>
                  <w:sz w:val="20"/>
                  <w:szCs w:val="20"/>
                  <w:lang w:val="pt-BR"/>
                </w:rPr>
                <w:delText>3</w:delText>
              </w:r>
            </w:del>
          </w:p>
        </w:tc>
        <w:tc>
          <w:tcPr>
            <w:tcW w:w="4924" w:type="dxa"/>
            <w:gridSpan w:val="2"/>
            <w:vAlign w:val="center"/>
          </w:tcPr>
          <w:p w14:paraId="239469E9" w14:textId="77777777" w:rsidR="00F02279" w:rsidRPr="00E6597C" w:rsidRDefault="00F02279" w:rsidP="00545BDE">
            <w:pPr>
              <w:rPr>
                <w:del w:id="2747" w:author="Հերմինե Գևորգյան" w:date="2026-02-26T23:44:00Z" w16du:dateUtc="2026-02-26T19:44:00Z"/>
                <w:rFonts w:ascii="GHEA Grapalat" w:hAnsi="GHEA Grapalat"/>
                <w:sz w:val="20"/>
                <w:szCs w:val="20"/>
                <w:lang w:val="pt-BR"/>
              </w:rPr>
            </w:pPr>
          </w:p>
        </w:tc>
        <w:tc>
          <w:tcPr>
            <w:tcW w:w="1530" w:type="dxa"/>
            <w:vAlign w:val="center"/>
          </w:tcPr>
          <w:p w14:paraId="0FAFD58E" w14:textId="77777777" w:rsidR="00F02279" w:rsidRPr="00E6597C" w:rsidRDefault="00F02279" w:rsidP="00545BDE">
            <w:pPr>
              <w:jc w:val="center"/>
              <w:rPr>
                <w:del w:id="2748" w:author="Հերմինե Գևորգյան" w:date="2026-02-26T23:44:00Z" w16du:dateUtc="2026-02-26T19:44:00Z"/>
                <w:rFonts w:ascii="GHEA Grapalat" w:hAnsi="GHEA Grapalat"/>
                <w:sz w:val="20"/>
                <w:szCs w:val="20"/>
                <w:lang w:val="pt-BR"/>
              </w:rPr>
            </w:pPr>
          </w:p>
        </w:tc>
        <w:tc>
          <w:tcPr>
            <w:tcW w:w="1440" w:type="dxa"/>
            <w:vAlign w:val="center"/>
          </w:tcPr>
          <w:p w14:paraId="67A06E1E" w14:textId="77777777" w:rsidR="00F02279" w:rsidRPr="00E6597C" w:rsidRDefault="00F02279" w:rsidP="00545BDE">
            <w:pPr>
              <w:rPr>
                <w:del w:id="2749" w:author="Հերմինե Գևորգյան" w:date="2026-02-26T23:44:00Z" w16du:dateUtc="2026-02-26T19:44:00Z"/>
                <w:rFonts w:ascii="GHEA Grapalat" w:hAnsi="GHEA Grapalat"/>
                <w:sz w:val="20"/>
                <w:szCs w:val="20"/>
                <w:lang w:val="pt-BR"/>
              </w:rPr>
            </w:pPr>
          </w:p>
        </w:tc>
      </w:tr>
      <w:tr w:rsidR="00F02279" w:rsidRPr="007E2503" w14:paraId="0821EB09" w14:textId="77777777" w:rsidTr="00545BDE">
        <w:trPr>
          <w:gridAfter w:val="1"/>
          <w:wAfter w:w="951" w:type="dxa"/>
          <w:trHeight w:val="586"/>
          <w:jc w:val="center"/>
          <w:del w:id="2750" w:author="Հերմինե Գևորգյան" w:date="2026-02-26T23:44:00Z"/>
        </w:trPr>
        <w:tc>
          <w:tcPr>
            <w:tcW w:w="540" w:type="dxa"/>
            <w:vAlign w:val="center"/>
          </w:tcPr>
          <w:p w14:paraId="66EE5516" w14:textId="77777777" w:rsidR="00F02279" w:rsidRPr="00E6597C" w:rsidRDefault="00F02279" w:rsidP="00545BDE">
            <w:pPr>
              <w:jc w:val="center"/>
              <w:rPr>
                <w:del w:id="2751" w:author="Հերմինե Գևորգյան" w:date="2026-02-26T23:44:00Z" w16du:dateUtc="2026-02-26T19:44:00Z"/>
                <w:rFonts w:ascii="GHEA Grapalat" w:hAnsi="GHEA Grapalat"/>
                <w:sz w:val="20"/>
                <w:szCs w:val="20"/>
                <w:lang w:val="pt-BR"/>
              </w:rPr>
            </w:pPr>
            <w:del w:id="2752" w:author="Հերմինե Գևորգյան" w:date="2026-02-26T23:44:00Z" w16du:dateUtc="2026-02-26T19:44:00Z">
              <w:r w:rsidRPr="00E6597C">
                <w:rPr>
                  <w:rFonts w:ascii="GHEA Grapalat" w:hAnsi="GHEA Grapalat"/>
                  <w:sz w:val="20"/>
                  <w:szCs w:val="20"/>
                  <w:lang w:val="pt-BR"/>
                </w:rPr>
                <w:delText>4</w:delText>
              </w:r>
            </w:del>
          </w:p>
        </w:tc>
        <w:tc>
          <w:tcPr>
            <w:tcW w:w="4924" w:type="dxa"/>
            <w:gridSpan w:val="2"/>
            <w:vAlign w:val="center"/>
          </w:tcPr>
          <w:p w14:paraId="604308C7" w14:textId="77777777" w:rsidR="00F02279" w:rsidRPr="00E6597C" w:rsidRDefault="00F02279" w:rsidP="00545BDE">
            <w:pPr>
              <w:rPr>
                <w:del w:id="2753" w:author="Հերմինե Գևորգյան" w:date="2026-02-26T23:44:00Z" w16du:dateUtc="2026-02-26T19:44:00Z"/>
                <w:rFonts w:ascii="GHEA Grapalat" w:hAnsi="GHEA Grapalat"/>
                <w:sz w:val="20"/>
                <w:szCs w:val="20"/>
                <w:lang w:val="pt-BR"/>
              </w:rPr>
            </w:pPr>
          </w:p>
        </w:tc>
        <w:tc>
          <w:tcPr>
            <w:tcW w:w="1530" w:type="dxa"/>
            <w:vAlign w:val="center"/>
          </w:tcPr>
          <w:p w14:paraId="06B4A7B1" w14:textId="77777777" w:rsidR="00F02279" w:rsidRPr="00E6597C" w:rsidRDefault="00F02279" w:rsidP="00545BDE">
            <w:pPr>
              <w:jc w:val="center"/>
              <w:rPr>
                <w:del w:id="2754" w:author="Հերմինե Գևորգյան" w:date="2026-02-26T23:44:00Z" w16du:dateUtc="2026-02-26T19:44:00Z"/>
                <w:rFonts w:ascii="GHEA Grapalat" w:hAnsi="GHEA Grapalat"/>
                <w:sz w:val="20"/>
                <w:szCs w:val="20"/>
                <w:lang w:val="pt-BR"/>
              </w:rPr>
            </w:pPr>
          </w:p>
        </w:tc>
        <w:tc>
          <w:tcPr>
            <w:tcW w:w="1440" w:type="dxa"/>
            <w:vAlign w:val="center"/>
          </w:tcPr>
          <w:p w14:paraId="5B91EC45" w14:textId="77777777" w:rsidR="00F02279" w:rsidRPr="00E6597C" w:rsidRDefault="00F02279" w:rsidP="00545BDE">
            <w:pPr>
              <w:rPr>
                <w:del w:id="2755" w:author="Հերմինե Գևորգյան" w:date="2026-02-26T23:44:00Z" w16du:dateUtc="2026-02-26T19:44:00Z"/>
                <w:rFonts w:ascii="GHEA Grapalat" w:hAnsi="GHEA Grapalat"/>
                <w:sz w:val="20"/>
                <w:szCs w:val="20"/>
                <w:lang w:val="pt-BR"/>
              </w:rPr>
            </w:pPr>
          </w:p>
        </w:tc>
      </w:tr>
      <w:tr w:rsidR="00F02279" w:rsidRPr="007E2503" w14:paraId="2A721F20" w14:textId="77777777" w:rsidTr="00545BDE">
        <w:trPr>
          <w:gridAfter w:val="1"/>
          <w:wAfter w:w="951" w:type="dxa"/>
          <w:trHeight w:val="586"/>
          <w:jc w:val="center"/>
          <w:del w:id="2756" w:author="Հերմինե Գևորգյան" w:date="2026-02-26T23:44:00Z"/>
        </w:trPr>
        <w:tc>
          <w:tcPr>
            <w:tcW w:w="540" w:type="dxa"/>
            <w:vAlign w:val="center"/>
          </w:tcPr>
          <w:p w14:paraId="18427530" w14:textId="77777777" w:rsidR="00F02279" w:rsidRPr="00E6597C" w:rsidRDefault="00F02279" w:rsidP="00545BDE">
            <w:pPr>
              <w:jc w:val="center"/>
              <w:rPr>
                <w:del w:id="2757" w:author="Հերմինե Գևորգյան" w:date="2026-02-26T23:44:00Z" w16du:dateUtc="2026-02-26T19:44:00Z"/>
                <w:rFonts w:ascii="GHEA Grapalat" w:hAnsi="GHEA Grapalat"/>
                <w:sz w:val="20"/>
                <w:szCs w:val="20"/>
                <w:lang w:val="pt-BR"/>
              </w:rPr>
            </w:pPr>
            <w:del w:id="2758" w:author="Հերմինե Գևորգյան" w:date="2026-02-26T23:44:00Z" w16du:dateUtc="2026-02-26T19:44:00Z">
              <w:r w:rsidRPr="00E6597C">
                <w:rPr>
                  <w:rFonts w:ascii="GHEA Grapalat" w:hAnsi="GHEA Grapalat"/>
                  <w:sz w:val="20"/>
                  <w:szCs w:val="20"/>
                  <w:lang w:val="pt-BR"/>
                </w:rPr>
                <w:delText>5</w:delText>
              </w:r>
            </w:del>
          </w:p>
        </w:tc>
        <w:tc>
          <w:tcPr>
            <w:tcW w:w="4924" w:type="dxa"/>
            <w:gridSpan w:val="2"/>
            <w:vAlign w:val="center"/>
          </w:tcPr>
          <w:p w14:paraId="48967FC3" w14:textId="77777777" w:rsidR="00F02279" w:rsidRPr="00E6597C" w:rsidRDefault="00F02279" w:rsidP="00545BDE">
            <w:pPr>
              <w:rPr>
                <w:del w:id="2759" w:author="Հերմինե Գևորգյան" w:date="2026-02-26T23:44:00Z" w16du:dateUtc="2026-02-26T19:44:00Z"/>
                <w:rFonts w:ascii="GHEA Grapalat" w:hAnsi="GHEA Grapalat"/>
                <w:sz w:val="20"/>
                <w:szCs w:val="20"/>
                <w:lang w:val="pt-BR"/>
              </w:rPr>
            </w:pPr>
          </w:p>
        </w:tc>
        <w:tc>
          <w:tcPr>
            <w:tcW w:w="1530" w:type="dxa"/>
            <w:vAlign w:val="center"/>
          </w:tcPr>
          <w:p w14:paraId="50B04710" w14:textId="77777777" w:rsidR="00F02279" w:rsidRPr="00E6597C" w:rsidRDefault="00F02279" w:rsidP="00545BDE">
            <w:pPr>
              <w:jc w:val="center"/>
              <w:rPr>
                <w:del w:id="2760" w:author="Հերմինե Գևորգյան" w:date="2026-02-26T23:44:00Z" w16du:dateUtc="2026-02-26T19:44:00Z"/>
                <w:rFonts w:ascii="GHEA Grapalat" w:hAnsi="GHEA Grapalat"/>
                <w:sz w:val="20"/>
                <w:szCs w:val="20"/>
                <w:lang w:val="pt-BR"/>
              </w:rPr>
            </w:pPr>
          </w:p>
        </w:tc>
        <w:tc>
          <w:tcPr>
            <w:tcW w:w="1440" w:type="dxa"/>
            <w:vAlign w:val="center"/>
          </w:tcPr>
          <w:p w14:paraId="15A307E2" w14:textId="77777777" w:rsidR="00F02279" w:rsidRPr="00E6597C" w:rsidRDefault="00F02279" w:rsidP="00545BDE">
            <w:pPr>
              <w:rPr>
                <w:del w:id="2761" w:author="Հերմինե Գևորգյան" w:date="2026-02-26T23:44:00Z" w16du:dateUtc="2026-02-26T19:44:00Z"/>
                <w:rFonts w:ascii="GHEA Grapalat" w:hAnsi="GHEA Grapalat"/>
                <w:sz w:val="20"/>
                <w:szCs w:val="20"/>
                <w:lang w:val="pt-BR"/>
              </w:rPr>
            </w:pPr>
          </w:p>
        </w:tc>
      </w:tr>
      <w:tr w:rsidR="00F02279" w:rsidRPr="007E2503" w14:paraId="027066BC" w14:textId="77777777" w:rsidTr="00545BDE">
        <w:trPr>
          <w:gridAfter w:val="1"/>
          <w:wAfter w:w="951" w:type="dxa"/>
          <w:trHeight w:val="586"/>
          <w:jc w:val="center"/>
          <w:del w:id="2762" w:author="Հերմինե Գևորգյան" w:date="2026-02-26T23:44:00Z"/>
        </w:trPr>
        <w:tc>
          <w:tcPr>
            <w:tcW w:w="540" w:type="dxa"/>
            <w:vAlign w:val="center"/>
          </w:tcPr>
          <w:p w14:paraId="7720E70A" w14:textId="77777777" w:rsidR="00F02279" w:rsidRPr="00E6597C" w:rsidRDefault="00F02279" w:rsidP="00545BDE">
            <w:pPr>
              <w:jc w:val="center"/>
              <w:rPr>
                <w:del w:id="2763" w:author="Հերմինե Գևորգյան" w:date="2026-02-26T23:44:00Z" w16du:dateUtc="2026-02-26T19:44:00Z"/>
                <w:rFonts w:ascii="GHEA Grapalat" w:hAnsi="GHEA Grapalat"/>
                <w:sz w:val="20"/>
                <w:szCs w:val="20"/>
                <w:lang w:val="pt-BR"/>
              </w:rPr>
            </w:pPr>
            <w:del w:id="2764" w:author="Հերմինե Գևորգյան" w:date="2026-02-26T23:44:00Z" w16du:dateUtc="2026-02-26T19:44:00Z">
              <w:r w:rsidRPr="00E6597C">
                <w:rPr>
                  <w:rFonts w:ascii="GHEA Grapalat" w:hAnsi="GHEA Grapalat"/>
                  <w:sz w:val="20"/>
                  <w:szCs w:val="20"/>
                  <w:lang w:val="pt-BR"/>
                </w:rPr>
                <w:delText>...</w:delText>
              </w:r>
            </w:del>
          </w:p>
        </w:tc>
        <w:tc>
          <w:tcPr>
            <w:tcW w:w="4924" w:type="dxa"/>
            <w:gridSpan w:val="2"/>
            <w:vAlign w:val="center"/>
          </w:tcPr>
          <w:p w14:paraId="444C515C" w14:textId="77777777" w:rsidR="00F02279" w:rsidRPr="00E6597C" w:rsidRDefault="00F02279" w:rsidP="00545BDE">
            <w:pPr>
              <w:rPr>
                <w:del w:id="2765" w:author="Հերմինե Գևորգյան" w:date="2026-02-26T23:44:00Z" w16du:dateUtc="2026-02-26T19:44:00Z"/>
                <w:rFonts w:ascii="GHEA Grapalat" w:hAnsi="GHEA Grapalat"/>
                <w:sz w:val="20"/>
                <w:szCs w:val="20"/>
                <w:lang w:val="pt-BR"/>
              </w:rPr>
            </w:pPr>
          </w:p>
        </w:tc>
        <w:tc>
          <w:tcPr>
            <w:tcW w:w="1530" w:type="dxa"/>
            <w:vAlign w:val="center"/>
          </w:tcPr>
          <w:p w14:paraId="3EDA1176" w14:textId="77777777" w:rsidR="00F02279" w:rsidRPr="00E6597C" w:rsidRDefault="00F02279" w:rsidP="00545BDE">
            <w:pPr>
              <w:jc w:val="center"/>
              <w:rPr>
                <w:del w:id="2766" w:author="Հերմինե Գևորգյան" w:date="2026-02-26T23:44:00Z" w16du:dateUtc="2026-02-26T19:44:00Z"/>
                <w:rFonts w:ascii="GHEA Grapalat" w:hAnsi="GHEA Grapalat"/>
                <w:sz w:val="20"/>
                <w:szCs w:val="20"/>
                <w:lang w:val="pt-BR"/>
              </w:rPr>
            </w:pPr>
          </w:p>
        </w:tc>
        <w:tc>
          <w:tcPr>
            <w:tcW w:w="1440" w:type="dxa"/>
            <w:vAlign w:val="center"/>
          </w:tcPr>
          <w:p w14:paraId="4EDCA9F1" w14:textId="77777777" w:rsidR="00F02279" w:rsidRPr="00E6597C" w:rsidRDefault="00F02279" w:rsidP="00545BDE">
            <w:pPr>
              <w:rPr>
                <w:del w:id="2767" w:author="Հերմինե Գևորգյան" w:date="2026-02-26T23:44:00Z" w16du:dateUtc="2026-02-26T19:44:00Z"/>
                <w:rFonts w:ascii="GHEA Grapalat" w:hAnsi="GHEA Grapalat"/>
                <w:sz w:val="20"/>
                <w:szCs w:val="20"/>
                <w:lang w:val="pt-BR"/>
              </w:rPr>
            </w:pPr>
          </w:p>
        </w:tc>
      </w:tr>
      <w:tr w:rsidR="00F10460" w:rsidRPr="007E2503" w14:paraId="63F3A958" w14:textId="77777777" w:rsidTr="00A95ACF">
        <w:trPr>
          <w:cantSplit/>
          <w:trHeight w:val="586"/>
          <w:jc w:val="center"/>
          <w:trPrChange w:id="2768" w:author="Հերմինե Գևորգյան" w:date="2026-02-26T23:44:00Z" w16du:dateUtc="2026-02-26T19:44:00Z">
            <w:trPr>
              <w:gridAfter w:val="0"/>
              <w:cantSplit/>
              <w:trHeight w:val="586"/>
              <w:jc w:val="center"/>
            </w:trPr>
          </w:trPrChange>
        </w:trPr>
        <w:tc>
          <w:tcPr>
            <w:tcW w:w="5098" w:type="dxa"/>
            <w:gridSpan w:val="2"/>
            <w:vAlign w:val="center"/>
            <w:tcPrChange w:id="2769" w:author="Հերմինե Գևորգյան" w:date="2026-02-26T23:44:00Z" w16du:dateUtc="2026-02-26T19:44:00Z">
              <w:tcPr>
                <w:tcW w:w="5464" w:type="dxa"/>
                <w:gridSpan w:val="3"/>
                <w:vAlign w:val="center"/>
              </w:tcPr>
            </w:tcPrChange>
          </w:tcPr>
          <w:p w14:paraId="016A8CF3" w14:textId="77777777" w:rsidR="00F10460" w:rsidRPr="00E6597C" w:rsidRDefault="00F10460" w:rsidP="00F10460">
            <w:pPr>
              <w:rPr>
                <w:rFonts w:ascii="GHEA Grapalat" w:hAnsi="GHEA Grapalat"/>
                <w:b/>
                <w:sz w:val="20"/>
                <w:szCs w:val="20"/>
                <w:lang w:val="pt-BR"/>
              </w:rPr>
            </w:pPr>
            <w:r w:rsidRPr="00E6597C">
              <w:rPr>
                <w:rFonts w:ascii="GHEA Grapalat" w:hAnsi="GHEA Grapalat" w:cs="Sylfaen"/>
                <w:b/>
                <w:sz w:val="20"/>
                <w:szCs w:val="20"/>
                <w:lang w:val="pt-BR"/>
              </w:rPr>
              <w:t>ԸՆԴԱՄԵՆԸ</w:t>
            </w:r>
          </w:p>
        </w:tc>
        <w:tc>
          <w:tcPr>
            <w:tcW w:w="1896" w:type="dxa"/>
            <w:gridSpan w:val="2"/>
            <w:vAlign w:val="center"/>
            <w:tcPrChange w:id="2770" w:author="Հերմինե Գևորգյան" w:date="2026-02-26T23:44:00Z" w16du:dateUtc="2026-02-26T19:44:00Z">
              <w:tcPr>
                <w:tcW w:w="1530" w:type="dxa"/>
                <w:vAlign w:val="center"/>
              </w:tcPr>
            </w:tcPrChange>
          </w:tcPr>
          <w:p w14:paraId="6FADE9B7" w14:textId="51DFAACA" w:rsidR="00F10460" w:rsidRPr="00E6597C" w:rsidRDefault="00F10460" w:rsidP="00F10460">
            <w:pPr>
              <w:jc w:val="center"/>
              <w:rPr>
                <w:rFonts w:ascii="GHEA Grapalat" w:hAnsi="GHEA Grapalat"/>
                <w:b/>
                <w:sz w:val="20"/>
                <w:szCs w:val="20"/>
                <w:lang w:val="pt-BR"/>
              </w:rPr>
            </w:pPr>
            <w:ins w:id="2771" w:author="Հերմինե Գևորգյան" w:date="2026-02-26T23:44:00Z" w16du:dateUtc="2026-02-26T19:44:00Z">
              <w:r>
                <w:rPr>
                  <w:rFonts w:ascii="GHEA Grapalat" w:hAnsi="GHEA Grapalat" w:cs="Sylfaen"/>
                  <w:bCs/>
                  <w:sz w:val="18"/>
                  <w:szCs w:val="18"/>
                  <w:lang w:val="hy-AM"/>
                </w:rPr>
                <w:t>Ֆինանսական միջոցներ նախատեսվելու դեպքում կողմերի միջև կնքվող համաձայնագրի ուժի մեջ մտնելուց հետո</w:t>
              </w:r>
            </w:ins>
          </w:p>
        </w:tc>
        <w:tc>
          <w:tcPr>
            <w:tcW w:w="2499" w:type="dxa"/>
            <w:gridSpan w:val="2"/>
            <w:vAlign w:val="center"/>
            <w:tcPrChange w:id="2772" w:author="Հերմինե Գևորգյան" w:date="2026-02-26T23:44:00Z" w16du:dateUtc="2026-02-26T19:44:00Z">
              <w:tcPr>
                <w:tcW w:w="1440" w:type="dxa"/>
                <w:vAlign w:val="center"/>
              </w:tcPr>
            </w:tcPrChange>
          </w:tcPr>
          <w:p w14:paraId="7DEC0E75" w14:textId="0CA7E2CC" w:rsidR="00F10460" w:rsidRPr="00E6597C" w:rsidRDefault="00F10460" w:rsidP="00F10460">
            <w:pPr>
              <w:jc w:val="center"/>
              <w:rPr>
                <w:rFonts w:ascii="GHEA Grapalat" w:hAnsi="GHEA Grapalat"/>
                <w:b/>
                <w:sz w:val="20"/>
                <w:szCs w:val="20"/>
                <w:lang w:val="pt-BR"/>
              </w:rPr>
            </w:pPr>
            <w:ins w:id="2773" w:author="Հերմինե Գևորգյան" w:date="2026-02-26T23:44:00Z" w16du:dateUtc="2026-02-26T19:44:00Z">
              <w:r>
                <w:rPr>
                  <w:rFonts w:ascii="GHEA Grapalat" w:hAnsi="GHEA Grapalat" w:cs="Sylfaen"/>
                  <w:bCs/>
                  <w:sz w:val="18"/>
                  <w:szCs w:val="18"/>
                  <w:lang w:val="hy-AM"/>
                </w:rPr>
                <w:t>Ֆինանսական միջոցներ նախատեսվելու դեպքում կողմերի միջև կնքվող համաձայնագրի ուժի մեջ մտնելուց հետո 40 օր</w:t>
              </w:r>
            </w:ins>
          </w:p>
        </w:tc>
      </w:tr>
    </w:tbl>
    <w:p w14:paraId="15B48524" w14:textId="77777777" w:rsidR="00F02279" w:rsidRPr="00E6597C" w:rsidRDefault="00F02279" w:rsidP="00645E1D">
      <w:pPr>
        <w:keepNext/>
        <w:jc w:val="both"/>
        <w:outlineLvl w:val="3"/>
        <w:rPr>
          <w:rFonts w:ascii="GHEA Grapalat" w:hAnsi="GHEA Grapalat"/>
          <w:i/>
          <w:sz w:val="32"/>
          <w:lang w:val="pt-BR"/>
        </w:rPr>
      </w:pPr>
    </w:p>
    <w:p w14:paraId="064D4AE3" w14:textId="77777777" w:rsidR="00645E1D" w:rsidRPr="00553C89" w:rsidRDefault="00645E1D" w:rsidP="000117CC">
      <w:pPr>
        <w:jc w:val="both"/>
        <w:rPr>
          <w:rFonts w:asciiTheme="minorHAnsi" w:hAnsiTheme="minorHAnsi"/>
          <w:lang w:val="hy-AM"/>
        </w:rPr>
      </w:pPr>
      <w:r w:rsidRPr="00553C89">
        <w:rPr>
          <w:rFonts w:ascii="GHEA Grapalat" w:hAnsi="GHEA Grapalat" w:cs="Sylfaen"/>
          <w:i/>
          <w:sz w:val="18"/>
          <w:szCs w:val="18"/>
          <w:lang w:val="hy-AM"/>
        </w:rPr>
        <w:t xml:space="preserve">* </w:t>
      </w:r>
      <w:r w:rsidRPr="00553C89">
        <w:rPr>
          <w:rFonts w:ascii="GHEA Grapalat" w:hAnsi="GHEA Grapalat" w:cs="Sylfaen"/>
          <w:i/>
          <w:sz w:val="18"/>
          <w:szCs w:val="18"/>
          <w:lang w:val="pt-BR"/>
        </w:rPr>
        <w:t>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Սույն պայմանը չի կիրառվում փորձաքննություն անցած նախագծային փաստաթղթերով իրականացվող շինարարական աշխատանքների գնման դեպքում:</w:t>
      </w:r>
    </w:p>
    <w:p w14:paraId="49646655" w14:textId="77777777" w:rsidR="00F02279" w:rsidRPr="000117CC" w:rsidRDefault="00F02279" w:rsidP="00F02279">
      <w:pPr>
        <w:keepNext/>
        <w:jc w:val="both"/>
        <w:outlineLvl w:val="3"/>
        <w:rPr>
          <w:rFonts w:ascii="GHEA Grapalat" w:hAnsi="GHEA Grapalat"/>
          <w:i/>
          <w:sz w:val="32"/>
          <w:lang w:val="hy-AM"/>
        </w:rPr>
      </w:pPr>
    </w:p>
    <w:tbl>
      <w:tblPr>
        <w:tblW w:w="9639" w:type="dxa"/>
        <w:jc w:val="center"/>
        <w:tblLayout w:type="fixed"/>
        <w:tblLook w:val="0000" w:firstRow="0" w:lastRow="0" w:firstColumn="0" w:lastColumn="0" w:noHBand="0" w:noVBand="0"/>
        <w:tblPrChange w:id="2774" w:author="Հերմինե Գևորգյան" w:date="2026-02-26T23:44:00Z" w16du:dateUtc="2026-02-26T19:44:00Z">
          <w:tblPr>
            <w:tblW w:w="9639" w:type="dxa"/>
            <w:jc w:val="center"/>
            <w:tblLayout w:type="fixed"/>
            <w:tblLook w:val="0000" w:firstRow="0" w:lastRow="0" w:firstColumn="0" w:lastColumn="0" w:noHBand="0" w:noVBand="0"/>
          </w:tblPr>
        </w:tblPrChange>
      </w:tblPr>
      <w:tblGrid>
        <w:gridCol w:w="4536"/>
        <w:gridCol w:w="760"/>
        <w:gridCol w:w="4343"/>
        <w:tblGridChange w:id="2775">
          <w:tblGrid>
            <w:gridCol w:w="4536"/>
            <w:gridCol w:w="760"/>
            <w:gridCol w:w="4343"/>
          </w:tblGrid>
        </w:tblGridChange>
      </w:tblGrid>
      <w:tr w:rsidR="00F02279" w:rsidRPr="00E6597C" w14:paraId="5F5EB376" w14:textId="77777777" w:rsidTr="00545BDE">
        <w:trPr>
          <w:jc w:val="center"/>
          <w:trPrChange w:id="2776" w:author="Հերմինե Գևորգյան" w:date="2026-02-26T23:44:00Z" w16du:dateUtc="2026-02-26T19:44:00Z">
            <w:trPr>
              <w:jc w:val="center"/>
            </w:trPr>
          </w:trPrChange>
        </w:trPr>
        <w:tc>
          <w:tcPr>
            <w:tcW w:w="4536" w:type="dxa"/>
            <w:tcPrChange w:id="2777" w:author="Հերմինե Գևորգյան" w:date="2026-02-26T23:44:00Z" w16du:dateUtc="2026-02-26T19:44:00Z">
              <w:tcPr>
                <w:tcW w:w="4536" w:type="dxa"/>
              </w:tcPr>
            </w:tcPrChange>
          </w:tcPr>
          <w:p w14:paraId="2BB6A3D2" w14:textId="77777777" w:rsidR="00F02279" w:rsidRPr="00E6597C"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14:paraId="18B77A12" w14:textId="77777777" w:rsidR="00F02279" w:rsidRPr="00E6597C" w:rsidRDefault="00F02279" w:rsidP="00545BDE">
            <w:pPr>
              <w:rPr>
                <w:rFonts w:ascii="GHEA Grapalat" w:hAnsi="GHEA Grapalat"/>
                <w:sz w:val="22"/>
                <w:szCs w:val="22"/>
                <w:lang w:val="ru-RU"/>
              </w:rPr>
            </w:pPr>
          </w:p>
          <w:p w14:paraId="51D2C2A7" w14:textId="77777777" w:rsidR="00F02279" w:rsidRPr="00E6597C" w:rsidRDefault="00F02279" w:rsidP="00545BDE">
            <w:pPr>
              <w:rPr>
                <w:rFonts w:ascii="GHEA Grapalat" w:hAnsi="GHEA Grapalat"/>
                <w:lang w:val="ru-RU"/>
              </w:rPr>
            </w:pPr>
          </w:p>
          <w:p w14:paraId="1D8270C3"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302CB87D"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proofErr w:type="spellStart"/>
            <w:r w:rsidRPr="00E6597C">
              <w:rPr>
                <w:rFonts w:ascii="GHEA Grapalat" w:hAnsi="GHEA Grapalat" w:cs="Sylfaen"/>
                <w:sz w:val="18"/>
                <w:szCs w:val="18"/>
                <w:lang w:val="ru-RU"/>
              </w:rPr>
              <w:t>ստորագրություն</w:t>
            </w:r>
            <w:proofErr w:type="spellEnd"/>
            <w:r w:rsidRPr="00E6597C">
              <w:rPr>
                <w:rFonts w:ascii="GHEA Grapalat" w:hAnsi="GHEA Grapalat"/>
                <w:sz w:val="18"/>
                <w:szCs w:val="18"/>
              </w:rPr>
              <w:t>/</w:t>
            </w:r>
          </w:p>
          <w:p w14:paraId="3EAE7079" w14:textId="77777777"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Change w:id="2778" w:author="Հերմինե Գևորգյան" w:date="2026-02-26T23:44:00Z" w16du:dateUtc="2026-02-26T19:44:00Z">
              <w:tcPr>
                <w:tcW w:w="760" w:type="dxa"/>
              </w:tcPr>
            </w:tcPrChange>
          </w:tcPr>
          <w:p w14:paraId="451D9C5C" w14:textId="77777777" w:rsidR="00F02279" w:rsidRPr="00E6597C" w:rsidRDefault="00F02279" w:rsidP="00545BDE">
            <w:pPr>
              <w:spacing w:line="360" w:lineRule="auto"/>
              <w:jc w:val="center"/>
              <w:rPr>
                <w:rFonts w:ascii="GHEA Grapalat" w:hAnsi="GHEA Grapalat"/>
                <w:lang w:val="ru-RU"/>
              </w:rPr>
            </w:pPr>
          </w:p>
        </w:tc>
        <w:tc>
          <w:tcPr>
            <w:tcW w:w="4343" w:type="dxa"/>
            <w:tcPrChange w:id="2779" w:author="Հերմինե Գևորգյան" w:date="2026-02-26T23:44:00Z" w16du:dateUtc="2026-02-26T19:44:00Z">
              <w:tcPr>
                <w:tcW w:w="4343" w:type="dxa"/>
              </w:tcPr>
            </w:tcPrChange>
          </w:tcPr>
          <w:p w14:paraId="1C045D6D" w14:textId="77777777"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14:paraId="6E80D691" w14:textId="77777777" w:rsidR="00F02279" w:rsidRPr="00E6597C" w:rsidRDefault="00F02279" w:rsidP="00545BDE">
            <w:pPr>
              <w:jc w:val="center"/>
              <w:rPr>
                <w:rFonts w:ascii="GHEA Grapalat" w:hAnsi="GHEA Grapalat"/>
                <w:lang w:val="ru-RU"/>
              </w:rPr>
            </w:pPr>
          </w:p>
          <w:p w14:paraId="5FB46CD0" w14:textId="77777777" w:rsidR="00F02279" w:rsidRPr="00E6597C" w:rsidRDefault="00F02279" w:rsidP="00545BDE">
            <w:pPr>
              <w:jc w:val="center"/>
              <w:rPr>
                <w:rFonts w:ascii="GHEA Grapalat" w:hAnsi="GHEA Grapalat"/>
                <w:lang w:val="ru-RU"/>
              </w:rPr>
            </w:pPr>
          </w:p>
          <w:p w14:paraId="27BF5662"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7261B9E0"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proofErr w:type="spellStart"/>
            <w:r w:rsidRPr="00E6597C">
              <w:rPr>
                <w:rFonts w:ascii="GHEA Grapalat" w:hAnsi="GHEA Grapalat" w:cs="Sylfaen"/>
                <w:sz w:val="18"/>
                <w:szCs w:val="18"/>
                <w:lang w:val="ru-RU"/>
              </w:rPr>
              <w:t>ստորագրություն</w:t>
            </w:r>
            <w:proofErr w:type="spellEnd"/>
            <w:r w:rsidRPr="00E6597C">
              <w:rPr>
                <w:rFonts w:ascii="GHEA Grapalat" w:hAnsi="GHEA Grapalat"/>
                <w:sz w:val="18"/>
                <w:szCs w:val="18"/>
              </w:rPr>
              <w:t>/</w:t>
            </w:r>
          </w:p>
          <w:p w14:paraId="2A24C322"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4F1793FA" w14:textId="77777777" w:rsidR="00F02279" w:rsidRPr="00E6597C" w:rsidRDefault="00F02279" w:rsidP="00F02279">
      <w:pPr>
        <w:jc w:val="both"/>
        <w:rPr>
          <w:rFonts w:ascii="GHEA Grapalat" w:hAnsi="GHEA Grapalat"/>
          <w:lang w:val="pt-BR"/>
        </w:rPr>
      </w:pPr>
    </w:p>
    <w:p w14:paraId="5694BD0E" w14:textId="77777777" w:rsidR="00F02279" w:rsidRPr="00E6597C" w:rsidRDefault="00F02279" w:rsidP="00F02279">
      <w:pPr>
        <w:tabs>
          <w:tab w:val="left" w:pos="8789"/>
        </w:tabs>
        <w:jc w:val="both"/>
        <w:rPr>
          <w:rFonts w:ascii="GHEA Grapalat" w:hAnsi="GHEA Grapalat"/>
          <w:lang w:val="pt-BR"/>
        </w:rPr>
      </w:pPr>
    </w:p>
    <w:p w14:paraId="232596C2" w14:textId="77777777" w:rsidR="00F02279" w:rsidRPr="00E6597C" w:rsidRDefault="00F02279" w:rsidP="00F02279">
      <w:pPr>
        <w:tabs>
          <w:tab w:val="left" w:pos="1080"/>
        </w:tabs>
        <w:ind w:right="-7" w:firstLine="567"/>
        <w:jc w:val="both"/>
        <w:rPr>
          <w:rFonts w:ascii="GHEA Grapalat" w:hAnsi="GHEA Grapalat"/>
          <w:lang w:val="pt-BR"/>
        </w:rPr>
      </w:pPr>
    </w:p>
    <w:p w14:paraId="74154DB1" w14:textId="77777777" w:rsidR="00F02279" w:rsidRPr="00E6597C" w:rsidRDefault="00F02279" w:rsidP="00F02279">
      <w:pPr>
        <w:rPr>
          <w:rFonts w:ascii="GHEA Grapalat" w:hAnsi="GHEA Grapalat"/>
          <w:lang w:val="pt-BR"/>
        </w:rPr>
      </w:pPr>
    </w:p>
    <w:p w14:paraId="7052687F" w14:textId="77777777" w:rsidR="00F02279" w:rsidRPr="00E6597C" w:rsidRDefault="00F02279" w:rsidP="00F02279">
      <w:pPr>
        <w:rPr>
          <w:rFonts w:ascii="GHEA Grapalat" w:hAnsi="GHEA Grapalat"/>
          <w:lang w:val="pt-BR"/>
        </w:rPr>
      </w:pPr>
    </w:p>
    <w:p w14:paraId="247FD13D" w14:textId="1D5B97B6" w:rsidR="00F02279" w:rsidRPr="00E6597C" w:rsidRDefault="00F02279" w:rsidP="00F02279">
      <w:pPr>
        <w:jc w:val="both"/>
        <w:rPr>
          <w:rFonts w:ascii="GHEA Grapalat" w:hAnsi="GHEA Grapalat"/>
          <w:i/>
          <w:sz w:val="18"/>
          <w:szCs w:val="18"/>
          <w:lang w:val="pt-BR"/>
        </w:rPr>
      </w:pPr>
      <w:r w:rsidRPr="00E6597C">
        <w:rPr>
          <w:rFonts w:ascii="GHEA Grapalat" w:hAnsi="GHEA Grapalat"/>
          <w:i/>
          <w:sz w:val="18"/>
          <w:szCs w:val="18"/>
          <w:lang w:val="pt-BR"/>
        </w:rPr>
        <w:t xml:space="preserve">** </w:t>
      </w:r>
      <w:r w:rsidRPr="00E6597C">
        <w:rPr>
          <w:rFonts w:ascii="GHEA Grapalat" w:hAnsi="GHEA Grapalat" w:cs="Sylfaen"/>
          <w:i/>
          <w:sz w:val="18"/>
          <w:szCs w:val="18"/>
          <w:lang w:val="pt-BR"/>
        </w:rPr>
        <w:t>Եթե պայմանագիրը կնքվում է "Գնումների մասին" ՀՀ օրենքի 15-րդ հոդվածի 6-րդ մասի հիման վրա, ապա &lt;&lt;Սկիզբը&gt;&gt; սյունակում ժամկետի սկիզբը նշվում է ֆինանսական միջոցներ նախատեսվելու դեպքում կողմերի միջև կնքվող համաձայնագրի ուժի մեջ մտնելու օրը</w:t>
      </w:r>
      <w:r w:rsidR="008C7692" w:rsidRPr="005D36B1">
        <w:rPr>
          <w:rFonts w:ascii="GHEA Grapalat" w:hAnsi="GHEA Grapalat" w:cs="Sylfaen"/>
          <w:i/>
          <w:sz w:val="18"/>
          <w:szCs w:val="18"/>
          <w:lang w:val="hy-AM"/>
        </w:rPr>
        <w:t>, իսկ «Ավարտը»</w:t>
      </w:r>
      <w:r w:rsidR="008C7692" w:rsidRPr="00E1582E">
        <w:rPr>
          <w:rFonts w:ascii="GHEA Grapalat" w:hAnsi="GHEA Grapalat" w:cs="Sylfaen"/>
          <w:i/>
          <w:sz w:val="18"/>
          <w:szCs w:val="18"/>
          <w:lang w:val="hy-AM"/>
        </w:rPr>
        <w:t xml:space="preserve">  </w:t>
      </w:r>
      <w:r w:rsidR="008C7692" w:rsidRPr="000973A2">
        <w:rPr>
          <w:rFonts w:ascii="GHEA Grapalat" w:hAnsi="GHEA Grapalat" w:cs="Sylfaen"/>
          <w:i/>
          <w:sz w:val="18"/>
          <w:szCs w:val="18"/>
          <w:lang w:val="pt-BR"/>
        </w:rPr>
        <w:t xml:space="preserve">սյունակում </w:t>
      </w:r>
      <w:r w:rsidR="008C7692" w:rsidRPr="00BA7559">
        <w:rPr>
          <w:rFonts w:ascii="GHEA Grapalat" w:hAnsi="GHEA Grapalat" w:cs="Sylfaen"/>
          <w:i/>
          <w:sz w:val="18"/>
          <w:szCs w:val="18"/>
          <w:lang w:val="hy-AM"/>
        </w:rPr>
        <w:t>կատարման ժամկետը</w:t>
      </w:r>
      <w:r w:rsidR="008C7692" w:rsidRPr="00BA7559">
        <w:rPr>
          <w:rFonts w:ascii="GHEA Grapalat" w:hAnsi="GHEA Grapalat" w:cs="Sylfaen"/>
          <w:i/>
          <w:sz w:val="18"/>
          <w:szCs w:val="18"/>
          <w:lang w:val="pt-BR"/>
        </w:rPr>
        <w:t xml:space="preserve"> սահմանվում է օրացուցային օրերով</w:t>
      </w:r>
      <w:r w:rsidRPr="00E6597C">
        <w:rPr>
          <w:rFonts w:ascii="GHEA Grapalat" w:hAnsi="GHEA Grapalat" w:cs="Sylfaen"/>
          <w:i/>
          <w:sz w:val="18"/>
          <w:szCs w:val="18"/>
          <w:lang w:val="pt-BR"/>
        </w:rPr>
        <w:t>:</w:t>
      </w:r>
    </w:p>
    <w:p w14:paraId="568AE9CD" w14:textId="77777777" w:rsidR="00F02279" w:rsidRPr="00E6597C" w:rsidRDefault="00F02279" w:rsidP="00F02279">
      <w:pPr>
        <w:rPr>
          <w:rFonts w:ascii="GHEA Grapalat" w:hAnsi="GHEA Grapalat"/>
          <w:lang w:val="pt-BR"/>
        </w:rPr>
      </w:pPr>
    </w:p>
    <w:p w14:paraId="2A3832BE" w14:textId="77777777" w:rsidR="00F02279" w:rsidRPr="00E6597C" w:rsidRDefault="00F02279" w:rsidP="00F02279">
      <w:pPr>
        <w:rPr>
          <w:rFonts w:ascii="GHEA Grapalat" w:hAnsi="GHEA Grapalat"/>
          <w:lang w:val="pt-BR"/>
        </w:rPr>
      </w:pPr>
    </w:p>
    <w:p w14:paraId="48FF719F" w14:textId="77777777" w:rsidR="00F02279" w:rsidRPr="00E6597C" w:rsidRDefault="00F02279" w:rsidP="00F02279">
      <w:pPr>
        <w:ind w:firstLine="567"/>
        <w:jc w:val="right"/>
        <w:rPr>
          <w:rFonts w:ascii="GHEA Grapalat" w:hAnsi="GHEA Grapalat"/>
          <w:i/>
          <w:lang w:val="pt-BR"/>
        </w:rPr>
      </w:pPr>
      <w:r w:rsidRPr="00E6597C">
        <w:rPr>
          <w:rFonts w:ascii="GHEA Grapalat" w:hAnsi="GHEA Grapalat"/>
          <w:i/>
          <w:lang w:val="pt-BR"/>
        </w:rPr>
        <w:br w:type="page"/>
      </w:r>
    </w:p>
    <w:p w14:paraId="0AB6CF5C" w14:textId="77777777"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lastRenderedPageBreak/>
        <w:t>Հավելված N 3</w:t>
      </w:r>
    </w:p>
    <w:p w14:paraId="223DB3CC" w14:textId="77777777"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 xml:space="preserve">«         »              20  թ. կնքված </w:t>
      </w:r>
    </w:p>
    <w:p w14:paraId="34275581" w14:textId="394F2A0C"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 xml:space="preserve">                   </w:t>
      </w:r>
      <w:ins w:id="2780" w:author="Հերմինե Գևորգյան" w:date="2026-02-26T23:44:00Z" w16du:dateUtc="2026-02-26T19:44:00Z">
        <w:r w:rsidR="003B672B" w:rsidRPr="00D672AD">
          <w:rPr>
            <w:rFonts w:ascii="GHEA Grapalat" w:hAnsi="GHEA Grapalat"/>
            <w:sz w:val="22"/>
            <w:szCs w:val="22"/>
            <w:lang w:val="hy-AM"/>
          </w:rPr>
          <w:t>«</w:t>
        </w:r>
        <w:r w:rsidR="00AD14A1">
          <w:rPr>
            <w:rFonts w:ascii="GHEA Grapalat" w:hAnsi="GHEA Grapalat"/>
            <w:lang w:val="hy-AM"/>
          </w:rPr>
          <w:t>ՀՀ ԳՄՍ</w:t>
        </w:r>
        <w:r w:rsidR="00305463">
          <w:rPr>
            <w:rFonts w:ascii="GHEA Grapalat" w:hAnsi="GHEA Grapalat"/>
            <w:lang w:val="hy-AM"/>
          </w:rPr>
          <w:t>Հ</w:t>
        </w:r>
        <w:r w:rsidR="00AD14A1">
          <w:rPr>
            <w:rFonts w:ascii="GHEA Grapalat" w:hAnsi="GHEA Grapalat"/>
            <w:lang w:val="hy-AM"/>
          </w:rPr>
          <w:t>Դ-ԳՀ</w:t>
        </w:r>
        <w:r w:rsidR="00AD14A1">
          <w:rPr>
            <w:rFonts w:ascii="GHEA Grapalat" w:hAnsi="GHEA Grapalat"/>
            <w:lang w:val="af-ZA"/>
          </w:rPr>
          <w:t>Ա</w:t>
        </w:r>
        <w:r w:rsidR="00AD14A1">
          <w:rPr>
            <w:rFonts w:ascii="GHEA Grapalat" w:hAnsi="GHEA Grapalat"/>
            <w:lang w:val="hy-AM"/>
          </w:rPr>
          <w:t>Շ</w:t>
        </w:r>
        <w:r w:rsidR="00AD14A1">
          <w:rPr>
            <w:rFonts w:ascii="GHEA Grapalat" w:hAnsi="GHEA Grapalat"/>
            <w:lang w:val="af-ZA"/>
          </w:rPr>
          <w:t>ՁԲ</w:t>
        </w:r>
        <w:r w:rsidR="00AD14A1" w:rsidRPr="00E6597C">
          <w:rPr>
            <w:rFonts w:ascii="GHEA Grapalat" w:hAnsi="GHEA Grapalat"/>
            <w:u w:val="single"/>
            <w:lang w:val="af-ZA"/>
          </w:rPr>
          <w:t xml:space="preserve"> </w:t>
        </w:r>
        <w:r w:rsidR="00AD14A1">
          <w:rPr>
            <w:rFonts w:ascii="GHEA Grapalat" w:hAnsi="GHEA Grapalat"/>
            <w:u w:val="single"/>
            <w:lang w:val="hy-AM"/>
          </w:rPr>
          <w:t xml:space="preserve"> 2</w:t>
        </w:r>
      </w:ins>
      <w:r w:rsidR="002724E1">
        <w:rPr>
          <w:rFonts w:ascii="GHEA Grapalat" w:hAnsi="GHEA Grapalat"/>
          <w:u w:val="single"/>
          <w:lang w:val="hy-AM"/>
        </w:rPr>
        <w:t>6</w:t>
      </w:r>
      <w:ins w:id="2781" w:author="Հերմինե Գևորգյան" w:date="2026-02-26T23:44:00Z" w16du:dateUtc="2026-02-26T19:44:00Z">
        <w:r w:rsidR="00AD14A1">
          <w:rPr>
            <w:rFonts w:ascii="GHEA Grapalat" w:hAnsi="GHEA Grapalat"/>
            <w:u w:val="single"/>
            <w:lang w:val="hy-AM"/>
          </w:rPr>
          <w:t>/0</w:t>
        </w:r>
      </w:ins>
      <w:r w:rsidR="002724E1">
        <w:rPr>
          <w:rFonts w:ascii="GHEA Grapalat" w:hAnsi="GHEA Grapalat"/>
          <w:u w:val="single"/>
          <w:lang w:val="hy-AM"/>
        </w:rPr>
        <w:t>1</w:t>
      </w:r>
      <w:ins w:id="2782" w:author="Հերմինե Գևորգյան" w:date="2026-02-26T23:44:00Z" w16du:dateUtc="2026-02-26T19:44:00Z">
        <w:r w:rsidR="003B672B" w:rsidRPr="00D672AD">
          <w:rPr>
            <w:rFonts w:ascii="GHEA Grapalat" w:hAnsi="GHEA Grapalat"/>
            <w:i/>
            <w:lang w:val="hy-AM"/>
          </w:rPr>
          <w:t>»</w:t>
        </w:r>
      </w:ins>
      <w:r w:rsidRPr="00E6597C">
        <w:rPr>
          <w:rFonts w:ascii="GHEA Grapalat" w:hAnsi="GHEA Grapalat" w:cs="Sylfaen"/>
          <w:i/>
          <w:sz w:val="20"/>
          <w:szCs w:val="20"/>
          <w:lang w:val="pt-BR"/>
        </w:rPr>
        <w:t xml:space="preserve">   ծածկագրով պայմանագրի</w:t>
      </w:r>
    </w:p>
    <w:p w14:paraId="6407F8C6" w14:textId="77777777" w:rsidR="00F02279" w:rsidRPr="00E6597C" w:rsidRDefault="00F02279" w:rsidP="00F02279">
      <w:pPr>
        <w:tabs>
          <w:tab w:val="left" w:pos="9540"/>
        </w:tabs>
        <w:rPr>
          <w:moveTo w:id="2783" w:author="Հերմինե Գևորգյան" w:date="2026-02-26T23:44:00Z" w16du:dateUtc="2026-02-26T19:44:00Z"/>
          <w:rFonts w:ascii="GHEA Grapalat" w:hAnsi="GHEA Grapalat"/>
          <w:sz w:val="20"/>
          <w:lang w:val="pt-BR"/>
          <w:rPrChange w:id="2784" w:author="Հերմինե Գևորգյան" w:date="2026-02-26T23:44:00Z" w16du:dateUtc="2026-02-26T19:44:00Z">
            <w:rPr>
              <w:moveTo w:id="2785" w:author="Հերմինե Գևորգյան" w:date="2026-02-26T23:44:00Z" w16du:dateUtc="2026-02-26T19:44:00Z"/>
              <w:rFonts w:ascii="GHEA Grapalat" w:hAnsi="GHEA Grapalat"/>
              <w:sz w:val="20"/>
            </w:rPr>
          </w:rPrChange>
        </w:rPr>
      </w:pPr>
      <w:moveToRangeStart w:id="2786" w:author="Հերմինե Գևորգյան" w:date="2026-02-26T23:44:00Z" w:name="move223041886"/>
    </w:p>
    <w:p w14:paraId="20DFA5A3" w14:textId="77777777" w:rsidR="00F02279" w:rsidRPr="00E6597C" w:rsidRDefault="00F02279" w:rsidP="00F02279">
      <w:pPr>
        <w:tabs>
          <w:tab w:val="left" w:pos="9540"/>
        </w:tabs>
        <w:rPr>
          <w:moveTo w:id="2787" w:author="Հերմինե Գևորգյան" w:date="2026-02-26T23:44:00Z" w16du:dateUtc="2026-02-26T19:44:00Z"/>
          <w:rFonts w:ascii="GHEA Grapalat" w:hAnsi="GHEA Grapalat"/>
          <w:sz w:val="20"/>
          <w:lang w:val="pt-BR"/>
          <w:rPrChange w:id="2788" w:author="Հերմինե Գևորգյան" w:date="2026-02-26T23:44:00Z" w16du:dateUtc="2026-02-26T19:44:00Z">
            <w:rPr>
              <w:moveTo w:id="2789" w:author="Հերմինե Գևորգյան" w:date="2026-02-26T23:44:00Z" w16du:dateUtc="2026-02-26T19:44:00Z"/>
              <w:rFonts w:ascii="GHEA Grapalat" w:hAnsi="GHEA Grapalat"/>
              <w:sz w:val="20"/>
            </w:rPr>
          </w:rPrChange>
        </w:rPr>
      </w:pPr>
    </w:p>
    <w:p w14:paraId="3EE232A9" w14:textId="77777777" w:rsidR="00F02279" w:rsidRPr="000117CC" w:rsidRDefault="00F02279" w:rsidP="00F02279">
      <w:pPr>
        <w:jc w:val="center"/>
        <w:rPr>
          <w:moveTo w:id="2790" w:author="Հերմինե Գևորգյան" w:date="2026-02-26T23:44:00Z" w16du:dateUtc="2026-02-26T19:44:00Z"/>
          <w:rFonts w:ascii="GHEA Grapalat" w:hAnsi="GHEA Grapalat"/>
          <w:sz w:val="20"/>
          <w:lang w:val="pt-BR"/>
          <w:rPrChange w:id="2791" w:author="Հերմինե Գևորգյան" w:date="2026-02-26T23:44:00Z" w16du:dateUtc="2026-02-26T19:44:00Z">
            <w:rPr>
              <w:moveTo w:id="2792" w:author="Հերմինե Գևորգյան" w:date="2026-02-26T23:44:00Z" w16du:dateUtc="2026-02-26T19:44:00Z"/>
              <w:rFonts w:ascii="GHEA Grapalat" w:hAnsi="GHEA Grapalat"/>
              <w:sz w:val="20"/>
            </w:rPr>
          </w:rPrChange>
        </w:rPr>
      </w:pPr>
      <w:moveTo w:id="2793" w:author="Հերմինե Գևորգյան" w:date="2026-02-26T23:44:00Z" w16du:dateUtc="2026-02-26T19:44:00Z">
        <w:r w:rsidRPr="000117CC">
          <w:rPr>
            <w:rFonts w:ascii="GHEA Grapalat" w:hAnsi="GHEA Grapalat"/>
            <w:b/>
            <w:sz w:val="22"/>
            <w:lang w:val="pt-BR"/>
            <w:rPrChange w:id="2794" w:author="Հերմինե Գևորգյան" w:date="2026-02-26T23:44:00Z" w16du:dateUtc="2026-02-26T19:44:00Z">
              <w:rPr>
                <w:rFonts w:ascii="GHEA Grapalat" w:hAnsi="GHEA Grapalat"/>
                <w:b/>
                <w:sz w:val="22"/>
              </w:rPr>
            </w:rPrChange>
          </w:rPr>
          <w:softHyphen/>
        </w:r>
        <w:r w:rsidRPr="000117CC">
          <w:rPr>
            <w:rFonts w:ascii="GHEA Grapalat" w:hAnsi="GHEA Grapalat"/>
            <w:b/>
            <w:sz w:val="22"/>
            <w:lang w:val="pt-BR"/>
            <w:rPrChange w:id="2795" w:author="Հերմինե Գևորգյան" w:date="2026-02-26T23:44:00Z" w16du:dateUtc="2026-02-26T19:44:00Z">
              <w:rPr>
                <w:rFonts w:ascii="GHEA Grapalat" w:hAnsi="GHEA Grapalat"/>
                <w:b/>
                <w:sz w:val="22"/>
              </w:rPr>
            </w:rPrChange>
          </w:rPr>
          <w:softHyphen/>
        </w:r>
        <w:r w:rsidRPr="000117CC">
          <w:rPr>
            <w:rFonts w:ascii="GHEA Grapalat" w:hAnsi="GHEA Grapalat"/>
            <w:b/>
            <w:sz w:val="22"/>
            <w:lang w:val="pt-BR"/>
            <w:rPrChange w:id="2796" w:author="Հերմինե Գևորգյան" w:date="2026-02-26T23:44:00Z" w16du:dateUtc="2026-02-26T19:44:00Z">
              <w:rPr>
                <w:rFonts w:ascii="GHEA Grapalat" w:hAnsi="GHEA Grapalat"/>
                <w:b/>
                <w:sz w:val="22"/>
              </w:rPr>
            </w:rPrChange>
          </w:rPr>
          <w:softHyphen/>
        </w:r>
        <w:r w:rsidRPr="000117CC">
          <w:rPr>
            <w:rFonts w:ascii="GHEA Grapalat" w:hAnsi="GHEA Grapalat"/>
            <w:b/>
            <w:sz w:val="22"/>
            <w:lang w:val="pt-BR"/>
            <w:rPrChange w:id="2797" w:author="Հերմինե Գևորգյան" w:date="2026-02-26T23:44:00Z" w16du:dateUtc="2026-02-26T19:44:00Z">
              <w:rPr>
                <w:rFonts w:ascii="GHEA Grapalat" w:hAnsi="GHEA Grapalat"/>
                <w:b/>
                <w:sz w:val="22"/>
              </w:rPr>
            </w:rPrChange>
          </w:rPr>
          <w:softHyphen/>
        </w:r>
        <w:r w:rsidRPr="000117CC">
          <w:rPr>
            <w:rFonts w:ascii="GHEA Grapalat" w:hAnsi="GHEA Grapalat"/>
            <w:b/>
            <w:sz w:val="22"/>
            <w:lang w:val="pt-BR"/>
            <w:rPrChange w:id="2798" w:author="Հերմինե Գևորգյան" w:date="2026-02-26T23:44:00Z" w16du:dateUtc="2026-02-26T19:44:00Z">
              <w:rPr>
                <w:rFonts w:ascii="GHEA Grapalat" w:hAnsi="GHEA Grapalat"/>
                <w:b/>
                <w:sz w:val="22"/>
              </w:rPr>
            </w:rPrChange>
          </w:rPr>
          <w:softHyphen/>
        </w:r>
        <w:r w:rsidRPr="000117CC">
          <w:rPr>
            <w:rFonts w:ascii="GHEA Grapalat" w:hAnsi="GHEA Grapalat"/>
            <w:b/>
            <w:sz w:val="22"/>
            <w:lang w:val="pt-BR"/>
            <w:rPrChange w:id="2799" w:author="Հերմինե Գևորգյան" w:date="2026-02-26T23:44:00Z" w16du:dateUtc="2026-02-26T19:44:00Z">
              <w:rPr>
                <w:rFonts w:ascii="GHEA Grapalat" w:hAnsi="GHEA Grapalat"/>
                <w:b/>
                <w:sz w:val="22"/>
              </w:rPr>
            </w:rPrChange>
          </w:rPr>
          <w:softHyphen/>
        </w:r>
        <w:r w:rsidRPr="000117CC">
          <w:rPr>
            <w:rFonts w:ascii="GHEA Grapalat" w:hAnsi="GHEA Grapalat"/>
            <w:b/>
            <w:sz w:val="22"/>
            <w:lang w:val="pt-BR"/>
            <w:rPrChange w:id="2800" w:author="Հերմինե Գևորգյան" w:date="2026-02-26T23:44:00Z" w16du:dateUtc="2026-02-26T19:44:00Z">
              <w:rPr>
                <w:rFonts w:ascii="GHEA Grapalat" w:hAnsi="GHEA Grapalat"/>
                <w:b/>
                <w:sz w:val="22"/>
              </w:rPr>
            </w:rPrChange>
          </w:rPr>
          <w:softHyphen/>
        </w:r>
        <w:r w:rsidRPr="000117CC">
          <w:rPr>
            <w:rFonts w:ascii="GHEA Grapalat" w:hAnsi="GHEA Grapalat"/>
            <w:b/>
            <w:sz w:val="22"/>
            <w:lang w:val="pt-BR"/>
            <w:rPrChange w:id="2801" w:author="Հերմինե Գևորգյան" w:date="2026-02-26T23:44:00Z" w16du:dateUtc="2026-02-26T19:44:00Z">
              <w:rPr>
                <w:rFonts w:ascii="GHEA Grapalat" w:hAnsi="GHEA Grapalat"/>
                <w:b/>
                <w:sz w:val="22"/>
              </w:rPr>
            </w:rPrChange>
          </w:rPr>
          <w:softHyphen/>
        </w:r>
        <w:r w:rsidRPr="000117CC">
          <w:rPr>
            <w:rFonts w:ascii="GHEA Grapalat" w:hAnsi="GHEA Grapalat"/>
            <w:b/>
            <w:sz w:val="22"/>
            <w:lang w:val="pt-BR"/>
            <w:rPrChange w:id="2802" w:author="Հերմինե Գևորգյան" w:date="2026-02-26T23:44:00Z" w16du:dateUtc="2026-02-26T19:44:00Z">
              <w:rPr>
                <w:rFonts w:ascii="GHEA Grapalat" w:hAnsi="GHEA Grapalat"/>
                <w:b/>
                <w:sz w:val="22"/>
              </w:rPr>
            </w:rPrChange>
          </w:rPr>
          <w:softHyphen/>
        </w:r>
        <w:r w:rsidRPr="000117CC">
          <w:rPr>
            <w:rFonts w:ascii="GHEA Grapalat" w:hAnsi="GHEA Grapalat"/>
            <w:b/>
            <w:sz w:val="22"/>
            <w:lang w:val="pt-BR"/>
            <w:rPrChange w:id="2803" w:author="Հերմինե Գևորգյան" w:date="2026-02-26T23:44:00Z" w16du:dateUtc="2026-02-26T19:44:00Z">
              <w:rPr>
                <w:rFonts w:ascii="GHEA Grapalat" w:hAnsi="GHEA Grapalat"/>
                <w:b/>
                <w:sz w:val="22"/>
              </w:rPr>
            </w:rPrChange>
          </w:rPr>
          <w:softHyphen/>
        </w:r>
        <w:r w:rsidRPr="000117CC">
          <w:rPr>
            <w:rFonts w:ascii="GHEA Grapalat" w:hAnsi="GHEA Grapalat"/>
            <w:b/>
            <w:sz w:val="22"/>
            <w:lang w:val="pt-BR"/>
            <w:rPrChange w:id="2804" w:author="Հերմինե Գևորգյան" w:date="2026-02-26T23:44:00Z" w16du:dateUtc="2026-02-26T19:44:00Z">
              <w:rPr>
                <w:rFonts w:ascii="GHEA Grapalat" w:hAnsi="GHEA Grapalat"/>
                <w:b/>
                <w:sz w:val="22"/>
              </w:rPr>
            </w:rPrChange>
          </w:rPr>
          <w:softHyphen/>
        </w:r>
        <w:r w:rsidRPr="000117CC">
          <w:rPr>
            <w:rFonts w:ascii="GHEA Grapalat" w:hAnsi="GHEA Grapalat"/>
            <w:b/>
            <w:sz w:val="22"/>
            <w:lang w:val="pt-BR"/>
            <w:rPrChange w:id="2805" w:author="Հերմինե Գևորգյան" w:date="2026-02-26T23:44:00Z" w16du:dateUtc="2026-02-26T19:44:00Z">
              <w:rPr>
                <w:rFonts w:ascii="GHEA Grapalat" w:hAnsi="GHEA Grapalat"/>
                <w:b/>
                <w:sz w:val="22"/>
              </w:rPr>
            </w:rPrChange>
          </w:rPr>
          <w:softHyphen/>
        </w:r>
        <w:r w:rsidRPr="000117CC">
          <w:rPr>
            <w:rFonts w:ascii="GHEA Grapalat" w:hAnsi="GHEA Grapalat"/>
            <w:b/>
            <w:sz w:val="22"/>
            <w:lang w:val="pt-BR"/>
            <w:rPrChange w:id="2806" w:author="Հերմինե Գևորգյան" w:date="2026-02-26T23:44:00Z" w16du:dateUtc="2026-02-26T19:44:00Z">
              <w:rPr>
                <w:rFonts w:ascii="GHEA Grapalat" w:hAnsi="GHEA Grapalat"/>
                <w:b/>
                <w:sz w:val="22"/>
              </w:rPr>
            </w:rPrChange>
          </w:rPr>
          <w:softHyphen/>
        </w:r>
        <w:r w:rsidRPr="000117CC">
          <w:rPr>
            <w:rFonts w:ascii="GHEA Grapalat" w:hAnsi="GHEA Grapalat"/>
            <w:b/>
            <w:sz w:val="22"/>
            <w:lang w:val="pt-BR"/>
            <w:rPrChange w:id="2807" w:author="Հերմինե Գևորգյան" w:date="2026-02-26T23:44:00Z" w16du:dateUtc="2026-02-26T19:44:00Z">
              <w:rPr>
                <w:rFonts w:ascii="GHEA Grapalat" w:hAnsi="GHEA Grapalat"/>
                <w:b/>
                <w:sz w:val="22"/>
              </w:rPr>
            </w:rPrChange>
          </w:rPr>
          <w:softHyphen/>
        </w:r>
        <w:r w:rsidRPr="00E6597C">
          <w:rPr>
            <w:rFonts w:ascii="GHEA Grapalat" w:hAnsi="GHEA Grapalat"/>
            <w:sz w:val="20"/>
          </w:rPr>
          <w:t>ՎՃԱՐՄԱՆ</w:t>
        </w:r>
        <w:r w:rsidRPr="000117CC">
          <w:rPr>
            <w:rFonts w:ascii="GHEA Grapalat" w:hAnsi="GHEA Grapalat"/>
            <w:sz w:val="20"/>
            <w:lang w:val="pt-BR"/>
            <w:rPrChange w:id="2808" w:author="Հերմինե Գևորգյան" w:date="2026-02-26T23:44:00Z" w16du:dateUtc="2026-02-26T19:44:00Z">
              <w:rPr>
                <w:rFonts w:ascii="GHEA Grapalat" w:hAnsi="GHEA Grapalat"/>
                <w:sz w:val="20"/>
              </w:rPr>
            </w:rPrChange>
          </w:rPr>
          <w:t xml:space="preserve"> </w:t>
        </w:r>
        <w:r w:rsidRPr="00E6597C">
          <w:rPr>
            <w:rFonts w:ascii="GHEA Grapalat" w:hAnsi="GHEA Grapalat"/>
            <w:sz w:val="20"/>
          </w:rPr>
          <w:t>ԺԱՄԱՆԱԿԱՑՈՒՅՑ</w:t>
        </w:r>
        <w:r w:rsidRPr="000117CC">
          <w:rPr>
            <w:rFonts w:ascii="GHEA Grapalat" w:hAnsi="GHEA Grapalat"/>
            <w:sz w:val="20"/>
            <w:lang w:val="pt-BR"/>
            <w:rPrChange w:id="2809" w:author="Հերմինե Գևորգյան" w:date="2026-02-26T23:44:00Z" w16du:dateUtc="2026-02-26T19:44:00Z">
              <w:rPr>
                <w:rFonts w:ascii="GHEA Grapalat" w:hAnsi="GHEA Grapalat"/>
                <w:sz w:val="20"/>
              </w:rPr>
            </w:rPrChange>
          </w:rPr>
          <w:t>*</w:t>
        </w:r>
      </w:moveTo>
    </w:p>
    <w:moveToRangeEnd w:id="2786"/>
    <w:p w14:paraId="2D21E828" w14:textId="77777777" w:rsidR="00F02279" w:rsidRPr="00E6597C" w:rsidRDefault="00F02279" w:rsidP="00F02279">
      <w:pPr>
        <w:tabs>
          <w:tab w:val="left" w:pos="9540"/>
        </w:tabs>
        <w:rPr>
          <w:del w:id="2810" w:author="Հերմինե Գևորգյան" w:date="2026-02-26T23:44:00Z" w16du:dateUtc="2026-02-26T19:44:00Z"/>
          <w:rFonts w:ascii="GHEA Grapalat" w:hAnsi="GHEA Grapalat"/>
          <w:sz w:val="20"/>
          <w:lang w:val="pt-BR"/>
        </w:rPr>
      </w:pPr>
    </w:p>
    <w:p w14:paraId="08D4004F" w14:textId="77777777" w:rsidR="00F02279" w:rsidRPr="00E6597C" w:rsidRDefault="00F02279" w:rsidP="00F02279">
      <w:pPr>
        <w:tabs>
          <w:tab w:val="left" w:pos="9540"/>
        </w:tabs>
        <w:rPr>
          <w:del w:id="2811" w:author="Հերմինե Գևորգյան" w:date="2026-02-26T23:44:00Z" w16du:dateUtc="2026-02-26T19:44:00Z"/>
          <w:rFonts w:ascii="GHEA Grapalat" w:hAnsi="GHEA Grapalat"/>
          <w:sz w:val="20"/>
          <w:lang w:val="pt-BR"/>
        </w:rPr>
      </w:pPr>
    </w:p>
    <w:p w14:paraId="481C7C8A" w14:textId="77777777" w:rsidR="00F02279" w:rsidRPr="000117CC" w:rsidRDefault="00F02279" w:rsidP="00F02279">
      <w:pPr>
        <w:jc w:val="center"/>
        <w:rPr>
          <w:del w:id="2812" w:author="Հերմինե Գևորգյան" w:date="2026-02-26T23:44:00Z" w16du:dateUtc="2026-02-26T19:44:00Z"/>
          <w:rFonts w:ascii="GHEA Grapalat" w:hAnsi="GHEA Grapalat"/>
          <w:sz w:val="20"/>
          <w:lang w:val="pt-BR"/>
        </w:rPr>
      </w:pPr>
      <w:del w:id="2813" w:author="Հերմինե Գևորգյան" w:date="2026-02-26T23:44:00Z" w16du:dateUtc="2026-02-26T19:44:00Z">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E6597C">
          <w:rPr>
            <w:rFonts w:ascii="GHEA Grapalat" w:hAnsi="GHEA Grapalat"/>
            <w:sz w:val="20"/>
          </w:rPr>
          <w:delText>ՎՃԱՐՄԱՆ</w:delText>
        </w:r>
        <w:r w:rsidRPr="000117CC">
          <w:rPr>
            <w:rFonts w:ascii="GHEA Grapalat" w:hAnsi="GHEA Grapalat"/>
            <w:sz w:val="20"/>
            <w:lang w:val="pt-BR"/>
          </w:rPr>
          <w:delText xml:space="preserve"> </w:delText>
        </w:r>
        <w:r w:rsidRPr="00E6597C">
          <w:rPr>
            <w:rFonts w:ascii="GHEA Grapalat" w:hAnsi="GHEA Grapalat"/>
            <w:sz w:val="20"/>
          </w:rPr>
          <w:delText>ԺԱՄԱՆԱԿԱՑՈՒՅՑ</w:delText>
        </w:r>
        <w:r w:rsidRPr="000117CC">
          <w:rPr>
            <w:rFonts w:ascii="GHEA Grapalat" w:hAnsi="GHEA Grapalat"/>
            <w:sz w:val="20"/>
            <w:lang w:val="pt-BR"/>
          </w:rPr>
          <w:delText>*</w:delText>
        </w:r>
      </w:del>
    </w:p>
    <w:tbl>
      <w:tblPr>
        <w:tblpPr w:leftFromText="180" w:rightFromText="180" w:vertAnchor="text" w:horzAnchor="margin" w:tblpXSpec="center" w:tblpY="384"/>
        <w:tblW w:w="113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530"/>
        <w:gridCol w:w="1956"/>
        <w:gridCol w:w="470"/>
        <w:gridCol w:w="470"/>
        <w:gridCol w:w="470"/>
        <w:gridCol w:w="470"/>
        <w:gridCol w:w="470"/>
        <w:gridCol w:w="470"/>
        <w:gridCol w:w="470"/>
        <w:gridCol w:w="470"/>
        <w:gridCol w:w="470"/>
        <w:gridCol w:w="470"/>
        <w:gridCol w:w="470"/>
        <w:gridCol w:w="470"/>
        <w:gridCol w:w="1097"/>
      </w:tblGrid>
      <w:tr w:rsidR="009C3DE5" w:rsidRPr="00E6597C" w14:paraId="3925BE36" w14:textId="77777777" w:rsidTr="00AD14A1">
        <w:trPr>
          <w:ins w:id="2814" w:author="Հերմինե Գևորգյան" w:date="2026-02-26T23:44:00Z"/>
        </w:trPr>
        <w:tc>
          <w:tcPr>
            <w:tcW w:w="11335" w:type="dxa"/>
            <w:gridSpan w:val="16"/>
          </w:tcPr>
          <w:p w14:paraId="33149F08" w14:textId="77777777" w:rsidR="009C3DE5" w:rsidRPr="00E6597C" w:rsidRDefault="009C3DE5" w:rsidP="009C3DE5">
            <w:pPr>
              <w:jc w:val="center"/>
              <w:rPr>
                <w:ins w:id="2815" w:author="Հերմինե Գևորգյան" w:date="2026-02-26T23:44:00Z" w16du:dateUtc="2026-02-26T19:44:00Z"/>
                <w:rFonts w:ascii="GHEA Grapalat" w:hAnsi="GHEA Grapalat"/>
                <w:sz w:val="18"/>
                <w:lang w:val="es-ES"/>
              </w:rPr>
            </w:pPr>
            <w:proofErr w:type="spellStart"/>
            <w:ins w:id="2816" w:author="Հերմինե Գևորգյան" w:date="2026-02-26T23:44:00Z" w16du:dateUtc="2026-02-26T19:44:00Z">
              <w:r w:rsidRPr="00E6597C">
                <w:rPr>
                  <w:rFonts w:ascii="GHEA Grapalat" w:hAnsi="GHEA Grapalat"/>
                  <w:sz w:val="18"/>
                  <w:lang w:val="es-ES"/>
                </w:rPr>
                <w:t>Աշխատանքի</w:t>
              </w:r>
              <w:proofErr w:type="spellEnd"/>
            </w:ins>
          </w:p>
        </w:tc>
      </w:tr>
      <w:tr w:rsidR="009C3DE5" w:rsidRPr="005D7BAD" w14:paraId="7D8CCE9C" w14:textId="77777777" w:rsidTr="00AD14A1">
        <w:trPr>
          <w:ins w:id="2817" w:author="Հերմինե Գևորգյան" w:date="2026-02-26T23:44:00Z"/>
        </w:trPr>
        <w:tc>
          <w:tcPr>
            <w:tcW w:w="1030" w:type="dxa"/>
            <w:vAlign w:val="center"/>
          </w:tcPr>
          <w:p w14:paraId="77FF0251" w14:textId="77777777" w:rsidR="009C3DE5" w:rsidRPr="00E6597C" w:rsidRDefault="009C3DE5" w:rsidP="009C3DE5">
            <w:pPr>
              <w:jc w:val="center"/>
              <w:rPr>
                <w:ins w:id="2818" w:author="Հերմինե Գևորգյան" w:date="2026-02-26T23:44:00Z" w16du:dateUtc="2026-02-26T19:44:00Z"/>
                <w:rFonts w:ascii="GHEA Grapalat" w:hAnsi="GHEA Grapalat"/>
                <w:sz w:val="18"/>
                <w:lang w:val="es-ES"/>
              </w:rPr>
            </w:pPr>
            <w:proofErr w:type="spellStart"/>
            <w:ins w:id="2819" w:author="Հերմինե Գևորգյան" w:date="2026-02-26T23:44:00Z" w16du:dateUtc="2026-02-26T19:44:00Z">
              <w:r w:rsidRPr="00E6597C">
                <w:rPr>
                  <w:rFonts w:ascii="GHEA Grapalat" w:hAnsi="GHEA Grapalat"/>
                  <w:sz w:val="18"/>
                </w:rPr>
                <w:t>հրավերով</w:t>
              </w:r>
              <w:proofErr w:type="spellEnd"/>
              <w:r w:rsidRPr="00E6597C">
                <w:rPr>
                  <w:rFonts w:ascii="GHEA Grapalat" w:hAnsi="GHEA Grapalat"/>
                  <w:sz w:val="18"/>
                </w:rPr>
                <w:t xml:space="preserve"> </w:t>
              </w:r>
              <w:proofErr w:type="spellStart"/>
              <w:r w:rsidRPr="00E6597C">
                <w:rPr>
                  <w:rFonts w:ascii="GHEA Grapalat" w:hAnsi="GHEA Grapalat"/>
                  <w:sz w:val="18"/>
                </w:rPr>
                <w:t>նախատեսված</w:t>
              </w:r>
              <w:proofErr w:type="spellEnd"/>
              <w:r w:rsidRPr="00E6597C">
                <w:rPr>
                  <w:rFonts w:ascii="GHEA Grapalat" w:hAnsi="GHEA Grapalat"/>
                  <w:sz w:val="18"/>
                </w:rPr>
                <w:t xml:space="preserve"> </w:t>
              </w:r>
              <w:proofErr w:type="spellStart"/>
              <w:r w:rsidRPr="00E6597C">
                <w:rPr>
                  <w:rFonts w:ascii="GHEA Grapalat" w:hAnsi="GHEA Grapalat"/>
                  <w:sz w:val="18"/>
                </w:rPr>
                <w:t>չափաբաժնի</w:t>
              </w:r>
              <w:proofErr w:type="spellEnd"/>
              <w:r w:rsidRPr="00E6597C">
                <w:rPr>
                  <w:rFonts w:ascii="GHEA Grapalat" w:hAnsi="GHEA Grapalat"/>
                  <w:sz w:val="18"/>
                </w:rPr>
                <w:t xml:space="preserve"> </w:t>
              </w:r>
              <w:proofErr w:type="spellStart"/>
              <w:r w:rsidRPr="00E6597C">
                <w:rPr>
                  <w:rFonts w:ascii="GHEA Grapalat" w:hAnsi="GHEA Grapalat"/>
                  <w:sz w:val="18"/>
                </w:rPr>
                <w:t>համարը</w:t>
              </w:r>
              <w:proofErr w:type="spellEnd"/>
            </w:ins>
          </w:p>
        </w:tc>
        <w:tc>
          <w:tcPr>
            <w:tcW w:w="1530" w:type="dxa"/>
            <w:vAlign w:val="center"/>
          </w:tcPr>
          <w:p w14:paraId="0D08E26D" w14:textId="77777777" w:rsidR="009C3DE5" w:rsidRPr="00E6597C" w:rsidRDefault="009C3DE5" w:rsidP="009C3DE5">
            <w:pPr>
              <w:jc w:val="center"/>
              <w:rPr>
                <w:ins w:id="2820" w:author="Հերմինե Գևորգյան" w:date="2026-02-26T23:44:00Z" w16du:dateUtc="2026-02-26T19:44:00Z"/>
                <w:rFonts w:ascii="GHEA Grapalat" w:hAnsi="GHEA Grapalat"/>
                <w:sz w:val="18"/>
                <w:lang w:val="es-ES"/>
              </w:rPr>
            </w:pPr>
            <w:proofErr w:type="spellStart"/>
            <w:ins w:id="2821" w:author="Հերմինե Գևորգյան" w:date="2026-02-26T23:44:00Z" w16du:dateUtc="2026-02-26T19:44:00Z">
              <w:r w:rsidRPr="00E6597C">
                <w:rPr>
                  <w:rFonts w:ascii="GHEA Grapalat" w:hAnsi="GHEA Grapalat"/>
                  <w:sz w:val="18"/>
                </w:rPr>
                <w:t>գնումների</w:t>
              </w:r>
              <w:proofErr w:type="spellEnd"/>
              <w:r w:rsidRPr="00E6597C">
                <w:rPr>
                  <w:rFonts w:ascii="GHEA Grapalat" w:hAnsi="GHEA Grapalat"/>
                  <w:sz w:val="18"/>
                  <w:lang w:val="es-ES"/>
                </w:rPr>
                <w:t xml:space="preserve"> </w:t>
              </w:r>
              <w:proofErr w:type="spellStart"/>
              <w:r w:rsidRPr="00E6597C">
                <w:rPr>
                  <w:rFonts w:ascii="GHEA Grapalat" w:hAnsi="GHEA Grapalat"/>
                  <w:sz w:val="18"/>
                </w:rPr>
                <w:t>պլանով</w:t>
              </w:r>
              <w:proofErr w:type="spellEnd"/>
              <w:r w:rsidRPr="00E6597C">
                <w:rPr>
                  <w:rFonts w:ascii="GHEA Grapalat" w:hAnsi="GHEA Grapalat"/>
                  <w:sz w:val="18"/>
                  <w:lang w:val="es-ES"/>
                </w:rPr>
                <w:t xml:space="preserve"> </w:t>
              </w:r>
              <w:proofErr w:type="spellStart"/>
              <w:r w:rsidRPr="00E6597C">
                <w:rPr>
                  <w:rFonts w:ascii="GHEA Grapalat" w:hAnsi="GHEA Grapalat"/>
                  <w:sz w:val="18"/>
                </w:rPr>
                <w:t>նախատեսված</w:t>
              </w:r>
              <w:proofErr w:type="spellEnd"/>
              <w:r w:rsidRPr="00E6597C">
                <w:rPr>
                  <w:rFonts w:ascii="GHEA Grapalat" w:hAnsi="GHEA Grapalat"/>
                  <w:sz w:val="18"/>
                  <w:lang w:val="es-ES"/>
                </w:rPr>
                <w:t xml:space="preserve"> </w:t>
              </w:r>
              <w:proofErr w:type="spellStart"/>
              <w:r w:rsidRPr="00E6597C">
                <w:rPr>
                  <w:rFonts w:ascii="GHEA Grapalat" w:hAnsi="GHEA Grapalat"/>
                  <w:sz w:val="18"/>
                </w:rPr>
                <w:t>միջանցիկ</w:t>
              </w:r>
              <w:proofErr w:type="spellEnd"/>
              <w:r w:rsidRPr="00E6597C">
                <w:rPr>
                  <w:rFonts w:ascii="GHEA Grapalat" w:hAnsi="GHEA Grapalat"/>
                  <w:sz w:val="18"/>
                  <w:lang w:val="es-ES"/>
                </w:rPr>
                <w:t xml:space="preserve"> </w:t>
              </w:r>
              <w:proofErr w:type="spellStart"/>
              <w:r w:rsidRPr="00E6597C">
                <w:rPr>
                  <w:rFonts w:ascii="GHEA Grapalat" w:hAnsi="GHEA Grapalat"/>
                  <w:sz w:val="18"/>
                </w:rPr>
                <w:t>ծածկագիրը</w:t>
              </w:r>
              <w:proofErr w:type="spellEnd"/>
              <w:r w:rsidRPr="00E6597C">
                <w:rPr>
                  <w:rFonts w:ascii="GHEA Grapalat" w:hAnsi="GHEA Grapalat"/>
                  <w:sz w:val="18"/>
                  <w:lang w:val="es-ES"/>
                </w:rPr>
                <w:t xml:space="preserve">` </w:t>
              </w:r>
              <w:proofErr w:type="spellStart"/>
              <w:r w:rsidRPr="00E6597C">
                <w:rPr>
                  <w:rFonts w:ascii="GHEA Grapalat" w:hAnsi="GHEA Grapalat"/>
                  <w:sz w:val="18"/>
                </w:rPr>
                <w:t>ըստ</w:t>
              </w:r>
              <w:proofErr w:type="spellEnd"/>
              <w:r w:rsidRPr="00E6597C">
                <w:rPr>
                  <w:rFonts w:ascii="GHEA Grapalat" w:hAnsi="GHEA Grapalat"/>
                  <w:sz w:val="18"/>
                  <w:lang w:val="es-ES"/>
                </w:rPr>
                <w:t xml:space="preserve"> </w:t>
              </w:r>
              <w:r w:rsidRPr="00E6597C">
                <w:rPr>
                  <w:rFonts w:ascii="GHEA Grapalat" w:hAnsi="GHEA Grapalat"/>
                  <w:sz w:val="18"/>
                </w:rPr>
                <w:t>ԳՄԱ</w:t>
              </w:r>
              <w:r w:rsidRPr="00E6597C">
                <w:rPr>
                  <w:rFonts w:ascii="GHEA Grapalat" w:hAnsi="GHEA Grapalat"/>
                  <w:sz w:val="18"/>
                  <w:lang w:val="es-ES"/>
                </w:rPr>
                <w:t xml:space="preserve"> </w:t>
              </w:r>
              <w:proofErr w:type="spellStart"/>
              <w:r w:rsidRPr="00E6597C">
                <w:rPr>
                  <w:rFonts w:ascii="GHEA Grapalat" w:hAnsi="GHEA Grapalat"/>
                  <w:sz w:val="18"/>
                </w:rPr>
                <w:t>դասակարգման</w:t>
              </w:r>
              <w:proofErr w:type="spellEnd"/>
              <w:r w:rsidRPr="00E6597C">
                <w:rPr>
                  <w:rFonts w:ascii="GHEA Grapalat" w:hAnsi="GHEA Grapalat"/>
                  <w:sz w:val="18"/>
                  <w:lang w:val="es-ES"/>
                </w:rPr>
                <w:t xml:space="preserve"> (CPV)</w:t>
              </w:r>
            </w:ins>
          </w:p>
        </w:tc>
        <w:tc>
          <w:tcPr>
            <w:tcW w:w="1956" w:type="dxa"/>
            <w:vAlign w:val="center"/>
          </w:tcPr>
          <w:p w14:paraId="28E332F6" w14:textId="08661F2A" w:rsidR="009C3DE5" w:rsidRPr="00E6597C" w:rsidRDefault="002523E7" w:rsidP="009C3DE5">
            <w:pPr>
              <w:jc w:val="center"/>
              <w:rPr>
                <w:ins w:id="2822" w:author="Հերմինե Գևորգյան" w:date="2026-02-26T23:44:00Z" w16du:dateUtc="2026-02-26T19:44:00Z"/>
                <w:rFonts w:ascii="GHEA Grapalat" w:hAnsi="GHEA Grapalat"/>
                <w:sz w:val="18"/>
                <w:lang w:val="es-ES"/>
              </w:rPr>
            </w:pPr>
            <w:proofErr w:type="spellStart"/>
            <w:ins w:id="2823" w:author="Հերմինե Գևորգյան" w:date="2026-02-26T23:44:00Z" w16du:dateUtc="2026-02-26T19:44:00Z">
              <w:r w:rsidRPr="00E6597C">
                <w:rPr>
                  <w:rFonts w:ascii="GHEA Grapalat" w:hAnsi="GHEA Grapalat"/>
                  <w:sz w:val="18"/>
                </w:rPr>
                <w:t>Ա</w:t>
              </w:r>
              <w:r w:rsidR="009C3DE5" w:rsidRPr="00E6597C">
                <w:rPr>
                  <w:rFonts w:ascii="GHEA Grapalat" w:hAnsi="GHEA Grapalat"/>
                  <w:sz w:val="18"/>
                </w:rPr>
                <w:t>նվանումը</w:t>
              </w:r>
              <w:proofErr w:type="spellEnd"/>
            </w:ins>
          </w:p>
        </w:tc>
        <w:tc>
          <w:tcPr>
            <w:tcW w:w="6819" w:type="dxa"/>
            <w:gridSpan w:val="13"/>
            <w:vAlign w:val="center"/>
          </w:tcPr>
          <w:p w14:paraId="2F26C629" w14:textId="77777777" w:rsidR="009C3DE5" w:rsidRPr="00E6597C" w:rsidRDefault="009C3DE5" w:rsidP="009C3DE5">
            <w:pPr>
              <w:jc w:val="both"/>
              <w:rPr>
                <w:ins w:id="2824" w:author="Հերմինե Գևորգյան" w:date="2026-02-26T23:44:00Z" w16du:dateUtc="2026-02-26T19:44:00Z"/>
                <w:rFonts w:ascii="GHEA Grapalat" w:hAnsi="GHEA Grapalat"/>
                <w:sz w:val="18"/>
                <w:lang w:val="es-ES"/>
              </w:rPr>
            </w:pPr>
            <w:proofErr w:type="spellStart"/>
            <w:ins w:id="2825" w:author="Հերմինե Գևորգյան" w:date="2026-02-26T23:44:00Z" w16du:dateUtc="2026-02-26T19:44:00Z">
              <w:r w:rsidRPr="00E6597C">
                <w:rPr>
                  <w:rFonts w:ascii="GHEA Grapalat" w:hAnsi="GHEA Grapalat"/>
                  <w:sz w:val="18"/>
                  <w:lang w:val="es-ES"/>
                </w:rPr>
                <w:t>դիմաց</w:t>
              </w:r>
              <w:proofErr w:type="spellEnd"/>
              <w:r w:rsidRPr="00E6597C">
                <w:rPr>
                  <w:rFonts w:ascii="GHEA Grapalat" w:hAnsi="GHEA Grapalat"/>
                  <w:sz w:val="18"/>
                  <w:lang w:val="es-ES"/>
                </w:rPr>
                <w:t xml:space="preserve"> </w:t>
              </w:r>
              <w:proofErr w:type="spellStart"/>
              <w:r w:rsidRPr="00E6597C">
                <w:rPr>
                  <w:rFonts w:ascii="GHEA Grapalat" w:hAnsi="GHEA Grapalat"/>
                  <w:sz w:val="18"/>
                  <w:lang w:val="es-ES"/>
                </w:rPr>
                <w:t>վճարումները</w:t>
              </w:r>
              <w:proofErr w:type="spellEnd"/>
              <w:r w:rsidRPr="00E6597C">
                <w:rPr>
                  <w:rFonts w:ascii="GHEA Grapalat" w:hAnsi="GHEA Grapalat"/>
                  <w:sz w:val="18"/>
                  <w:lang w:val="es-ES"/>
                </w:rPr>
                <w:t xml:space="preserve"> </w:t>
              </w:r>
              <w:proofErr w:type="spellStart"/>
              <w:r w:rsidRPr="00E6597C">
                <w:rPr>
                  <w:rFonts w:ascii="GHEA Grapalat" w:hAnsi="GHEA Grapalat"/>
                  <w:sz w:val="18"/>
                  <w:lang w:val="es-ES"/>
                </w:rPr>
                <w:t>նախատեսվում</w:t>
              </w:r>
              <w:proofErr w:type="spellEnd"/>
              <w:r w:rsidRPr="00E6597C">
                <w:rPr>
                  <w:rFonts w:ascii="GHEA Grapalat" w:hAnsi="GHEA Grapalat"/>
                  <w:sz w:val="18"/>
                  <w:lang w:val="es-ES"/>
                </w:rPr>
                <w:t xml:space="preserve"> է </w:t>
              </w:r>
              <w:proofErr w:type="spellStart"/>
              <w:r w:rsidRPr="00E6597C">
                <w:rPr>
                  <w:rFonts w:ascii="GHEA Grapalat" w:hAnsi="GHEA Grapalat"/>
                  <w:sz w:val="18"/>
                  <w:lang w:val="es-ES"/>
                </w:rPr>
                <w:t>իրականացնել</w:t>
              </w:r>
              <w:proofErr w:type="spellEnd"/>
              <w:r w:rsidRPr="00E6597C">
                <w:rPr>
                  <w:rFonts w:ascii="GHEA Grapalat" w:hAnsi="GHEA Grapalat"/>
                  <w:sz w:val="18"/>
                  <w:lang w:val="es-ES"/>
                </w:rPr>
                <w:t xml:space="preserve"> </w:t>
              </w:r>
              <w:proofErr w:type="gramStart"/>
              <w:r w:rsidRPr="00E6597C">
                <w:rPr>
                  <w:rFonts w:ascii="GHEA Grapalat" w:hAnsi="GHEA Grapalat"/>
                  <w:sz w:val="18"/>
                  <w:lang w:val="es-ES"/>
                </w:rPr>
                <w:t>20  թ</w:t>
              </w:r>
              <w:proofErr w:type="gramEnd"/>
              <w:r w:rsidRPr="00E6597C">
                <w:rPr>
                  <w:rFonts w:ascii="GHEA Grapalat" w:hAnsi="GHEA Grapalat"/>
                  <w:sz w:val="18"/>
                  <w:lang w:val="es-ES"/>
                </w:rPr>
                <w:t>-</w:t>
              </w:r>
              <w:proofErr w:type="spellStart"/>
              <w:r w:rsidRPr="00E6597C">
                <w:rPr>
                  <w:rFonts w:ascii="GHEA Grapalat" w:hAnsi="GHEA Grapalat"/>
                  <w:sz w:val="18"/>
                  <w:lang w:val="es-ES"/>
                </w:rPr>
                <w:t>ին</w:t>
              </w:r>
              <w:proofErr w:type="spellEnd"/>
              <w:r w:rsidRPr="00E6597C">
                <w:rPr>
                  <w:rFonts w:ascii="GHEA Grapalat" w:hAnsi="GHEA Grapalat"/>
                  <w:sz w:val="18"/>
                  <w:lang w:val="es-ES"/>
                </w:rPr>
                <w:t xml:space="preserve">` </w:t>
              </w:r>
              <w:proofErr w:type="spellStart"/>
              <w:r w:rsidRPr="00E6597C">
                <w:rPr>
                  <w:rFonts w:ascii="GHEA Grapalat" w:hAnsi="GHEA Grapalat"/>
                  <w:sz w:val="18"/>
                  <w:lang w:val="es-ES"/>
                </w:rPr>
                <w:t>ըստ</w:t>
              </w:r>
              <w:proofErr w:type="spellEnd"/>
              <w:r w:rsidRPr="00E6597C">
                <w:rPr>
                  <w:rFonts w:ascii="GHEA Grapalat" w:hAnsi="GHEA Grapalat"/>
                  <w:sz w:val="18"/>
                  <w:lang w:val="es-ES"/>
                </w:rPr>
                <w:t xml:space="preserve"> </w:t>
              </w:r>
              <w:proofErr w:type="spellStart"/>
              <w:r w:rsidRPr="00E6597C">
                <w:rPr>
                  <w:rFonts w:ascii="GHEA Grapalat" w:hAnsi="GHEA Grapalat"/>
                  <w:sz w:val="18"/>
                  <w:lang w:val="es-ES"/>
                </w:rPr>
                <w:t>ամիսների</w:t>
              </w:r>
              <w:proofErr w:type="spellEnd"/>
              <w:r w:rsidRPr="00E6597C">
                <w:rPr>
                  <w:rFonts w:ascii="GHEA Grapalat" w:hAnsi="GHEA Grapalat"/>
                  <w:sz w:val="18"/>
                  <w:lang w:val="es-ES"/>
                </w:rPr>
                <w:t xml:space="preserve">, </w:t>
              </w:r>
              <w:proofErr w:type="spellStart"/>
              <w:r w:rsidRPr="00E6597C">
                <w:rPr>
                  <w:rFonts w:ascii="GHEA Grapalat" w:hAnsi="GHEA Grapalat"/>
                  <w:sz w:val="18"/>
                  <w:lang w:val="es-ES"/>
                </w:rPr>
                <w:t>այդ</w:t>
              </w:r>
              <w:proofErr w:type="spellEnd"/>
              <w:r w:rsidRPr="00E6597C">
                <w:rPr>
                  <w:rFonts w:ascii="GHEA Grapalat" w:hAnsi="GHEA Grapalat"/>
                  <w:sz w:val="18"/>
                  <w:lang w:val="es-ES"/>
                </w:rPr>
                <w:t xml:space="preserve"> </w:t>
              </w:r>
              <w:proofErr w:type="spellStart"/>
              <w:r w:rsidRPr="00E6597C">
                <w:rPr>
                  <w:rFonts w:ascii="GHEA Grapalat" w:hAnsi="GHEA Grapalat"/>
                  <w:sz w:val="18"/>
                  <w:lang w:val="es-ES"/>
                </w:rPr>
                <w:t>թվում</w:t>
              </w:r>
              <w:proofErr w:type="spellEnd"/>
              <w:r w:rsidRPr="00E6597C">
                <w:rPr>
                  <w:rFonts w:ascii="GHEA Grapalat" w:hAnsi="GHEA Grapalat"/>
                  <w:sz w:val="18"/>
                  <w:lang w:val="es-ES"/>
                </w:rPr>
                <w:t>**</w:t>
              </w:r>
            </w:ins>
          </w:p>
        </w:tc>
      </w:tr>
      <w:tr w:rsidR="009C3DE5" w:rsidRPr="00E6597C" w14:paraId="609ED6DC" w14:textId="77777777" w:rsidTr="00AD14A1">
        <w:trPr>
          <w:trHeight w:val="1538"/>
          <w:ins w:id="2826" w:author="Հերմինե Գևորգյան" w:date="2026-02-26T23:44:00Z"/>
        </w:trPr>
        <w:tc>
          <w:tcPr>
            <w:tcW w:w="1030" w:type="dxa"/>
          </w:tcPr>
          <w:p w14:paraId="1DDF2DF6" w14:textId="77777777" w:rsidR="009C3DE5" w:rsidRPr="00E6597C" w:rsidRDefault="009C3DE5" w:rsidP="009C3DE5">
            <w:pPr>
              <w:jc w:val="center"/>
              <w:rPr>
                <w:ins w:id="2827" w:author="Հերմինե Գևորգյան" w:date="2026-02-26T23:44:00Z" w16du:dateUtc="2026-02-26T19:44:00Z"/>
                <w:rFonts w:ascii="GHEA Grapalat" w:hAnsi="GHEA Grapalat"/>
                <w:sz w:val="20"/>
                <w:lang w:val="es-ES"/>
              </w:rPr>
            </w:pPr>
          </w:p>
        </w:tc>
        <w:tc>
          <w:tcPr>
            <w:tcW w:w="1530" w:type="dxa"/>
          </w:tcPr>
          <w:p w14:paraId="15F2F071" w14:textId="77777777" w:rsidR="009C3DE5" w:rsidRPr="00E6597C" w:rsidRDefault="009C3DE5" w:rsidP="009C3DE5">
            <w:pPr>
              <w:jc w:val="center"/>
              <w:rPr>
                <w:ins w:id="2828" w:author="Հերմինե Գևորգյան" w:date="2026-02-26T23:44:00Z" w16du:dateUtc="2026-02-26T19:44:00Z"/>
                <w:rFonts w:ascii="GHEA Grapalat" w:hAnsi="GHEA Grapalat"/>
                <w:sz w:val="20"/>
                <w:lang w:val="es-ES"/>
              </w:rPr>
            </w:pPr>
          </w:p>
        </w:tc>
        <w:tc>
          <w:tcPr>
            <w:tcW w:w="1956" w:type="dxa"/>
          </w:tcPr>
          <w:p w14:paraId="23FEC9C3" w14:textId="77777777" w:rsidR="009C3DE5" w:rsidRPr="00E6597C" w:rsidRDefault="009C3DE5" w:rsidP="009C3DE5">
            <w:pPr>
              <w:jc w:val="center"/>
              <w:rPr>
                <w:ins w:id="2829" w:author="Հերմինե Գևորգյան" w:date="2026-02-26T23:44:00Z" w16du:dateUtc="2026-02-26T19:44:00Z"/>
                <w:rFonts w:ascii="GHEA Grapalat" w:hAnsi="GHEA Grapalat"/>
                <w:sz w:val="20"/>
                <w:lang w:val="es-ES"/>
              </w:rPr>
            </w:pPr>
          </w:p>
        </w:tc>
        <w:tc>
          <w:tcPr>
            <w:tcW w:w="470" w:type="dxa"/>
            <w:textDirection w:val="btLr"/>
            <w:vAlign w:val="center"/>
          </w:tcPr>
          <w:p w14:paraId="008F05DA" w14:textId="77777777" w:rsidR="009C3DE5" w:rsidRPr="00E6597C" w:rsidRDefault="009C3DE5" w:rsidP="009C3DE5">
            <w:pPr>
              <w:ind w:left="113" w:right="-7"/>
              <w:jc w:val="center"/>
              <w:rPr>
                <w:ins w:id="2830" w:author="Հերմինե Գևորգյան" w:date="2026-02-26T23:44:00Z" w16du:dateUtc="2026-02-26T19:44:00Z"/>
                <w:rFonts w:ascii="GHEA Grapalat" w:hAnsi="GHEA Grapalat"/>
                <w:sz w:val="18"/>
                <w:szCs w:val="22"/>
                <w:lang w:val="pt-BR"/>
              </w:rPr>
            </w:pPr>
            <w:ins w:id="2831" w:author="Հերմինե Գևորգյան" w:date="2026-02-26T23:44:00Z" w16du:dateUtc="2026-02-26T19:44:00Z">
              <w:r w:rsidRPr="00E6597C">
                <w:rPr>
                  <w:rFonts w:ascii="GHEA Grapalat" w:hAnsi="GHEA Grapalat" w:cs="Sylfaen"/>
                  <w:sz w:val="18"/>
                  <w:szCs w:val="22"/>
                  <w:lang w:val="pt-BR"/>
                </w:rPr>
                <w:t>հունվար</w:t>
              </w:r>
            </w:ins>
          </w:p>
        </w:tc>
        <w:tc>
          <w:tcPr>
            <w:tcW w:w="470" w:type="dxa"/>
            <w:textDirection w:val="btLr"/>
            <w:vAlign w:val="center"/>
          </w:tcPr>
          <w:p w14:paraId="09E01EAA" w14:textId="77777777" w:rsidR="009C3DE5" w:rsidRPr="00E6597C" w:rsidRDefault="009C3DE5" w:rsidP="009C3DE5">
            <w:pPr>
              <w:ind w:left="113" w:right="-7"/>
              <w:jc w:val="center"/>
              <w:rPr>
                <w:ins w:id="2832" w:author="Հերմինե Գևորգյան" w:date="2026-02-26T23:44:00Z" w16du:dateUtc="2026-02-26T19:44:00Z"/>
                <w:rFonts w:ascii="GHEA Grapalat" w:hAnsi="GHEA Grapalat" w:cs="Sylfaen"/>
                <w:sz w:val="18"/>
                <w:szCs w:val="22"/>
                <w:lang w:val="pt-BR"/>
              </w:rPr>
            </w:pPr>
            <w:ins w:id="2833" w:author="Հերմինե Գևորգյան" w:date="2026-02-26T23:44:00Z" w16du:dateUtc="2026-02-26T19:44:00Z">
              <w:r w:rsidRPr="00E6597C">
                <w:rPr>
                  <w:rFonts w:ascii="GHEA Grapalat" w:hAnsi="GHEA Grapalat" w:cs="Sylfaen"/>
                  <w:sz w:val="18"/>
                  <w:szCs w:val="22"/>
                  <w:lang w:val="pt-BR"/>
                </w:rPr>
                <w:t>փետրվար</w:t>
              </w:r>
            </w:ins>
          </w:p>
        </w:tc>
        <w:tc>
          <w:tcPr>
            <w:tcW w:w="470" w:type="dxa"/>
            <w:textDirection w:val="btLr"/>
            <w:vAlign w:val="center"/>
          </w:tcPr>
          <w:p w14:paraId="76052883" w14:textId="77777777" w:rsidR="009C3DE5" w:rsidRPr="00E6597C" w:rsidRDefault="009C3DE5" w:rsidP="009C3DE5">
            <w:pPr>
              <w:ind w:left="113" w:right="-7"/>
              <w:jc w:val="center"/>
              <w:rPr>
                <w:ins w:id="2834" w:author="Հերմինե Գևորգյան" w:date="2026-02-26T23:44:00Z" w16du:dateUtc="2026-02-26T19:44:00Z"/>
                <w:rFonts w:ascii="GHEA Grapalat" w:hAnsi="GHEA Grapalat"/>
                <w:sz w:val="18"/>
                <w:szCs w:val="22"/>
                <w:lang w:val="pt-BR"/>
              </w:rPr>
            </w:pPr>
            <w:ins w:id="2835" w:author="Հերմինե Գևորգյան" w:date="2026-02-26T23:44:00Z" w16du:dateUtc="2026-02-26T19:44:00Z">
              <w:r w:rsidRPr="00E6597C">
                <w:rPr>
                  <w:rFonts w:ascii="GHEA Grapalat" w:hAnsi="GHEA Grapalat" w:cs="Sylfaen"/>
                  <w:sz w:val="18"/>
                  <w:szCs w:val="22"/>
                  <w:lang w:val="pt-BR"/>
                </w:rPr>
                <w:t>մարտ</w:t>
              </w:r>
            </w:ins>
          </w:p>
        </w:tc>
        <w:tc>
          <w:tcPr>
            <w:tcW w:w="470" w:type="dxa"/>
            <w:textDirection w:val="btLr"/>
            <w:vAlign w:val="center"/>
          </w:tcPr>
          <w:p w14:paraId="3EF01D3E" w14:textId="77777777" w:rsidR="009C3DE5" w:rsidRPr="00E6597C" w:rsidRDefault="009C3DE5" w:rsidP="009C3DE5">
            <w:pPr>
              <w:ind w:left="113" w:right="-7"/>
              <w:jc w:val="center"/>
              <w:rPr>
                <w:ins w:id="2836" w:author="Հերմինե Գևորգյան" w:date="2026-02-26T23:44:00Z" w16du:dateUtc="2026-02-26T19:44:00Z"/>
                <w:rFonts w:ascii="GHEA Grapalat" w:hAnsi="GHEA Grapalat" w:cs="Sylfaen"/>
                <w:sz w:val="18"/>
                <w:szCs w:val="22"/>
                <w:lang w:val="pt-BR"/>
              </w:rPr>
            </w:pPr>
            <w:ins w:id="2837" w:author="Հերմինե Գևորգյան" w:date="2026-02-26T23:44:00Z" w16du:dateUtc="2026-02-26T19:44:00Z">
              <w:r w:rsidRPr="00E6597C">
                <w:rPr>
                  <w:rFonts w:ascii="GHEA Grapalat" w:hAnsi="GHEA Grapalat" w:cs="Sylfaen"/>
                  <w:sz w:val="18"/>
                  <w:szCs w:val="22"/>
                  <w:lang w:val="pt-BR"/>
                </w:rPr>
                <w:t>ապրիլ</w:t>
              </w:r>
            </w:ins>
          </w:p>
        </w:tc>
        <w:tc>
          <w:tcPr>
            <w:tcW w:w="470" w:type="dxa"/>
            <w:textDirection w:val="btLr"/>
            <w:vAlign w:val="center"/>
          </w:tcPr>
          <w:p w14:paraId="1C9EA81F" w14:textId="77777777" w:rsidR="009C3DE5" w:rsidRPr="00E6597C" w:rsidRDefault="009C3DE5" w:rsidP="009C3DE5">
            <w:pPr>
              <w:ind w:left="113" w:right="-7"/>
              <w:jc w:val="center"/>
              <w:rPr>
                <w:ins w:id="2838" w:author="Հերմինե Գևորգյան" w:date="2026-02-26T23:44:00Z" w16du:dateUtc="2026-02-26T19:44:00Z"/>
                <w:rFonts w:ascii="GHEA Grapalat" w:hAnsi="GHEA Grapalat"/>
                <w:sz w:val="18"/>
                <w:szCs w:val="22"/>
                <w:lang w:val="pt-BR"/>
              </w:rPr>
            </w:pPr>
            <w:ins w:id="2839" w:author="Հերմինե Գևորգյան" w:date="2026-02-26T23:44:00Z" w16du:dateUtc="2026-02-26T19:44:00Z">
              <w:r w:rsidRPr="00E6597C">
                <w:rPr>
                  <w:rFonts w:ascii="GHEA Grapalat" w:hAnsi="GHEA Grapalat" w:cs="Sylfaen"/>
                  <w:sz w:val="18"/>
                  <w:szCs w:val="22"/>
                  <w:lang w:val="pt-BR"/>
                </w:rPr>
                <w:t>մայիս</w:t>
              </w:r>
            </w:ins>
          </w:p>
        </w:tc>
        <w:tc>
          <w:tcPr>
            <w:tcW w:w="470" w:type="dxa"/>
            <w:textDirection w:val="btLr"/>
            <w:vAlign w:val="center"/>
          </w:tcPr>
          <w:p w14:paraId="0DA46383" w14:textId="77777777" w:rsidR="009C3DE5" w:rsidRPr="00E6597C" w:rsidRDefault="009C3DE5" w:rsidP="009C3DE5">
            <w:pPr>
              <w:ind w:left="113" w:right="-7"/>
              <w:jc w:val="center"/>
              <w:rPr>
                <w:ins w:id="2840" w:author="Հերմինե Գևորգյան" w:date="2026-02-26T23:44:00Z" w16du:dateUtc="2026-02-26T19:44:00Z"/>
                <w:rFonts w:ascii="GHEA Grapalat" w:hAnsi="GHEA Grapalat"/>
                <w:sz w:val="18"/>
                <w:szCs w:val="22"/>
                <w:lang w:val="pt-BR"/>
              </w:rPr>
            </w:pPr>
            <w:ins w:id="2841" w:author="Հերմինե Գևորգյան" w:date="2026-02-26T23:44:00Z" w16du:dateUtc="2026-02-26T19:44:00Z">
              <w:r w:rsidRPr="00E6597C">
                <w:rPr>
                  <w:rFonts w:ascii="GHEA Grapalat" w:hAnsi="GHEA Grapalat" w:cs="Sylfaen"/>
                  <w:sz w:val="18"/>
                  <w:szCs w:val="22"/>
                  <w:lang w:val="pt-BR"/>
                </w:rPr>
                <w:t>հունիս</w:t>
              </w:r>
            </w:ins>
          </w:p>
        </w:tc>
        <w:tc>
          <w:tcPr>
            <w:tcW w:w="470" w:type="dxa"/>
            <w:textDirection w:val="btLr"/>
            <w:vAlign w:val="center"/>
          </w:tcPr>
          <w:p w14:paraId="768A5F8B" w14:textId="77777777" w:rsidR="009C3DE5" w:rsidRPr="00E6597C" w:rsidRDefault="009C3DE5" w:rsidP="009C3DE5">
            <w:pPr>
              <w:ind w:left="113" w:right="-7"/>
              <w:jc w:val="center"/>
              <w:rPr>
                <w:ins w:id="2842" w:author="Հերմինե Գևորգյան" w:date="2026-02-26T23:44:00Z" w16du:dateUtc="2026-02-26T19:44:00Z"/>
                <w:rFonts w:ascii="GHEA Grapalat" w:hAnsi="GHEA Grapalat"/>
                <w:sz w:val="18"/>
                <w:szCs w:val="22"/>
                <w:lang w:val="pt-BR"/>
              </w:rPr>
            </w:pPr>
            <w:ins w:id="2843" w:author="Հերմինե Գևորգյան" w:date="2026-02-26T23:44:00Z" w16du:dateUtc="2026-02-26T19:44:00Z">
              <w:r w:rsidRPr="00E6597C">
                <w:rPr>
                  <w:rFonts w:ascii="GHEA Grapalat" w:hAnsi="GHEA Grapalat" w:cs="Sylfaen"/>
                  <w:sz w:val="18"/>
                  <w:szCs w:val="22"/>
                  <w:lang w:val="pt-BR"/>
                </w:rPr>
                <w:t>հուլիս</w:t>
              </w:r>
              <w:r w:rsidRPr="00E6597C">
                <w:rPr>
                  <w:rFonts w:ascii="GHEA Grapalat" w:hAnsi="GHEA Grapalat" w:cs="Times Armenian"/>
                  <w:sz w:val="18"/>
                  <w:szCs w:val="22"/>
                  <w:lang w:val="pt-BR"/>
                </w:rPr>
                <w:t xml:space="preserve"> </w:t>
              </w:r>
            </w:ins>
          </w:p>
        </w:tc>
        <w:tc>
          <w:tcPr>
            <w:tcW w:w="470" w:type="dxa"/>
            <w:textDirection w:val="btLr"/>
            <w:vAlign w:val="center"/>
          </w:tcPr>
          <w:p w14:paraId="35805839" w14:textId="0E008C49" w:rsidR="009C3DE5" w:rsidRPr="00E6597C" w:rsidRDefault="00A95ACF" w:rsidP="009C3DE5">
            <w:pPr>
              <w:ind w:left="113" w:right="-7"/>
              <w:jc w:val="center"/>
              <w:rPr>
                <w:ins w:id="2844" w:author="Հերմինե Գևորգյան" w:date="2026-02-26T23:44:00Z" w16du:dateUtc="2026-02-26T19:44:00Z"/>
                <w:rFonts w:ascii="GHEA Grapalat" w:hAnsi="GHEA Grapalat"/>
                <w:sz w:val="18"/>
                <w:szCs w:val="22"/>
                <w:lang w:val="pt-BR"/>
              </w:rPr>
            </w:pPr>
            <w:ins w:id="2845" w:author="Հերմինե Գևորգյան" w:date="2026-02-26T23:44:00Z" w16du:dateUtc="2026-02-26T19:44:00Z">
              <w:r w:rsidRPr="00E6597C">
                <w:rPr>
                  <w:rFonts w:ascii="GHEA Grapalat" w:hAnsi="GHEA Grapalat" w:cs="Sylfaen"/>
                  <w:sz w:val="18"/>
                  <w:szCs w:val="22"/>
                  <w:lang w:val="pt-BR"/>
                </w:rPr>
                <w:t>Օ</w:t>
              </w:r>
              <w:r w:rsidR="009C3DE5" w:rsidRPr="00E6597C">
                <w:rPr>
                  <w:rFonts w:ascii="GHEA Grapalat" w:hAnsi="GHEA Grapalat" w:cs="Sylfaen"/>
                  <w:sz w:val="18"/>
                  <w:szCs w:val="22"/>
                  <w:lang w:val="pt-BR"/>
                </w:rPr>
                <w:t>գոստոս</w:t>
              </w:r>
            </w:ins>
          </w:p>
        </w:tc>
        <w:tc>
          <w:tcPr>
            <w:tcW w:w="552" w:type="dxa"/>
            <w:textDirection w:val="btLr"/>
            <w:vAlign w:val="center"/>
          </w:tcPr>
          <w:p w14:paraId="17C55EF2" w14:textId="4FBFF7EA" w:rsidR="009C3DE5" w:rsidRPr="00E6597C" w:rsidRDefault="009C3DE5" w:rsidP="009C3DE5">
            <w:pPr>
              <w:ind w:left="113" w:right="-7"/>
              <w:jc w:val="center"/>
              <w:rPr>
                <w:ins w:id="2846" w:author="Հերմինե Գևորգյան" w:date="2026-02-26T23:44:00Z" w16du:dateUtc="2026-02-26T19:44:00Z"/>
                <w:rFonts w:ascii="GHEA Grapalat" w:hAnsi="GHEA Grapalat"/>
                <w:sz w:val="18"/>
                <w:szCs w:val="22"/>
                <w:lang w:val="pt-BR"/>
              </w:rPr>
            </w:pPr>
            <w:ins w:id="2847" w:author="Հերմինե Գևորգյան" w:date="2026-02-26T23:44:00Z" w16du:dateUtc="2026-02-26T19:44:00Z">
              <w:r w:rsidRPr="00E6597C">
                <w:rPr>
                  <w:rFonts w:ascii="GHEA Grapalat" w:hAnsi="GHEA Grapalat" w:cs="Sylfaen"/>
                  <w:sz w:val="18"/>
                  <w:szCs w:val="22"/>
                  <w:lang w:val="pt-BR"/>
                </w:rPr>
                <w:t>սեպտեմբեր</w:t>
              </w:r>
              <w:r w:rsidRPr="00E6597C">
                <w:rPr>
                  <w:rFonts w:ascii="GHEA Grapalat" w:hAnsi="GHEA Grapalat" w:cs="Times Armenian"/>
                  <w:sz w:val="18"/>
                  <w:szCs w:val="22"/>
                  <w:lang w:val="pt-BR"/>
                </w:rPr>
                <w:t xml:space="preserve"> </w:t>
              </w:r>
            </w:ins>
          </w:p>
        </w:tc>
        <w:tc>
          <w:tcPr>
            <w:tcW w:w="470" w:type="dxa"/>
            <w:textDirection w:val="btLr"/>
            <w:vAlign w:val="center"/>
          </w:tcPr>
          <w:p w14:paraId="09D83465" w14:textId="77777777" w:rsidR="009C3DE5" w:rsidRPr="00E6597C" w:rsidRDefault="009C3DE5" w:rsidP="009C3DE5">
            <w:pPr>
              <w:ind w:left="113" w:right="-7"/>
              <w:jc w:val="center"/>
              <w:rPr>
                <w:ins w:id="2848" w:author="Հերմինե Գևորգյան" w:date="2026-02-26T23:44:00Z" w16du:dateUtc="2026-02-26T19:44:00Z"/>
                <w:rFonts w:ascii="GHEA Grapalat" w:hAnsi="GHEA Grapalat"/>
                <w:sz w:val="18"/>
                <w:szCs w:val="22"/>
                <w:lang w:val="pt-BR"/>
              </w:rPr>
            </w:pPr>
            <w:ins w:id="2849" w:author="Հերմինե Գևորգյան" w:date="2026-02-26T23:44:00Z" w16du:dateUtc="2026-02-26T19:44:00Z">
              <w:r w:rsidRPr="00E6597C">
                <w:rPr>
                  <w:rFonts w:ascii="GHEA Grapalat" w:hAnsi="GHEA Grapalat" w:cs="Sylfaen"/>
                  <w:sz w:val="18"/>
                  <w:szCs w:val="22"/>
                  <w:lang w:val="pt-BR"/>
                </w:rPr>
                <w:t>հոկտեմբեր</w:t>
              </w:r>
            </w:ins>
          </w:p>
        </w:tc>
        <w:tc>
          <w:tcPr>
            <w:tcW w:w="470" w:type="dxa"/>
            <w:textDirection w:val="btLr"/>
            <w:vAlign w:val="center"/>
          </w:tcPr>
          <w:p w14:paraId="465ECF4C" w14:textId="77777777" w:rsidR="009C3DE5" w:rsidRPr="00E6597C" w:rsidRDefault="009C3DE5" w:rsidP="009C3DE5">
            <w:pPr>
              <w:ind w:left="113" w:right="-7"/>
              <w:jc w:val="center"/>
              <w:rPr>
                <w:ins w:id="2850" w:author="Հերմինե Գևորգյան" w:date="2026-02-26T23:44:00Z" w16du:dateUtc="2026-02-26T19:44:00Z"/>
                <w:rFonts w:ascii="GHEA Grapalat" w:hAnsi="GHEA Grapalat"/>
                <w:sz w:val="18"/>
                <w:szCs w:val="22"/>
                <w:lang w:val="pt-BR"/>
              </w:rPr>
            </w:pPr>
            <w:ins w:id="2851" w:author="Հերմինե Գևորգյան" w:date="2026-02-26T23:44:00Z" w16du:dateUtc="2026-02-26T19:44:00Z">
              <w:r w:rsidRPr="00E6597C">
                <w:rPr>
                  <w:rFonts w:ascii="GHEA Grapalat" w:hAnsi="GHEA Grapalat"/>
                  <w:sz w:val="18"/>
                </w:rPr>
                <w:t xml:space="preserve"> </w:t>
              </w:r>
              <w:r w:rsidRPr="00E6597C">
                <w:rPr>
                  <w:rFonts w:ascii="GHEA Grapalat" w:hAnsi="GHEA Grapalat" w:cs="Sylfaen"/>
                  <w:sz w:val="18"/>
                  <w:szCs w:val="22"/>
                  <w:lang w:val="pt-BR"/>
                </w:rPr>
                <w:t>նոյեմբեր</w:t>
              </w:r>
            </w:ins>
          </w:p>
        </w:tc>
        <w:tc>
          <w:tcPr>
            <w:tcW w:w="470" w:type="dxa"/>
            <w:textDirection w:val="btLr"/>
            <w:vAlign w:val="center"/>
          </w:tcPr>
          <w:p w14:paraId="3E4370D3" w14:textId="77777777" w:rsidR="009C3DE5" w:rsidRPr="00E6597C" w:rsidRDefault="009C3DE5" w:rsidP="009C3DE5">
            <w:pPr>
              <w:ind w:left="113" w:right="-7"/>
              <w:jc w:val="center"/>
              <w:rPr>
                <w:ins w:id="2852" w:author="Հերմինե Գևորգյան" w:date="2026-02-26T23:44:00Z" w16du:dateUtc="2026-02-26T19:44:00Z"/>
                <w:rFonts w:ascii="GHEA Grapalat" w:hAnsi="GHEA Grapalat"/>
                <w:sz w:val="18"/>
                <w:szCs w:val="22"/>
                <w:lang w:val="pt-BR"/>
              </w:rPr>
            </w:pPr>
            <w:ins w:id="2853" w:author="Հերմինե Գևորգյան" w:date="2026-02-26T23:44:00Z" w16du:dateUtc="2026-02-26T19:44:00Z">
              <w:r w:rsidRPr="00E6597C">
                <w:rPr>
                  <w:rFonts w:ascii="GHEA Grapalat" w:hAnsi="GHEA Grapalat" w:cs="Sylfaen"/>
                  <w:sz w:val="18"/>
                  <w:szCs w:val="22"/>
                  <w:lang w:val="pt-BR"/>
                </w:rPr>
                <w:t>դեկտեմբեր</w:t>
              </w:r>
            </w:ins>
          </w:p>
        </w:tc>
        <w:tc>
          <w:tcPr>
            <w:tcW w:w="1097" w:type="dxa"/>
            <w:vAlign w:val="center"/>
          </w:tcPr>
          <w:p w14:paraId="3C4C1CCE" w14:textId="77777777" w:rsidR="009C3DE5" w:rsidRPr="00E6597C" w:rsidRDefault="009C3DE5" w:rsidP="009C3DE5">
            <w:pPr>
              <w:ind w:right="-1"/>
              <w:jc w:val="center"/>
              <w:rPr>
                <w:ins w:id="2854" w:author="Հերմինե Գևորգյան" w:date="2026-02-26T23:44:00Z" w16du:dateUtc="2026-02-26T19:44:00Z"/>
                <w:rFonts w:ascii="GHEA Grapalat" w:hAnsi="GHEA Grapalat"/>
                <w:sz w:val="18"/>
                <w:szCs w:val="22"/>
                <w:lang w:val="pt-BR"/>
              </w:rPr>
            </w:pPr>
            <w:ins w:id="2855" w:author="Հերմինե Գևորգյան" w:date="2026-02-26T23:44:00Z" w16du:dateUtc="2026-02-26T19:44:00Z">
              <w:r w:rsidRPr="00E6597C">
                <w:rPr>
                  <w:rFonts w:ascii="GHEA Grapalat" w:hAnsi="GHEA Grapalat" w:cs="Sylfaen"/>
                  <w:sz w:val="18"/>
                  <w:szCs w:val="22"/>
                  <w:lang w:val="pt-BR"/>
                </w:rPr>
                <w:t>Ընդամենը</w:t>
              </w:r>
            </w:ins>
          </w:p>
          <w:p w14:paraId="4EF9CF9F" w14:textId="77777777" w:rsidR="009C3DE5" w:rsidRPr="00E6597C" w:rsidRDefault="009C3DE5" w:rsidP="009C3DE5">
            <w:pPr>
              <w:jc w:val="center"/>
              <w:rPr>
                <w:ins w:id="2856" w:author="Հերմինե Գևորգյան" w:date="2026-02-26T23:44:00Z" w16du:dateUtc="2026-02-26T19:44:00Z"/>
                <w:rFonts w:ascii="GHEA Grapalat" w:hAnsi="GHEA Grapalat"/>
                <w:sz w:val="18"/>
                <w:lang w:val="es-ES"/>
              </w:rPr>
            </w:pPr>
          </w:p>
        </w:tc>
      </w:tr>
      <w:tr w:rsidR="009C3DE5" w:rsidRPr="00E6597C" w14:paraId="41C6213D" w14:textId="77777777" w:rsidTr="00AD14A1">
        <w:trPr>
          <w:trHeight w:val="1538"/>
          <w:ins w:id="2857" w:author="Հերմինե Գևորգյան" w:date="2026-02-26T23:44:00Z"/>
        </w:trPr>
        <w:tc>
          <w:tcPr>
            <w:tcW w:w="1030" w:type="dxa"/>
          </w:tcPr>
          <w:p w14:paraId="48A5966E" w14:textId="5AE387EB" w:rsidR="009C3DE5" w:rsidRPr="009C3DE5" w:rsidRDefault="009C3DE5" w:rsidP="009C3DE5">
            <w:pPr>
              <w:jc w:val="center"/>
              <w:rPr>
                <w:ins w:id="2858" w:author="Հերմինե Գևորգյան" w:date="2026-02-26T23:44:00Z" w16du:dateUtc="2026-02-26T19:44:00Z"/>
                <w:rFonts w:ascii="GHEA Grapalat" w:hAnsi="GHEA Grapalat"/>
                <w:sz w:val="20"/>
                <w:lang w:val="hy-AM"/>
              </w:rPr>
            </w:pPr>
            <w:ins w:id="2859" w:author="Հերմինե Գևորգյան" w:date="2026-02-26T23:44:00Z" w16du:dateUtc="2026-02-26T19:44:00Z">
              <w:r>
                <w:rPr>
                  <w:rFonts w:ascii="GHEA Grapalat" w:hAnsi="GHEA Grapalat"/>
                  <w:sz w:val="20"/>
                  <w:lang w:val="hy-AM"/>
                </w:rPr>
                <w:t>1</w:t>
              </w:r>
            </w:ins>
          </w:p>
        </w:tc>
        <w:tc>
          <w:tcPr>
            <w:tcW w:w="1530" w:type="dxa"/>
          </w:tcPr>
          <w:p w14:paraId="1388D201" w14:textId="024099DE" w:rsidR="009C3DE5" w:rsidRPr="00E6597C" w:rsidRDefault="009C3DE5" w:rsidP="009C3DE5">
            <w:pPr>
              <w:jc w:val="center"/>
              <w:rPr>
                <w:ins w:id="2860" w:author="Հերմինե Գևորգյան" w:date="2026-02-26T23:44:00Z" w16du:dateUtc="2026-02-26T19:44:00Z"/>
                <w:rFonts w:ascii="GHEA Grapalat" w:hAnsi="GHEA Grapalat"/>
                <w:sz w:val="20"/>
                <w:lang w:val="es-ES"/>
              </w:rPr>
            </w:pPr>
            <w:ins w:id="2861" w:author="Հերմինե Գևորգյան" w:date="2026-02-26T23:44:00Z" w16du:dateUtc="2026-02-26T19:44:00Z">
              <w:r>
                <w:rPr>
                  <w:rFonts w:ascii="GHEA Grapalat" w:hAnsi="GHEA Grapalat"/>
                  <w:b/>
                  <w:color w:val="000000"/>
                  <w:sz w:val="20"/>
                  <w:szCs w:val="20"/>
                </w:rPr>
                <w:t>45211229</w:t>
              </w:r>
            </w:ins>
          </w:p>
        </w:tc>
        <w:tc>
          <w:tcPr>
            <w:tcW w:w="1956" w:type="dxa"/>
          </w:tcPr>
          <w:p w14:paraId="02ED3441" w14:textId="77777777" w:rsidR="009C3DE5" w:rsidRPr="00E6597C" w:rsidRDefault="009C3DE5" w:rsidP="009C3DE5">
            <w:pPr>
              <w:jc w:val="center"/>
              <w:rPr>
                <w:ins w:id="2862" w:author="Հերմինե Գևորգյան" w:date="2026-02-26T23:44:00Z" w16du:dateUtc="2026-02-26T19:44:00Z"/>
                <w:rFonts w:ascii="GHEA Grapalat" w:hAnsi="GHEA Grapalat"/>
                <w:sz w:val="20"/>
                <w:lang w:val="es-ES"/>
              </w:rPr>
            </w:pPr>
            <w:proofErr w:type="spellStart"/>
            <w:ins w:id="2863" w:author="Հերմինե Գևորգյան" w:date="2026-02-26T23:44:00Z" w16du:dateUtc="2026-02-26T19:44:00Z">
              <w:r>
                <w:rPr>
                  <w:rFonts w:ascii="GHEA Grapalat" w:hAnsi="GHEA Grapalat"/>
                  <w:b/>
                  <w:color w:val="000000"/>
                  <w:sz w:val="20"/>
                  <w:szCs w:val="20"/>
                </w:rPr>
                <w:t>Լաբորատոր</w:t>
              </w:r>
              <w:proofErr w:type="spellEnd"/>
              <w:r>
                <w:rPr>
                  <w:rFonts w:ascii="GHEA Grapalat" w:hAnsi="GHEA Grapalat"/>
                  <w:b/>
                  <w:color w:val="000000"/>
                  <w:sz w:val="20"/>
                  <w:szCs w:val="20"/>
                </w:rPr>
                <w:t xml:space="preserve"> </w:t>
              </w:r>
              <w:proofErr w:type="spellStart"/>
              <w:r>
                <w:rPr>
                  <w:rFonts w:ascii="GHEA Grapalat" w:hAnsi="GHEA Grapalat"/>
                  <w:b/>
                  <w:color w:val="000000"/>
                  <w:sz w:val="20"/>
                  <w:szCs w:val="20"/>
                </w:rPr>
                <w:t>դասասենյակների</w:t>
              </w:r>
              <w:proofErr w:type="spellEnd"/>
              <w:r>
                <w:rPr>
                  <w:rFonts w:ascii="GHEA Grapalat" w:hAnsi="GHEA Grapalat"/>
                  <w:b/>
                  <w:color w:val="000000"/>
                  <w:sz w:val="20"/>
                  <w:szCs w:val="20"/>
                </w:rPr>
                <w:t xml:space="preserve"> </w:t>
              </w:r>
              <w:proofErr w:type="spellStart"/>
              <w:r>
                <w:rPr>
                  <w:rFonts w:ascii="GHEA Grapalat" w:hAnsi="GHEA Grapalat"/>
                  <w:b/>
                  <w:color w:val="000000"/>
                  <w:sz w:val="20"/>
                  <w:szCs w:val="20"/>
                </w:rPr>
                <w:t>վերանորոգման</w:t>
              </w:r>
              <w:proofErr w:type="spellEnd"/>
              <w:r>
                <w:rPr>
                  <w:rFonts w:ascii="GHEA Grapalat" w:hAnsi="GHEA Grapalat"/>
                  <w:b/>
                  <w:color w:val="000000"/>
                  <w:sz w:val="20"/>
                  <w:szCs w:val="20"/>
                </w:rPr>
                <w:t xml:space="preserve"> </w:t>
              </w:r>
              <w:proofErr w:type="spellStart"/>
              <w:r>
                <w:rPr>
                  <w:rFonts w:ascii="GHEA Grapalat" w:hAnsi="GHEA Grapalat"/>
                  <w:b/>
                  <w:color w:val="000000"/>
                  <w:sz w:val="20"/>
                  <w:szCs w:val="20"/>
                </w:rPr>
                <w:t>աշխատանքներ</w:t>
              </w:r>
              <w:proofErr w:type="spellEnd"/>
            </w:ins>
          </w:p>
        </w:tc>
        <w:tc>
          <w:tcPr>
            <w:tcW w:w="470" w:type="dxa"/>
          </w:tcPr>
          <w:p w14:paraId="60FA4474" w14:textId="77777777" w:rsidR="009C3DE5" w:rsidRPr="00E6597C" w:rsidRDefault="009C3DE5" w:rsidP="009C3DE5">
            <w:pPr>
              <w:jc w:val="center"/>
              <w:rPr>
                <w:ins w:id="2864" w:author="Հերմինե Գևորգյան" w:date="2026-02-26T23:44:00Z" w16du:dateUtc="2026-02-26T19:44:00Z"/>
                <w:rFonts w:ascii="GHEA Grapalat" w:hAnsi="GHEA Grapalat"/>
                <w:sz w:val="20"/>
                <w:lang w:val="pt-BR"/>
              </w:rPr>
            </w:pPr>
          </w:p>
          <w:p w14:paraId="7C2101BD" w14:textId="77777777" w:rsidR="009C3DE5" w:rsidRPr="00E6597C" w:rsidRDefault="009C3DE5" w:rsidP="009C3DE5">
            <w:pPr>
              <w:jc w:val="center"/>
              <w:rPr>
                <w:ins w:id="2865" w:author="Հերմինե Գևորգյան" w:date="2026-02-26T23:44:00Z" w16du:dateUtc="2026-02-26T19:44:00Z"/>
                <w:rFonts w:ascii="GHEA Grapalat" w:hAnsi="GHEA Grapalat"/>
                <w:sz w:val="20"/>
                <w:lang w:val="pt-BR"/>
              </w:rPr>
            </w:pPr>
          </w:p>
          <w:p w14:paraId="194C9A36" w14:textId="77777777" w:rsidR="009C3DE5" w:rsidRPr="00E6597C" w:rsidRDefault="009C3DE5" w:rsidP="009C3DE5">
            <w:pPr>
              <w:jc w:val="center"/>
              <w:rPr>
                <w:ins w:id="2866" w:author="Հերմինե Գևորգյան" w:date="2026-02-26T23:44:00Z" w16du:dateUtc="2026-02-26T19:44:00Z"/>
                <w:rFonts w:ascii="GHEA Grapalat" w:hAnsi="GHEA Grapalat"/>
                <w:lang w:val="pt-BR"/>
              </w:rPr>
            </w:pPr>
            <w:ins w:id="2867" w:author="Հերմինե Գևորգյան" w:date="2026-02-26T23:44:00Z" w16du:dateUtc="2026-02-26T19:44:00Z">
              <w:r w:rsidRPr="00E6597C">
                <w:rPr>
                  <w:rFonts w:ascii="GHEA Grapalat" w:hAnsi="GHEA Grapalat"/>
                  <w:sz w:val="20"/>
                  <w:lang w:val="pt-BR"/>
                </w:rPr>
                <w:t>... %</w:t>
              </w:r>
            </w:ins>
          </w:p>
        </w:tc>
        <w:tc>
          <w:tcPr>
            <w:tcW w:w="470" w:type="dxa"/>
          </w:tcPr>
          <w:p w14:paraId="2AC4C87C" w14:textId="77777777" w:rsidR="009C3DE5" w:rsidRPr="00E6597C" w:rsidRDefault="009C3DE5" w:rsidP="009C3DE5">
            <w:pPr>
              <w:jc w:val="center"/>
              <w:rPr>
                <w:ins w:id="2868" w:author="Հերմինե Գևորգյան" w:date="2026-02-26T23:44:00Z" w16du:dateUtc="2026-02-26T19:44:00Z"/>
                <w:rFonts w:ascii="GHEA Grapalat" w:hAnsi="GHEA Grapalat"/>
                <w:sz w:val="20"/>
                <w:lang w:val="pt-BR"/>
              </w:rPr>
            </w:pPr>
          </w:p>
          <w:p w14:paraId="5A4BFFBB" w14:textId="77777777" w:rsidR="009C3DE5" w:rsidRPr="00E6597C" w:rsidRDefault="009C3DE5" w:rsidP="009C3DE5">
            <w:pPr>
              <w:jc w:val="center"/>
              <w:rPr>
                <w:ins w:id="2869" w:author="Հերմինե Գևորգյան" w:date="2026-02-26T23:44:00Z" w16du:dateUtc="2026-02-26T19:44:00Z"/>
                <w:rFonts w:ascii="GHEA Grapalat" w:hAnsi="GHEA Grapalat"/>
                <w:sz w:val="20"/>
                <w:lang w:val="pt-BR"/>
              </w:rPr>
            </w:pPr>
          </w:p>
          <w:p w14:paraId="309E9C1A" w14:textId="77777777" w:rsidR="009C3DE5" w:rsidRPr="00E6597C" w:rsidRDefault="009C3DE5" w:rsidP="009C3DE5">
            <w:pPr>
              <w:jc w:val="center"/>
              <w:rPr>
                <w:ins w:id="2870" w:author="Հերմինե Գևորգյան" w:date="2026-02-26T23:44:00Z" w16du:dateUtc="2026-02-26T19:44:00Z"/>
                <w:rFonts w:ascii="GHEA Grapalat" w:hAnsi="GHEA Grapalat"/>
                <w:lang w:val="pt-BR"/>
              </w:rPr>
            </w:pPr>
            <w:ins w:id="2871" w:author="Հերմինե Գևորգյան" w:date="2026-02-26T23:44:00Z" w16du:dateUtc="2026-02-26T19:44:00Z">
              <w:r w:rsidRPr="00E6597C">
                <w:rPr>
                  <w:rFonts w:ascii="GHEA Grapalat" w:hAnsi="GHEA Grapalat"/>
                  <w:sz w:val="20"/>
                  <w:lang w:val="pt-BR"/>
                </w:rPr>
                <w:t>... %</w:t>
              </w:r>
            </w:ins>
          </w:p>
        </w:tc>
        <w:tc>
          <w:tcPr>
            <w:tcW w:w="470" w:type="dxa"/>
          </w:tcPr>
          <w:p w14:paraId="4FD74BE4" w14:textId="77777777" w:rsidR="009C3DE5" w:rsidRPr="00E6597C" w:rsidRDefault="009C3DE5" w:rsidP="009C3DE5">
            <w:pPr>
              <w:jc w:val="center"/>
              <w:rPr>
                <w:ins w:id="2872" w:author="Հերմինե Գևորգյան" w:date="2026-02-26T23:44:00Z" w16du:dateUtc="2026-02-26T19:44:00Z"/>
                <w:rFonts w:ascii="GHEA Grapalat" w:hAnsi="GHEA Grapalat"/>
                <w:sz w:val="20"/>
                <w:lang w:val="pt-BR"/>
              </w:rPr>
            </w:pPr>
          </w:p>
          <w:p w14:paraId="11873762" w14:textId="77777777" w:rsidR="009C3DE5" w:rsidRPr="00E6597C" w:rsidRDefault="009C3DE5" w:rsidP="009C3DE5">
            <w:pPr>
              <w:jc w:val="center"/>
              <w:rPr>
                <w:ins w:id="2873" w:author="Հերմինե Գևորգյան" w:date="2026-02-26T23:44:00Z" w16du:dateUtc="2026-02-26T19:44:00Z"/>
                <w:rFonts w:ascii="GHEA Grapalat" w:hAnsi="GHEA Grapalat"/>
                <w:sz w:val="20"/>
                <w:lang w:val="pt-BR"/>
              </w:rPr>
            </w:pPr>
          </w:p>
          <w:p w14:paraId="0B645E02" w14:textId="77777777" w:rsidR="009C3DE5" w:rsidRPr="00E6597C" w:rsidRDefault="009C3DE5" w:rsidP="009C3DE5">
            <w:pPr>
              <w:jc w:val="center"/>
              <w:rPr>
                <w:ins w:id="2874" w:author="Հերմինե Գևորգյան" w:date="2026-02-26T23:44:00Z" w16du:dateUtc="2026-02-26T19:44:00Z"/>
                <w:rFonts w:ascii="GHEA Grapalat" w:hAnsi="GHEA Grapalat" w:cs="Arial"/>
                <w:sz w:val="18"/>
                <w:szCs w:val="18"/>
                <w:lang w:val="pt-BR"/>
              </w:rPr>
            </w:pPr>
            <w:ins w:id="2875" w:author="Հերմինե Գևորգյան" w:date="2026-02-26T23:44:00Z" w16du:dateUtc="2026-02-26T19:44:00Z">
              <w:r w:rsidRPr="00E6597C">
                <w:rPr>
                  <w:rFonts w:ascii="GHEA Grapalat" w:hAnsi="GHEA Grapalat"/>
                  <w:sz w:val="20"/>
                  <w:lang w:val="pt-BR"/>
                </w:rPr>
                <w:t>... %</w:t>
              </w:r>
            </w:ins>
          </w:p>
        </w:tc>
        <w:tc>
          <w:tcPr>
            <w:tcW w:w="470" w:type="dxa"/>
          </w:tcPr>
          <w:p w14:paraId="24771712" w14:textId="77777777" w:rsidR="009C3DE5" w:rsidRPr="00E6597C" w:rsidRDefault="009C3DE5" w:rsidP="009C3DE5">
            <w:pPr>
              <w:jc w:val="center"/>
              <w:rPr>
                <w:ins w:id="2876" w:author="Հերմինե Գևորգյան" w:date="2026-02-26T23:44:00Z" w16du:dateUtc="2026-02-26T19:44:00Z"/>
                <w:rFonts w:ascii="GHEA Grapalat" w:hAnsi="GHEA Grapalat"/>
                <w:sz w:val="20"/>
                <w:lang w:val="pt-BR"/>
              </w:rPr>
            </w:pPr>
          </w:p>
          <w:p w14:paraId="07BCC4B1" w14:textId="77777777" w:rsidR="009C3DE5" w:rsidRPr="00E6597C" w:rsidRDefault="009C3DE5" w:rsidP="009C3DE5">
            <w:pPr>
              <w:jc w:val="center"/>
              <w:rPr>
                <w:ins w:id="2877" w:author="Հերմինե Գևորգյան" w:date="2026-02-26T23:44:00Z" w16du:dateUtc="2026-02-26T19:44:00Z"/>
                <w:rFonts w:ascii="GHEA Grapalat" w:hAnsi="GHEA Grapalat"/>
                <w:sz w:val="20"/>
                <w:lang w:val="pt-BR"/>
              </w:rPr>
            </w:pPr>
          </w:p>
          <w:p w14:paraId="6FD261C9" w14:textId="77777777" w:rsidR="009C3DE5" w:rsidRPr="00E6597C" w:rsidRDefault="009C3DE5" w:rsidP="009C3DE5">
            <w:pPr>
              <w:jc w:val="center"/>
              <w:rPr>
                <w:ins w:id="2878" w:author="Հերմինե Գևորգյան" w:date="2026-02-26T23:44:00Z" w16du:dateUtc="2026-02-26T19:44:00Z"/>
                <w:rFonts w:ascii="GHEA Grapalat" w:hAnsi="GHEA Grapalat" w:cs="Arial"/>
                <w:sz w:val="18"/>
                <w:szCs w:val="18"/>
                <w:lang w:val="pt-BR"/>
              </w:rPr>
            </w:pPr>
            <w:ins w:id="2879" w:author="Հերմինե Գևորգյան" w:date="2026-02-26T23:44:00Z" w16du:dateUtc="2026-02-26T19:44:00Z">
              <w:r w:rsidRPr="00E6597C">
                <w:rPr>
                  <w:rFonts w:ascii="GHEA Grapalat" w:hAnsi="GHEA Grapalat"/>
                  <w:sz w:val="20"/>
                  <w:lang w:val="pt-BR"/>
                </w:rPr>
                <w:t>... %</w:t>
              </w:r>
            </w:ins>
          </w:p>
        </w:tc>
        <w:tc>
          <w:tcPr>
            <w:tcW w:w="470" w:type="dxa"/>
          </w:tcPr>
          <w:p w14:paraId="74FE51A7" w14:textId="77777777" w:rsidR="009C3DE5" w:rsidRPr="00E6597C" w:rsidRDefault="009C3DE5" w:rsidP="009C3DE5">
            <w:pPr>
              <w:jc w:val="center"/>
              <w:rPr>
                <w:ins w:id="2880" w:author="Հերմինե Գևորգյան" w:date="2026-02-26T23:44:00Z" w16du:dateUtc="2026-02-26T19:44:00Z"/>
                <w:rFonts w:ascii="GHEA Grapalat" w:hAnsi="GHEA Grapalat"/>
                <w:sz w:val="20"/>
                <w:lang w:val="pt-BR"/>
              </w:rPr>
            </w:pPr>
          </w:p>
          <w:p w14:paraId="5B8F7AC3" w14:textId="77777777" w:rsidR="009C3DE5" w:rsidRPr="00E6597C" w:rsidRDefault="009C3DE5" w:rsidP="009C3DE5">
            <w:pPr>
              <w:jc w:val="center"/>
              <w:rPr>
                <w:ins w:id="2881" w:author="Հերմինե Գևորգյան" w:date="2026-02-26T23:44:00Z" w16du:dateUtc="2026-02-26T19:44:00Z"/>
                <w:rFonts w:ascii="GHEA Grapalat" w:hAnsi="GHEA Grapalat"/>
                <w:sz w:val="20"/>
                <w:lang w:val="pt-BR"/>
              </w:rPr>
            </w:pPr>
          </w:p>
          <w:p w14:paraId="2A6577DD" w14:textId="77777777" w:rsidR="009C3DE5" w:rsidRPr="00E6597C" w:rsidRDefault="009C3DE5" w:rsidP="009C3DE5">
            <w:pPr>
              <w:jc w:val="center"/>
              <w:rPr>
                <w:ins w:id="2882" w:author="Հերմինե Գևորգյան" w:date="2026-02-26T23:44:00Z" w16du:dateUtc="2026-02-26T19:44:00Z"/>
                <w:rFonts w:ascii="GHEA Grapalat" w:hAnsi="GHEA Grapalat" w:cs="Arial"/>
                <w:sz w:val="18"/>
                <w:szCs w:val="18"/>
                <w:lang w:val="pt-BR"/>
              </w:rPr>
            </w:pPr>
            <w:ins w:id="2883" w:author="Հերմինե Գևորգյան" w:date="2026-02-26T23:44:00Z" w16du:dateUtc="2026-02-26T19:44:00Z">
              <w:r w:rsidRPr="00E6597C">
                <w:rPr>
                  <w:rFonts w:ascii="GHEA Grapalat" w:hAnsi="GHEA Grapalat"/>
                  <w:sz w:val="20"/>
                  <w:lang w:val="pt-BR"/>
                </w:rPr>
                <w:t>... %</w:t>
              </w:r>
            </w:ins>
          </w:p>
        </w:tc>
        <w:tc>
          <w:tcPr>
            <w:tcW w:w="470" w:type="dxa"/>
          </w:tcPr>
          <w:p w14:paraId="11B417C7" w14:textId="77777777" w:rsidR="009C3DE5" w:rsidRPr="00E6597C" w:rsidRDefault="009C3DE5" w:rsidP="009C3DE5">
            <w:pPr>
              <w:jc w:val="center"/>
              <w:rPr>
                <w:ins w:id="2884" w:author="Հերմինե Գևորգյան" w:date="2026-02-26T23:44:00Z" w16du:dateUtc="2026-02-26T19:44:00Z"/>
                <w:rFonts w:ascii="GHEA Grapalat" w:hAnsi="GHEA Grapalat"/>
                <w:sz w:val="20"/>
                <w:lang w:val="pt-BR"/>
              </w:rPr>
            </w:pPr>
          </w:p>
          <w:p w14:paraId="4500F380" w14:textId="77777777" w:rsidR="009C3DE5" w:rsidRPr="00E6597C" w:rsidRDefault="009C3DE5" w:rsidP="009C3DE5">
            <w:pPr>
              <w:jc w:val="center"/>
              <w:rPr>
                <w:ins w:id="2885" w:author="Հերմինե Գևորգյան" w:date="2026-02-26T23:44:00Z" w16du:dateUtc="2026-02-26T19:44:00Z"/>
                <w:rFonts w:ascii="GHEA Grapalat" w:hAnsi="GHEA Grapalat"/>
                <w:sz w:val="20"/>
                <w:lang w:val="pt-BR"/>
              </w:rPr>
            </w:pPr>
          </w:p>
          <w:p w14:paraId="508A56E8" w14:textId="77777777" w:rsidR="009C3DE5" w:rsidRPr="00E6597C" w:rsidRDefault="009C3DE5" w:rsidP="009C3DE5">
            <w:pPr>
              <w:jc w:val="center"/>
              <w:rPr>
                <w:ins w:id="2886" w:author="Հերմինե Գևորգյան" w:date="2026-02-26T23:44:00Z" w16du:dateUtc="2026-02-26T19:44:00Z"/>
                <w:rFonts w:ascii="GHEA Grapalat" w:hAnsi="GHEA Grapalat" w:cs="Arial"/>
                <w:sz w:val="18"/>
                <w:szCs w:val="18"/>
                <w:lang w:val="pt-BR"/>
              </w:rPr>
            </w:pPr>
            <w:ins w:id="2887" w:author="Հերմինե Գևորգյան" w:date="2026-02-26T23:44:00Z" w16du:dateUtc="2026-02-26T19:44:00Z">
              <w:r w:rsidRPr="00E6597C">
                <w:rPr>
                  <w:rFonts w:ascii="GHEA Grapalat" w:hAnsi="GHEA Grapalat"/>
                  <w:sz w:val="20"/>
                  <w:lang w:val="pt-BR"/>
                </w:rPr>
                <w:t>... %</w:t>
              </w:r>
            </w:ins>
          </w:p>
        </w:tc>
        <w:tc>
          <w:tcPr>
            <w:tcW w:w="470" w:type="dxa"/>
          </w:tcPr>
          <w:p w14:paraId="6634E137" w14:textId="77777777" w:rsidR="009C3DE5" w:rsidRPr="00E6597C" w:rsidRDefault="009C3DE5" w:rsidP="009C3DE5">
            <w:pPr>
              <w:jc w:val="center"/>
              <w:rPr>
                <w:ins w:id="2888" w:author="Հերմինե Գևորգյան" w:date="2026-02-26T23:44:00Z" w16du:dateUtc="2026-02-26T19:44:00Z"/>
                <w:rFonts w:ascii="GHEA Grapalat" w:hAnsi="GHEA Grapalat"/>
                <w:sz w:val="20"/>
                <w:lang w:val="pt-BR"/>
              </w:rPr>
            </w:pPr>
          </w:p>
          <w:p w14:paraId="15B0DA24" w14:textId="77777777" w:rsidR="009C3DE5" w:rsidRPr="00E6597C" w:rsidRDefault="009C3DE5" w:rsidP="009C3DE5">
            <w:pPr>
              <w:jc w:val="center"/>
              <w:rPr>
                <w:ins w:id="2889" w:author="Հերմինե Գևորգյան" w:date="2026-02-26T23:44:00Z" w16du:dateUtc="2026-02-26T19:44:00Z"/>
                <w:rFonts w:ascii="GHEA Grapalat" w:hAnsi="GHEA Grapalat"/>
                <w:sz w:val="20"/>
                <w:lang w:val="pt-BR"/>
              </w:rPr>
            </w:pPr>
          </w:p>
          <w:p w14:paraId="3CAD64C7" w14:textId="77777777" w:rsidR="009C3DE5" w:rsidRPr="00E6597C" w:rsidRDefault="009C3DE5" w:rsidP="009C3DE5">
            <w:pPr>
              <w:jc w:val="center"/>
              <w:rPr>
                <w:ins w:id="2890" w:author="Հերմինե Գևորգյան" w:date="2026-02-26T23:44:00Z" w16du:dateUtc="2026-02-26T19:44:00Z"/>
                <w:rFonts w:ascii="GHEA Grapalat" w:hAnsi="GHEA Grapalat" w:cs="Arial"/>
                <w:sz w:val="18"/>
                <w:szCs w:val="18"/>
                <w:lang w:val="pt-BR"/>
              </w:rPr>
            </w:pPr>
            <w:ins w:id="2891" w:author="Հերմինե Գևորգյան" w:date="2026-02-26T23:44:00Z" w16du:dateUtc="2026-02-26T19:44:00Z">
              <w:r w:rsidRPr="00E6597C">
                <w:rPr>
                  <w:rFonts w:ascii="GHEA Grapalat" w:hAnsi="GHEA Grapalat"/>
                  <w:sz w:val="20"/>
                  <w:lang w:val="pt-BR"/>
                </w:rPr>
                <w:t>... %</w:t>
              </w:r>
            </w:ins>
          </w:p>
        </w:tc>
        <w:tc>
          <w:tcPr>
            <w:tcW w:w="470" w:type="dxa"/>
          </w:tcPr>
          <w:p w14:paraId="63000DFE" w14:textId="77777777" w:rsidR="009C3DE5" w:rsidRPr="00E6597C" w:rsidRDefault="009C3DE5" w:rsidP="009C3DE5">
            <w:pPr>
              <w:jc w:val="center"/>
              <w:rPr>
                <w:ins w:id="2892" w:author="Հերմինե Գևորգյան" w:date="2026-02-26T23:44:00Z" w16du:dateUtc="2026-02-26T19:44:00Z"/>
                <w:rFonts w:ascii="GHEA Grapalat" w:hAnsi="GHEA Grapalat"/>
                <w:sz w:val="20"/>
                <w:lang w:val="pt-BR"/>
              </w:rPr>
            </w:pPr>
          </w:p>
          <w:p w14:paraId="1425B21A" w14:textId="77777777" w:rsidR="009C3DE5" w:rsidRPr="00E6597C" w:rsidRDefault="009C3DE5" w:rsidP="009C3DE5">
            <w:pPr>
              <w:jc w:val="center"/>
              <w:rPr>
                <w:ins w:id="2893" w:author="Հերմինե Գևորգյան" w:date="2026-02-26T23:44:00Z" w16du:dateUtc="2026-02-26T19:44:00Z"/>
                <w:rFonts w:ascii="GHEA Grapalat" w:hAnsi="GHEA Grapalat"/>
                <w:sz w:val="20"/>
                <w:lang w:val="pt-BR"/>
              </w:rPr>
            </w:pPr>
          </w:p>
          <w:p w14:paraId="052E4759" w14:textId="77777777" w:rsidR="009C3DE5" w:rsidRPr="00E6597C" w:rsidRDefault="009C3DE5" w:rsidP="009C3DE5">
            <w:pPr>
              <w:jc w:val="center"/>
              <w:rPr>
                <w:ins w:id="2894" w:author="Հերմինե Գևորգյան" w:date="2026-02-26T23:44:00Z" w16du:dateUtc="2026-02-26T19:44:00Z"/>
                <w:rFonts w:ascii="GHEA Grapalat" w:hAnsi="GHEA Grapalat" w:cs="Arial"/>
                <w:sz w:val="18"/>
                <w:szCs w:val="18"/>
                <w:lang w:val="pt-BR"/>
              </w:rPr>
            </w:pPr>
            <w:ins w:id="2895" w:author="Հերմինե Գևորգյան" w:date="2026-02-26T23:44:00Z" w16du:dateUtc="2026-02-26T19:44:00Z">
              <w:r w:rsidRPr="00E6597C">
                <w:rPr>
                  <w:rFonts w:ascii="GHEA Grapalat" w:hAnsi="GHEA Grapalat"/>
                  <w:sz w:val="20"/>
                  <w:lang w:val="pt-BR"/>
                </w:rPr>
                <w:t>... %</w:t>
              </w:r>
            </w:ins>
          </w:p>
        </w:tc>
        <w:tc>
          <w:tcPr>
            <w:tcW w:w="552" w:type="dxa"/>
          </w:tcPr>
          <w:p w14:paraId="5B73C1C6" w14:textId="77777777" w:rsidR="009C3DE5" w:rsidRPr="00E6597C" w:rsidRDefault="009C3DE5" w:rsidP="009C3DE5">
            <w:pPr>
              <w:jc w:val="center"/>
              <w:rPr>
                <w:ins w:id="2896" w:author="Հերմինե Գևորգյան" w:date="2026-02-26T23:44:00Z" w16du:dateUtc="2026-02-26T19:44:00Z"/>
                <w:rFonts w:ascii="GHEA Grapalat" w:hAnsi="GHEA Grapalat"/>
                <w:sz w:val="20"/>
                <w:lang w:val="pt-BR"/>
              </w:rPr>
            </w:pPr>
          </w:p>
          <w:p w14:paraId="02DDBBB9" w14:textId="77777777" w:rsidR="009C3DE5" w:rsidRPr="00E6597C" w:rsidRDefault="009C3DE5" w:rsidP="009C3DE5">
            <w:pPr>
              <w:jc w:val="center"/>
              <w:rPr>
                <w:ins w:id="2897" w:author="Հերմինե Գևորգյան" w:date="2026-02-26T23:44:00Z" w16du:dateUtc="2026-02-26T19:44:00Z"/>
                <w:rFonts w:ascii="GHEA Grapalat" w:hAnsi="GHEA Grapalat"/>
                <w:sz w:val="20"/>
                <w:lang w:val="pt-BR"/>
              </w:rPr>
            </w:pPr>
          </w:p>
          <w:p w14:paraId="0F77662D" w14:textId="77777777" w:rsidR="009C3DE5" w:rsidRPr="00E6597C" w:rsidRDefault="009C3DE5" w:rsidP="009C3DE5">
            <w:pPr>
              <w:jc w:val="center"/>
              <w:rPr>
                <w:ins w:id="2898" w:author="Հերմինե Գևորգյան" w:date="2026-02-26T23:44:00Z" w16du:dateUtc="2026-02-26T19:44:00Z"/>
                <w:rFonts w:ascii="GHEA Grapalat" w:hAnsi="GHEA Grapalat" w:cs="Arial"/>
                <w:sz w:val="18"/>
                <w:szCs w:val="18"/>
                <w:lang w:val="pt-BR"/>
              </w:rPr>
            </w:pPr>
            <w:ins w:id="2899" w:author="Հերմինե Գևորգյան" w:date="2026-02-26T23:44:00Z" w16du:dateUtc="2026-02-26T19:44:00Z">
              <w:r w:rsidRPr="00E6597C">
                <w:rPr>
                  <w:rFonts w:ascii="GHEA Grapalat" w:hAnsi="GHEA Grapalat"/>
                  <w:sz w:val="20"/>
                  <w:lang w:val="pt-BR"/>
                </w:rPr>
                <w:t>... %</w:t>
              </w:r>
            </w:ins>
          </w:p>
        </w:tc>
        <w:tc>
          <w:tcPr>
            <w:tcW w:w="470" w:type="dxa"/>
          </w:tcPr>
          <w:p w14:paraId="72978824" w14:textId="77777777" w:rsidR="009C3DE5" w:rsidRPr="00E6597C" w:rsidRDefault="009C3DE5" w:rsidP="009C3DE5">
            <w:pPr>
              <w:jc w:val="center"/>
              <w:rPr>
                <w:ins w:id="2900" w:author="Հերմինե Գևորգյան" w:date="2026-02-26T23:44:00Z" w16du:dateUtc="2026-02-26T19:44:00Z"/>
                <w:rFonts w:ascii="GHEA Grapalat" w:hAnsi="GHEA Grapalat"/>
                <w:sz w:val="20"/>
                <w:lang w:val="pt-BR"/>
              </w:rPr>
            </w:pPr>
          </w:p>
          <w:p w14:paraId="3A4EBBF9" w14:textId="77777777" w:rsidR="009C3DE5" w:rsidRPr="00E6597C" w:rsidRDefault="009C3DE5" w:rsidP="009C3DE5">
            <w:pPr>
              <w:jc w:val="center"/>
              <w:rPr>
                <w:ins w:id="2901" w:author="Հերմինե Գևորգյան" w:date="2026-02-26T23:44:00Z" w16du:dateUtc="2026-02-26T19:44:00Z"/>
                <w:rFonts w:ascii="GHEA Grapalat" w:hAnsi="GHEA Grapalat"/>
                <w:sz w:val="20"/>
                <w:lang w:val="pt-BR"/>
              </w:rPr>
            </w:pPr>
          </w:p>
          <w:p w14:paraId="798E12B3" w14:textId="77777777" w:rsidR="009C3DE5" w:rsidRPr="00E6597C" w:rsidRDefault="009C3DE5" w:rsidP="009C3DE5">
            <w:pPr>
              <w:jc w:val="center"/>
              <w:rPr>
                <w:ins w:id="2902" w:author="Հերմինե Գևորգյան" w:date="2026-02-26T23:44:00Z" w16du:dateUtc="2026-02-26T19:44:00Z"/>
                <w:rFonts w:ascii="GHEA Grapalat" w:hAnsi="GHEA Grapalat" w:cs="Arial"/>
                <w:sz w:val="18"/>
                <w:szCs w:val="18"/>
                <w:lang w:val="pt-BR"/>
              </w:rPr>
            </w:pPr>
            <w:ins w:id="2903" w:author="Հերմինե Գևորգյան" w:date="2026-02-26T23:44:00Z" w16du:dateUtc="2026-02-26T19:44:00Z">
              <w:r w:rsidRPr="00E6597C">
                <w:rPr>
                  <w:rFonts w:ascii="GHEA Grapalat" w:hAnsi="GHEA Grapalat"/>
                  <w:sz w:val="20"/>
                  <w:lang w:val="pt-BR"/>
                </w:rPr>
                <w:t>... %</w:t>
              </w:r>
            </w:ins>
          </w:p>
        </w:tc>
        <w:tc>
          <w:tcPr>
            <w:tcW w:w="470" w:type="dxa"/>
          </w:tcPr>
          <w:p w14:paraId="5A7055A9" w14:textId="77777777" w:rsidR="009C3DE5" w:rsidRPr="00E6597C" w:rsidRDefault="009C3DE5" w:rsidP="009C3DE5">
            <w:pPr>
              <w:jc w:val="center"/>
              <w:rPr>
                <w:ins w:id="2904" w:author="Հերմինե Գևորգյան" w:date="2026-02-26T23:44:00Z" w16du:dateUtc="2026-02-26T19:44:00Z"/>
                <w:rFonts w:ascii="GHEA Grapalat" w:hAnsi="GHEA Grapalat"/>
                <w:sz w:val="20"/>
                <w:lang w:val="pt-BR"/>
              </w:rPr>
            </w:pPr>
          </w:p>
          <w:p w14:paraId="22931F52" w14:textId="77777777" w:rsidR="009C3DE5" w:rsidRPr="00E6597C" w:rsidRDefault="009C3DE5" w:rsidP="009C3DE5">
            <w:pPr>
              <w:jc w:val="center"/>
              <w:rPr>
                <w:ins w:id="2905" w:author="Հերմինե Գևորգյան" w:date="2026-02-26T23:44:00Z" w16du:dateUtc="2026-02-26T19:44:00Z"/>
                <w:rFonts w:ascii="GHEA Grapalat" w:hAnsi="GHEA Grapalat"/>
                <w:sz w:val="20"/>
                <w:lang w:val="pt-BR"/>
              </w:rPr>
            </w:pPr>
          </w:p>
          <w:p w14:paraId="012547FD" w14:textId="77777777" w:rsidR="009C3DE5" w:rsidRPr="00E6597C" w:rsidRDefault="009C3DE5" w:rsidP="009C3DE5">
            <w:pPr>
              <w:jc w:val="center"/>
              <w:rPr>
                <w:ins w:id="2906" w:author="Հերմինե Գևորգյան" w:date="2026-02-26T23:44:00Z" w16du:dateUtc="2026-02-26T19:44:00Z"/>
                <w:rFonts w:ascii="GHEA Grapalat" w:hAnsi="GHEA Grapalat" w:cs="Arial"/>
                <w:sz w:val="18"/>
                <w:szCs w:val="18"/>
                <w:lang w:val="pt-BR"/>
              </w:rPr>
            </w:pPr>
            <w:ins w:id="2907" w:author="Հերմինե Գևորգյան" w:date="2026-02-26T23:44:00Z" w16du:dateUtc="2026-02-26T19:44:00Z">
              <w:r w:rsidRPr="00E6597C">
                <w:rPr>
                  <w:rFonts w:ascii="GHEA Grapalat" w:hAnsi="GHEA Grapalat"/>
                  <w:sz w:val="20"/>
                  <w:lang w:val="pt-BR"/>
                </w:rPr>
                <w:t>... %</w:t>
              </w:r>
            </w:ins>
          </w:p>
        </w:tc>
        <w:tc>
          <w:tcPr>
            <w:tcW w:w="470" w:type="dxa"/>
          </w:tcPr>
          <w:p w14:paraId="0E47550F" w14:textId="77777777" w:rsidR="009C3DE5" w:rsidRPr="00E6597C" w:rsidRDefault="009C3DE5" w:rsidP="009C3DE5">
            <w:pPr>
              <w:jc w:val="center"/>
              <w:rPr>
                <w:ins w:id="2908" w:author="Հերմինե Գևորգյան" w:date="2026-02-26T23:44:00Z" w16du:dateUtc="2026-02-26T19:44:00Z"/>
                <w:rFonts w:ascii="GHEA Grapalat" w:hAnsi="GHEA Grapalat"/>
                <w:sz w:val="20"/>
                <w:lang w:val="pt-BR"/>
              </w:rPr>
            </w:pPr>
          </w:p>
          <w:p w14:paraId="6196D101" w14:textId="77777777" w:rsidR="009C3DE5" w:rsidRPr="00E6597C" w:rsidRDefault="009C3DE5" w:rsidP="009C3DE5">
            <w:pPr>
              <w:jc w:val="center"/>
              <w:rPr>
                <w:ins w:id="2909" w:author="Հերմինե Գևորգյան" w:date="2026-02-26T23:44:00Z" w16du:dateUtc="2026-02-26T19:44:00Z"/>
                <w:rFonts w:ascii="GHEA Grapalat" w:hAnsi="GHEA Grapalat"/>
                <w:sz w:val="20"/>
                <w:lang w:val="pt-BR"/>
              </w:rPr>
            </w:pPr>
          </w:p>
          <w:p w14:paraId="71DCED50" w14:textId="77777777" w:rsidR="009C3DE5" w:rsidRPr="00E6597C" w:rsidRDefault="009C3DE5" w:rsidP="009C3DE5">
            <w:pPr>
              <w:jc w:val="center"/>
              <w:rPr>
                <w:ins w:id="2910" w:author="Հերմինե Գևորգյան" w:date="2026-02-26T23:44:00Z" w16du:dateUtc="2026-02-26T19:44:00Z"/>
                <w:rFonts w:ascii="GHEA Grapalat" w:hAnsi="GHEA Grapalat" w:cs="Arial"/>
                <w:sz w:val="18"/>
                <w:szCs w:val="18"/>
                <w:lang w:val="pt-BR"/>
              </w:rPr>
            </w:pPr>
            <w:ins w:id="2911" w:author="Հերմինե Գևորգյան" w:date="2026-02-26T23:44:00Z" w16du:dateUtc="2026-02-26T19:44:00Z">
              <w:r w:rsidRPr="00E6597C">
                <w:rPr>
                  <w:rFonts w:ascii="GHEA Grapalat" w:hAnsi="GHEA Grapalat"/>
                  <w:sz w:val="20"/>
                  <w:lang w:val="pt-BR"/>
                </w:rPr>
                <w:t>... %</w:t>
              </w:r>
            </w:ins>
          </w:p>
        </w:tc>
        <w:tc>
          <w:tcPr>
            <w:tcW w:w="1097" w:type="dxa"/>
          </w:tcPr>
          <w:p w14:paraId="43890568" w14:textId="77777777" w:rsidR="009C3DE5" w:rsidRPr="00E6597C" w:rsidRDefault="009C3DE5" w:rsidP="009C3DE5">
            <w:pPr>
              <w:jc w:val="center"/>
              <w:rPr>
                <w:ins w:id="2912" w:author="Հերմինե Գևորգյան" w:date="2026-02-26T23:44:00Z" w16du:dateUtc="2026-02-26T19:44:00Z"/>
                <w:rFonts w:ascii="GHEA Grapalat" w:hAnsi="GHEA Grapalat"/>
                <w:sz w:val="20"/>
                <w:lang w:val="pt-BR"/>
              </w:rPr>
            </w:pPr>
          </w:p>
          <w:p w14:paraId="7AA13D9F" w14:textId="77777777" w:rsidR="009C3DE5" w:rsidRPr="00E6597C" w:rsidRDefault="009C3DE5" w:rsidP="009C3DE5">
            <w:pPr>
              <w:jc w:val="center"/>
              <w:rPr>
                <w:ins w:id="2913" w:author="Հերմինե Գևորգյան" w:date="2026-02-26T23:44:00Z" w16du:dateUtc="2026-02-26T19:44:00Z"/>
                <w:rFonts w:ascii="GHEA Grapalat" w:hAnsi="GHEA Grapalat"/>
                <w:sz w:val="20"/>
                <w:lang w:val="pt-BR"/>
              </w:rPr>
            </w:pPr>
          </w:p>
          <w:p w14:paraId="16C5EA9C" w14:textId="77777777" w:rsidR="009C3DE5" w:rsidRPr="00E6597C" w:rsidRDefault="009C3DE5" w:rsidP="009C3DE5">
            <w:pPr>
              <w:jc w:val="center"/>
              <w:rPr>
                <w:ins w:id="2914" w:author="Հերմինե Գևորգյան" w:date="2026-02-26T23:44:00Z" w16du:dateUtc="2026-02-26T19:44:00Z"/>
                <w:rFonts w:ascii="GHEA Grapalat" w:hAnsi="GHEA Grapalat"/>
                <w:b/>
                <w:lang w:val="pt-BR"/>
              </w:rPr>
            </w:pPr>
            <w:ins w:id="2915" w:author="Հերմինե Գևորգյան" w:date="2026-02-26T23:44:00Z" w16du:dateUtc="2026-02-26T19:44:00Z">
              <w:r w:rsidRPr="00E6597C">
                <w:rPr>
                  <w:rFonts w:ascii="GHEA Grapalat" w:hAnsi="GHEA Grapalat"/>
                  <w:sz w:val="20"/>
                  <w:lang w:val="pt-BR"/>
                </w:rPr>
                <w:t>... %</w:t>
              </w:r>
            </w:ins>
          </w:p>
        </w:tc>
      </w:tr>
    </w:tbl>
    <w:p w14:paraId="06BE4C13" w14:textId="77777777" w:rsidR="00F02279" w:rsidRPr="000117CC" w:rsidRDefault="00F02279" w:rsidP="00F02279">
      <w:pPr>
        <w:jc w:val="right"/>
        <w:rPr>
          <w:rFonts w:ascii="GHEA Grapalat" w:hAnsi="GHEA Grapalat"/>
          <w:sz w:val="20"/>
          <w:lang w:val="pt-BR"/>
        </w:rPr>
      </w:pPr>
      <w:r w:rsidRPr="000117CC">
        <w:rPr>
          <w:rFonts w:ascii="GHEA Grapalat" w:hAnsi="GHEA Grapalat"/>
          <w:sz w:val="20"/>
          <w:lang w:val="pt-BR"/>
        </w:rPr>
        <w:t xml:space="preserve">                                                                                                                                                                                                            </w:t>
      </w:r>
      <w:r w:rsidRPr="00E6597C">
        <w:rPr>
          <w:rFonts w:ascii="GHEA Grapalat" w:hAnsi="GHEA Grapalat" w:cs="Sylfaen"/>
          <w:sz w:val="18"/>
        </w:rPr>
        <w:t>ՀՀ</w:t>
      </w:r>
      <w:r w:rsidRPr="00E6597C">
        <w:rPr>
          <w:rFonts w:ascii="GHEA Grapalat" w:hAnsi="GHEA Grapalat" w:cs="Sylfaen"/>
          <w:sz w:val="18"/>
          <w:lang w:val="es-ES"/>
        </w:rPr>
        <w:t xml:space="preserve"> </w:t>
      </w:r>
      <w:proofErr w:type="spellStart"/>
      <w:r w:rsidRPr="00E6597C">
        <w:rPr>
          <w:rFonts w:ascii="GHEA Grapalat" w:hAnsi="GHEA Grapalat" w:cs="Sylfaen"/>
          <w:sz w:val="18"/>
        </w:rPr>
        <w:t>դրամ</w:t>
      </w:r>
      <w:proofErr w:type="spellEnd"/>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530"/>
        <w:gridCol w:w="1169"/>
        <w:gridCol w:w="470"/>
        <w:gridCol w:w="470"/>
        <w:gridCol w:w="470"/>
        <w:gridCol w:w="470"/>
        <w:gridCol w:w="470"/>
        <w:gridCol w:w="470"/>
        <w:gridCol w:w="470"/>
        <w:gridCol w:w="470"/>
        <w:gridCol w:w="470"/>
        <w:gridCol w:w="470"/>
        <w:gridCol w:w="470"/>
        <w:gridCol w:w="470"/>
        <w:gridCol w:w="1097"/>
      </w:tblGrid>
      <w:tr w:rsidR="00F02279" w:rsidRPr="00E6597C" w14:paraId="3A76B546" w14:textId="77777777" w:rsidTr="00545BDE">
        <w:trPr>
          <w:del w:id="2916" w:author="Հերմինե Գևորգյան" w:date="2026-02-26T23:44:00Z"/>
        </w:trPr>
        <w:tc>
          <w:tcPr>
            <w:tcW w:w="10632" w:type="dxa"/>
            <w:gridSpan w:val="16"/>
          </w:tcPr>
          <w:p w14:paraId="4D791DBD" w14:textId="77777777" w:rsidR="00F02279" w:rsidRPr="00E6597C" w:rsidRDefault="00F02279" w:rsidP="00545BDE">
            <w:pPr>
              <w:jc w:val="center"/>
              <w:rPr>
                <w:del w:id="2917" w:author="Հերմինե Գևորգյան" w:date="2026-02-26T23:44:00Z" w16du:dateUtc="2026-02-26T19:44:00Z"/>
                <w:rFonts w:ascii="GHEA Grapalat" w:hAnsi="GHEA Grapalat"/>
                <w:sz w:val="18"/>
                <w:lang w:val="es-ES"/>
              </w:rPr>
            </w:pPr>
            <w:del w:id="2918" w:author="Հերմինե Գևորգյան" w:date="2026-02-26T23:44:00Z" w16du:dateUtc="2026-02-26T19:44:00Z">
              <w:r w:rsidRPr="00E6597C">
                <w:rPr>
                  <w:rFonts w:ascii="GHEA Grapalat" w:hAnsi="GHEA Grapalat"/>
                  <w:sz w:val="18"/>
                  <w:lang w:val="es-ES"/>
                </w:rPr>
                <w:delText>Աշխատանքի</w:delText>
              </w:r>
            </w:del>
          </w:p>
        </w:tc>
      </w:tr>
      <w:tr w:rsidR="00F02279" w:rsidRPr="00DF6DD4" w14:paraId="0AE61309" w14:textId="77777777" w:rsidTr="00545BDE">
        <w:trPr>
          <w:del w:id="2919" w:author="Հերմինե Գևորգյան" w:date="2026-02-26T23:44:00Z"/>
        </w:trPr>
        <w:tc>
          <w:tcPr>
            <w:tcW w:w="1349" w:type="dxa"/>
            <w:vAlign w:val="center"/>
          </w:tcPr>
          <w:p w14:paraId="7715218F" w14:textId="77777777" w:rsidR="00F02279" w:rsidRPr="00E6597C" w:rsidRDefault="00F02279" w:rsidP="00545BDE">
            <w:pPr>
              <w:jc w:val="center"/>
              <w:rPr>
                <w:del w:id="2920" w:author="Հերմինե Գևորգյան" w:date="2026-02-26T23:44:00Z" w16du:dateUtc="2026-02-26T19:44:00Z"/>
                <w:rFonts w:ascii="GHEA Grapalat" w:hAnsi="GHEA Grapalat"/>
                <w:sz w:val="18"/>
                <w:lang w:val="es-ES"/>
              </w:rPr>
            </w:pPr>
            <w:del w:id="2921" w:author="Հերմինե Գևորգյան" w:date="2026-02-26T23:44:00Z" w16du:dateUtc="2026-02-26T19:44:00Z">
              <w:r w:rsidRPr="00E6597C">
                <w:rPr>
                  <w:rFonts w:ascii="GHEA Grapalat" w:hAnsi="GHEA Grapalat"/>
                  <w:sz w:val="18"/>
                </w:rPr>
                <w:delText>հրավերով նախատեսված չափաբաժնի համարը</w:delText>
              </w:r>
            </w:del>
          </w:p>
        </w:tc>
        <w:tc>
          <w:tcPr>
            <w:tcW w:w="1421" w:type="dxa"/>
            <w:vAlign w:val="center"/>
          </w:tcPr>
          <w:p w14:paraId="00B550B5" w14:textId="77777777" w:rsidR="00F02279" w:rsidRPr="00E6597C" w:rsidRDefault="00F02279" w:rsidP="00545BDE">
            <w:pPr>
              <w:jc w:val="center"/>
              <w:rPr>
                <w:del w:id="2922" w:author="Հերմինե Գևորգյան" w:date="2026-02-26T23:44:00Z" w16du:dateUtc="2026-02-26T19:44:00Z"/>
                <w:rFonts w:ascii="GHEA Grapalat" w:hAnsi="GHEA Grapalat"/>
                <w:sz w:val="18"/>
                <w:lang w:val="es-ES"/>
              </w:rPr>
            </w:pPr>
            <w:del w:id="2923" w:author="Հերմինե Գևորգյան" w:date="2026-02-26T23:44:00Z" w16du:dateUtc="2026-02-26T19:44:00Z">
              <w:r w:rsidRPr="00E6597C">
                <w:rPr>
                  <w:rFonts w:ascii="GHEA Grapalat" w:hAnsi="GHEA Grapalat"/>
                  <w:sz w:val="18"/>
                </w:rPr>
                <w:delText>գնումների</w:delText>
              </w:r>
              <w:r w:rsidRPr="00E6597C">
                <w:rPr>
                  <w:rFonts w:ascii="GHEA Grapalat" w:hAnsi="GHEA Grapalat"/>
                  <w:sz w:val="18"/>
                  <w:lang w:val="es-ES"/>
                </w:rPr>
                <w:delText xml:space="preserve"> </w:delText>
              </w:r>
              <w:r w:rsidRPr="00E6597C">
                <w:rPr>
                  <w:rFonts w:ascii="GHEA Grapalat" w:hAnsi="GHEA Grapalat"/>
                  <w:sz w:val="18"/>
                </w:rPr>
                <w:delText>պլանով</w:delText>
              </w:r>
              <w:r w:rsidRPr="00E6597C">
                <w:rPr>
                  <w:rFonts w:ascii="GHEA Grapalat" w:hAnsi="GHEA Grapalat"/>
                  <w:sz w:val="18"/>
                  <w:lang w:val="es-ES"/>
                </w:rPr>
                <w:delText xml:space="preserve"> </w:delText>
              </w:r>
              <w:r w:rsidRPr="00E6597C">
                <w:rPr>
                  <w:rFonts w:ascii="GHEA Grapalat" w:hAnsi="GHEA Grapalat"/>
                  <w:sz w:val="18"/>
                </w:rPr>
                <w:delText>նախատեսված</w:delText>
              </w:r>
              <w:r w:rsidRPr="00E6597C">
                <w:rPr>
                  <w:rFonts w:ascii="GHEA Grapalat" w:hAnsi="GHEA Grapalat"/>
                  <w:sz w:val="18"/>
                  <w:lang w:val="es-ES"/>
                </w:rPr>
                <w:delText xml:space="preserve"> </w:delText>
              </w:r>
              <w:r w:rsidRPr="00E6597C">
                <w:rPr>
                  <w:rFonts w:ascii="GHEA Grapalat" w:hAnsi="GHEA Grapalat"/>
                  <w:sz w:val="18"/>
                </w:rPr>
                <w:delText>միջանցիկ</w:delText>
              </w:r>
              <w:r w:rsidRPr="00E6597C">
                <w:rPr>
                  <w:rFonts w:ascii="GHEA Grapalat" w:hAnsi="GHEA Grapalat"/>
                  <w:sz w:val="18"/>
                  <w:lang w:val="es-ES"/>
                </w:rPr>
                <w:delText xml:space="preserve"> </w:delText>
              </w:r>
              <w:r w:rsidRPr="00E6597C">
                <w:rPr>
                  <w:rFonts w:ascii="GHEA Grapalat" w:hAnsi="GHEA Grapalat"/>
                  <w:sz w:val="18"/>
                </w:rPr>
                <w:delText>ծածկագիրը</w:delText>
              </w:r>
              <w:r w:rsidRPr="00E6597C">
                <w:rPr>
                  <w:rFonts w:ascii="GHEA Grapalat" w:hAnsi="GHEA Grapalat"/>
                  <w:sz w:val="18"/>
                  <w:lang w:val="es-ES"/>
                </w:rPr>
                <w:delText xml:space="preserve">` </w:delText>
              </w:r>
              <w:r w:rsidRPr="00E6597C">
                <w:rPr>
                  <w:rFonts w:ascii="GHEA Grapalat" w:hAnsi="GHEA Grapalat"/>
                  <w:sz w:val="18"/>
                </w:rPr>
                <w:delText>ըստ</w:delText>
              </w:r>
              <w:r w:rsidRPr="00E6597C">
                <w:rPr>
                  <w:rFonts w:ascii="GHEA Grapalat" w:hAnsi="GHEA Grapalat"/>
                  <w:sz w:val="18"/>
                  <w:lang w:val="es-ES"/>
                </w:rPr>
                <w:delText xml:space="preserve"> </w:delText>
              </w:r>
              <w:r w:rsidRPr="00E6597C">
                <w:rPr>
                  <w:rFonts w:ascii="GHEA Grapalat" w:hAnsi="GHEA Grapalat"/>
                  <w:sz w:val="18"/>
                </w:rPr>
                <w:delText>ԳՄԱ</w:delText>
              </w:r>
              <w:r w:rsidRPr="00E6597C">
                <w:rPr>
                  <w:rFonts w:ascii="GHEA Grapalat" w:hAnsi="GHEA Grapalat"/>
                  <w:sz w:val="18"/>
                  <w:lang w:val="es-ES"/>
                </w:rPr>
                <w:delText xml:space="preserve"> </w:delText>
              </w:r>
              <w:r w:rsidRPr="00E6597C">
                <w:rPr>
                  <w:rFonts w:ascii="GHEA Grapalat" w:hAnsi="GHEA Grapalat"/>
                  <w:sz w:val="18"/>
                </w:rPr>
                <w:delText>դասակարգման</w:delText>
              </w:r>
              <w:r w:rsidRPr="00E6597C">
                <w:rPr>
                  <w:rFonts w:ascii="GHEA Grapalat" w:hAnsi="GHEA Grapalat"/>
                  <w:sz w:val="18"/>
                  <w:lang w:val="es-ES"/>
                </w:rPr>
                <w:delText xml:space="preserve"> (CPV)</w:delText>
              </w:r>
            </w:del>
          </w:p>
        </w:tc>
        <w:tc>
          <w:tcPr>
            <w:tcW w:w="1090" w:type="dxa"/>
            <w:vAlign w:val="center"/>
          </w:tcPr>
          <w:p w14:paraId="46E5D6A4" w14:textId="77777777" w:rsidR="00F02279" w:rsidRPr="00E6597C" w:rsidRDefault="00F02279" w:rsidP="00545BDE">
            <w:pPr>
              <w:jc w:val="center"/>
              <w:rPr>
                <w:del w:id="2924" w:author="Հերմինե Գևորգյան" w:date="2026-02-26T23:44:00Z" w16du:dateUtc="2026-02-26T19:44:00Z"/>
                <w:rFonts w:ascii="GHEA Grapalat" w:hAnsi="GHEA Grapalat"/>
                <w:sz w:val="18"/>
                <w:lang w:val="es-ES"/>
              </w:rPr>
            </w:pPr>
            <w:del w:id="2925" w:author="Հերմինե Գևորգյան" w:date="2026-02-26T23:44:00Z" w16du:dateUtc="2026-02-26T19:44:00Z">
              <w:r w:rsidRPr="00E6597C">
                <w:rPr>
                  <w:rFonts w:ascii="GHEA Grapalat" w:hAnsi="GHEA Grapalat"/>
                  <w:sz w:val="18"/>
                </w:rPr>
                <w:delText>անվանումը</w:delText>
              </w:r>
            </w:del>
          </w:p>
        </w:tc>
        <w:tc>
          <w:tcPr>
            <w:tcW w:w="6772" w:type="dxa"/>
            <w:gridSpan w:val="13"/>
            <w:vAlign w:val="center"/>
          </w:tcPr>
          <w:p w14:paraId="7A6835D5" w14:textId="77777777" w:rsidR="00F02279" w:rsidRPr="00E6597C" w:rsidRDefault="00F02279" w:rsidP="00545BDE">
            <w:pPr>
              <w:jc w:val="both"/>
              <w:rPr>
                <w:del w:id="2926" w:author="Հերմինե Գևորգյան" w:date="2026-02-26T23:44:00Z" w16du:dateUtc="2026-02-26T19:44:00Z"/>
                <w:rFonts w:ascii="GHEA Grapalat" w:hAnsi="GHEA Grapalat"/>
                <w:sz w:val="18"/>
                <w:lang w:val="es-ES"/>
              </w:rPr>
            </w:pPr>
            <w:del w:id="2927" w:author="Հերմինե Գևորգյան" w:date="2026-02-26T23:44:00Z" w16du:dateUtc="2026-02-26T19:44:00Z">
              <w:r w:rsidRPr="00E6597C">
                <w:rPr>
                  <w:rFonts w:ascii="GHEA Grapalat" w:hAnsi="GHEA Grapalat"/>
                  <w:sz w:val="18"/>
                  <w:lang w:val="es-ES"/>
                </w:rPr>
                <w:delText>դիմաց վճարումները նախատեսվում է իրականացնել 20  թ-ին` ըստ ամիսների, այդ թվում**</w:delText>
              </w:r>
            </w:del>
          </w:p>
        </w:tc>
      </w:tr>
      <w:tr w:rsidR="00F02279" w:rsidRPr="00E6597C" w14:paraId="4F3DCC93" w14:textId="77777777" w:rsidTr="00545BDE">
        <w:trPr>
          <w:trHeight w:val="1538"/>
          <w:del w:id="2928" w:author="Հերմինե Գևորգյան" w:date="2026-02-26T23:44:00Z"/>
        </w:trPr>
        <w:tc>
          <w:tcPr>
            <w:tcW w:w="1349" w:type="dxa"/>
          </w:tcPr>
          <w:p w14:paraId="3774EE0D" w14:textId="77777777" w:rsidR="00F02279" w:rsidRPr="00E6597C" w:rsidRDefault="00F02279" w:rsidP="00545BDE">
            <w:pPr>
              <w:jc w:val="center"/>
              <w:rPr>
                <w:del w:id="2929" w:author="Հերմինե Գևորգյան" w:date="2026-02-26T23:44:00Z" w16du:dateUtc="2026-02-26T19:44:00Z"/>
                <w:rFonts w:ascii="GHEA Grapalat" w:hAnsi="GHEA Grapalat"/>
                <w:sz w:val="20"/>
                <w:lang w:val="es-ES"/>
              </w:rPr>
            </w:pPr>
          </w:p>
        </w:tc>
        <w:tc>
          <w:tcPr>
            <w:tcW w:w="1421" w:type="dxa"/>
          </w:tcPr>
          <w:p w14:paraId="1BDD41E4" w14:textId="77777777" w:rsidR="00F02279" w:rsidRPr="00E6597C" w:rsidRDefault="00F02279" w:rsidP="00545BDE">
            <w:pPr>
              <w:jc w:val="center"/>
              <w:rPr>
                <w:del w:id="2930" w:author="Հերմինե Գևորգյան" w:date="2026-02-26T23:44:00Z" w16du:dateUtc="2026-02-26T19:44:00Z"/>
                <w:rFonts w:ascii="GHEA Grapalat" w:hAnsi="GHEA Grapalat"/>
                <w:sz w:val="20"/>
                <w:lang w:val="es-ES"/>
              </w:rPr>
            </w:pPr>
          </w:p>
        </w:tc>
        <w:tc>
          <w:tcPr>
            <w:tcW w:w="1090" w:type="dxa"/>
          </w:tcPr>
          <w:p w14:paraId="12358127" w14:textId="77777777" w:rsidR="00F02279" w:rsidRPr="00E6597C" w:rsidRDefault="00F02279" w:rsidP="00545BDE">
            <w:pPr>
              <w:jc w:val="center"/>
              <w:rPr>
                <w:del w:id="2931" w:author="Հերմինե Գևորգյան" w:date="2026-02-26T23:44:00Z" w16du:dateUtc="2026-02-26T19:44:00Z"/>
                <w:rFonts w:ascii="GHEA Grapalat" w:hAnsi="GHEA Grapalat"/>
                <w:sz w:val="20"/>
                <w:lang w:val="es-ES"/>
              </w:rPr>
            </w:pPr>
          </w:p>
        </w:tc>
        <w:tc>
          <w:tcPr>
            <w:tcW w:w="443" w:type="dxa"/>
            <w:textDirection w:val="btLr"/>
            <w:vAlign w:val="center"/>
          </w:tcPr>
          <w:p w14:paraId="29A866EC" w14:textId="77777777" w:rsidR="00F02279" w:rsidRPr="00E6597C" w:rsidRDefault="00F02279" w:rsidP="00545BDE">
            <w:pPr>
              <w:ind w:left="113" w:right="-7"/>
              <w:jc w:val="center"/>
              <w:rPr>
                <w:del w:id="2932" w:author="Հերմինե Գևորգյան" w:date="2026-02-26T23:44:00Z" w16du:dateUtc="2026-02-26T19:44:00Z"/>
                <w:rFonts w:ascii="GHEA Grapalat" w:hAnsi="GHEA Grapalat"/>
                <w:sz w:val="18"/>
                <w:szCs w:val="22"/>
                <w:lang w:val="pt-BR"/>
              </w:rPr>
            </w:pPr>
            <w:del w:id="2933" w:author="Հերմինե Գևորգյան" w:date="2026-02-26T23:44:00Z" w16du:dateUtc="2026-02-26T19:44:00Z">
              <w:r w:rsidRPr="00E6597C">
                <w:rPr>
                  <w:rFonts w:ascii="GHEA Grapalat" w:hAnsi="GHEA Grapalat" w:cs="Sylfaen"/>
                  <w:sz w:val="18"/>
                  <w:szCs w:val="22"/>
                  <w:lang w:val="pt-BR"/>
                </w:rPr>
                <w:delText>հունվար</w:delText>
              </w:r>
            </w:del>
          </w:p>
        </w:tc>
        <w:tc>
          <w:tcPr>
            <w:tcW w:w="444" w:type="dxa"/>
            <w:textDirection w:val="btLr"/>
            <w:vAlign w:val="center"/>
          </w:tcPr>
          <w:p w14:paraId="3C813697" w14:textId="77777777" w:rsidR="00F02279" w:rsidRPr="00E6597C" w:rsidRDefault="00F02279" w:rsidP="00545BDE">
            <w:pPr>
              <w:ind w:left="113" w:right="-7"/>
              <w:jc w:val="center"/>
              <w:rPr>
                <w:del w:id="2934" w:author="Հերմինե Գևորգյան" w:date="2026-02-26T23:44:00Z" w16du:dateUtc="2026-02-26T19:44:00Z"/>
                <w:rFonts w:ascii="GHEA Grapalat" w:hAnsi="GHEA Grapalat" w:cs="Sylfaen"/>
                <w:sz w:val="18"/>
                <w:szCs w:val="22"/>
                <w:lang w:val="pt-BR"/>
              </w:rPr>
            </w:pPr>
            <w:del w:id="2935" w:author="Հերմինե Գևորգյան" w:date="2026-02-26T23:44:00Z" w16du:dateUtc="2026-02-26T19:44:00Z">
              <w:r w:rsidRPr="00E6597C">
                <w:rPr>
                  <w:rFonts w:ascii="GHEA Grapalat" w:hAnsi="GHEA Grapalat" w:cs="Sylfaen"/>
                  <w:sz w:val="18"/>
                  <w:szCs w:val="22"/>
                  <w:lang w:val="pt-BR"/>
                </w:rPr>
                <w:delText>փետրվար</w:delText>
              </w:r>
            </w:del>
          </w:p>
        </w:tc>
        <w:tc>
          <w:tcPr>
            <w:tcW w:w="444" w:type="dxa"/>
            <w:textDirection w:val="btLr"/>
            <w:vAlign w:val="center"/>
          </w:tcPr>
          <w:p w14:paraId="441803F0" w14:textId="77777777" w:rsidR="00F02279" w:rsidRPr="00E6597C" w:rsidRDefault="00F02279" w:rsidP="00545BDE">
            <w:pPr>
              <w:ind w:left="113" w:right="-7"/>
              <w:jc w:val="center"/>
              <w:rPr>
                <w:del w:id="2936" w:author="Հերմինե Գևորգյան" w:date="2026-02-26T23:44:00Z" w16du:dateUtc="2026-02-26T19:44:00Z"/>
                <w:rFonts w:ascii="GHEA Grapalat" w:hAnsi="GHEA Grapalat"/>
                <w:sz w:val="18"/>
                <w:szCs w:val="22"/>
                <w:lang w:val="pt-BR"/>
              </w:rPr>
            </w:pPr>
            <w:del w:id="2937" w:author="Հերմինե Գևորգյան" w:date="2026-02-26T23:44:00Z" w16du:dateUtc="2026-02-26T19:44:00Z">
              <w:r w:rsidRPr="00E6597C">
                <w:rPr>
                  <w:rFonts w:ascii="GHEA Grapalat" w:hAnsi="GHEA Grapalat" w:cs="Sylfaen"/>
                  <w:sz w:val="18"/>
                  <w:szCs w:val="22"/>
                  <w:lang w:val="pt-BR"/>
                </w:rPr>
                <w:delText>մարտ</w:delText>
              </w:r>
            </w:del>
          </w:p>
        </w:tc>
        <w:tc>
          <w:tcPr>
            <w:tcW w:w="444" w:type="dxa"/>
            <w:textDirection w:val="btLr"/>
            <w:vAlign w:val="center"/>
          </w:tcPr>
          <w:p w14:paraId="685BFA28" w14:textId="77777777" w:rsidR="00F02279" w:rsidRPr="00E6597C" w:rsidRDefault="00F02279" w:rsidP="00545BDE">
            <w:pPr>
              <w:ind w:left="113" w:right="-7"/>
              <w:jc w:val="center"/>
              <w:rPr>
                <w:del w:id="2938" w:author="Հերմինե Գևորգյան" w:date="2026-02-26T23:44:00Z" w16du:dateUtc="2026-02-26T19:44:00Z"/>
                <w:rFonts w:ascii="GHEA Grapalat" w:hAnsi="GHEA Grapalat" w:cs="Sylfaen"/>
                <w:sz w:val="18"/>
                <w:szCs w:val="22"/>
                <w:lang w:val="pt-BR"/>
              </w:rPr>
            </w:pPr>
            <w:del w:id="2939" w:author="Հերմինե Գևորգյան" w:date="2026-02-26T23:44:00Z" w16du:dateUtc="2026-02-26T19:44:00Z">
              <w:r w:rsidRPr="00E6597C">
                <w:rPr>
                  <w:rFonts w:ascii="GHEA Grapalat" w:hAnsi="GHEA Grapalat" w:cs="Sylfaen"/>
                  <w:sz w:val="18"/>
                  <w:szCs w:val="22"/>
                  <w:lang w:val="pt-BR"/>
                </w:rPr>
                <w:delText>ապրիլ</w:delText>
              </w:r>
            </w:del>
          </w:p>
        </w:tc>
        <w:tc>
          <w:tcPr>
            <w:tcW w:w="444" w:type="dxa"/>
            <w:textDirection w:val="btLr"/>
            <w:vAlign w:val="center"/>
          </w:tcPr>
          <w:p w14:paraId="2B98C6EB" w14:textId="77777777" w:rsidR="00F02279" w:rsidRPr="00E6597C" w:rsidRDefault="00F02279" w:rsidP="00545BDE">
            <w:pPr>
              <w:ind w:left="113" w:right="-7"/>
              <w:jc w:val="center"/>
              <w:rPr>
                <w:del w:id="2940" w:author="Հերմինե Գևորգյան" w:date="2026-02-26T23:44:00Z" w16du:dateUtc="2026-02-26T19:44:00Z"/>
                <w:rFonts w:ascii="GHEA Grapalat" w:hAnsi="GHEA Grapalat"/>
                <w:sz w:val="18"/>
                <w:szCs w:val="22"/>
                <w:lang w:val="pt-BR"/>
              </w:rPr>
            </w:pPr>
            <w:del w:id="2941" w:author="Հերմինե Գևորգյան" w:date="2026-02-26T23:44:00Z" w16du:dateUtc="2026-02-26T19:44:00Z">
              <w:r w:rsidRPr="00E6597C">
                <w:rPr>
                  <w:rFonts w:ascii="GHEA Grapalat" w:hAnsi="GHEA Grapalat" w:cs="Sylfaen"/>
                  <w:sz w:val="18"/>
                  <w:szCs w:val="22"/>
                  <w:lang w:val="pt-BR"/>
                </w:rPr>
                <w:delText>մայիս</w:delText>
              </w:r>
            </w:del>
          </w:p>
        </w:tc>
        <w:tc>
          <w:tcPr>
            <w:tcW w:w="444" w:type="dxa"/>
            <w:textDirection w:val="btLr"/>
            <w:vAlign w:val="center"/>
          </w:tcPr>
          <w:p w14:paraId="1F13FEEA" w14:textId="77777777" w:rsidR="00F02279" w:rsidRPr="00E6597C" w:rsidRDefault="00F02279" w:rsidP="00545BDE">
            <w:pPr>
              <w:ind w:left="113" w:right="-7"/>
              <w:jc w:val="center"/>
              <w:rPr>
                <w:del w:id="2942" w:author="Հերմինե Գևորգյան" w:date="2026-02-26T23:44:00Z" w16du:dateUtc="2026-02-26T19:44:00Z"/>
                <w:rFonts w:ascii="GHEA Grapalat" w:hAnsi="GHEA Grapalat"/>
                <w:sz w:val="18"/>
                <w:szCs w:val="22"/>
                <w:lang w:val="pt-BR"/>
              </w:rPr>
            </w:pPr>
            <w:del w:id="2943" w:author="Հերմինե Գևորգյան" w:date="2026-02-26T23:44:00Z" w16du:dateUtc="2026-02-26T19:44:00Z">
              <w:r w:rsidRPr="00E6597C">
                <w:rPr>
                  <w:rFonts w:ascii="GHEA Grapalat" w:hAnsi="GHEA Grapalat" w:cs="Sylfaen"/>
                  <w:sz w:val="18"/>
                  <w:szCs w:val="22"/>
                  <w:lang w:val="pt-BR"/>
                </w:rPr>
                <w:delText>հունիս</w:delText>
              </w:r>
            </w:del>
          </w:p>
        </w:tc>
        <w:tc>
          <w:tcPr>
            <w:tcW w:w="444" w:type="dxa"/>
            <w:textDirection w:val="btLr"/>
            <w:vAlign w:val="center"/>
          </w:tcPr>
          <w:p w14:paraId="5D270CCE" w14:textId="77777777" w:rsidR="00F02279" w:rsidRPr="00E6597C" w:rsidRDefault="00F02279" w:rsidP="00545BDE">
            <w:pPr>
              <w:ind w:left="113" w:right="-7"/>
              <w:jc w:val="center"/>
              <w:rPr>
                <w:del w:id="2944" w:author="Հերմինե Գևորգյան" w:date="2026-02-26T23:44:00Z" w16du:dateUtc="2026-02-26T19:44:00Z"/>
                <w:rFonts w:ascii="GHEA Grapalat" w:hAnsi="GHEA Grapalat"/>
                <w:sz w:val="18"/>
                <w:szCs w:val="22"/>
                <w:lang w:val="pt-BR"/>
              </w:rPr>
            </w:pPr>
            <w:del w:id="2945" w:author="Հերմինե Գևորգյան" w:date="2026-02-26T23:44:00Z" w16du:dateUtc="2026-02-26T19:44:00Z">
              <w:r w:rsidRPr="00E6597C">
                <w:rPr>
                  <w:rFonts w:ascii="GHEA Grapalat" w:hAnsi="GHEA Grapalat" w:cs="Sylfaen"/>
                  <w:sz w:val="18"/>
                  <w:szCs w:val="22"/>
                  <w:lang w:val="pt-BR"/>
                </w:rPr>
                <w:delText>հուլիս</w:delText>
              </w:r>
              <w:r w:rsidRPr="00E6597C">
                <w:rPr>
                  <w:rFonts w:ascii="GHEA Grapalat" w:hAnsi="GHEA Grapalat" w:cs="Times Armenian"/>
                  <w:sz w:val="18"/>
                  <w:szCs w:val="22"/>
                  <w:lang w:val="pt-BR"/>
                </w:rPr>
                <w:delText xml:space="preserve"> </w:delText>
              </w:r>
            </w:del>
          </w:p>
        </w:tc>
        <w:tc>
          <w:tcPr>
            <w:tcW w:w="444" w:type="dxa"/>
            <w:textDirection w:val="btLr"/>
            <w:vAlign w:val="center"/>
          </w:tcPr>
          <w:p w14:paraId="3E2324B6" w14:textId="77777777" w:rsidR="00F02279" w:rsidRPr="00E6597C" w:rsidRDefault="00F02279" w:rsidP="00545BDE">
            <w:pPr>
              <w:ind w:left="113" w:right="-7"/>
              <w:jc w:val="center"/>
              <w:rPr>
                <w:del w:id="2946" w:author="Հերմինե Գևորգյան" w:date="2026-02-26T23:44:00Z" w16du:dateUtc="2026-02-26T19:44:00Z"/>
                <w:rFonts w:ascii="GHEA Grapalat" w:hAnsi="GHEA Grapalat"/>
                <w:sz w:val="18"/>
                <w:szCs w:val="22"/>
                <w:lang w:val="pt-BR"/>
              </w:rPr>
            </w:pPr>
            <w:del w:id="2947" w:author="Հերմինե Գևորգյան" w:date="2026-02-26T23:44:00Z" w16du:dateUtc="2026-02-26T19:44:00Z">
              <w:r w:rsidRPr="00E6597C">
                <w:rPr>
                  <w:rFonts w:ascii="GHEA Grapalat" w:hAnsi="GHEA Grapalat" w:cs="Sylfaen"/>
                  <w:sz w:val="18"/>
                  <w:szCs w:val="22"/>
                  <w:lang w:val="pt-BR"/>
                </w:rPr>
                <w:delText>օգոստոս</w:delText>
              </w:r>
            </w:del>
          </w:p>
        </w:tc>
        <w:tc>
          <w:tcPr>
            <w:tcW w:w="444" w:type="dxa"/>
            <w:textDirection w:val="btLr"/>
            <w:vAlign w:val="center"/>
          </w:tcPr>
          <w:p w14:paraId="654426D8" w14:textId="77777777" w:rsidR="00F02279" w:rsidRPr="00E6597C" w:rsidRDefault="00F02279" w:rsidP="00545BDE">
            <w:pPr>
              <w:ind w:left="113" w:right="-7"/>
              <w:jc w:val="center"/>
              <w:rPr>
                <w:del w:id="2948" w:author="Հերմինե Գևորգյան" w:date="2026-02-26T23:44:00Z" w16du:dateUtc="2026-02-26T19:44:00Z"/>
                <w:rFonts w:ascii="GHEA Grapalat" w:hAnsi="GHEA Grapalat"/>
                <w:sz w:val="18"/>
                <w:szCs w:val="22"/>
                <w:lang w:val="pt-BR"/>
              </w:rPr>
            </w:pPr>
            <w:del w:id="2949" w:author="Հերմինե Գևորգյան" w:date="2026-02-26T23:44:00Z" w16du:dateUtc="2026-02-26T19:44:00Z">
              <w:r w:rsidRPr="00E6597C">
                <w:rPr>
                  <w:rFonts w:ascii="GHEA Grapalat" w:hAnsi="GHEA Grapalat" w:cs="Sylfaen"/>
                  <w:sz w:val="18"/>
                  <w:szCs w:val="22"/>
                  <w:lang w:val="pt-BR"/>
                </w:rPr>
                <w:delText>սեպտեմբեր</w:delText>
              </w:r>
              <w:r w:rsidRPr="00E6597C">
                <w:rPr>
                  <w:rFonts w:ascii="GHEA Grapalat" w:hAnsi="GHEA Grapalat" w:cs="Times Armenian"/>
                  <w:sz w:val="18"/>
                  <w:szCs w:val="22"/>
                  <w:lang w:val="pt-BR"/>
                </w:rPr>
                <w:delText xml:space="preserve"> </w:delText>
              </w:r>
            </w:del>
          </w:p>
        </w:tc>
        <w:tc>
          <w:tcPr>
            <w:tcW w:w="444" w:type="dxa"/>
            <w:textDirection w:val="btLr"/>
            <w:vAlign w:val="center"/>
          </w:tcPr>
          <w:p w14:paraId="02930650" w14:textId="77777777" w:rsidR="00F02279" w:rsidRPr="00E6597C" w:rsidRDefault="00F02279" w:rsidP="00545BDE">
            <w:pPr>
              <w:ind w:left="113" w:right="-7"/>
              <w:jc w:val="center"/>
              <w:rPr>
                <w:del w:id="2950" w:author="Հերմինե Գևորգյան" w:date="2026-02-26T23:44:00Z" w16du:dateUtc="2026-02-26T19:44:00Z"/>
                <w:rFonts w:ascii="GHEA Grapalat" w:hAnsi="GHEA Grapalat"/>
                <w:sz w:val="18"/>
                <w:szCs w:val="22"/>
                <w:lang w:val="pt-BR"/>
              </w:rPr>
            </w:pPr>
            <w:del w:id="2951" w:author="Հերմինե Գևորգյան" w:date="2026-02-26T23:44:00Z" w16du:dateUtc="2026-02-26T19:44:00Z">
              <w:r w:rsidRPr="00E6597C">
                <w:rPr>
                  <w:rFonts w:ascii="GHEA Grapalat" w:hAnsi="GHEA Grapalat" w:cs="Sylfaen"/>
                  <w:sz w:val="18"/>
                  <w:szCs w:val="22"/>
                  <w:lang w:val="pt-BR"/>
                </w:rPr>
                <w:delText>հոկտեմբեր</w:delText>
              </w:r>
            </w:del>
          </w:p>
        </w:tc>
        <w:tc>
          <w:tcPr>
            <w:tcW w:w="444" w:type="dxa"/>
            <w:textDirection w:val="btLr"/>
            <w:vAlign w:val="center"/>
          </w:tcPr>
          <w:p w14:paraId="5D65D65F" w14:textId="77777777" w:rsidR="00F02279" w:rsidRPr="00E6597C" w:rsidRDefault="00F02279" w:rsidP="00545BDE">
            <w:pPr>
              <w:ind w:left="113" w:right="-7"/>
              <w:jc w:val="center"/>
              <w:rPr>
                <w:del w:id="2952" w:author="Հերմինե Գևորգյան" w:date="2026-02-26T23:44:00Z" w16du:dateUtc="2026-02-26T19:44:00Z"/>
                <w:rFonts w:ascii="GHEA Grapalat" w:hAnsi="GHEA Grapalat"/>
                <w:sz w:val="18"/>
                <w:szCs w:val="22"/>
                <w:lang w:val="pt-BR"/>
              </w:rPr>
            </w:pPr>
            <w:del w:id="2953" w:author="Հերմինե Գևորգյան" w:date="2026-02-26T23:44:00Z" w16du:dateUtc="2026-02-26T19:44:00Z">
              <w:r w:rsidRPr="00E6597C">
                <w:rPr>
                  <w:rFonts w:ascii="GHEA Grapalat" w:hAnsi="GHEA Grapalat"/>
                  <w:sz w:val="18"/>
                </w:rPr>
                <w:delText xml:space="preserve"> </w:delText>
              </w:r>
              <w:r w:rsidRPr="00E6597C">
                <w:rPr>
                  <w:rFonts w:ascii="GHEA Grapalat" w:hAnsi="GHEA Grapalat" w:cs="Sylfaen"/>
                  <w:sz w:val="18"/>
                  <w:szCs w:val="22"/>
                  <w:lang w:val="pt-BR"/>
                </w:rPr>
                <w:delText>նոյեմբեր</w:delText>
              </w:r>
            </w:del>
          </w:p>
        </w:tc>
        <w:tc>
          <w:tcPr>
            <w:tcW w:w="444" w:type="dxa"/>
            <w:textDirection w:val="btLr"/>
            <w:vAlign w:val="center"/>
          </w:tcPr>
          <w:p w14:paraId="26DDD3E8" w14:textId="77777777" w:rsidR="00F02279" w:rsidRPr="00E6597C" w:rsidRDefault="00F02279" w:rsidP="00545BDE">
            <w:pPr>
              <w:ind w:left="113" w:right="-7"/>
              <w:jc w:val="center"/>
              <w:rPr>
                <w:del w:id="2954" w:author="Հերմինե Գևորգյան" w:date="2026-02-26T23:44:00Z" w16du:dateUtc="2026-02-26T19:44:00Z"/>
                <w:rFonts w:ascii="GHEA Grapalat" w:hAnsi="GHEA Grapalat"/>
                <w:sz w:val="18"/>
                <w:szCs w:val="22"/>
                <w:lang w:val="pt-BR"/>
              </w:rPr>
            </w:pPr>
            <w:del w:id="2955" w:author="Հերմինե Գևորգյան" w:date="2026-02-26T23:44:00Z" w16du:dateUtc="2026-02-26T19:44:00Z">
              <w:r w:rsidRPr="00E6597C">
                <w:rPr>
                  <w:rFonts w:ascii="GHEA Grapalat" w:hAnsi="GHEA Grapalat" w:cs="Sylfaen"/>
                  <w:sz w:val="18"/>
                  <w:szCs w:val="22"/>
                  <w:lang w:val="pt-BR"/>
                </w:rPr>
                <w:delText>դեկտեմբեր</w:delText>
              </w:r>
            </w:del>
          </w:p>
        </w:tc>
        <w:tc>
          <w:tcPr>
            <w:tcW w:w="1445" w:type="dxa"/>
            <w:vAlign w:val="center"/>
          </w:tcPr>
          <w:p w14:paraId="27172A26" w14:textId="77777777" w:rsidR="00F02279" w:rsidRPr="00E6597C" w:rsidRDefault="00F02279" w:rsidP="00545BDE">
            <w:pPr>
              <w:ind w:right="-1"/>
              <w:jc w:val="center"/>
              <w:rPr>
                <w:del w:id="2956" w:author="Հերմինե Գևորգյան" w:date="2026-02-26T23:44:00Z" w16du:dateUtc="2026-02-26T19:44:00Z"/>
                <w:rFonts w:ascii="GHEA Grapalat" w:hAnsi="GHEA Grapalat"/>
                <w:sz w:val="18"/>
                <w:szCs w:val="22"/>
                <w:lang w:val="pt-BR"/>
              </w:rPr>
            </w:pPr>
            <w:del w:id="2957" w:author="Հերմինե Գևորգյան" w:date="2026-02-26T23:44:00Z" w16du:dateUtc="2026-02-26T19:44:00Z">
              <w:r w:rsidRPr="00E6597C">
                <w:rPr>
                  <w:rFonts w:ascii="GHEA Grapalat" w:hAnsi="GHEA Grapalat" w:cs="Sylfaen"/>
                  <w:sz w:val="18"/>
                  <w:szCs w:val="22"/>
                  <w:lang w:val="pt-BR"/>
                </w:rPr>
                <w:delText>Ընդամենը</w:delText>
              </w:r>
            </w:del>
          </w:p>
          <w:p w14:paraId="3EB8B67E" w14:textId="77777777" w:rsidR="00F02279" w:rsidRPr="00E6597C" w:rsidRDefault="00F02279" w:rsidP="00545BDE">
            <w:pPr>
              <w:jc w:val="center"/>
              <w:rPr>
                <w:del w:id="2958" w:author="Հերմինե Գևորգյան" w:date="2026-02-26T23:44:00Z" w16du:dateUtc="2026-02-26T19:44:00Z"/>
                <w:rFonts w:ascii="GHEA Grapalat" w:hAnsi="GHEA Grapalat"/>
                <w:sz w:val="18"/>
                <w:lang w:val="es-ES"/>
              </w:rPr>
            </w:pPr>
          </w:p>
        </w:tc>
      </w:tr>
      <w:tr w:rsidR="00F02279" w:rsidRPr="00E6597C" w14:paraId="3977B0D2" w14:textId="77777777" w:rsidTr="00545BDE">
        <w:trPr>
          <w:trHeight w:val="1538"/>
          <w:del w:id="2959" w:author="Հերմինե Գևորգյան" w:date="2026-02-26T23:44:00Z"/>
        </w:trPr>
        <w:tc>
          <w:tcPr>
            <w:tcW w:w="1349" w:type="dxa"/>
          </w:tcPr>
          <w:p w14:paraId="10DE0437" w14:textId="77777777" w:rsidR="00F02279" w:rsidRPr="00E6597C" w:rsidRDefault="00F02279" w:rsidP="00545BDE">
            <w:pPr>
              <w:jc w:val="center"/>
              <w:rPr>
                <w:del w:id="2960" w:author="Հերմինե Գևորգյան" w:date="2026-02-26T23:44:00Z" w16du:dateUtc="2026-02-26T19:44:00Z"/>
                <w:rFonts w:ascii="GHEA Grapalat" w:hAnsi="GHEA Grapalat"/>
                <w:sz w:val="20"/>
                <w:lang w:val="es-ES"/>
              </w:rPr>
            </w:pPr>
          </w:p>
        </w:tc>
        <w:tc>
          <w:tcPr>
            <w:tcW w:w="1421" w:type="dxa"/>
          </w:tcPr>
          <w:p w14:paraId="3054592B" w14:textId="77777777" w:rsidR="00F02279" w:rsidRPr="00E6597C" w:rsidRDefault="00F02279" w:rsidP="00545BDE">
            <w:pPr>
              <w:jc w:val="center"/>
              <w:rPr>
                <w:del w:id="2961" w:author="Հերմինե Գևորգյան" w:date="2026-02-26T23:44:00Z" w16du:dateUtc="2026-02-26T19:44:00Z"/>
                <w:rFonts w:ascii="GHEA Grapalat" w:hAnsi="GHEA Grapalat"/>
                <w:sz w:val="20"/>
                <w:lang w:val="es-ES"/>
              </w:rPr>
            </w:pPr>
          </w:p>
        </w:tc>
        <w:tc>
          <w:tcPr>
            <w:tcW w:w="1090" w:type="dxa"/>
          </w:tcPr>
          <w:p w14:paraId="2EEDA063" w14:textId="77777777" w:rsidR="00F02279" w:rsidRPr="00E6597C" w:rsidRDefault="00F02279" w:rsidP="00545BDE">
            <w:pPr>
              <w:jc w:val="center"/>
              <w:rPr>
                <w:del w:id="2962" w:author="Հերմինե Գևորգյան" w:date="2026-02-26T23:44:00Z" w16du:dateUtc="2026-02-26T19:44:00Z"/>
                <w:rFonts w:ascii="GHEA Grapalat" w:hAnsi="GHEA Grapalat"/>
                <w:sz w:val="20"/>
                <w:lang w:val="es-ES"/>
              </w:rPr>
            </w:pPr>
          </w:p>
        </w:tc>
        <w:tc>
          <w:tcPr>
            <w:tcW w:w="443" w:type="dxa"/>
          </w:tcPr>
          <w:p w14:paraId="6D2EC0AA" w14:textId="77777777" w:rsidR="00F02279" w:rsidRPr="00E6597C" w:rsidRDefault="00F02279" w:rsidP="00545BDE">
            <w:pPr>
              <w:jc w:val="center"/>
              <w:rPr>
                <w:del w:id="2963" w:author="Հերմինե Գևորգյան" w:date="2026-02-26T23:44:00Z" w16du:dateUtc="2026-02-26T19:44:00Z"/>
                <w:rFonts w:ascii="GHEA Grapalat" w:hAnsi="GHEA Grapalat"/>
                <w:sz w:val="20"/>
                <w:lang w:val="pt-BR"/>
              </w:rPr>
            </w:pPr>
          </w:p>
          <w:p w14:paraId="35A23DA2" w14:textId="77777777" w:rsidR="00F02279" w:rsidRPr="00E6597C" w:rsidRDefault="00F02279" w:rsidP="00545BDE">
            <w:pPr>
              <w:jc w:val="center"/>
              <w:rPr>
                <w:del w:id="2964" w:author="Հերմինե Գևորգյան" w:date="2026-02-26T23:44:00Z" w16du:dateUtc="2026-02-26T19:44:00Z"/>
                <w:rFonts w:ascii="GHEA Grapalat" w:hAnsi="GHEA Grapalat"/>
                <w:sz w:val="20"/>
                <w:lang w:val="pt-BR"/>
              </w:rPr>
            </w:pPr>
          </w:p>
          <w:p w14:paraId="2C233DB4" w14:textId="77777777" w:rsidR="00F02279" w:rsidRPr="00E6597C" w:rsidRDefault="00F02279" w:rsidP="00545BDE">
            <w:pPr>
              <w:jc w:val="center"/>
              <w:rPr>
                <w:del w:id="2965" w:author="Հերմինե Գևորգյան" w:date="2026-02-26T23:44:00Z" w16du:dateUtc="2026-02-26T19:44:00Z"/>
                <w:rFonts w:ascii="GHEA Grapalat" w:hAnsi="GHEA Grapalat"/>
                <w:lang w:val="pt-BR"/>
              </w:rPr>
            </w:pPr>
            <w:del w:id="2966" w:author="Հերմինե Գևորգյան" w:date="2026-02-26T23:44:00Z" w16du:dateUtc="2026-02-26T19:44:00Z">
              <w:r w:rsidRPr="00E6597C">
                <w:rPr>
                  <w:rFonts w:ascii="GHEA Grapalat" w:hAnsi="GHEA Grapalat"/>
                  <w:sz w:val="20"/>
                  <w:lang w:val="pt-BR"/>
                </w:rPr>
                <w:delText>... %</w:delText>
              </w:r>
            </w:del>
          </w:p>
        </w:tc>
        <w:tc>
          <w:tcPr>
            <w:tcW w:w="444" w:type="dxa"/>
          </w:tcPr>
          <w:p w14:paraId="5F02F1AA" w14:textId="77777777" w:rsidR="00F02279" w:rsidRPr="00E6597C" w:rsidRDefault="00F02279" w:rsidP="00545BDE">
            <w:pPr>
              <w:jc w:val="center"/>
              <w:rPr>
                <w:del w:id="2967" w:author="Հերմինե Գևորգյան" w:date="2026-02-26T23:44:00Z" w16du:dateUtc="2026-02-26T19:44:00Z"/>
                <w:rFonts w:ascii="GHEA Grapalat" w:hAnsi="GHEA Grapalat"/>
                <w:sz w:val="20"/>
                <w:lang w:val="pt-BR"/>
              </w:rPr>
            </w:pPr>
          </w:p>
          <w:p w14:paraId="0EFDE758" w14:textId="77777777" w:rsidR="00F02279" w:rsidRPr="00E6597C" w:rsidRDefault="00F02279" w:rsidP="00545BDE">
            <w:pPr>
              <w:jc w:val="center"/>
              <w:rPr>
                <w:del w:id="2968" w:author="Հերմինե Գևորգյան" w:date="2026-02-26T23:44:00Z" w16du:dateUtc="2026-02-26T19:44:00Z"/>
                <w:rFonts w:ascii="GHEA Grapalat" w:hAnsi="GHEA Grapalat"/>
                <w:sz w:val="20"/>
                <w:lang w:val="pt-BR"/>
              </w:rPr>
            </w:pPr>
          </w:p>
          <w:p w14:paraId="3DA0D39D" w14:textId="77777777" w:rsidR="00F02279" w:rsidRPr="00E6597C" w:rsidRDefault="00F02279" w:rsidP="00545BDE">
            <w:pPr>
              <w:jc w:val="center"/>
              <w:rPr>
                <w:del w:id="2969" w:author="Հերմինե Գևորգյան" w:date="2026-02-26T23:44:00Z" w16du:dateUtc="2026-02-26T19:44:00Z"/>
                <w:rFonts w:ascii="GHEA Grapalat" w:hAnsi="GHEA Grapalat"/>
                <w:lang w:val="pt-BR"/>
              </w:rPr>
            </w:pPr>
            <w:del w:id="2970" w:author="Հերմինե Գևորգյան" w:date="2026-02-26T23:44:00Z" w16du:dateUtc="2026-02-26T19:44:00Z">
              <w:r w:rsidRPr="00E6597C">
                <w:rPr>
                  <w:rFonts w:ascii="GHEA Grapalat" w:hAnsi="GHEA Grapalat"/>
                  <w:sz w:val="20"/>
                  <w:lang w:val="pt-BR"/>
                </w:rPr>
                <w:delText>... %</w:delText>
              </w:r>
            </w:del>
          </w:p>
        </w:tc>
        <w:tc>
          <w:tcPr>
            <w:tcW w:w="444" w:type="dxa"/>
          </w:tcPr>
          <w:p w14:paraId="5DE31429" w14:textId="77777777" w:rsidR="00F02279" w:rsidRPr="00E6597C" w:rsidRDefault="00F02279" w:rsidP="00545BDE">
            <w:pPr>
              <w:jc w:val="center"/>
              <w:rPr>
                <w:del w:id="2971" w:author="Հերմինե Գևորգյան" w:date="2026-02-26T23:44:00Z" w16du:dateUtc="2026-02-26T19:44:00Z"/>
                <w:rFonts w:ascii="GHEA Grapalat" w:hAnsi="GHEA Grapalat"/>
                <w:sz w:val="20"/>
                <w:lang w:val="pt-BR"/>
              </w:rPr>
            </w:pPr>
          </w:p>
          <w:p w14:paraId="6B8958D6" w14:textId="77777777" w:rsidR="00F02279" w:rsidRPr="00E6597C" w:rsidRDefault="00F02279" w:rsidP="00545BDE">
            <w:pPr>
              <w:jc w:val="center"/>
              <w:rPr>
                <w:del w:id="2972" w:author="Հերմինե Գևորգյան" w:date="2026-02-26T23:44:00Z" w16du:dateUtc="2026-02-26T19:44:00Z"/>
                <w:rFonts w:ascii="GHEA Grapalat" w:hAnsi="GHEA Grapalat"/>
                <w:sz w:val="20"/>
                <w:lang w:val="pt-BR"/>
              </w:rPr>
            </w:pPr>
          </w:p>
          <w:p w14:paraId="0F21F1D2" w14:textId="77777777" w:rsidR="00F02279" w:rsidRPr="00E6597C" w:rsidRDefault="00F02279" w:rsidP="00545BDE">
            <w:pPr>
              <w:jc w:val="center"/>
              <w:rPr>
                <w:del w:id="2973" w:author="Հերմինե Գևորգյան" w:date="2026-02-26T23:44:00Z" w16du:dateUtc="2026-02-26T19:44:00Z"/>
                <w:rFonts w:ascii="GHEA Grapalat" w:hAnsi="GHEA Grapalat" w:cs="Arial"/>
                <w:sz w:val="18"/>
                <w:szCs w:val="18"/>
                <w:lang w:val="pt-BR"/>
              </w:rPr>
            </w:pPr>
            <w:del w:id="2974" w:author="Հերմինե Գևորգյան" w:date="2026-02-26T23:44:00Z" w16du:dateUtc="2026-02-26T19:44:00Z">
              <w:r w:rsidRPr="00E6597C">
                <w:rPr>
                  <w:rFonts w:ascii="GHEA Grapalat" w:hAnsi="GHEA Grapalat"/>
                  <w:sz w:val="20"/>
                  <w:lang w:val="pt-BR"/>
                </w:rPr>
                <w:delText>... %</w:delText>
              </w:r>
            </w:del>
          </w:p>
        </w:tc>
        <w:tc>
          <w:tcPr>
            <w:tcW w:w="444" w:type="dxa"/>
          </w:tcPr>
          <w:p w14:paraId="2446C44E" w14:textId="77777777" w:rsidR="00F02279" w:rsidRPr="00E6597C" w:rsidRDefault="00F02279" w:rsidP="00545BDE">
            <w:pPr>
              <w:jc w:val="center"/>
              <w:rPr>
                <w:del w:id="2975" w:author="Հերմինե Գևորգյան" w:date="2026-02-26T23:44:00Z" w16du:dateUtc="2026-02-26T19:44:00Z"/>
                <w:rFonts w:ascii="GHEA Grapalat" w:hAnsi="GHEA Grapalat"/>
                <w:sz w:val="20"/>
                <w:lang w:val="pt-BR"/>
              </w:rPr>
            </w:pPr>
          </w:p>
          <w:p w14:paraId="49E5B4F5" w14:textId="77777777" w:rsidR="00F02279" w:rsidRPr="00E6597C" w:rsidRDefault="00F02279" w:rsidP="00545BDE">
            <w:pPr>
              <w:jc w:val="center"/>
              <w:rPr>
                <w:del w:id="2976" w:author="Հերմինե Գևորգյան" w:date="2026-02-26T23:44:00Z" w16du:dateUtc="2026-02-26T19:44:00Z"/>
                <w:rFonts w:ascii="GHEA Grapalat" w:hAnsi="GHEA Grapalat"/>
                <w:sz w:val="20"/>
                <w:lang w:val="pt-BR"/>
              </w:rPr>
            </w:pPr>
          </w:p>
          <w:p w14:paraId="0C5C05EE" w14:textId="77777777" w:rsidR="00F02279" w:rsidRPr="00E6597C" w:rsidRDefault="00F02279" w:rsidP="00545BDE">
            <w:pPr>
              <w:jc w:val="center"/>
              <w:rPr>
                <w:del w:id="2977" w:author="Հերմինե Գևորգյան" w:date="2026-02-26T23:44:00Z" w16du:dateUtc="2026-02-26T19:44:00Z"/>
                <w:rFonts w:ascii="GHEA Grapalat" w:hAnsi="GHEA Grapalat" w:cs="Arial"/>
                <w:sz w:val="18"/>
                <w:szCs w:val="18"/>
                <w:lang w:val="pt-BR"/>
              </w:rPr>
            </w:pPr>
            <w:del w:id="2978" w:author="Հերմինե Գևորգյան" w:date="2026-02-26T23:44:00Z" w16du:dateUtc="2026-02-26T19:44:00Z">
              <w:r w:rsidRPr="00E6597C">
                <w:rPr>
                  <w:rFonts w:ascii="GHEA Grapalat" w:hAnsi="GHEA Grapalat"/>
                  <w:sz w:val="20"/>
                  <w:lang w:val="pt-BR"/>
                </w:rPr>
                <w:delText>... %</w:delText>
              </w:r>
            </w:del>
          </w:p>
        </w:tc>
        <w:tc>
          <w:tcPr>
            <w:tcW w:w="444" w:type="dxa"/>
          </w:tcPr>
          <w:p w14:paraId="415C36A8" w14:textId="77777777" w:rsidR="00F02279" w:rsidRPr="00E6597C" w:rsidRDefault="00F02279" w:rsidP="00545BDE">
            <w:pPr>
              <w:jc w:val="center"/>
              <w:rPr>
                <w:del w:id="2979" w:author="Հերմինե Գևորգյան" w:date="2026-02-26T23:44:00Z" w16du:dateUtc="2026-02-26T19:44:00Z"/>
                <w:rFonts w:ascii="GHEA Grapalat" w:hAnsi="GHEA Grapalat"/>
                <w:sz w:val="20"/>
                <w:lang w:val="pt-BR"/>
              </w:rPr>
            </w:pPr>
          </w:p>
          <w:p w14:paraId="09A9918B" w14:textId="77777777" w:rsidR="00F02279" w:rsidRPr="00E6597C" w:rsidRDefault="00F02279" w:rsidP="00545BDE">
            <w:pPr>
              <w:jc w:val="center"/>
              <w:rPr>
                <w:del w:id="2980" w:author="Հերմինե Գևորգյան" w:date="2026-02-26T23:44:00Z" w16du:dateUtc="2026-02-26T19:44:00Z"/>
                <w:rFonts w:ascii="GHEA Grapalat" w:hAnsi="GHEA Grapalat"/>
                <w:sz w:val="20"/>
                <w:lang w:val="pt-BR"/>
              </w:rPr>
            </w:pPr>
          </w:p>
          <w:p w14:paraId="4941320D" w14:textId="77777777" w:rsidR="00F02279" w:rsidRPr="00E6597C" w:rsidRDefault="00F02279" w:rsidP="00545BDE">
            <w:pPr>
              <w:jc w:val="center"/>
              <w:rPr>
                <w:del w:id="2981" w:author="Հերմինե Գևորգյան" w:date="2026-02-26T23:44:00Z" w16du:dateUtc="2026-02-26T19:44:00Z"/>
                <w:rFonts w:ascii="GHEA Grapalat" w:hAnsi="GHEA Grapalat" w:cs="Arial"/>
                <w:sz w:val="18"/>
                <w:szCs w:val="18"/>
                <w:lang w:val="pt-BR"/>
              </w:rPr>
            </w:pPr>
            <w:del w:id="2982" w:author="Հերմինե Գևորգյան" w:date="2026-02-26T23:44:00Z" w16du:dateUtc="2026-02-26T19:44:00Z">
              <w:r w:rsidRPr="00E6597C">
                <w:rPr>
                  <w:rFonts w:ascii="GHEA Grapalat" w:hAnsi="GHEA Grapalat"/>
                  <w:sz w:val="20"/>
                  <w:lang w:val="pt-BR"/>
                </w:rPr>
                <w:delText>... %</w:delText>
              </w:r>
            </w:del>
          </w:p>
        </w:tc>
        <w:tc>
          <w:tcPr>
            <w:tcW w:w="444" w:type="dxa"/>
          </w:tcPr>
          <w:p w14:paraId="6529EB2C" w14:textId="77777777" w:rsidR="00F02279" w:rsidRPr="00E6597C" w:rsidRDefault="00F02279" w:rsidP="00545BDE">
            <w:pPr>
              <w:jc w:val="center"/>
              <w:rPr>
                <w:del w:id="2983" w:author="Հերմինե Գևորգյան" w:date="2026-02-26T23:44:00Z" w16du:dateUtc="2026-02-26T19:44:00Z"/>
                <w:rFonts w:ascii="GHEA Grapalat" w:hAnsi="GHEA Grapalat"/>
                <w:sz w:val="20"/>
                <w:lang w:val="pt-BR"/>
              </w:rPr>
            </w:pPr>
          </w:p>
          <w:p w14:paraId="142FD7A5" w14:textId="77777777" w:rsidR="00F02279" w:rsidRPr="00E6597C" w:rsidRDefault="00F02279" w:rsidP="00545BDE">
            <w:pPr>
              <w:jc w:val="center"/>
              <w:rPr>
                <w:del w:id="2984" w:author="Հերմինե Գևորգյան" w:date="2026-02-26T23:44:00Z" w16du:dateUtc="2026-02-26T19:44:00Z"/>
                <w:rFonts w:ascii="GHEA Grapalat" w:hAnsi="GHEA Grapalat"/>
                <w:sz w:val="20"/>
                <w:lang w:val="pt-BR"/>
              </w:rPr>
            </w:pPr>
          </w:p>
          <w:p w14:paraId="0A70948F" w14:textId="77777777" w:rsidR="00F02279" w:rsidRPr="00E6597C" w:rsidRDefault="00F02279" w:rsidP="00545BDE">
            <w:pPr>
              <w:jc w:val="center"/>
              <w:rPr>
                <w:del w:id="2985" w:author="Հերմինե Գևորգյան" w:date="2026-02-26T23:44:00Z" w16du:dateUtc="2026-02-26T19:44:00Z"/>
                <w:rFonts w:ascii="GHEA Grapalat" w:hAnsi="GHEA Grapalat" w:cs="Arial"/>
                <w:sz w:val="18"/>
                <w:szCs w:val="18"/>
                <w:lang w:val="pt-BR"/>
              </w:rPr>
            </w:pPr>
            <w:del w:id="2986" w:author="Հերմինե Գևորգյան" w:date="2026-02-26T23:44:00Z" w16du:dateUtc="2026-02-26T19:44:00Z">
              <w:r w:rsidRPr="00E6597C">
                <w:rPr>
                  <w:rFonts w:ascii="GHEA Grapalat" w:hAnsi="GHEA Grapalat"/>
                  <w:sz w:val="20"/>
                  <w:lang w:val="pt-BR"/>
                </w:rPr>
                <w:delText>... %</w:delText>
              </w:r>
            </w:del>
          </w:p>
        </w:tc>
        <w:tc>
          <w:tcPr>
            <w:tcW w:w="444" w:type="dxa"/>
          </w:tcPr>
          <w:p w14:paraId="1BFFED98" w14:textId="77777777" w:rsidR="00F02279" w:rsidRPr="00E6597C" w:rsidRDefault="00F02279" w:rsidP="00545BDE">
            <w:pPr>
              <w:jc w:val="center"/>
              <w:rPr>
                <w:del w:id="2987" w:author="Հերմինե Գևորգյան" w:date="2026-02-26T23:44:00Z" w16du:dateUtc="2026-02-26T19:44:00Z"/>
                <w:rFonts w:ascii="GHEA Grapalat" w:hAnsi="GHEA Grapalat"/>
                <w:sz w:val="20"/>
                <w:lang w:val="pt-BR"/>
              </w:rPr>
            </w:pPr>
          </w:p>
          <w:p w14:paraId="444AAA2C" w14:textId="77777777" w:rsidR="00F02279" w:rsidRPr="00E6597C" w:rsidRDefault="00F02279" w:rsidP="00545BDE">
            <w:pPr>
              <w:jc w:val="center"/>
              <w:rPr>
                <w:del w:id="2988" w:author="Հերմինե Գևորգյան" w:date="2026-02-26T23:44:00Z" w16du:dateUtc="2026-02-26T19:44:00Z"/>
                <w:rFonts w:ascii="GHEA Grapalat" w:hAnsi="GHEA Grapalat"/>
                <w:sz w:val="20"/>
                <w:lang w:val="pt-BR"/>
              </w:rPr>
            </w:pPr>
          </w:p>
          <w:p w14:paraId="7F6F3E89" w14:textId="77777777" w:rsidR="00F02279" w:rsidRPr="00E6597C" w:rsidRDefault="00F02279" w:rsidP="00545BDE">
            <w:pPr>
              <w:jc w:val="center"/>
              <w:rPr>
                <w:del w:id="2989" w:author="Հերմինե Գևորգյան" w:date="2026-02-26T23:44:00Z" w16du:dateUtc="2026-02-26T19:44:00Z"/>
                <w:rFonts w:ascii="GHEA Grapalat" w:hAnsi="GHEA Grapalat" w:cs="Arial"/>
                <w:sz w:val="18"/>
                <w:szCs w:val="18"/>
                <w:lang w:val="pt-BR"/>
              </w:rPr>
            </w:pPr>
            <w:del w:id="2990" w:author="Հերմինե Գևորգյան" w:date="2026-02-26T23:44:00Z" w16du:dateUtc="2026-02-26T19:44:00Z">
              <w:r w:rsidRPr="00E6597C">
                <w:rPr>
                  <w:rFonts w:ascii="GHEA Grapalat" w:hAnsi="GHEA Grapalat"/>
                  <w:sz w:val="20"/>
                  <w:lang w:val="pt-BR"/>
                </w:rPr>
                <w:delText>... %</w:delText>
              </w:r>
            </w:del>
          </w:p>
        </w:tc>
        <w:tc>
          <w:tcPr>
            <w:tcW w:w="444" w:type="dxa"/>
          </w:tcPr>
          <w:p w14:paraId="69BF04D4" w14:textId="77777777" w:rsidR="00F02279" w:rsidRPr="00E6597C" w:rsidRDefault="00F02279" w:rsidP="00545BDE">
            <w:pPr>
              <w:jc w:val="center"/>
              <w:rPr>
                <w:del w:id="2991" w:author="Հերմինե Գևորգյան" w:date="2026-02-26T23:44:00Z" w16du:dateUtc="2026-02-26T19:44:00Z"/>
                <w:rFonts w:ascii="GHEA Grapalat" w:hAnsi="GHEA Grapalat"/>
                <w:sz w:val="20"/>
                <w:lang w:val="pt-BR"/>
              </w:rPr>
            </w:pPr>
          </w:p>
          <w:p w14:paraId="60292AFB" w14:textId="77777777" w:rsidR="00F02279" w:rsidRPr="00E6597C" w:rsidRDefault="00F02279" w:rsidP="00545BDE">
            <w:pPr>
              <w:jc w:val="center"/>
              <w:rPr>
                <w:del w:id="2992" w:author="Հերմինե Գևորգյան" w:date="2026-02-26T23:44:00Z" w16du:dateUtc="2026-02-26T19:44:00Z"/>
                <w:rFonts w:ascii="GHEA Grapalat" w:hAnsi="GHEA Grapalat"/>
                <w:sz w:val="20"/>
                <w:lang w:val="pt-BR"/>
              </w:rPr>
            </w:pPr>
          </w:p>
          <w:p w14:paraId="2662C397" w14:textId="77777777" w:rsidR="00F02279" w:rsidRPr="00E6597C" w:rsidRDefault="00F02279" w:rsidP="00545BDE">
            <w:pPr>
              <w:jc w:val="center"/>
              <w:rPr>
                <w:del w:id="2993" w:author="Հերմինե Գևորգյան" w:date="2026-02-26T23:44:00Z" w16du:dateUtc="2026-02-26T19:44:00Z"/>
                <w:rFonts w:ascii="GHEA Grapalat" w:hAnsi="GHEA Grapalat" w:cs="Arial"/>
                <w:sz w:val="18"/>
                <w:szCs w:val="18"/>
                <w:lang w:val="pt-BR"/>
              </w:rPr>
            </w:pPr>
            <w:del w:id="2994" w:author="Հերմինե Գևորգյան" w:date="2026-02-26T23:44:00Z" w16du:dateUtc="2026-02-26T19:44:00Z">
              <w:r w:rsidRPr="00E6597C">
                <w:rPr>
                  <w:rFonts w:ascii="GHEA Grapalat" w:hAnsi="GHEA Grapalat"/>
                  <w:sz w:val="20"/>
                  <w:lang w:val="pt-BR"/>
                </w:rPr>
                <w:delText>... %</w:delText>
              </w:r>
            </w:del>
          </w:p>
        </w:tc>
        <w:tc>
          <w:tcPr>
            <w:tcW w:w="444" w:type="dxa"/>
          </w:tcPr>
          <w:p w14:paraId="35F63A9E" w14:textId="77777777" w:rsidR="00F02279" w:rsidRPr="00E6597C" w:rsidRDefault="00F02279" w:rsidP="00545BDE">
            <w:pPr>
              <w:jc w:val="center"/>
              <w:rPr>
                <w:del w:id="2995" w:author="Հերմինե Գևորգյան" w:date="2026-02-26T23:44:00Z" w16du:dateUtc="2026-02-26T19:44:00Z"/>
                <w:rFonts w:ascii="GHEA Grapalat" w:hAnsi="GHEA Grapalat"/>
                <w:sz w:val="20"/>
                <w:lang w:val="pt-BR"/>
              </w:rPr>
            </w:pPr>
          </w:p>
          <w:p w14:paraId="4233932B" w14:textId="77777777" w:rsidR="00F02279" w:rsidRPr="00E6597C" w:rsidRDefault="00F02279" w:rsidP="00545BDE">
            <w:pPr>
              <w:jc w:val="center"/>
              <w:rPr>
                <w:del w:id="2996" w:author="Հերմինե Գևորգյան" w:date="2026-02-26T23:44:00Z" w16du:dateUtc="2026-02-26T19:44:00Z"/>
                <w:rFonts w:ascii="GHEA Grapalat" w:hAnsi="GHEA Grapalat"/>
                <w:sz w:val="20"/>
                <w:lang w:val="pt-BR"/>
              </w:rPr>
            </w:pPr>
          </w:p>
          <w:p w14:paraId="4FA1B54F" w14:textId="77777777" w:rsidR="00F02279" w:rsidRPr="00E6597C" w:rsidRDefault="00F02279" w:rsidP="00545BDE">
            <w:pPr>
              <w:jc w:val="center"/>
              <w:rPr>
                <w:del w:id="2997" w:author="Հերմինե Գևորգյան" w:date="2026-02-26T23:44:00Z" w16du:dateUtc="2026-02-26T19:44:00Z"/>
                <w:rFonts w:ascii="GHEA Grapalat" w:hAnsi="GHEA Grapalat" w:cs="Arial"/>
                <w:sz w:val="18"/>
                <w:szCs w:val="18"/>
                <w:lang w:val="pt-BR"/>
              </w:rPr>
            </w:pPr>
            <w:del w:id="2998" w:author="Հերմինե Գևորգյան" w:date="2026-02-26T23:44:00Z" w16du:dateUtc="2026-02-26T19:44:00Z">
              <w:r w:rsidRPr="00E6597C">
                <w:rPr>
                  <w:rFonts w:ascii="GHEA Grapalat" w:hAnsi="GHEA Grapalat"/>
                  <w:sz w:val="20"/>
                  <w:lang w:val="pt-BR"/>
                </w:rPr>
                <w:delText>... %</w:delText>
              </w:r>
            </w:del>
          </w:p>
        </w:tc>
        <w:tc>
          <w:tcPr>
            <w:tcW w:w="444" w:type="dxa"/>
          </w:tcPr>
          <w:p w14:paraId="09B565A1" w14:textId="77777777" w:rsidR="00F02279" w:rsidRPr="00E6597C" w:rsidRDefault="00F02279" w:rsidP="00545BDE">
            <w:pPr>
              <w:jc w:val="center"/>
              <w:rPr>
                <w:del w:id="2999" w:author="Հերմինե Գևորգյան" w:date="2026-02-26T23:44:00Z" w16du:dateUtc="2026-02-26T19:44:00Z"/>
                <w:rFonts w:ascii="GHEA Grapalat" w:hAnsi="GHEA Grapalat"/>
                <w:sz w:val="20"/>
                <w:lang w:val="pt-BR"/>
              </w:rPr>
            </w:pPr>
          </w:p>
          <w:p w14:paraId="0F08815F" w14:textId="77777777" w:rsidR="00F02279" w:rsidRPr="00E6597C" w:rsidRDefault="00F02279" w:rsidP="00545BDE">
            <w:pPr>
              <w:jc w:val="center"/>
              <w:rPr>
                <w:del w:id="3000" w:author="Հերմինե Գևորգյան" w:date="2026-02-26T23:44:00Z" w16du:dateUtc="2026-02-26T19:44:00Z"/>
                <w:rFonts w:ascii="GHEA Grapalat" w:hAnsi="GHEA Grapalat"/>
                <w:sz w:val="20"/>
                <w:lang w:val="pt-BR"/>
              </w:rPr>
            </w:pPr>
          </w:p>
          <w:p w14:paraId="5457CF9C" w14:textId="77777777" w:rsidR="00F02279" w:rsidRPr="00E6597C" w:rsidRDefault="00F02279" w:rsidP="00545BDE">
            <w:pPr>
              <w:jc w:val="center"/>
              <w:rPr>
                <w:del w:id="3001" w:author="Հերմինե Գևորգյան" w:date="2026-02-26T23:44:00Z" w16du:dateUtc="2026-02-26T19:44:00Z"/>
                <w:rFonts w:ascii="GHEA Grapalat" w:hAnsi="GHEA Grapalat" w:cs="Arial"/>
                <w:sz w:val="18"/>
                <w:szCs w:val="18"/>
                <w:lang w:val="pt-BR"/>
              </w:rPr>
            </w:pPr>
            <w:del w:id="3002" w:author="Հերմինե Գևորգյան" w:date="2026-02-26T23:44:00Z" w16du:dateUtc="2026-02-26T19:44:00Z">
              <w:r w:rsidRPr="00E6597C">
                <w:rPr>
                  <w:rFonts w:ascii="GHEA Grapalat" w:hAnsi="GHEA Grapalat"/>
                  <w:sz w:val="20"/>
                  <w:lang w:val="pt-BR"/>
                </w:rPr>
                <w:delText>... %</w:delText>
              </w:r>
            </w:del>
          </w:p>
        </w:tc>
        <w:tc>
          <w:tcPr>
            <w:tcW w:w="444" w:type="dxa"/>
          </w:tcPr>
          <w:p w14:paraId="47C4730E" w14:textId="77777777" w:rsidR="00F02279" w:rsidRPr="00E6597C" w:rsidRDefault="00F02279" w:rsidP="00545BDE">
            <w:pPr>
              <w:jc w:val="center"/>
              <w:rPr>
                <w:del w:id="3003" w:author="Հերմինե Գևորգյան" w:date="2026-02-26T23:44:00Z" w16du:dateUtc="2026-02-26T19:44:00Z"/>
                <w:rFonts w:ascii="GHEA Grapalat" w:hAnsi="GHEA Grapalat"/>
                <w:sz w:val="20"/>
                <w:lang w:val="pt-BR"/>
              </w:rPr>
            </w:pPr>
          </w:p>
          <w:p w14:paraId="567EC2B1" w14:textId="77777777" w:rsidR="00F02279" w:rsidRPr="00E6597C" w:rsidRDefault="00F02279" w:rsidP="00545BDE">
            <w:pPr>
              <w:jc w:val="center"/>
              <w:rPr>
                <w:del w:id="3004" w:author="Հերմինե Գևորգյան" w:date="2026-02-26T23:44:00Z" w16du:dateUtc="2026-02-26T19:44:00Z"/>
                <w:rFonts w:ascii="GHEA Grapalat" w:hAnsi="GHEA Grapalat"/>
                <w:sz w:val="20"/>
                <w:lang w:val="pt-BR"/>
              </w:rPr>
            </w:pPr>
          </w:p>
          <w:p w14:paraId="57FFDBA3" w14:textId="77777777" w:rsidR="00F02279" w:rsidRPr="00E6597C" w:rsidRDefault="00F02279" w:rsidP="00545BDE">
            <w:pPr>
              <w:jc w:val="center"/>
              <w:rPr>
                <w:del w:id="3005" w:author="Հերմինե Գևորգյան" w:date="2026-02-26T23:44:00Z" w16du:dateUtc="2026-02-26T19:44:00Z"/>
                <w:rFonts w:ascii="GHEA Grapalat" w:hAnsi="GHEA Grapalat" w:cs="Arial"/>
                <w:sz w:val="18"/>
                <w:szCs w:val="18"/>
                <w:lang w:val="pt-BR"/>
              </w:rPr>
            </w:pPr>
            <w:del w:id="3006" w:author="Հերմինե Գևորգյան" w:date="2026-02-26T23:44:00Z" w16du:dateUtc="2026-02-26T19:44:00Z">
              <w:r w:rsidRPr="00E6597C">
                <w:rPr>
                  <w:rFonts w:ascii="GHEA Grapalat" w:hAnsi="GHEA Grapalat"/>
                  <w:sz w:val="20"/>
                  <w:lang w:val="pt-BR"/>
                </w:rPr>
                <w:delText>... %</w:delText>
              </w:r>
            </w:del>
          </w:p>
        </w:tc>
        <w:tc>
          <w:tcPr>
            <w:tcW w:w="444" w:type="dxa"/>
          </w:tcPr>
          <w:p w14:paraId="0D99E62B" w14:textId="77777777" w:rsidR="00F02279" w:rsidRPr="00E6597C" w:rsidRDefault="00F02279" w:rsidP="00545BDE">
            <w:pPr>
              <w:jc w:val="center"/>
              <w:rPr>
                <w:del w:id="3007" w:author="Հերմինե Գևորգյան" w:date="2026-02-26T23:44:00Z" w16du:dateUtc="2026-02-26T19:44:00Z"/>
                <w:rFonts w:ascii="GHEA Grapalat" w:hAnsi="GHEA Grapalat"/>
                <w:sz w:val="20"/>
                <w:lang w:val="pt-BR"/>
              </w:rPr>
            </w:pPr>
          </w:p>
          <w:p w14:paraId="641FACF3" w14:textId="77777777" w:rsidR="00F02279" w:rsidRPr="00E6597C" w:rsidRDefault="00F02279" w:rsidP="00545BDE">
            <w:pPr>
              <w:jc w:val="center"/>
              <w:rPr>
                <w:del w:id="3008" w:author="Հերմինե Գևորգյան" w:date="2026-02-26T23:44:00Z" w16du:dateUtc="2026-02-26T19:44:00Z"/>
                <w:rFonts w:ascii="GHEA Grapalat" w:hAnsi="GHEA Grapalat"/>
                <w:sz w:val="20"/>
                <w:lang w:val="pt-BR"/>
              </w:rPr>
            </w:pPr>
          </w:p>
          <w:p w14:paraId="2E3AE25C" w14:textId="77777777" w:rsidR="00F02279" w:rsidRPr="00E6597C" w:rsidRDefault="00F02279" w:rsidP="00545BDE">
            <w:pPr>
              <w:jc w:val="center"/>
              <w:rPr>
                <w:del w:id="3009" w:author="Հերմինե Գևորգյան" w:date="2026-02-26T23:44:00Z" w16du:dateUtc="2026-02-26T19:44:00Z"/>
                <w:rFonts w:ascii="GHEA Grapalat" w:hAnsi="GHEA Grapalat" w:cs="Arial"/>
                <w:sz w:val="18"/>
                <w:szCs w:val="18"/>
                <w:lang w:val="pt-BR"/>
              </w:rPr>
            </w:pPr>
            <w:del w:id="3010" w:author="Հերմինե Գևորգյան" w:date="2026-02-26T23:44:00Z" w16du:dateUtc="2026-02-26T19:44:00Z">
              <w:r w:rsidRPr="00E6597C">
                <w:rPr>
                  <w:rFonts w:ascii="GHEA Grapalat" w:hAnsi="GHEA Grapalat"/>
                  <w:sz w:val="20"/>
                  <w:lang w:val="pt-BR"/>
                </w:rPr>
                <w:delText>... %</w:delText>
              </w:r>
            </w:del>
          </w:p>
        </w:tc>
        <w:tc>
          <w:tcPr>
            <w:tcW w:w="1445" w:type="dxa"/>
          </w:tcPr>
          <w:p w14:paraId="240AB578" w14:textId="77777777" w:rsidR="00F02279" w:rsidRPr="00E6597C" w:rsidRDefault="00F02279" w:rsidP="00545BDE">
            <w:pPr>
              <w:jc w:val="center"/>
              <w:rPr>
                <w:del w:id="3011" w:author="Հերմինե Գևորգյան" w:date="2026-02-26T23:44:00Z" w16du:dateUtc="2026-02-26T19:44:00Z"/>
                <w:rFonts w:ascii="GHEA Grapalat" w:hAnsi="GHEA Grapalat"/>
                <w:sz w:val="20"/>
                <w:lang w:val="pt-BR"/>
              </w:rPr>
            </w:pPr>
          </w:p>
          <w:p w14:paraId="49E09276" w14:textId="77777777" w:rsidR="00F02279" w:rsidRPr="00E6597C" w:rsidRDefault="00F02279" w:rsidP="00545BDE">
            <w:pPr>
              <w:jc w:val="center"/>
              <w:rPr>
                <w:del w:id="3012" w:author="Հերմինե Գևորգյան" w:date="2026-02-26T23:44:00Z" w16du:dateUtc="2026-02-26T19:44:00Z"/>
                <w:rFonts w:ascii="GHEA Grapalat" w:hAnsi="GHEA Grapalat"/>
                <w:sz w:val="20"/>
                <w:lang w:val="pt-BR"/>
              </w:rPr>
            </w:pPr>
          </w:p>
          <w:p w14:paraId="475F98DA" w14:textId="77777777" w:rsidR="00F02279" w:rsidRPr="00E6597C" w:rsidRDefault="00F02279" w:rsidP="00545BDE">
            <w:pPr>
              <w:jc w:val="center"/>
              <w:rPr>
                <w:del w:id="3013" w:author="Հերմինե Գևորգյան" w:date="2026-02-26T23:44:00Z" w16du:dateUtc="2026-02-26T19:44:00Z"/>
                <w:rFonts w:ascii="GHEA Grapalat" w:hAnsi="GHEA Grapalat"/>
                <w:b/>
                <w:lang w:val="pt-BR"/>
              </w:rPr>
            </w:pPr>
            <w:del w:id="3014" w:author="Հերմինե Գևորգյան" w:date="2026-02-26T23:44:00Z" w16du:dateUtc="2026-02-26T19:44:00Z">
              <w:r w:rsidRPr="00E6597C">
                <w:rPr>
                  <w:rFonts w:ascii="GHEA Grapalat" w:hAnsi="GHEA Grapalat"/>
                  <w:sz w:val="20"/>
                  <w:lang w:val="pt-BR"/>
                </w:rPr>
                <w:delText>... %</w:delText>
              </w:r>
            </w:del>
          </w:p>
        </w:tc>
      </w:tr>
    </w:tbl>
    <w:p w14:paraId="3FC74906" w14:textId="77777777" w:rsidR="00F02279" w:rsidRPr="00E6597C" w:rsidRDefault="00F02279" w:rsidP="00F02279">
      <w:pPr>
        <w:rPr>
          <w:rFonts w:ascii="GHEA Grapalat" w:hAnsi="GHEA Grapalat"/>
          <w:i/>
          <w:sz w:val="18"/>
          <w:szCs w:val="18"/>
        </w:rPr>
      </w:pPr>
    </w:p>
    <w:p w14:paraId="5B4931C3" w14:textId="77777777" w:rsidR="00F02279" w:rsidRPr="00E6597C" w:rsidRDefault="00F02279" w:rsidP="00F02279">
      <w:pPr>
        <w:jc w:val="both"/>
        <w:rPr>
          <w:rFonts w:ascii="GHEA Grapalat" w:hAnsi="GHEA Grapalat" w:cs="Sylfaen"/>
          <w:i/>
          <w:sz w:val="18"/>
          <w:szCs w:val="18"/>
          <w:lang w:val="pt-BR"/>
        </w:rPr>
      </w:pPr>
      <w:r w:rsidRPr="00E6597C">
        <w:rPr>
          <w:rFonts w:ascii="GHEA Grapalat" w:hAnsi="GHEA Grapalat"/>
          <w:i/>
          <w:sz w:val="18"/>
          <w:szCs w:val="18"/>
        </w:rPr>
        <w:t xml:space="preserve">* </w:t>
      </w:r>
      <w:r w:rsidRPr="00E6597C">
        <w:rPr>
          <w:rFonts w:ascii="GHEA Grapalat" w:hAnsi="GHEA Grapalat" w:cs="Sylfaen"/>
          <w:i/>
          <w:sz w:val="18"/>
          <w:szCs w:val="18"/>
          <w:lang w:val="pt-BR"/>
        </w:rPr>
        <w:t>Վճարման</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ենթակա</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գումարները</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ներկայացվում են աճողական</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2206E3BA" w14:textId="77777777" w:rsidR="00F02279" w:rsidRPr="00E6597C" w:rsidRDefault="00F02279" w:rsidP="00F02279">
      <w:pPr>
        <w:jc w:val="both"/>
        <w:rPr>
          <w:rFonts w:ascii="GHEA Grapalat" w:hAnsi="GHEA Grapalat"/>
          <w:i/>
          <w:sz w:val="18"/>
          <w:szCs w:val="18"/>
          <w:lang w:val="pt-BR"/>
        </w:rPr>
      </w:pPr>
      <w:r w:rsidRPr="00E6597C">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7D5B20E5" w14:textId="77777777" w:rsidR="00F02279" w:rsidRPr="00E6597C" w:rsidRDefault="00F02279" w:rsidP="00F02279">
      <w:pPr>
        <w:jc w:val="center"/>
        <w:rPr>
          <w:rFonts w:ascii="GHEA Grapalat" w:hAnsi="GHEA Grapalat"/>
          <w:sz w:val="20"/>
          <w:lang w:val="es-ES"/>
        </w:rPr>
      </w:pPr>
    </w:p>
    <w:p w14:paraId="2C09F897" w14:textId="77777777" w:rsidR="00F02279" w:rsidRPr="00E6597C" w:rsidRDefault="00F02279" w:rsidP="00F02279">
      <w:pPr>
        <w:jc w:val="right"/>
        <w:rPr>
          <w:rFonts w:ascii="GHEA Grapalat" w:hAnsi="GHEA Grapalat"/>
          <w:sz w:val="20"/>
          <w:lang w:val="es-ES"/>
        </w:rPr>
      </w:pPr>
    </w:p>
    <w:tbl>
      <w:tblPr>
        <w:tblW w:w="9639" w:type="dxa"/>
        <w:jc w:val="center"/>
        <w:tblLayout w:type="fixed"/>
        <w:tblLook w:val="0000" w:firstRow="0" w:lastRow="0" w:firstColumn="0" w:lastColumn="0" w:noHBand="0" w:noVBand="0"/>
        <w:tblPrChange w:id="3015" w:author="Հերմինե Գևորգյան" w:date="2026-02-26T23:44:00Z" w16du:dateUtc="2026-02-26T19:44:00Z">
          <w:tblPr>
            <w:tblW w:w="9639" w:type="dxa"/>
            <w:jc w:val="center"/>
            <w:tblLayout w:type="fixed"/>
            <w:tblLook w:val="0000" w:firstRow="0" w:lastRow="0" w:firstColumn="0" w:lastColumn="0" w:noHBand="0" w:noVBand="0"/>
          </w:tblPr>
        </w:tblPrChange>
      </w:tblPr>
      <w:tblGrid>
        <w:gridCol w:w="4536"/>
        <w:gridCol w:w="760"/>
        <w:gridCol w:w="4343"/>
        <w:tblGridChange w:id="3016">
          <w:tblGrid>
            <w:gridCol w:w="4536"/>
            <w:gridCol w:w="760"/>
            <w:gridCol w:w="4343"/>
          </w:tblGrid>
        </w:tblGridChange>
      </w:tblGrid>
      <w:tr w:rsidR="00F02279" w:rsidRPr="00E6597C" w14:paraId="616EDEAE" w14:textId="77777777" w:rsidTr="00545BDE">
        <w:trPr>
          <w:jc w:val="center"/>
          <w:trPrChange w:id="3017" w:author="Հերմինե Գևորգյան" w:date="2026-02-26T23:44:00Z" w16du:dateUtc="2026-02-26T19:44:00Z">
            <w:trPr>
              <w:jc w:val="center"/>
            </w:trPr>
          </w:trPrChange>
        </w:trPr>
        <w:tc>
          <w:tcPr>
            <w:tcW w:w="4536" w:type="dxa"/>
            <w:tcPrChange w:id="3018" w:author="Հերմինե Գևորգյան" w:date="2026-02-26T23:44:00Z" w16du:dateUtc="2026-02-26T19:44:00Z">
              <w:tcPr>
                <w:tcW w:w="4536" w:type="dxa"/>
              </w:tcPr>
            </w:tcPrChange>
          </w:tcPr>
          <w:p w14:paraId="15927507" w14:textId="77777777" w:rsidR="00F02279" w:rsidRPr="00E6597C"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14:paraId="2EA03B8D" w14:textId="77777777" w:rsidR="00F02279" w:rsidRPr="00E6597C" w:rsidRDefault="00F02279" w:rsidP="00545BDE">
            <w:pPr>
              <w:rPr>
                <w:rFonts w:ascii="GHEA Grapalat" w:hAnsi="GHEA Grapalat"/>
                <w:sz w:val="22"/>
                <w:szCs w:val="22"/>
                <w:lang w:val="ru-RU"/>
              </w:rPr>
            </w:pPr>
          </w:p>
          <w:p w14:paraId="541957EE" w14:textId="77777777" w:rsidR="00F02279" w:rsidRPr="00E6597C" w:rsidRDefault="00F02279" w:rsidP="00545BDE">
            <w:pPr>
              <w:rPr>
                <w:rFonts w:ascii="GHEA Grapalat" w:hAnsi="GHEA Grapalat"/>
                <w:lang w:val="ru-RU"/>
              </w:rPr>
            </w:pPr>
          </w:p>
          <w:p w14:paraId="6B4F18C7"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547689E5"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proofErr w:type="spellStart"/>
            <w:r w:rsidRPr="00E6597C">
              <w:rPr>
                <w:rFonts w:ascii="GHEA Grapalat" w:hAnsi="GHEA Grapalat" w:cs="Sylfaen"/>
                <w:sz w:val="18"/>
                <w:szCs w:val="18"/>
                <w:lang w:val="ru-RU"/>
              </w:rPr>
              <w:t>ստորագրություն</w:t>
            </w:r>
            <w:proofErr w:type="spellEnd"/>
            <w:r w:rsidRPr="00E6597C">
              <w:rPr>
                <w:rFonts w:ascii="GHEA Grapalat" w:hAnsi="GHEA Grapalat"/>
                <w:sz w:val="18"/>
                <w:szCs w:val="18"/>
              </w:rPr>
              <w:t>/</w:t>
            </w:r>
          </w:p>
          <w:p w14:paraId="6294FCEB" w14:textId="77777777"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Change w:id="3019" w:author="Հերմինե Գևորգյան" w:date="2026-02-26T23:44:00Z" w16du:dateUtc="2026-02-26T19:44:00Z">
              <w:tcPr>
                <w:tcW w:w="760" w:type="dxa"/>
              </w:tcPr>
            </w:tcPrChange>
          </w:tcPr>
          <w:p w14:paraId="08B79E56" w14:textId="77777777" w:rsidR="00F02279" w:rsidRPr="00E6597C" w:rsidRDefault="00F02279" w:rsidP="00545BDE">
            <w:pPr>
              <w:spacing w:line="360" w:lineRule="auto"/>
              <w:jc w:val="center"/>
              <w:rPr>
                <w:rFonts w:ascii="GHEA Grapalat" w:hAnsi="GHEA Grapalat"/>
                <w:lang w:val="ru-RU"/>
              </w:rPr>
            </w:pPr>
          </w:p>
        </w:tc>
        <w:tc>
          <w:tcPr>
            <w:tcW w:w="4343" w:type="dxa"/>
            <w:tcPrChange w:id="3020" w:author="Հերմինե Գևորգյան" w:date="2026-02-26T23:44:00Z" w16du:dateUtc="2026-02-26T19:44:00Z">
              <w:tcPr>
                <w:tcW w:w="4343" w:type="dxa"/>
              </w:tcPr>
            </w:tcPrChange>
          </w:tcPr>
          <w:p w14:paraId="0742105A" w14:textId="77777777"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14:paraId="0C7A0EA3" w14:textId="77777777" w:rsidR="00F02279" w:rsidRPr="00E6597C" w:rsidRDefault="00F02279" w:rsidP="00545BDE">
            <w:pPr>
              <w:jc w:val="center"/>
              <w:rPr>
                <w:rFonts w:ascii="GHEA Grapalat" w:hAnsi="GHEA Grapalat"/>
                <w:lang w:val="ru-RU"/>
              </w:rPr>
            </w:pPr>
          </w:p>
          <w:p w14:paraId="419030B2" w14:textId="77777777" w:rsidR="00F02279" w:rsidRPr="00E6597C" w:rsidRDefault="00F02279" w:rsidP="00545BDE">
            <w:pPr>
              <w:jc w:val="center"/>
              <w:rPr>
                <w:rFonts w:ascii="GHEA Grapalat" w:hAnsi="GHEA Grapalat"/>
                <w:lang w:val="ru-RU"/>
              </w:rPr>
            </w:pPr>
          </w:p>
          <w:p w14:paraId="53A90051"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157E1399"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proofErr w:type="spellStart"/>
            <w:r w:rsidRPr="00E6597C">
              <w:rPr>
                <w:rFonts w:ascii="GHEA Grapalat" w:hAnsi="GHEA Grapalat" w:cs="Sylfaen"/>
                <w:sz w:val="18"/>
                <w:szCs w:val="18"/>
                <w:lang w:val="ru-RU"/>
              </w:rPr>
              <w:t>ստորագրություն</w:t>
            </w:r>
            <w:proofErr w:type="spellEnd"/>
            <w:r w:rsidRPr="00E6597C">
              <w:rPr>
                <w:rFonts w:ascii="GHEA Grapalat" w:hAnsi="GHEA Grapalat"/>
                <w:sz w:val="18"/>
                <w:szCs w:val="18"/>
              </w:rPr>
              <w:t>/</w:t>
            </w:r>
          </w:p>
          <w:p w14:paraId="20C284D7"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7561AA5A" w14:textId="77777777" w:rsidR="00F02279" w:rsidRPr="00E6597C" w:rsidRDefault="00F02279" w:rsidP="00F02279">
      <w:pPr>
        <w:rPr>
          <w:rFonts w:ascii="GHEA Grapalat" w:hAnsi="GHEA Grapalat"/>
          <w:sz w:val="20"/>
          <w:lang w:val="ru-RU"/>
        </w:rPr>
        <w:sectPr w:rsidR="00F02279" w:rsidRPr="00E6597C" w:rsidSect="00545BDE">
          <w:footnotePr>
            <w:pos w:val="beneathText"/>
          </w:footnotePr>
          <w:pgSz w:w="11906" w:h="16838" w:code="9"/>
          <w:pgMar w:top="533" w:right="707" w:bottom="720" w:left="663" w:header="561" w:footer="561" w:gutter="0"/>
          <w:cols w:space="720"/>
        </w:sectPr>
      </w:pPr>
    </w:p>
    <w:p w14:paraId="3ED1232D" w14:textId="77777777"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cs="Sylfaen"/>
          <w:i/>
          <w:sz w:val="20"/>
          <w:szCs w:val="20"/>
          <w:lang w:val="pt-BR"/>
        </w:rPr>
        <w:lastRenderedPageBreak/>
        <w:t>Հավելված</w:t>
      </w:r>
      <w:r w:rsidRPr="00E6597C">
        <w:rPr>
          <w:rFonts w:ascii="GHEA Grapalat" w:hAnsi="GHEA Grapalat" w:cs="Arial"/>
          <w:i/>
          <w:sz w:val="20"/>
          <w:szCs w:val="20"/>
          <w:lang w:val="pt-BR"/>
        </w:rPr>
        <w:t xml:space="preserve"> </w:t>
      </w:r>
      <w:r w:rsidRPr="00E6597C">
        <w:rPr>
          <w:rFonts w:ascii="GHEA Grapalat" w:hAnsi="GHEA Grapalat" w:cs="Sylfaen"/>
          <w:i/>
          <w:sz w:val="20"/>
          <w:szCs w:val="20"/>
          <w:lang w:val="pt-BR"/>
        </w:rPr>
        <w:t>թիվ</w:t>
      </w:r>
      <w:r w:rsidRPr="00E6597C">
        <w:rPr>
          <w:rFonts w:ascii="GHEA Grapalat" w:hAnsi="GHEA Grapalat" w:cs="Arial"/>
          <w:i/>
          <w:sz w:val="20"/>
          <w:szCs w:val="20"/>
          <w:lang w:val="pt-BR"/>
        </w:rPr>
        <w:t xml:space="preserve"> 4</w:t>
      </w:r>
    </w:p>
    <w:p w14:paraId="783F3F26" w14:textId="77777777" w:rsidR="00F02279" w:rsidRPr="00E6597C" w:rsidRDefault="00F02279" w:rsidP="00F02279">
      <w:pPr>
        <w:ind w:firstLine="567"/>
        <w:jc w:val="right"/>
        <w:rPr>
          <w:rFonts w:ascii="GHEA Grapalat" w:hAnsi="GHEA Grapalat" w:cs="Arial"/>
          <w:i/>
          <w:sz w:val="20"/>
          <w:szCs w:val="20"/>
          <w:lang w:val="pt-BR"/>
        </w:rPr>
      </w:pPr>
      <w:r w:rsidRPr="00717204">
        <w:rPr>
          <w:rFonts w:ascii="GHEA Grapalat" w:hAnsi="GHEA Grapalat"/>
          <w:i/>
          <w:sz w:val="20"/>
          <w:szCs w:val="20"/>
          <w:lang w:val="ru-RU"/>
        </w:rPr>
        <w:t>«</w:t>
      </w:r>
      <w:r w:rsidRPr="00E6597C">
        <w:rPr>
          <w:rFonts w:ascii="GHEA Grapalat" w:hAnsi="GHEA Grapalat"/>
          <w:i/>
          <w:sz w:val="20"/>
          <w:szCs w:val="20"/>
          <w:lang w:val="pt-BR"/>
        </w:rPr>
        <w:t xml:space="preserve">           </w:t>
      </w:r>
      <w:r w:rsidRPr="00717204">
        <w:rPr>
          <w:rFonts w:ascii="GHEA Grapalat" w:hAnsi="GHEA Grapalat"/>
          <w:i/>
          <w:sz w:val="20"/>
          <w:szCs w:val="20"/>
          <w:lang w:val="ru-RU"/>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2D6691C9" w14:textId="74F6D359" w:rsidR="00F02279" w:rsidRPr="00E6597C" w:rsidRDefault="003B672B" w:rsidP="00F02279">
      <w:pPr>
        <w:jc w:val="right"/>
        <w:rPr>
          <w:rFonts w:ascii="GHEA Grapalat" w:hAnsi="GHEA Grapalat" w:cs="Arial"/>
          <w:i/>
          <w:sz w:val="20"/>
          <w:szCs w:val="20"/>
          <w:lang w:val="pt-BR"/>
        </w:rPr>
      </w:pPr>
      <w:ins w:id="3021" w:author="Հերմինե Գևորգյան" w:date="2026-02-26T23:44:00Z" w16du:dateUtc="2026-02-26T19:44:00Z">
        <w:r w:rsidRPr="00D672AD">
          <w:rPr>
            <w:rFonts w:ascii="GHEA Grapalat" w:hAnsi="GHEA Grapalat"/>
            <w:sz w:val="22"/>
            <w:szCs w:val="22"/>
            <w:lang w:val="hy-AM"/>
          </w:rPr>
          <w:t>«</w:t>
        </w:r>
        <w:r w:rsidR="00AD14A1">
          <w:rPr>
            <w:rFonts w:ascii="GHEA Grapalat" w:hAnsi="GHEA Grapalat"/>
            <w:lang w:val="hy-AM"/>
          </w:rPr>
          <w:t>ՀՀ ԳՄՍ</w:t>
        </w:r>
        <w:r w:rsidR="00305463">
          <w:rPr>
            <w:rFonts w:ascii="GHEA Grapalat" w:hAnsi="GHEA Grapalat"/>
            <w:lang w:val="hy-AM"/>
          </w:rPr>
          <w:t>Հ</w:t>
        </w:r>
        <w:r w:rsidR="00AD14A1">
          <w:rPr>
            <w:rFonts w:ascii="GHEA Grapalat" w:hAnsi="GHEA Grapalat"/>
            <w:lang w:val="hy-AM"/>
          </w:rPr>
          <w:t>Դ-ԳՀ</w:t>
        </w:r>
        <w:r w:rsidR="00AD14A1">
          <w:rPr>
            <w:rFonts w:ascii="GHEA Grapalat" w:hAnsi="GHEA Grapalat"/>
            <w:lang w:val="af-ZA"/>
          </w:rPr>
          <w:t>Ա</w:t>
        </w:r>
        <w:r w:rsidR="00AD14A1">
          <w:rPr>
            <w:rFonts w:ascii="GHEA Grapalat" w:hAnsi="GHEA Grapalat"/>
            <w:lang w:val="hy-AM"/>
          </w:rPr>
          <w:t>Շ</w:t>
        </w:r>
        <w:r w:rsidR="00AD14A1">
          <w:rPr>
            <w:rFonts w:ascii="GHEA Grapalat" w:hAnsi="GHEA Grapalat"/>
            <w:lang w:val="af-ZA"/>
          </w:rPr>
          <w:t>ՁԲ</w:t>
        </w:r>
        <w:r w:rsidR="00AD14A1" w:rsidRPr="00E6597C">
          <w:rPr>
            <w:rFonts w:ascii="GHEA Grapalat" w:hAnsi="GHEA Grapalat"/>
            <w:u w:val="single"/>
            <w:lang w:val="af-ZA"/>
          </w:rPr>
          <w:t xml:space="preserve"> </w:t>
        </w:r>
        <w:r w:rsidR="00AD14A1">
          <w:rPr>
            <w:rFonts w:ascii="GHEA Grapalat" w:hAnsi="GHEA Grapalat"/>
            <w:u w:val="single"/>
            <w:lang w:val="hy-AM"/>
          </w:rPr>
          <w:t xml:space="preserve"> 2</w:t>
        </w:r>
      </w:ins>
      <w:r w:rsidR="002724E1">
        <w:rPr>
          <w:rFonts w:ascii="GHEA Grapalat" w:hAnsi="GHEA Grapalat"/>
          <w:u w:val="single"/>
          <w:lang w:val="hy-AM"/>
        </w:rPr>
        <w:t>6</w:t>
      </w:r>
      <w:ins w:id="3022" w:author="Հերմինե Գևորգյան" w:date="2026-02-26T23:44:00Z" w16du:dateUtc="2026-02-26T19:44:00Z">
        <w:r w:rsidR="00AD14A1">
          <w:rPr>
            <w:rFonts w:ascii="GHEA Grapalat" w:hAnsi="GHEA Grapalat"/>
            <w:u w:val="single"/>
            <w:lang w:val="hy-AM"/>
          </w:rPr>
          <w:t>/0</w:t>
        </w:r>
      </w:ins>
      <w:r w:rsidR="002724E1">
        <w:rPr>
          <w:rFonts w:ascii="GHEA Grapalat" w:hAnsi="GHEA Grapalat"/>
          <w:u w:val="single"/>
          <w:lang w:val="hy-AM"/>
        </w:rPr>
        <w:t>1</w:t>
      </w:r>
      <w:ins w:id="3023" w:author="Հերմինե Գևորգյան" w:date="2026-02-26T23:44:00Z" w16du:dateUtc="2026-02-26T19:44:00Z">
        <w:r w:rsidRPr="00D672AD">
          <w:rPr>
            <w:rFonts w:ascii="GHEA Grapalat" w:hAnsi="GHEA Grapalat"/>
            <w:i/>
            <w:lang w:val="hy-AM"/>
          </w:rPr>
          <w:t>»</w:t>
        </w:r>
        <w:r>
          <w:rPr>
            <w:rFonts w:ascii="GHEA Grapalat" w:hAnsi="GHEA Grapalat"/>
            <w:i/>
            <w:lang w:val="hy-AM"/>
          </w:rPr>
          <w:t xml:space="preserve"> </w:t>
        </w:r>
      </w:ins>
      <w:r w:rsidR="00F02279" w:rsidRPr="00E6597C">
        <w:rPr>
          <w:rFonts w:ascii="GHEA Grapalat" w:hAnsi="GHEA Grapalat" w:cs="Sylfaen"/>
          <w:i/>
          <w:sz w:val="20"/>
          <w:szCs w:val="20"/>
          <w:lang w:val="pt-BR"/>
        </w:rPr>
        <w:t>ծածկագրով պայմանագրի</w:t>
      </w:r>
    </w:p>
    <w:p w14:paraId="52F3A4F5" w14:textId="77777777" w:rsidR="00F02279" w:rsidRPr="00E6597C" w:rsidRDefault="00F02279" w:rsidP="00F02279">
      <w:pPr>
        <w:ind w:firstLine="567"/>
        <w:jc w:val="right"/>
        <w:rPr>
          <w:rFonts w:ascii="GHEA Grapalat" w:hAnsi="GHEA Grapalat" w:cs="Sylfaen"/>
          <w:i/>
          <w:sz w:val="22"/>
          <w:szCs w:val="22"/>
          <w:lang w:val="pt-BR"/>
        </w:rPr>
      </w:pPr>
    </w:p>
    <w:p w14:paraId="680C3C25" w14:textId="77777777" w:rsidR="00F02279" w:rsidRPr="003B672B" w:rsidRDefault="00F02279" w:rsidP="00F02279">
      <w:pPr>
        <w:ind w:left="-142" w:firstLine="142"/>
        <w:jc w:val="center"/>
        <w:rPr>
          <w:rFonts w:ascii="GHEA Grapalat" w:hAnsi="GHEA Grapalat"/>
          <w:b/>
          <w:lang w:val="pt-BR"/>
          <w:rPrChange w:id="3024" w:author="Հերմինե Գևորգյան" w:date="2026-02-26T23:44:00Z" w16du:dateUtc="2026-02-26T19:44:00Z">
            <w:rPr>
              <w:rFonts w:ascii="GHEA Grapalat" w:hAnsi="GHEA Grapalat"/>
              <w:b/>
              <w:lang w:val="ru-RU"/>
            </w:rPr>
          </w:rPrChange>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F02279" w:rsidRPr="007E2503" w14:paraId="39BCD74B" w14:textId="77777777" w:rsidTr="00545BDE">
        <w:trPr>
          <w:tblCellSpacing w:w="7" w:type="dxa"/>
          <w:jc w:val="center"/>
        </w:trPr>
        <w:tc>
          <w:tcPr>
            <w:tcW w:w="0" w:type="auto"/>
            <w:vAlign w:val="center"/>
          </w:tcPr>
          <w:p w14:paraId="386C3BEC" w14:textId="2B03B6C2" w:rsidR="00F02279" w:rsidRPr="00E6597C" w:rsidRDefault="00AB7AF9" w:rsidP="00545BDE">
            <w:pPr>
              <w:jc w:val="center"/>
              <w:rPr>
                <w:rFonts w:ascii="GHEA Grapalat" w:hAnsi="GHEA Grapalat"/>
                <w:iCs/>
                <w:color w:val="000000"/>
                <w:sz w:val="21"/>
                <w:szCs w:val="21"/>
                <w:lang w:val="pt-BR"/>
              </w:rPr>
            </w:pPr>
            <w:r w:rsidRPr="00E6597C">
              <w:rPr>
                <w:noProof/>
                <w:lang w:val="ru-RU"/>
                <w:rPrChange w:id="3025" w:author="Հերմինե Գևորգյան" w:date="2026-02-26T23:44:00Z" w16du:dateUtc="2026-02-26T19:44:00Z">
                  <w:rPr>
                    <w:noProof/>
                  </w:rPr>
                </w:rPrChange>
              </w:rPr>
              <mc:AlternateContent>
                <mc:Choice Requires="wps">
                  <w:drawing>
                    <wp:anchor distT="0" distB="0" distL="114300" distR="114300" simplePos="0" relativeHeight="251659264" behindDoc="0" locked="0" layoutInCell="1" allowOverlap="1" wp14:anchorId="5BCCF6CC" wp14:editId="564B8A41">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67AF97"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proofErr w:type="spellStart"/>
            <w:r w:rsidR="00F02279" w:rsidRPr="00E6597C">
              <w:rPr>
                <w:rFonts w:ascii="GHEA Grapalat" w:hAnsi="GHEA Grapalat"/>
                <w:iCs/>
                <w:color w:val="000000"/>
                <w:sz w:val="21"/>
                <w:szCs w:val="21"/>
              </w:rPr>
              <w:t>Պայմանագրի</w:t>
            </w:r>
            <w:proofErr w:type="spellEnd"/>
            <w:r w:rsidR="00F02279" w:rsidRPr="00E6597C">
              <w:rPr>
                <w:rFonts w:ascii="GHEA Grapalat" w:hAnsi="GHEA Grapalat"/>
                <w:iCs/>
                <w:color w:val="000000"/>
                <w:sz w:val="21"/>
                <w:szCs w:val="21"/>
                <w:lang w:val="pt-BR"/>
              </w:rPr>
              <w:t xml:space="preserve"> </w:t>
            </w:r>
            <w:proofErr w:type="spellStart"/>
            <w:r w:rsidR="00F02279" w:rsidRPr="00E6597C">
              <w:rPr>
                <w:rFonts w:ascii="GHEA Grapalat" w:hAnsi="GHEA Grapalat"/>
                <w:iCs/>
                <w:color w:val="000000"/>
                <w:sz w:val="21"/>
                <w:szCs w:val="21"/>
              </w:rPr>
              <w:t>կողմ</w:t>
            </w:r>
            <w:proofErr w:type="spellEnd"/>
            <w:r w:rsidR="00F02279" w:rsidRPr="00E6597C">
              <w:rPr>
                <w:rFonts w:ascii="GHEA Grapalat" w:hAnsi="GHEA Grapalat"/>
                <w:iCs/>
                <w:color w:val="000000"/>
                <w:sz w:val="21"/>
                <w:szCs w:val="21"/>
                <w:lang w:val="pt-BR"/>
              </w:rPr>
              <w:t xml:space="preserve"> </w:t>
            </w:r>
          </w:p>
          <w:p w14:paraId="2B439677"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14:paraId="5AF022E1"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14:paraId="4976EECD" w14:textId="77777777" w:rsidR="00F02279" w:rsidRPr="00E6597C" w:rsidRDefault="00F02279" w:rsidP="00545BDE">
            <w:pPr>
              <w:jc w:val="center"/>
              <w:rPr>
                <w:rFonts w:ascii="GHEA Grapalat" w:hAnsi="GHEA Grapalat"/>
                <w:iCs/>
                <w:color w:val="000000"/>
                <w:sz w:val="21"/>
                <w:szCs w:val="21"/>
                <w:lang w:val="pt-BR"/>
              </w:rPr>
            </w:pPr>
            <w:proofErr w:type="spellStart"/>
            <w:r w:rsidRPr="00E6597C">
              <w:rPr>
                <w:rFonts w:ascii="GHEA Grapalat" w:hAnsi="GHEA Grapalat"/>
                <w:iCs/>
                <w:color w:val="000000"/>
                <w:sz w:val="21"/>
                <w:szCs w:val="21"/>
              </w:rPr>
              <w:t>գտնվելու</w:t>
            </w:r>
            <w:proofErr w:type="spellEnd"/>
            <w:r w:rsidRPr="00E6597C">
              <w:rPr>
                <w:rFonts w:ascii="GHEA Grapalat" w:hAnsi="GHEA Grapalat"/>
                <w:iCs/>
                <w:color w:val="000000"/>
                <w:sz w:val="21"/>
                <w:szCs w:val="21"/>
                <w:lang w:val="pt-BR"/>
              </w:rPr>
              <w:t xml:space="preserve"> </w:t>
            </w:r>
            <w:proofErr w:type="spellStart"/>
            <w:r w:rsidRPr="00E6597C">
              <w:rPr>
                <w:rFonts w:ascii="GHEA Grapalat" w:hAnsi="GHEA Grapalat"/>
                <w:iCs/>
                <w:color w:val="000000"/>
                <w:sz w:val="21"/>
                <w:szCs w:val="21"/>
              </w:rPr>
              <w:t>վայրը</w:t>
            </w:r>
            <w:proofErr w:type="spellEnd"/>
            <w:r w:rsidRPr="00E6597C">
              <w:rPr>
                <w:rFonts w:ascii="GHEA Grapalat" w:hAnsi="GHEA Grapalat"/>
                <w:iCs/>
                <w:color w:val="000000"/>
                <w:sz w:val="21"/>
                <w:szCs w:val="21"/>
                <w:lang w:val="pt-BR"/>
              </w:rPr>
              <w:t xml:space="preserve"> ______________</w:t>
            </w:r>
          </w:p>
          <w:p w14:paraId="72B3F8E0" w14:textId="77777777" w:rsidR="00F02279" w:rsidRPr="00E6597C" w:rsidRDefault="00F02279" w:rsidP="00545BDE">
            <w:pPr>
              <w:jc w:val="center"/>
              <w:rPr>
                <w:rFonts w:ascii="GHEA Grapalat" w:hAnsi="GHEA Grapalat"/>
                <w:iCs/>
                <w:color w:val="000000"/>
                <w:sz w:val="21"/>
                <w:szCs w:val="21"/>
                <w:lang w:val="pt-BR"/>
              </w:rPr>
            </w:pPr>
            <w:proofErr w:type="spellStart"/>
            <w:r w:rsidRPr="00E6597C">
              <w:rPr>
                <w:rFonts w:ascii="GHEA Grapalat" w:hAnsi="GHEA Grapalat"/>
                <w:iCs/>
                <w:color w:val="000000"/>
                <w:sz w:val="21"/>
                <w:szCs w:val="21"/>
              </w:rPr>
              <w:t>հհ</w:t>
            </w:r>
            <w:proofErr w:type="spellEnd"/>
            <w:r w:rsidRPr="00E6597C">
              <w:rPr>
                <w:rFonts w:ascii="GHEA Grapalat" w:hAnsi="GHEA Grapalat"/>
                <w:iCs/>
                <w:color w:val="000000"/>
                <w:sz w:val="21"/>
                <w:szCs w:val="21"/>
                <w:lang w:val="pt-BR"/>
              </w:rPr>
              <w:t xml:space="preserve"> _________________________ </w:t>
            </w:r>
          </w:p>
          <w:p w14:paraId="7D5F915F" w14:textId="77777777" w:rsidR="00F02279" w:rsidRPr="00E6597C" w:rsidRDefault="00F02279" w:rsidP="00545BDE">
            <w:pPr>
              <w:jc w:val="center"/>
              <w:rPr>
                <w:rFonts w:ascii="GHEA Grapalat" w:hAnsi="GHEA Grapalat"/>
                <w:iCs/>
                <w:color w:val="000000"/>
                <w:sz w:val="21"/>
                <w:szCs w:val="21"/>
                <w:lang w:val="pt-BR"/>
              </w:rPr>
            </w:pPr>
            <w:proofErr w:type="spellStart"/>
            <w:r w:rsidRPr="00E6597C">
              <w:rPr>
                <w:rFonts w:ascii="GHEA Grapalat" w:hAnsi="GHEA Grapalat"/>
                <w:iCs/>
                <w:color w:val="000000"/>
                <w:sz w:val="21"/>
                <w:szCs w:val="21"/>
              </w:rPr>
              <w:t>հվհհ</w:t>
            </w:r>
            <w:proofErr w:type="spellEnd"/>
            <w:r w:rsidRPr="00E6597C">
              <w:rPr>
                <w:rFonts w:ascii="GHEA Grapalat" w:hAnsi="GHEA Grapalat"/>
                <w:iCs/>
                <w:color w:val="000000"/>
                <w:sz w:val="21"/>
                <w:szCs w:val="21"/>
                <w:lang w:val="pt-BR"/>
              </w:rPr>
              <w:t xml:space="preserve"> _______________________ </w:t>
            </w:r>
          </w:p>
        </w:tc>
        <w:tc>
          <w:tcPr>
            <w:tcW w:w="0" w:type="auto"/>
            <w:vAlign w:val="center"/>
          </w:tcPr>
          <w:p w14:paraId="5658EE35" w14:textId="77777777" w:rsidR="00F02279" w:rsidRPr="00E6597C" w:rsidRDefault="00F02279" w:rsidP="00545BDE">
            <w:pPr>
              <w:jc w:val="center"/>
              <w:rPr>
                <w:rFonts w:ascii="GHEA Grapalat" w:hAnsi="GHEA Grapalat"/>
                <w:iCs/>
                <w:color w:val="000000"/>
                <w:sz w:val="21"/>
                <w:szCs w:val="21"/>
                <w:lang w:val="pt-BR"/>
              </w:rPr>
            </w:pPr>
            <w:proofErr w:type="spellStart"/>
            <w:r w:rsidRPr="00E6597C">
              <w:rPr>
                <w:rFonts w:ascii="GHEA Grapalat" w:hAnsi="GHEA Grapalat"/>
                <w:iCs/>
                <w:color w:val="000000"/>
                <w:sz w:val="21"/>
                <w:szCs w:val="21"/>
              </w:rPr>
              <w:t>Պատվիրատու</w:t>
            </w:r>
            <w:proofErr w:type="spellEnd"/>
          </w:p>
          <w:p w14:paraId="2CB75B78"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14:paraId="113CD9DF"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14:paraId="667EFA3B" w14:textId="77777777" w:rsidR="00F02279" w:rsidRPr="00E6597C" w:rsidRDefault="00F02279" w:rsidP="00545BDE">
            <w:pPr>
              <w:jc w:val="center"/>
              <w:rPr>
                <w:rFonts w:ascii="GHEA Grapalat" w:hAnsi="GHEA Grapalat"/>
                <w:iCs/>
                <w:color w:val="000000"/>
                <w:sz w:val="21"/>
                <w:szCs w:val="21"/>
                <w:lang w:val="pt-BR"/>
              </w:rPr>
            </w:pPr>
            <w:proofErr w:type="spellStart"/>
            <w:r w:rsidRPr="00E6597C">
              <w:rPr>
                <w:rFonts w:ascii="GHEA Grapalat" w:hAnsi="GHEA Grapalat"/>
                <w:iCs/>
                <w:color w:val="000000"/>
                <w:sz w:val="21"/>
                <w:szCs w:val="21"/>
              </w:rPr>
              <w:t>գտնվելու</w:t>
            </w:r>
            <w:proofErr w:type="spellEnd"/>
            <w:r w:rsidRPr="00E6597C">
              <w:rPr>
                <w:rFonts w:ascii="GHEA Grapalat" w:hAnsi="GHEA Grapalat"/>
                <w:iCs/>
                <w:color w:val="000000"/>
                <w:sz w:val="21"/>
                <w:szCs w:val="21"/>
                <w:lang w:val="pt-BR"/>
              </w:rPr>
              <w:t xml:space="preserve"> </w:t>
            </w:r>
            <w:proofErr w:type="spellStart"/>
            <w:r w:rsidRPr="00E6597C">
              <w:rPr>
                <w:rFonts w:ascii="GHEA Grapalat" w:hAnsi="GHEA Grapalat"/>
                <w:iCs/>
                <w:color w:val="000000"/>
                <w:sz w:val="21"/>
                <w:szCs w:val="21"/>
              </w:rPr>
              <w:t>վայրը</w:t>
            </w:r>
            <w:proofErr w:type="spellEnd"/>
            <w:r w:rsidRPr="00E6597C">
              <w:rPr>
                <w:rFonts w:ascii="GHEA Grapalat" w:hAnsi="GHEA Grapalat"/>
                <w:iCs/>
                <w:color w:val="000000"/>
                <w:sz w:val="21"/>
                <w:szCs w:val="21"/>
                <w:lang w:val="pt-BR"/>
              </w:rPr>
              <w:t xml:space="preserve"> _________________</w:t>
            </w:r>
          </w:p>
          <w:p w14:paraId="30528872" w14:textId="77777777" w:rsidR="00F02279" w:rsidRPr="00E6597C" w:rsidRDefault="00F02279" w:rsidP="00545BDE">
            <w:pPr>
              <w:jc w:val="center"/>
              <w:rPr>
                <w:rFonts w:ascii="GHEA Grapalat" w:hAnsi="GHEA Grapalat"/>
                <w:iCs/>
                <w:color w:val="000000"/>
                <w:sz w:val="21"/>
                <w:szCs w:val="21"/>
                <w:lang w:val="pt-BR"/>
              </w:rPr>
            </w:pPr>
            <w:proofErr w:type="spellStart"/>
            <w:r w:rsidRPr="00E6597C">
              <w:rPr>
                <w:rFonts w:ascii="GHEA Grapalat" w:hAnsi="GHEA Grapalat"/>
                <w:iCs/>
                <w:color w:val="000000"/>
                <w:sz w:val="21"/>
                <w:szCs w:val="21"/>
              </w:rPr>
              <w:t>հհ</w:t>
            </w:r>
            <w:proofErr w:type="spellEnd"/>
            <w:r w:rsidRPr="00E6597C">
              <w:rPr>
                <w:rFonts w:ascii="GHEA Grapalat" w:hAnsi="GHEA Grapalat"/>
                <w:iCs/>
                <w:color w:val="000000"/>
                <w:sz w:val="21"/>
                <w:szCs w:val="21"/>
                <w:lang w:val="pt-BR"/>
              </w:rPr>
              <w:t>____________________________</w:t>
            </w:r>
          </w:p>
          <w:p w14:paraId="69493D2D" w14:textId="77777777" w:rsidR="00F02279" w:rsidRPr="00E6597C" w:rsidRDefault="00F02279" w:rsidP="00545BDE">
            <w:pPr>
              <w:jc w:val="center"/>
              <w:rPr>
                <w:rFonts w:ascii="GHEA Grapalat" w:hAnsi="GHEA Grapalat"/>
                <w:iCs/>
                <w:color w:val="000000"/>
                <w:sz w:val="21"/>
                <w:szCs w:val="21"/>
                <w:lang w:val="pt-BR"/>
              </w:rPr>
            </w:pPr>
            <w:proofErr w:type="spellStart"/>
            <w:r w:rsidRPr="00E6597C">
              <w:rPr>
                <w:rFonts w:ascii="GHEA Grapalat" w:hAnsi="GHEA Grapalat"/>
                <w:iCs/>
                <w:color w:val="000000"/>
                <w:sz w:val="21"/>
                <w:szCs w:val="21"/>
              </w:rPr>
              <w:t>հվհհ</w:t>
            </w:r>
            <w:proofErr w:type="spellEnd"/>
            <w:r w:rsidRPr="00E6597C">
              <w:rPr>
                <w:rFonts w:ascii="GHEA Grapalat" w:hAnsi="GHEA Grapalat"/>
                <w:iCs/>
                <w:color w:val="000000"/>
                <w:sz w:val="21"/>
                <w:szCs w:val="21"/>
                <w:lang w:val="pt-BR"/>
              </w:rPr>
              <w:t>___________________________</w:t>
            </w:r>
          </w:p>
        </w:tc>
      </w:tr>
    </w:tbl>
    <w:p w14:paraId="1C9C19F6" w14:textId="77777777" w:rsidR="00F02279" w:rsidRPr="00E6597C" w:rsidRDefault="00F02279" w:rsidP="00F02279">
      <w:pPr>
        <w:ind w:firstLine="375"/>
        <w:rPr>
          <w:moveTo w:id="3026" w:author="Հերմինե Գևորգյան" w:date="2026-02-26T23:44:00Z" w16du:dateUtc="2026-02-26T19:44:00Z"/>
          <w:rFonts w:ascii="Arial" w:hAnsi="Arial" w:cs="Arial"/>
          <w:iCs/>
          <w:color w:val="000000"/>
          <w:sz w:val="21"/>
          <w:szCs w:val="21"/>
          <w:lang w:val="pt-BR"/>
        </w:rPr>
      </w:pPr>
      <w:moveToRangeStart w:id="3027" w:author="Հերմինե Գևորգյան" w:date="2026-02-26T23:44:00Z" w:name="move223041887"/>
      <w:moveTo w:id="3028" w:author="Հերմինե Գևորգյան" w:date="2026-02-26T23:44:00Z" w16du:dateUtc="2026-02-26T19:44:00Z">
        <w:r w:rsidRPr="00E6597C">
          <w:rPr>
            <w:rFonts w:ascii="Arial" w:hAnsi="Arial" w:cs="Arial"/>
            <w:iCs/>
            <w:color w:val="000000"/>
            <w:sz w:val="21"/>
            <w:szCs w:val="21"/>
            <w:lang w:val="pt-BR"/>
          </w:rPr>
          <w:t>  </w:t>
        </w:r>
      </w:moveTo>
    </w:p>
    <w:p w14:paraId="2B9CB14F" w14:textId="77777777" w:rsidR="00F02279" w:rsidRPr="00E6597C" w:rsidRDefault="00F02279" w:rsidP="00F02279">
      <w:pPr>
        <w:ind w:firstLine="375"/>
        <w:rPr>
          <w:moveTo w:id="3029" w:author="Հերմինե Գևորգյան" w:date="2026-02-26T23:44:00Z" w16du:dateUtc="2026-02-26T19:44:00Z"/>
          <w:rFonts w:ascii="GHEA Grapalat" w:hAnsi="GHEA Grapalat"/>
          <w:iCs/>
          <w:color w:val="000000"/>
          <w:sz w:val="15"/>
          <w:szCs w:val="21"/>
          <w:lang w:val="pt-BR"/>
        </w:rPr>
      </w:pPr>
    </w:p>
    <w:p w14:paraId="354AED5B" w14:textId="77777777" w:rsidR="00F02279" w:rsidRPr="00E6597C" w:rsidRDefault="00F02279" w:rsidP="00F02279">
      <w:pPr>
        <w:ind w:firstLine="375"/>
        <w:jc w:val="center"/>
        <w:rPr>
          <w:moveTo w:id="3030" w:author="Հերմինե Գևորգյան" w:date="2026-02-26T23:44:00Z" w16du:dateUtc="2026-02-26T19:44:00Z"/>
          <w:rFonts w:ascii="GHEA Grapalat" w:hAnsi="GHEA Grapalat"/>
          <w:iCs/>
          <w:color w:val="000000"/>
          <w:sz w:val="22"/>
          <w:szCs w:val="22"/>
          <w:lang w:val="pt-BR"/>
        </w:rPr>
      </w:pPr>
      <w:moveTo w:id="3031" w:author="Հերմինե Գևորգյան" w:date="2026-02-26T23:44:00Z" w16du:dateUtc="2026-02-26T19:44:00Z">
        <w:r w:rsidRPr="00E6597C">
          <w:rPr>
            <w:rFonts w:ascii="GHEA Grapalat" w:hAnsi="GHEA Grapalat"/>
            <w:b/>
            <w:bCs/>
            <w:iCs/>
            <w:color w:val="000000"/>
            <w:sz w:val="22"/>
            <w:szCs w:val="22"/>
          </w:rPr>
          <w:t>ԱՐՁԱՆԱԳՐՈՒԹՅՈՒՆ</w:t>
        </w:r>
        <w:r w:rsidRPr="00E6597C">
          <w:rPr>
            <w:rFonts w:ascii="GHEA Grapalat" w:hAnsi="GHEA Grapalat"/>
            <w:b/>
            <w:bCs/>
            <w:iCs/>
            <w:color w:val="000000"/>
            <w:sz w:val="22"/>
            <w:szCs w:val="22"/>
            <w:lang w:val="pt-BR"/>
          </w:rPr>
          <w:t xml:space="preserve"> N</w:t>
        </w:r>
      </w:moveTo>
    </w:p>
    <w:p w14:paraId="168084BE" w14:textId="77777777" w:rsidR="00F02279" w:rsidRPr="00E6597C" w:rsidRDefault="00F02279" w:rsidP="00F02279">
      <w:pPr>
        <w:ind w:firstLine="375"/>
        <w:jc w:val="center"/>
        <w:rPr>
          <w:moveTo w:id="3032" w:author="Հերմինե Գևորգյան" w:date="2026-02-26T23:44:00Z" w16du:dateUtc="2026-02-26T19:44:00Z"/>
          <w:rFonts w:ascii="GHEA Grapalat" w:hAnsi="GHEA Grapalat"/>
          <w:b/>
          <w:bCs/>
          <w:iCs/>
          <w:color w:val="000000"/>
          <w:sz w:val="22"/>
          <w:szCs w:val="22"/>
          <w:lang w:val="pt-BR"/>
        </w:rPr>
      </w:pPr>
      <w:moveTo w:id="3033" w:author="Հերմինե Գևորգյան" w:date="2026-02-26T23:44:00Z" w16du:dateUtc="2026-02-26T19:44:00Z">
        <w:r w:rsidRPr="00E6597C">
          <w:rPr>
            <w:rFonts w:ascii="GHEA Grapalat" w:hAnsi="GHEA Grapalat"/>
            <w:b/>
            <w:bCs/>
            <w:iCs/>
            <w:color w:val="000000"/>
            <w:sz w:val="22"/>
            <w:szCs w:val="22"/>
          </w:rPr>
          <w:t>ՊԱՅՄԱՆԱԳՐԻ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ԿԱՄ</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ԴՐԱ</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ՄԱՍԻ</w:t>
        </w:r>
        <w:r w:rsidRPr="00E6597C">
          <w:rPr>
            <w:rFonts w:ascii="GHEA Grapalat" w:hAnsi="GHEA Grapalat"/>
            <w:b/>
            <w:bCs/>
            <w:iCs/>
            <w:color w:val="000000"/>
            <w:sz w:val="22"/>
            <w:szCs w:val="22"/>
            <w:lang w:val="pt-BR"/>
          </w:rPr>
          <w:t xml:space="preserve"> ԿԱՏԱՐՄԱՆ ԱՐԴՅՈՒՆՔՆԵՐԻ </w:t>
        </w:r>
      </w:moveTo>
    </w:p>
    <w:p w14:paraId="5B7127D7" w14:textId="77777777" w:rsidR="00F02279" w:rsidRPr="00E6597C" w:rsidRDefault="00F02279" w:rsidP="00F02279">
      <w:pPr>
        <w:ind w:firstLine="375"/>
        <w:jc w:val="center"/>
        <w:rPr>
          <w:moveTo w:id="3034" w:author="Հերմինե Գևորգյան" w:date="2026-02-26T23:44:00Z" w16du:dateUtc="2026-02-26T19:44:00Z"/>
          <w:rFonts w:ascii="Arial Unicode" w:hAnsi="Arial Unicode"/>
          <w:iCs/>
          <w:color w:val="000000"/>
          <w:sz w:val="22"/>
          <w:szCs w:val="22"/>
          <w:lang w:val="pt-BR"/>
        </w:rPr>
      </w:pPr>
      <w:moveTo w:id="3035" w:author="Հերմինե Գևորգյան" w:date="2026-02-26T23:44:00Z" w16du:dateUtc="2026-02-26T19:44:00Z">
        <w:r w:rsidRPr="00E6597C">
          <w:rPr>
            <w:rFonts w:ascii="GHEA Grapalat" w:hAnsi="GHEA Grapalat"/>
            <w:b/>
            <w:bCs/>
            <w:iCs/>
            <w:color w:val="000000"/>
            <w:sz w:val="22"/>
            <w:szCs w:val="22"/>
          </w:rPr>
          <w:t>ՀԱՆՁՆՄԱՆ</w:t>
        </w:r>
        <w:r w:rsidRPr="00E6597C">
          <w:rPr>
            <w:rFonts w:ascii="GHEA Grapalat" w:hAnsi="GHEA Grapalat"/>
            <w:b/>
            <w:bCs/>
            <w:iCs/>
            <w:color w:val="000000"/>
            <w:sz w:val="22"/>
            <w:szCs w:val="22"/>
            <w:lang w:val="pt-BR"/>
          </w:rPr>
          <w:t>-</w:t>
        </w:r>
        <w:r w:rsidRPr="00E6597C">
          <w:rPr>
            <w:rFonts w:ascii="GHEA Grapalat" w:hAnsi="GHEA Grapalat"/>
            <w:b/>
            <w:bCs/>
            <w:iCs/>
            <w:color w:val="000000"/>
            <w:sz w:val="22"/>
            <w:szCs w:val="22"/>
          </w:rPr>
          <w:t>ԸՆԴՈՒՆՄԱՆ</w:t>
        </w:r>
      </w:moveTo>
    </w:p>
    <w:p w14:paraId="1F125380" w14:textId="77777777" w:rsidR="00F02279" w:rsidRPr="00E6597C" w:rsidRDefault="00F02279" w:rsidP="00F02279">
      <w:pPr>
        <w:pStyle w:val="a3"/>
        <w:spacing w:line="240" w:lineRule="auto"/>
        <w:ind w:firstLine="0"/>
        <w:jc w:val="center"/>
        <w:rPr>
          <w:moveTo w:id="3036" w:author="Հերմինե Գևորգյան" w:date="2026-02-26T23:44:00Z" w16du:dateUtc="2026-02-26T19:44:00Z"/>
          <w:b/>
          <w:bCs/>
          <w:iCs/>
          <w:lang w:val="es-ES"/>
        </w:rPr>
      </w:pPr>
    </w:p>
    <w:p w14:paraId="1D1A1AA9" w14:textId="77777777" w:rsidR="00F02279" w:rsidRPr="00E6597C" w:rsidRDefault="00F02279" w:rsidP="00F02279">
      <w:pPr>
        <w:pStyle w:val="a3"/>
        <w:spacing w:line="240" w:lineRule="auto"/>
        <w:ind w:firstLine="540"/>
        <w:rPr>
          <w:moveTo w:id="3037" w:author="Հերմինե Գևորգյան" w:date="2026-02-26T23:44:00Z" w16du:dateUtc="2026-02-26T19:44:00Z"/>
          <w:iCs/>
          <w:lang w:val="es-ES"/>
        </w:rPr>
      </w:pPr>
      <w:proofErr w:type="gramStart"/>
      <w:moveTo w:id="3038" w:author="Հերմինե Գևորգյան" w:date="2026-02-26T23:44:00Z" w16du:dateUtc="2026-02-26T19:44:00Z">
        <w:r w:rsidRPr="00E6597C">
          <w:rPr>
            <w:rFonts w:ascii="GHEA Grapalat" w:hAnsi="GHEA Grapalat"/>
            <w:color w:val="000000"/>
            <w:sz w:val="21"/>
            <w:szCs w:val="21"/>
            <w:lang w:val="es-ES" w:eastAsia="ru-RU"/>
          </w:rPr>
          <w:t xml:space="preserve">«  </w:t>
        </w:r>
        <w:proofErr w:type="gramEnd"/>
        <w:r w:rsidRPr="00E6597C">
          <w:rPr>
            <w:rFonts w:ascii="GHEA Grapalat" w:hAnsi="GHEA Grapalat"/>
            <w:color w:val="000000"/>
            <w:sz w:val="21"/>
            <w:szCs w:val="21"/>
            <w:lang w:val="es-ES" w:eastAsia="ru-RU"/>
          </w:rPr>
          <w:t xml:space="preserve">  </w:t>
        </w:r>
        <w:proofErr w:type="gramStart"/>
        <w:r w:rsidRPr="00E6597C">
          <w:rPr>
            <w:rFonts w:ascii="GHEA Grapalat" w:hAnsi="GHEA Grapalat"/>
            <w:color w:val="000000"/>
            <w:sz w:val="21"/>
            <w:szCs w:val="21"/>
            <w:lang w:val="es-ES" w:eastAsia="ru-RU"/>
          </w:rPr>
          <w:t xml:space="preserve">  »</w:t>
        </w:r>
        <w:proofErr w:type="gramEnd"/>
        <w:r w:rsidRPr="00E6597C">
          <w:rPr>
            <w:rFonts w:ascii="GHEA Grapalat" w:hAnsi="GHEA Grapalat"/>
            <w:color w:val="000000"/>
            <w:sz w:val="21"/>
            <w:szCs w:val="21"/>
            <w:lang w:val="es-ES" w:eastAsia="ru-RU"/>
          </w:rPr>
          <w:t xml:space="preserve"> </w:t>
        </w:r>
        <w:proofErr w:type="gramStart"/>
        <w:r w:rsidRPr="00E6597C">
          <w:rPr>
            <w:rFonts w:ascii="GHEA Grapalat" w:hAnsi="GHEA Grapalat"/>
            <w:color w:val="000000"/>
            <w:sz w:val="21"/>
            <w:szCs w:val="21"/>
            <w:lang w:val="es-ES" w:eastAsia="ru-RU"/>
          </w:rPr>
          <w:t xml:space="preserve">«  </w:t>
        </w:r>
        <w:proofErr w:type="gramEnd"/>
        <w:r w:rsidRPr="00E6597C">
          <w:rPr>
            <w:rFonts w:ascii="GHEA Grapalat" w:hAnsi="GHEA Grapalat"/>
            <w:color w:val="000000"/>
            <w:sz w:val="21"/>
            <w:szCs w:val="21"/>
            <w:lang w:val="es-ES" w:eastAsia="ru-RU"/>
          </w:rPr>
          <w:t xml:space="preserve">          </w:t>
        </w:r>
        <w:proofErr w:type="gramStart"/>
        <w:r w:rsidRPr="00E6597C">
          <w:rPr>
            <w:rFonts w:ascii="GHEA Grapalat" w:hAnsi="GHEA Grapalat"/>
            <w:color w:val="000000"/>
            <w:sz w:val="21"/>
            <w:szCs w:val="21"/>
            <w:lang w:val="es-ES" w:eastAsia="ru-RU"/>
          </w:rPr>
          <w:t xml:space="preserve">  »</w:t>
        </w:r>
        <w:proofErr w:type="gramEnd"/>
        <w:r w:rsidRPr="00E6597C">
          <w:rPr>
            <w:iCs/>
            <w:lang w:val="es-ES"/>
          </w:rPr>
          <w:t xml:space="preserve">  </w:t>
        </w:r>
        <w:r w:rsidRPr="00E6597C">
          <w:rPr>
            <w:rFonts w:ascii="GHEA Grapalat" w:hAnsi="GHEA Grapalat"/>
            <w:color w:val="000000"/>
            <w:sz w:val="21"/>
            <w:szCs w:val="21"/>
            <w:lang w:val="es-ES" w:eastAsia="ru-RU"/>
          </w:rPr>
          <w:t xml:space="preserve">20    </w:t>
        </w:r>
        <w:r w:rsidRPr="00E6597C">
          <w:rPr>
            <w:rFonts w:ascii="GHEA Grapalat" w:hAnsi="GHEA Grapalat"/>
            <w:color w:val="000000"/>
            <w:sz w:val="21"/>
            <w:szCs w:val="21"/>
            <w:lang w:eastAsia="ru-RU"/>
          </w:rPr>
          <w:t>թ</w:t>
        </w:r>
        <w:r w:rsidRPr="00E6597C">
          <w:rPr>
            <w:rFonts w:ascii="GHEA Grapalat" w:hAnsi="GHEA Grapalat"/>
            <w:color w:val="000000"/>
            <w:sz w:val="21"/>
            <w:szCs w:val="21"/>
            <w:lang w:val="es-ES" w:eastAsia="ru-RU"/>
          </w:rPr>
          <w:t>.</w:t>
        </w:r>
      </w:moveTo>
    </w:p>
    <w:p w14:paraId="0D7D91FA" w14:textId="77777777" w:rsidR="00F02279" w:rsidRPr="00E6597C" w:rsidRDefault="00F02279" w:rsidP="00F02279">
      <w:pPr>
        <w:pStyle w:val="a3"/>
        <w:spacing w:line="240" w:lineRule="auto"/>
        <w:ind w:firstLine="0"/>
        <w:rPr>
          <w:moveTo w:id="3039" w:author="Հերմինե Գևորգյան" w:date="2026-02-26T23:44:00Z" w16du:dateUtc="2026-02-26T19:44:00Z"/>
          <w:iCs/>
          <w:lang w:val="es-ES"/>
        </w:rPr>
      </w:pPr>
    </w:p>
    <w:p w14:paraId="2555C95D" w14:textId="77777777" w:rsidR="00F02279" w:rsidRPr="00E6597C" w:rsidRDefault="00F02279" w:rsidP="00F02279">
      <w:pPr>
        <w:pStyle w:val="af4"/>
        <w:spacing w:before="0" w:beforeAutospacing="0" w:after="0" w:afterAutospacing="0"/>
        <w:rPr>
          <w:moveTo w:id="3040" w:author="Հերմինե Գևորգյան" w:date="2026-02-26T23:44:00Z" w16du:dateUtc="2026-02-26T19:44:00Z"/>
          <w:rFonts w:ascii="GHEA Grapalat" w:hAnsi="GHEA Grapalat"/>
          <w:color w:val="000000"/>
          <w:sz w:val="21"/>
          <w:szCs w:val="21"/>
          <w:lang w:val="es-ES"/>
        </w:rPr>
      </w:pPr>
      <w:proofErr w:type="spellStart"/>
      <w:moveTo w:id="3041" w:author="Հերմինե Գևորգյան" w:date="2026-02-26T23:44:00Z" w16du:dateUtc="2026-02-26T19:44:00Z">
        <w:r w:rsidRPr="00E6597C">
          <w:rPr>
            <w:rFonts w:ascii="GHEA Grapalat" w:hAnsi="GHEA Grapalat"/>
            <w:color w:val="000000"/>
            <w:sz w:val="21"/>
            <w:szCs w:val="21"/>
          </w:rPr>
          <w:t>Պայմանագրի</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այսուհետ</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Պայմանագիր</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անվանումը</w:t>
        </w:r>
        <w:proofErr w:type="spellEnd"/>
        <w:r w:rsidRPr="00E6597C">
          <w:rPr>
            <w:rFonts w:ascii="GHEA Grapalat" w:hAnsi="GHEA Grapalat"/>
            <w:color w:val="000000"/>
            <w:sz w:val="21"/>
            <w:szCs w:val="21"/>
            <w:lang w:val="es-ES"/>
          </w:rPr>
          <w:t>` ____________________________________________________________________________________________</w:t>
        </w:r>
      </w:moveTo>
    </w:p>
    <w:p w14:paraId="671AA855" w14:textId="77777777" w:rsidR="00F02279" w:rsidRPr="00E6597C" w:rsidRDefault="00F02279" w:rsidP="00F02279">
      <w:pPr>
        <w:pStyle w:val="af4"/>
        <w:spacing w:before="0" w:beforeAutospacing="0" w:after="0" w:afterAutospacing="0"/>
        <w:rPr>
          <w:moveTo w:id="3042" w:author="Հերմինե Գևորգյան" w:date="2026-02-26T23:44:00Z" w16du:dateUtc="2026-02-26T19:44:00Z"/>
          <w:rFonts w:ascii="GHEA Grapalat" w:hAnsi="GHEA Grapalat"/>
          <w:color w:val="000000"/>
          <w:sz w:val="21"/>
          <w:szCs w:val="21"/>
          <w:lang w:val="es-ES"/>
        </w:rPr>
      </w:pPr>
      <w:proofErr w:type="spellStart"/>
      <w:moveTo w:id="3043" w:author="Հերմինե Գևորգյան" w:date="2026-02-26T23:44:00Z" w16du:dateUtc="2026-02-26T19:44:00Z">
        <w:r w:rsidRPr="00E6597C">
          <w:rPr>
            <w:rFonts w:ascii="GHEA Grapalat" w:hAnsi="GHEA Grapalat"/>
            <w:color w:val="000000"/>
            <w:sz w:val="21"/>
            <w:szCs w:val="21"/>
          </w:rPr>
          <w:t>Պայմանագրի</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կնքման</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ամսաթիվը</w:t>
        </w:r>
        <w:proofErr w:type="spellEnd"/>
        <w:r w:rsidRPr="00E6597C">
          <w:rPr>
            <w:rFonts w:ascii="GHEA Grapalat" w:hAnsi="GHEA Grapalat"/>
            <w:color w:val="000000"/>
            <w:sz w:val="21"/>
            <w:szCs w:val="21"/>
            <w:lang w:val="es-ES"/>
          </w:rPr>
          <w:t xml:space="preserve">` «____» «__________________» 20 </w:t>
        </w:r>
        <w:r w:rsidRPr="00E6597C">
          <w:rPr>
            <w:rFonts w:ascii="GHEA Grapalat" w:hAnsi="GHEA Grapalat"/>
            <w:color w:val="000000"/>
            <w:sz w:val="21"/>
            <w:szCs w:val="21"/>
          </w:rPr>
          <w:t>թ</w:t>
        </w:r>
        <w:r w:rsidRPr="00E6597C">
          <w:rPr>
            <w:rFonts w:ascii="GHEA Grapalat" w:hAnsi="GHEA Grapalat"/>
            <w:color w:val="000000"/>
            <w:sz w:val="21"/>
            <w:szCs w:val="21"/>
            <w:lang w:val="es-ES"/>
          </w:rPr>
          <w:t>.</w:t>
        </w:r>
      </w:moveTo>
    </w:p>
    <w:p w14:paraId="04B8C3E3" w14:textId="77777777" w:rsidR="00F02279" w:rsidRPr="00E6597C" w:rsidRDefault="00F02279" w:rsidP="00F02279">
      <w:pPr>
        <w:pStyle w:val="af4"/>
        <w:spacing w:before="0" w:beforeAutospacing="0" w:after="0" w:afterAutospacing="0"/>
        <w:rPr>
          <w:moveTo w:id="3044" w:author="Հերմինե Գևորգյան" w:date="2026-02-26T23:44:00Z" w16du:dateUtc="2026-02-26T19:44:00Z"/>
          <w:rFonts w:ascii="GHEA Grapalat" w:hAnsi="GHEA Grapalat"/>
          <w:color w:val="000000"/>
          <w:sz w:val="21"/>
          <w:szCs w:val="21"/>
          <w:lang w:val="es-ES"/>
        </w:rPr>
      </w:pPr>
      <w:proofErr w:type="spellStart"/>
      <w:moveTo w:id="3045" w:author="Հերմինե Գևորգյան" w:date="2026-02-26T23:44:00Z" w16du:dateUtc="2026-02-26T19:44:00Z">
        <w:r w:rsidRPr="00E6597C">
          <w:rPr>
            <w:rFonts w:ascii="GHEA Grapalat" w:hAnsi="GHEA Grapalat"/>
            <w:color w:val="000000"/>
            <w:sz w:val="21"/>
            <w:szCs w:val="21"/>
          </w:rPr>
          <w:t>Պայմանագրի</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համարը</w:t>
        </w:r>
        <w:proofErr w:type="spellEnd"/>
        <w:r w:rsidRPr="00E6597C">
          <w:rPr>
            <w:rFonts w:ascii="GHEA Grapalat" w:hAnsi="GHEA Grapalat"/>
            <w:color w:val="000000"/>
            <w:sz w:val="21"/>
            <w:szCs w:val="21"/>
            <w:lang w:val="es-ES"/>
          </w:rPr>
          <w:t>`    __________</w:t>
        </w:r>
      </w:moveTo>
    </w:p>
    <w:p w14:paraId="3F3F8A5F" w14:textId="77777777" w:rsidR="00F02279" w:rsidRPr="00E6597C" w:rsidRDefault="00F02279" w:rsidP="00F02279">
      <w:pPr>
        <w:jc w:val="both"/>
        <w:rPr>
          <w:moveTo w:id="3046" w:author="Հերմինե Գևորգյան" w:date="2026-02-26T23:44:00Z" w16du:dateUtc="2026-02-26T19:44:00Z"/>
          <w:rFonts w:ascii="GHEA Grapalat" w:hAnsi="GHEA Grapalat" w:cs="Sylfaen"/>
          <w:iCs/>
          <w:lang w:val="es-ES"/>
        </w:rPr>
      </w:pPr>
      <w:proofErr w:type="spellStart"/>
      <w:proofErr w:type="gramStart"/>
      <w:moveTo w:id="3047" w:author="Հերմինե Գևորգյան" w:date="2026-02-26T23:44:00Z" w16du:dateUtc="2026-02-26T19:44:00Z">
        <w:r w:rsidRPr="00E6597C">
          <w:rPr>
            <w:rFonts w:ascii="GHEA Grapalat" w:hAnsi="GHEA Grapalat"/>
            <w:iCs/>
            <w:color w:val="000000"/>
            <w:sz w:val="21"/>
            <w:szCs w:val="21"/>
          </w:rPr>
          <w:t>Պատվիրատուն</w:t>
        </w:r>
        <w:proofErr w:type="spellEnd"/>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և</w:t>
        </w:r>
        <w:proofErr w:type="gramEnd"/>
        <w:r w:rsidRPr="00E6597C">
          <w:rPr>
            <w:rFonts w:ascii="GHEA Grapalat" w:hAnsi="GHEA Grapalat"/>
            <w:iCs/>
            <w:color w:val="000000"/>
            <w:sz w:val="21"/>
            <w:szCs w:val="21"/>
            <w:lang w:val="es-ES"/>
          </w:rPr>
          <w:t xml:space="preserve">  </w:t>
        </w:r>
        <w:proofErr w:type="spellStart"/>
        <w:r w:rsidRPr="00E6597C">
          <w:rPr>
            <w:rFonts w:ascii="GHEA Grapalat" w:hAnsi="GHEA Grapalat"/>
            <w:color w:val="000000"/>
            <w:sz w:val="21"/>
            <w:szCs w:val="21"/>
          </w:rPr>
          <w:t>Պայմանագրի</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կողմը</w:t>
        </w:r>
        <w:proofErr w:type="spellEnd"/>
        <w:proofErr w:type="gramStart"/>
        <w:r w:rsidRPr="00E6597C">
          <w:rPr>
            <w:rFonts w:ascii="GHEA Grapalat" w:hAnsi="GHEA Grapalat"/>
            <w:color w:val="000000"/>
            <w:sz w:val="21"/>
            <w:szCs w:val="21"/>
          </w:rPr>
          <w:t>՝</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հիմք</w:t>
        </w:r>
        <w:proofErr w:type="gramEnd"/>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proofErr w:type="gramStart"/>
        <w:r w:rsidRPr="00E6597C">
          <w:rPr>
            <w:rFonts w:ascii="GHEA Grapalat" w:hAnsi="GHEA Grapalat"/>
            <w:color w:val="000000"/>
            <w:sz w:val="21"/>
            <w:szCs w:val="21"/>
            <w:lang w:val="hy-AM"/>
          </w:rPr>
          <w:t>ընդունելով</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պայմանագրի</w:t>
        </w:r>
        <w:proofErr w:type="gramEnd"/>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proofErr w:type="gramStart"/>
        <w:r w:rsidRPr="00E6597C">
          <w:rPr>
            <w:rFonts w:ascii="GHEA Grapalat" w:hAnsi="GHEA Grapalat"/>
            <w:color w:val="000000"/>
            <w:sz w:val="21"/>
            <w:szCs w:val="21"/>
            <w:lang w:val="hy-AM"/>
          </w:rPr>
          <w:t xml:space="preserve">կատարման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վերաբերյալ</w:t>
        </w:r>
        <w:proofErr w:type="gramEnd"/>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proofErr w:type="gramStart"/>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20</w:t>
        </w:r>
        <w:proofErr w:type="gramEnd"/>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թ. դուրս գրված </w:t>
        </w:r>
        <w:r w:rsidRPr="00E6597C">
          <w:rPr>
            <w:rFonts w:ascii="GHEA Grapalat" w:hAnsi="GHEA Grapalat"/>
            <w:color w:val="000000"/>
            <w:sz w:val="21"/>
            <w:szCs w:val="21"/>
            <w:lang w:val="es-ES"/>
          </w:rPr>
          <w:t xml:space="preserve">N ___   </w:t>
        </w:r>
        <w:r w:rsidRPr="00E6597C">
          <w:rPr>
            <w:rFonts w:ascii="GHEA Grapalat" w:hAnsi="GHEA Grapalat"/>
            <w:color w:val="000000"/>
            <w:sz w:val="21"/>
            <w:szCs w:val="21"/>
            <w:lang w:val="hy-AM"/>
          </w:rPr>
          <w:t xml:space="preserve">հաշիվ ապրանքագիրը, </w:t>
        </w:r>
        <w:proofErr w:type="spellStart"/>
        <w:r w:rsidRPr="00E6597C">
          <w:rPr>
            <w:rFonts w:ascii="GHEA Grapalat" w:hAnsi="GHEA Grapalat"/>
            <w:color w:val="000000"/>
            <w:sz w:val="21"/>
            <w:szCs w:val="21"/>
            <w:lang w:val="es-ES"/>
          </w:rPr>
          <w:t>կազմեցին</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lang w:val="es-ES"/>
          </w:rPr>
          <w:t>սույն</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lang w:val="es-ES"/>
          </w:rPr>
          <w:t>արձանագրությունը</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lang w:val="es-ES"/>
          </w:rPr>
          <w:t>հետևյալի</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lang w:val="es-ES"/>
          </w:rPr>
          <w:t>մասին</w:t>
        </w:r>
        <w:proofErr w:type="spellEnd"/>
        <w:r w:rsidRPr="00E6597C">
          <w:rPr>
            <w:rFonts w:ascii="GHEA Grapalat" w:hAnsi="GHEA Grapalat"/>
            <w:color w:val="000000"/>
            <w:sz w:val="21"/>
            <w:szCs w:val="21"/>
            <w:lang w:val="es-ES"/>
          </w:rPr>
          <w:t>.</w:t>
        </w:r>
      </w:moveTo>
    </w:p>
    <w:p w14:paraId="03AC2D1E" w14:textId="77777777" w:rsidR="00F02279" w:rsidRPr="00E6597C" w:rsidRDefault="00F02279" w:rsidP="00F02279">
      <w:pPr>
        <w:jc w:val="both"/>
        <w:rPr>
          <w:moveTo w:id="3048" w:author="Հերմինե Գևորգյան" w:date="2026-02-26T23:44:00Z" w16du:dateUtc="2026-02-26T19:44:00Z"/>
          <w:rFonts w:ascii="GHEA Grapalat" w:hAnsi="GHEA Grapalat"/>
          <w:iCs/>
          <w:color w:val="000000"/>
          <w:sz w:val="21"/>
          <w:szCs w:val="21"/>
          <w:lang w:val="hy-AM"/>
        </w:rPr>
      </w:pPr>
      <w:proofErr w:type="spellStart"/>
      <w:moveTo w:id="3049" w:author="Հերմինե Գևորգյան" w:date="2026-02-26T23:44:00Z" w16du:dateUtc="2026-02-26T19:44:00Z">
        <w:r w:rsidRPr="00E6597C">
          <w:rPr>
            <w:rFonts w:ascii="GHEA Grapalat" w:hAnsi="GHEA Grapalat"/>
            <w:iCs/>
            <w:color w:val="000000"/>
            <w:sz w:val="21"/>
            <w:szCs w:val="21"/>
          </w:rPr>
          <w:t>Պայմանագրի</w:t>
        </w:r>
        <w:proofErr w:type="spellEnd"/>
        <w:r w:rsidRPr="00E6597C">
          <w:rPr>
            <w:rFonts w:ascii="GHEA Grapalat" w:hAnsi="GHEA Grapalat"/>
            <w:iCs/>
            <w:color w:val="000000"/>
            <w:sz w:val="21"/>
            <w:szCs w:val="21"/>
            <w:lang w:val="es-ES"/>
          </w:rPr>
          <w:t xml:space="preserve"> </w:t>
        </w:r>
        <w:proofErr w:type="spellStart"/>
        <w:r w:rsidRPr="00E6597C">
          <w:rPr>
            <w:rFonts w:ascii="GHEA Grapalat" w:hAnsi="GHEA Grapalat"/>
            <w:iCs/>
            <w:color w:val="000000"/>
            <w:sz w:val="21"/>
            <w:szCs w:val="21"/>
          </w:rPr>
          <w:t>շրջանակներում</w:t>
        </w:r>
        <w:proofErr w:type="spellEnd"/>
        <w:r w:rsidRPr="00E6597C">
          <w:rPr>
            <w:rFonts w:ascii="GHEA Grapalat" w:hAnsi="GHEA Grapalat"/>
            <w:iCs/>
            <w:color w:val="000000"/>
            <w:sz w:val="21"/>
            <w:szCs w:val="21"/>
            <w:lang w:val="es-ES"/>
          </w:rPr>
          <w:t xml:space="preserve"> </w:t>
        </w:r>
        <w:proofErr w:type="spellStart"/>
        <w:r w:rsidRPr="00E6597C">
          <w:rPr>
            <w:rFonts w:ascii="GHEA Grapalat" w:hAnsi="GHEA Grapalat"/>
            <w:iCs/>
            <w:snapToGrid w:val="0"/>
            <w:color w:val="000000"/>
            <w:sz w:val="21"/>
            <w:szCs w:val="21"/>
            <w:lang w:val="es-ES"/>
          </w:rPr>
          <w:t>Պայմանագրի</w:t>
        </w:r>
        <w:proofErr w:type="spellEnd"/>
        <w:r w:rsidRPr="00E6597C">
          <w:rPr>
            <w:rFonts w:ascii="GHEA Grapalat" w:hAnsi="GHEA Grapalat"/>
            <w:iCs/>
            <w:snapToGrid w:val="0"/>
            <w:color w:val="000000"/>
            <w:sz w:val="21"/>
            <w:szCs w:val="21"/>
            <w:lang w:val="es-ES"/>
          </w:rPr>
          <w:t xml:space="preserve"> </w:t>
        </w:r>
        <w:proofErr w:type="spellStart"/>
        <w:proofErr w:type="gramStart"/>
        <w:r w:rsidRPr="00E6597C">
          <w:rPr>
            <w:rFonts w:ascii="GHEA Grapalat" w:hAnsi="GHEA Grapalat"/>
            <w:iCs/>
            <w:snapToGrid w:val="0"/>
            <w:color w:val="000000"/>
            <w:sz w:val="21"/>
            <w:szCs w:val="21"/>
            <w:lang w:val="es-ES"/>
          </w:rPr>
          <w:t>կողմը</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lang w:val="es-ES"/>
          </w:rPr>
          <w:t>կատարել</w:t>
        </w:r>
        <w:proofErr w:type="spellEnd"/>
        <w:proofErr w:type="gramEnd"/>
        <w:r w:rsidRPr="00E6597C">
          <w:rPr>
            <w:rFonts w:ascii="GHEA Grapalat" w:hAnsi="GHEA Grapalat"/>
            <w:iCs/>
            <w:color w:val="000000"/>
            <w:sz w:val="21"/>
            <w:szCs w:val="21"/>
            <w:lang w:val="es-ES"/>
          </w:rPr>
          <w:t xml:space="preserve"> է </w:t>
        </w:r>
        <w:proofErr w:type="spellStart"/>
        <w:r w:rsidRPr="00E6597C">
          <w:rPr>
            <w:rFonts w:ascii="GHEA Grapalat" w:hAnsi="GHEA Grapalat"/>
            <w:iCs/>
            <w:color w:val="000000"/>
            <w:sz w:val="21"/>
            <w:szCs w:val="21"/>
            <w:lang w:val="es-ES"/>
          </w:rPr>
          <w:t>հետևյալ</w:t>
        </w:r>
        <w:proofErr w:type="spellEnd"/>
        <w:r w:rsidRPr="00E6597C">
          <w:rPr>
            <w:rFonts w:ascii="GHEA Grapalat" w:hAnsi="GHEA Grapalat"/>
            <w:iCs/>
            <w:color w:val="000000"/>
            <w:sz w:val="21"/>
            <w:szCs w:val="21"/>
            <w:lang w:val="es-ES"/>
          </w:rPr>
          <w:t xml:space="preserve"> </w:t>
        </w:r>
        <w:proofErr w:type="spellStart"/>
        <w:r w:rsidRPr="00E6597C">
          <w:rPr>
            <w:rFonts w:ascii="GHEA Grapalat" w:hAnsi="GHEA Grapalat"/>
            <w:iCs/>
            <w:color w:val="000000"/>
            <w:sz w:val="21"/>
            <w:szCs w:val="21"/>
            <w:lang w:val="es-ES"/>
          </w:rPr>
          <w:t>աշխատանքները</w:t>
        </w:r>
        <w:proofErr w:type="spellEnd"/>
        <w:r w:rsidRPr="00E6597C">
          <w:rPr>
            <w:rFonts w:ascii="GHEA Grapalat" w:hAnsi="GHEA Grapalat"/>
            <w:iCs/>
            <w:color w:val="000000"/>
            <w:sz w:val="21"/>
            <w:szCs w:val="21"/>
          </w:rPr>
          <w:t>՝</w:t>
        </w:r>
      </w:moveTo>
    </w:p>
    <w:p w14:paraId="7F4B79C3" w14:textId="77777777" w:rsidR="00F02279" w:rsidRPr="00E6597C" w:rsidRDefault="00F02279" w:rsidP="00F02279">
      <w:pPr>
        <w:jc w:val="both"/>
        <w:rPr>
          <w:moveTo w:id="3050" w:author="Հերմինե Գևորգյան" w:date="2026-02-26T23:44:00Z" w16du:dateUtc="2026-02-26T19:44:00Z"/>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Change w:id="3051" w:author="Հերմինե Գևորգյան" w:date="2026-02-26T23:44:00Z" w16du:dateUtc="2026-02-26T19:44:00Z">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PrChange>
      </w:tblPr>
      <w:tblGrid>
        <w:gridCol w:w="357"/>
        <w:gridCol w:w="1173"/>
        <w:gridCol w:w="1440"/>
        <w:gridCol w:w="1800"/>
        <w:gridCol w:w="1116"/>
        <w:gridCol w:w="1842"/>
        <w:gridCol w:w="1134"/>
        <w:gridCol w:w="1168"/>
        <w:gridCol w:w="675"/>
        <w:tblGridChange w:id="3052">
          <w:tblGrid>
            <w:gridCol w:w="357"/>
            <w:gridCol w:w="1173"/>
            <w:gridCol w:w="1440"/>
            <w:gridCol w:w="1800"/>
            <w:gridCol w:w="1116"/>
            <w:gridCol w:w="1842"/>
            <w:gridCol w:w="1134"/>
            <w:gridCol w:w="1168"/>
            <w:gridCol w:w="675"/>
            <w:gridCol w:w="130"/>
          </w:tblGrid>
        </w:tblGridChange>
      </w:tblGrid>
      <w:tr w:rsidR="00F02279" w:rsidRPr="00E6597C" w14:paraId="309F34B2" w14:textId="77777777" w:rsidTr="00545BDE">
        <w:trPr>
          <w:jc w:val="right"/>
          <w:trPrChange w:id="3053" w:author="Հերմինե Գևորգյան" w:date="2026-02-26T23:44:00Z" w16du:dateUtc="2026-02-26T19:44:00Z">
            <w:trPr>
              <w:jc w:val="right"/>
            </w:trPr>
          </w:trPrChange>
        </w:trPr>
        <w:tc>
          <w:tcPr>
            <w:tcW w:w="357" w:type="dxa"/>
            <w:vMerge w:val="restart"/>
            <w:vAlign w:val="center"/>
            <w:tcPrChange w:id="3054" w:author="Հերմինե Գևորգյան" w:date="2026-02-26T23:44:00Z" w16du:dateUtc="2026-02-26T19:44:00Z">
              <w:tcPr>
                <w:tcW w:w="357" w:type="dxa"/>
                <w:vMerge w:val="restart"/>
                <w:vAlign w:val="center"/>
              </w:tcPr>
            </w:tcPrChange>
          </w:tcPr>
          <w:p w14:paraId="0D8B31F1" w14:textId="77777777" w:rsidR="00F02279" w:rsidRPr="00E6597C" w:rsidRDefault="00F02279" w:rsidP="00545BDE">
            <w:pPr>
              <w:pStyle w:val="af4"/>
              <w:spacing w:before="0" w:beforeAutospacing="0" w:after="0" w:afterAutospacing="0"/>
              <w:jc w:val="center"/>
              <w:rPr>
                <w:moveTo w:id="3055" w:author="Հերմինե Գևորգյան" w:date="2026-02-26T23:44:00Z" w16du:dateUtc="2026-02-26T19:44:00Z"/>
                <w:rFonts w:ascii="GHEA Grapalat" w:hAnsi="GHEA Grapalat"/>
                <w:sz w:val="18"/>
                <w:szCs w:val="18"/>
              </w:rPr>
            </w:pPr>
            <w:moveTo w:id="3056" w:author="Հերմինե Գևորգյան" w:date="2026-02-26T23:44:00Z" w16du:dateUtc="2026-02-26T19:44:00Z">
              <w:r w:rsidRPr="00E6597C">
                <w:rPr>
                  <w:rFonts w:ascii="GHEA Grapalat" w:hAnsi="GHEA Grapalat"/>
                  <w:sz w:val="18"/>
                  <w:szCs w:val="18"/>
                </w:rPr>
                <w:t>N</w:t>
              </w:r>
            </w:moveTo>
          </w:p>
        </w:tc>
        <w:tc>
          <w:tcPr>
            <w:tcW w:w="10348" w:type="dxa"/>
            <w:gridSpan w:val="8"/>
            <w:vAlign w:val="center"/>
            <w:tcPrChange w:id="3057" w:author="Հերմինե Գևորգյան" w:date="2026-02-26T23:44:00Z" w16du:dateUtc="2026-02-26T19:44:00Z">
              <w:tcPr>
                <w:tcW w:w="10478" w:type="dxa"/>
                <w:gridSpan w:val="9"/>
                <w:vAlign w:val="center"/>
              </w:tcPr>
            </w:tcPrChange>
          </w:tcPr>
          <w:p w14:paraId="3007A705" w14:textId="77777777" w:rsidR="00F02279" w:rsidRPr="00E6597C"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moveTo w:id="3058" w:author="Հերմինե Գևորգյան" w:date="2026-02-26T23:44:00Z" w16du:dateUtc="2026-02-26T19:44:00Z"/>
                <w:rFonts w:ascii="GHEA Grapalat" w:hAnsi="GHEA Grapalat"/>
                <w:sz w:val="18"/>
                <w:szCs w:val="18"/>
              </w:rPr>
            </w:pPr>
            <w:proofErr w:type="spellStart"/>
            <w:moveTo w:id="3059" w:author="Հերմինե Գևորգյան" w:date="2026-02-26T23:44:00Z" w16du:dateUtc="2026-02-26T19:44:00Z">
              <w:r w:rsidRPr="00E6597C">
                <w:rPr>
                  <w:rFonts w:ascii="GHEA Grapalat" w:hAnsi="GHEA Grapalat" w:cs="Sylfaen"/>
                  <w:sz w:val="18"/>
                  <w:szCs w:val="18"/>
                </w:rPr>
                <w:t>Կատարված</w:t>
              </w:r>
              <w:proofErr w:type="spellEnd"/>
              <w:r w:rsidRPr="00E6597C">
                <w:rPr>
                  <w:rFonts w:ascii="GHEA Grapalat" w:hAnsi="GHEA Grapalat" w:cs="Courier New"/>
                  <w:sz w:val="18"/>
                  <w:szCs w:val="18"/>
                </w:rPr>
                <w:t xml:space="preserve"> </w:t>
              </w:r>
              <w:proofErr w:type="spellStart"/>
              <w:r w:rsidRPr="00E6597C">
                <w:rPr>
                  <w:rFonts w:ascii="GHEA Grapalat" w:hAnsi="GHEA Grapalat" w:cs="Sylfaen"/>
                  <w:sz w:val="18"/>
                  <w:szCs w:val="18"/>
                </w:rPr>
                <w:t>աշխատանքների</w:t>
              </w:r>
              <w:proofErr w:type="spellEnd"/>
            </w:moveTo>
          </w:p>
        </w:tc>
      </w:tr>
      <w:tr w:rsidR="00F02279" w:rsidRPr="00E6597C" w14:paraId="5BDDDF5D" w14:textId="77777777" w:rsidTr="00545BDE">
        <w:trPr>
          <w:jc w:val="right"/>
          <w:trPrChange w:id="3060" w:author="Հերմինե Գևորգյան" w:date="2026-02-26T23:44:00Z" w16du:dateUtc="2026-02-26T19:44:00Z">
            <w:trPr>
              <w:jc w:val="right"/>
            </w:trPr>
          </w:trPrChange>
        </w:trPr>
        <w:tc>
          <w:tcPr>
            <w:tcW w:w="357" w:type="dxa"/>
            <w:vMerge/>
            <w:tcPrChange w:id="3061" w:author="Հերմինե Գևորգյան" w:date="2026-02-26T23:44:00Z" w16du:dateUtc="2026-02-26T19:44:00Z">
              <w:tcPr>
                <w:tcW w:w="357" w:type="dxa"/>
                <w:vMerge/>
              </w:tcPr>
            </w:tcPrChange>
          </w:tcPr>
          <w:p w14:paraId="66B56E3F" w14:textId="77777777" w:rsidR="00F02279" w:rsidRPr="00E6597C" w:rsidRDefault="00F02279" w:rsidP="00545BDE">
            <w:pPr>
              <w:pStyle w:val="af4"/>
              <w:spacing w:before="0" w:beforeAutospacing="0" w:after="0" w:afterAutospacing="0"/>
              <w:jc w:val="center"/>
              <w:rPr>
                <w:moveTo w:id="3062" w:author="Հերմինե Գևորգյան" w:date="2026-02-26T23:44:00Z" w16du:dateUtc="2026-02-26T19:44:00Z"/>
                <w:rFonts w:ascii="GHEA Grapalat" w:hAnsi="GHEA Grapalat"/>
                <w:sz w:val="18"/>
                <w:szCs w:val="18"/>
              </w:rPr>
            </w:pPr>
          </w:p>
        </w:tc>
        <w:tc>
          <w:tcPr>
            <w:tcW w:w="1173" w:type="dxa"/>
            <w:vMerge w:val="restart"/>
            <w:vAlign w:val="center"/>
            <w:tcPrChange w:id="3063" w:author="Հերմինե Գևորգյան" w:date="2026-02-26T23:44:00Z" w16du:dateUtc="2026-02-26T19:44:00Z">
              <w:tcPr>
                <w:tcW w:w="1173" w:type="dxa"/>
                <w:vMerge w:val="restart"/>
                <w:vAlign w:val="center"/>
              </w:tcPr>
            </w:tcPrChange>
          </w:tcPr>
          <w:p w14:paraId="59536211" w14:textId="77777777" w:rsidR="00F02279" w:rsidRPr="00E6597C" w:rsidRDefault="00F02279" w:rsidP="00545BDE">
            <w:pPr>
              <w:pStyle w:val="af4"/>
              <w:spacing w:before="0" w:beforeAutospacing="0" w:after="0" w:afterAutospacing="0"/>
              <w:jc w:val="center"/>
              <w:rPr>
                <w:moveTo w:id="3064" w:author="Հերմինե Գևորգյան" w:date="2026-02-26T23:44:00Z" w16du:dateUtc="2026-02-26T19:44:00Z"/>
                <w:rFonts w:ascii="GHEA Grapalat" w:hAnsi="GHEA Grapalat"/>
                <w:sz w:val="18"/>
                <w:szCs w:val="18"/>
              </w:rPr>
            </w:pPr>
            <w:proofErr w:type="spellStart"/>
            <w:moveTo w:id="3065" w:author="Հերմինե Գևորգյան" w:date="2026-02-26T23:44:00Z" w16du:dateUtc="2026-02-26T19:44:00Z">
              <w:r w:rsidRPr="00E6597C">
                <w:rPr>
                  <w:rFonts w:ascii="GHEA Grapalat" w:hAnsi="GHEA Grapalat"/>
                  <w:sz w:val="18"/>
                  <w:szCs w:val="18"/>
                </w:rPr>
                <w:t>անվանումը</w:t>
              </w:r>
              <w:proofErr w:type="spellEnd"/>
            </w:moveTo>
          </w:p>
        </w:tc>
        <w:tc>
          <w:tcPr>
            <w:tcW w:w="1440" w:type="dxa"/>
            <w:vMerge w:val="restart"/>
            <w:vAlign w:val="center"/>
            <w:tcPrChange w:id="3066" w:author="Հերմինե Գևորգյան" w:date="2026-02-26T23:44:00Z" w16du:dateUtc="2026-02-26T19:44:00Z">
              <w:tcPr>
                <w:tcW w:w="1440" w:type="dxa"/>
                <w:vMerge w:val="restart"/>
                <w:vAlign w:val="center"/>
              </w:tcPr>
            </w:tcPrChange>
          </w:tcPr>
          <w:p w14:paraId="6EE617B1" w14:textId="77777777" w:rsidR="00F02279" w:rsidRPr="00E6597C" w:rsidRDefault="00F02279" w:rsidP="00545BDE">
            <w:pPr>
              <w:pStyle w:val="af4"/>
              <w:spacing w:before="0" w:beforeAutospacing="0" w:after="0" w:afterAutospacing="0"/>
              <w:jc w:val="center"/>
              <w:rPr>
                <w:moveTo w:id="3067" w:author="Հերմինե Գևորգյան" w:date="2026-02-26T23:44:00Z" w16du:dateUtc="2026-02-26T19:44:00Z"/>
                <w:rFonts w:ascii="GHEA Grapalat" w:hAnsi="GHEA Grapalat"/>
                <w:sz w:val="18"/>
                <w:szCs w:val="18"/>
              </w:rPr>
            </w:pPr>
            <w:proofErr w:type="spellStart"/>
            <w:proofErr w:type="gramStart"/>
            <w:moveTo w:id="3068" w:author="Հերմինե Գևորգյան" w:date="2026-02-26T23:44:00Z" w16du:dateUtc="2026-02-26T19:44:00Z">
              <w:r w:rsidRPr="00E6597C">
                <w:rPr>
                  <w:rFonts w:ascii="GHEA Grapalat" w:hAnsi="GHEA Grapalat"/>
                  <w:sz w:val="18"/>
                  <w:szCs w:val="18"/>
                </w:rPr>
                <w:t>տեխնիկական</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բնութագրի</w:t>
              </w:r>
              <w:proofErr w:type="spellEnd"/>
              <w:proofErr w:type="gramEnd"/>
              <w:r w:rsidRPr="00E6597C">
                <w:rPr>
                  <w:rFonts w:ascii="GHEA Grapalat" w:hAnsi="GHEA Grapalat"/>
                  <w:sz w:val="18"/>
                  <w:szCs w:val="18"/>
                </w:rPr>
                <w:t xml:space="preserve"> </w:t>
              </w:r>
              <w:proofErr w:type="spellStart"/>
              <w:r w:rsidRPr="00E6597C">
                <w:rPr>
                  <w:rFonts w:ascii="GHEA Grapalat" w:hAnsi="GHEA Grapalat"/>
                  <w:sz w:val="18"/>
                  <w:szCs w:val="18"/>
                </w:rPr>
                <w:t>համառոտ</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շարադրանքը</w:t>
              </w:r>
              <w:proofErr w:type="spellEnd"/>
            </w:moveTo>
          </w:p>
        </w:tc>
        <w:tc>
          <w:tcPr>
            <w:tcW w:w="2916" w:type="dxa"/>
            <w:gridSpan w:val="2"/>
            <w:vAlign w:val="center"/>
            <w:tcPrChange w:id="3069" w:author="Հերմինե Գևորգյան" w:date="2026-02-26T23:44:00Z" w16du:dateUtc="2026-02-26T19:44:00Z">
              <w:tcPr>
                <w:tcW w:w="2916" w:type="dxa"/>
                <w:gridSpan w:val="2"/>
                <w:vAlign w:val="center"/>
              </w:tcPr>
            </w:tcPrChange>
          </w:tcPr>
          <w:p w14:paraId="0C27C243" w14:textId="77777777" w:rsidR="00F02279" w:rsidRPr="00E6597C" w:rsidRDefault="00F02279" w:rsidP="00545BDE">
            <w:pPr>
              <w:pStyle w:val="af4"/>
              <w:spacing w:before="0" w:beforeAutospacing="0" w:after="0" w:afterAutospacing="0"/>
              <w:jc w:val="center"/>
              <w:rPr>
                <w:moveTo w:id="3070" w:author="Հերմինե Գևորգյան" w:date="2026-02-26T23:44:00Z" w16du:dateUtc="2026-02-26T19:44:00Z"/>
                <w:rFonts w:ascii="GHEA Grapalat" w:hAnsi="GHEA Grapalat"/>
                <w:sz w:val="18"/>
                <w:szCs w:val="18"/>
              </w:rPr>
            </w:pPr>
            <w:proofErr w:type="spellStart"/>
            <w:moveTo w:id="3071" w:author="Հերմինե Գևորգյան" w:date="2026-02-26T23:44:00Z" w16du:dateUtc="2026-02-26T19:44:00Z">
              <w:r w:rsidRPr="00E6597C">
                <w:rPr>
                  <w:rFonts w:ascii="GHEA Grapalat" w:hAnsi="GHEA Grapalat"/>
                  <w:sz w:val="18"/>
                  <w:szCs w:val="18"/>
                </w:rPr>
                <w:t>քանակական</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ցուցանիշը</w:t>
              </w:r>
              <w:proofErr w:type="spellEnd"/>
            </w:moveTo>
          </w:p>
        </w:tc>
        <w:tc>
          <w:tcPr>
            <w:tcW w:w="2976" w:type="dxa"/>
            <w:gridSpan w:val="2"/>
            <w:vAlign w:val="center"/>
            <w:tcPrChange w:id="3072" w:author="Հերմինե Գևորգյան" w:date="2026-02-26T23:44:00Z" w16du:dateUtc="2026-02-26T19:44:00Z">
              <w:tcPr>
                <w:tcW w:w="2976" w:type="dxa"/>
                <w:gridSpan w:val="2"/>
                <w:vAlign w:val="center"/>
              </w:tcPr>
            </w:tcPrChange>
          </w:tcPr>
          <w:p w14:paraId="6C54399D" w14:textId="77777777" w:rsidR="00F02279" w:rsidRPr="00E6597C" w:rsidRDefault="00F02279" w:rsidP="00545BDE">
            <w:pPr>
              <w:pStyle w:val="af4"/>
              <w:spacing w:before="0" w:beforeAutospacing="0" w:after="0" w:afterAutospacing="0"/>
              <w:jc w:val="center"/>
              <w:rPr>
                <w:moveTo w:id="3073" w:author="Հերմինե Գևորգյան" w:date="2026-02-26T23:44:00Z" w16du:dateUtc="2026-02-26T19:44:00Z"/>
                <w:rFonts w:ascii="GHEA Grapalat" w:hAnsi="GHEA Grapalat"/>
                <w:sz w:val="18"/>
                <w:szCs w:val="18"/>
              </w:rPr>
            </w:pPr>
            <w:proofErr w:type="spellStart"/>
            <w:moveTo w:id="3074" w:author="Հերմինե Գևորգյան" w:date="2026-02-26T23:44:00Z" w16du:dateUtc="2026-02-26T19:44:00Z">
              <w:r w:rsidRPr="00E6597C">
                <w:rPr>
                  <w:rFonts w:ascii="GHEA Grapalat" w:hAnsi="GHEA Grapalat"/>
                  <w:sz w:val="18"/>
                  <w:szCs w:val="18"/>
                </w:rPr>
                <w:t>կատարման</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ժամկետը</w:t>
              </w:r>
              <w:proofErr w:type="spellEnd"/>
            </w:moveTo>
          </w:p>
        </w:tc>
        <w:tc>
          <w:tcPr>
            <w:tcW w:w="1168" w:type="dxa"/>
            <w:vMerge w:val="restart"/>
            <w:vAlign w:val="center"/>
            <w:tcPrChange w:id="3075" w:author="Հերմինե Գևորգյան" w:date="2026-02-26T23:44:00Z" w16du:dateUtc="2026-02-26T19:44:00Z">
              <w:tcPr>
                <w:tcW w:w="1168" w:type="dxa"/>
                <w:vMerge w:val="restart"/>
                <w:vAlign w:val="center"/>
              </w:tcPr>
            </w:tcPrChange>
          </w:tcPr>
          <w:p w14:paraId="76331B7E" w14:textId="77777777" w:rsidR="00F02279" w:rsidRPr="00E6597C" w:rsidRDefault="00F02279" w:rsidP="00545BDE">
            <w:pPr>
              <w:pStyle w:val="af4"/>
              <w:spacing w:before="0" w:beforeAutospacing="0" w:after="0" w:afterAutospacing="0"/>
              <w:jc w:val="center"/>
              <w:rPr>
                <w:moveTo w:id="3076" w:author="Հերմինե Գևորգյան" w:date="2026-02-26T23:44:00Z" w16du:dateUtc="2026-02-26T19:44:00Z"/>
                <w:rFonts w:ascii="GHEA Grapalat" w:hAnsi="GHEA Grapalat"/>
                <w:sz w:val="18"/>
                <w:szCs w:val="18"/>
              </w:rPr>
            </w:pPr>
            <w:moveTo w:id="3077" w:author="Հերմինե Գևորգյան" w:date="2026-02-26T23:44:00Z" w16du:dateUtc="2026-02-26T19:44:00Z">
              <w:r w:rsidRPr="00E6597C">
                <w:rPr>
                  <w:rFonts w:ascii="GHEA Grapalat" w:hAnsi="GHEA Grapalat"/>
                  <w:sz w:val="18"/>
                  <w:szCs w:val="18"/>
                </w:rPr>
                <w:t xml:space="preserve">Վճարման </w:t>
              </w:r>
              <w:proofErr w:type="spellStart"/>
              <w:r w:rsidRPr="00E6597C">
                <w:rPr>
                  <w:rFonts w:ascii="GHEA Grapalat" w:hAnsi="GHEA Grapalat"/>
                  <w:sz w:val="18"/>
                  <w:szCs w:val="18"/>
                </w:rPr>
                <w:t>ենթակա</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գումարը</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հազար</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դրամ</w:t>
              </w:r>
              <w:proofErr w:type="spellEnd"/>
              <w:r w:rsidRPr="00E6597C">
                <w:rPr>
                  <w:rFonts w:ascii="GHEA Grapalat" w:hAnsi="GHEA Grapalat"/>
                  <w:sz w:val="18"/>
                  <w:szCs w:val="18"/>
                </w:rPr>
                <w:t>/</w:t>
              </w:r>
            </w:moveTo>
          </w:p>
        </w:tc>
        <w:tc>
          <w:tcPr>
            <w:tcW w:w="675" w:type="dxa"/>
            <w:vMerge w:val="restart"/>
            <w:vAlign w:val="center"/>
            <w:tcPrChange w:id="3078" w:author="Հերմինե Գևորգյան" w:date="2026-02-26T23:44:00Z" w16du:dateUtc="2026-02-26T19:44:00Z">
              <w:tcPr>
                <w:tcW w:w="805" w:type="dxa"/>
                <w:gridSpan w:val="2"/>
                <w:vMerge w:val="restart"/>
                <w:vAlign w:val="center"/>
              </w:tcPr>
            </w:tcPrChange>
          </w:tcPr>
          <w:p w14:paraId="21B29A80" w14:textId="77777777" w:rsidR="00F02279" w:rsidRPr="00E6597C" w:rsidRDefault="00F02279" w:rsidP="00545BDE">
            <w:pPr>
              <w:pStyle w:val="af4"/>
              <w:spacing w:before="0" w:beforeAutospacing="0" w:after="0" w:afterAutospacing="0"/>
              <w:jc w:val="center"/>
              <w:rPr>
                <w:moveTo w:id="3079" w:author="Հերմինե Գևորգյան" w:date="2026-02-26T23:44:00Z" w16du:dateUtc="2026-02-26T19:44:00Z"/>
                <w:rFonts w:ascii="GHEA Grapalat" w:hAnsi="GHEA Grapalat"/>
                <w:sz w:val="18"/>
                <w:szCs w:val="18"/>
              </w:rPr>
            </w:pPr>
            <w:moveTo w:id="3080" w:author="Հերմինե Գևորգյան" w:date="2026-02-26T23:44:00Z" w16du:dateUtc="2026-02-26T19:44:00Z">
              <w:r w:rsidRPr="00E6597C">
                <w:rPr>
                  <w:rFonts w:ascii="GHEA Grapalat" w:hAnsi="GHEA Grapalat"/>
                  <w:sz w:val="18"/>
                  <w:szCs w:val="18"/>
                </w:rPr>
                <w:t xml:space="preserve">Վճարման </w:t>
              </w:r>
              <w:proofErr w:type="spellStart"/>
              <w:r w:rsidRPr="00E6597C">
                <w:rPr>
                  <w:rFonts w:ascii="GHEA Grapalat" w:hAnsi="GHEA Grapalat"/>
                  <w:sz w:val="18"/>
                  <w:szCs w:val="18"/>
                </w:rPr>
                <w:t>ժամկետը</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ըստ</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վճարման</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ժամանակացույցի</w:t>
              </w:r>
              <w:proofErr w:type="spellEnd"/>
              <w:r w:rsidRPr="00E6597C">
                <w:rPr>
                  <w:rFonts w:ascii="GHEA Grapalat" w:hAnsi="GHEA Grapalat"/>
                  <w:sz w:val="18"/>
                  <w:szCs w:val="18"/>
                </w:rPr>
                <w:t>/</w:t>
              </w:r>
            </w:moveTo>
          </w:p>
        </w:tc>
      </w:tr>
      <w:tr w:rsidR="00F02279" w:rsidRPr="00E6597C" w14:paraId="73C5432D" w14:textId="77777777" w:rsidTr="00545BDE">
        <w:trPr>
          <w:trHeight w:val="1105"/>
          <w:jc w:val="right"/>
          <w:trPrChange w:id="3081" w:author="Հերմինե Գևորգյան" w:date="2026-02-26T23:44:00Z" w16du:dateUtc="2026-02-26T19:44:00Z">
            <w:trPr>
              <w:trHeight w:val="1105"/>
              <w:jc w:val="right"/>
            </w:trPr>
          </w:trPrChange>
        </w:trPr>
        <w:tc>
          <w:tcPr>
            <w:tcW w:w="357" w:type="dxa"/>
            <w:vMerge/>
            <w:tcBorders>
              <w:bottom w:val="single" w:sz="4" w:space="0" w:color="auto"/>
            </w:tcBorders>
            <w:tcPrChange w:id="3082" w:author="Հերմինե Գևորգյան" w:date="2026-02-26T23:44:00Z" w16du:dateUtc="2026-02-26T19:44:00Z">
              <w:tcPr>
                <w:tcW w:w="357" w:type="dxa"/>
                <w:vMerge/>
                <w:tcBorders>
                  <w:bottom w:val="single" w:sz="4" w:space="0" w:color="auto"/>
                </w:tcBorders>
              </w:tcPr>
            </w:tcPrChange>
          </w:tcPr>
          <w:p w14:paraId="69CEDBD5" w14:textId="77777777" w:rsidR="00F02279" w:rsidRPr="00E6597C" w:rsidRDefault="00F02279" w:rsidP="00545BDE">
            <w:pPr>
              <w:pStyle w:val="af4"/>
              <w:spacing w:before="0" w:beforeAutospacing="0" w:after="0" w:afterAutospacing="0"/>
              <w:jc w:val="center"/>
              <w:rPr>
                <w:moveTo w:id="3083" w:author="Հերմինե Գևորգյան" w:date="2026-02-26T23:44:00Z" w16du:dateUtc="2026-02-26T19:44:00Z"/>
                <w:rFonts w:ascii="GHEA Grapalat" w:hAnsi="GHEA Grapalat"/>
                <w:sz w:val="18"/>
                <w:szCs w:val="18"/>
              </w:rPr>
            </w:pPr>
          </w:p>
        </w:tc>
        <w:tc>
          <w:tcPr>
            <w:tcW w:w="1173" w:type="dxa"/>
            <w:vMerge/>
            <w:tcBorders>
              <w:bottom w:val="single" w:sz="4" w:space="0" w:color="auto"/>
            </w:tcBorders>
            <w:vAlign w:val="center"/>
            <w:tcPrChange w:id="3084" w:author="Հերմինե Գևորգյան" w:date="2026-02-26T23:44:00Z" w16du:dateUtc="2026-02-26T19:44:00Z">
              <w:tcPr>
                <w:tcW w:w="1173" w:type="dxa"/>
                <w:vMerge/>
                <w:tcBorders>
                  <w:bottom w:val="single" w:sz="4" w:space="0" w:color="auto"/>
                </w:tcBorders>
                <w:vAlign w:val="center"/>
              </w:tcPr>
            </w:tcPrChange>
          </w:tcPr>
          <w:p w14:paraId="3FD46D8B" w14:textId="77777777" w:rsidR="00F02279" w:rsidRPr="00E6597C" w:rsidRDefault="00F02279" w:rsidP="00545BDE">
            <w:pPr>
              <w:pStyle w:val="af4"/>
              <w:spacing w:before="0" w:beforeAutospacing="0" w:after="0" w:afterAutospacing="0"/>
              <w:jc w:val="center"/>
              <w:rPr>
                <w:moveTo w:id="3085" w:author="Հերմինե Գևորգյան" w:date="2026-02-26T23:44:00Z" w16du:dateUtc="2026-02-26T19:44:00Z"/>
                <w:rFonts w:ascii="GHEA Grapalat" w:hAnsi="GHEA Grapalat"/>
                <w:sz w:val="18"/>
                <w:szCs w:val="18"/>
              </w:rPr>
            </w:pPr>
          </w:p>
        </w:tc>
        <w:tc>
          <w:tcPr>
            <w:tcW w:w="1440" w:type="dxa"/>
            <w:vMerge/>
            <w:tcBorders>
              <w:bottom w:val="single" w:sz="4" w:space="0" w:color="auto"/>
            </w:tcBorders>
            <w:vAlign w:val="center"/>
            <w:tcPrChange w:id="3086" w:author="Հերմինե Գևորգյան" w:date="2026-02-26T23:44:00Z" w16du:dateUtc="2026-02-26T19:44:00Z">
              <w:tcPr>
                <w:tcW w:w="1440" w:type="dxa"/>
                <w:vMerge/>
                <w:tcBorders>
                  <w:bottom w:val="single" w:sz="4" w:space="0" w:color="auto"/>
                </w:tcBorders>
                <w:vAlign w:val="center"/>
              </w:tcPr>
            </w:tcPrChange>
          </w:tcPr>
          <w:p w14:paraId="537B4E4D" w14:textId="77777777" w:rsidR="00F02279" w:rsidRPr="00E6597C" w:rsidRDefault="00F02279" w:rsidP="00545BDE">
            <w:pPr>
              <w:pStyle w:val="af4"/>
              <w:spacing w:before="0" w:beforeAutospacing="0" w:after="0" w:afterAutospacing="0"/>
              <w:jc w:val="center"/>
              <w:rPr>
                <w:moveTo w:id="3087" w:author="Հերմինե Գևորգյան" w:date="2026-02-26T23:44:00Z" w16du:dateUtc="2026-02-26T19:44:00Z"/>
                <w:rFonts w:ascii="GHEA Grapalat" w:hAnsi="GHEA Grapalat"/>
                <w:sz w:val="18"/>
                <w:szCs w:val="18"/>
              </w:rPr>
            </w:pPr>
          </w:p>
        </w:tc>
        <w:tc>
          <w:tcPr>
            <w:tcW w:w="1800" w:type="dxa"/>
            <w:tcBorders>
              <w:bottom w:val="single" w:sz="4" w:space="0" w:color="auto"/>
            </w:tcBorders>
            <w:vAlign w:val="center"/>
            <w:tcPrChange w:id="3088" w:author="Հերմինե Գևորգյան" w:date="2026-02-26T23:44:00Z" w16du:dateUtc="2026-02-26T19:44:00Z">
              <w:tcPr>
                <w:tcW w:w="1800" w:type="dxa"/>
                <w:tcBorders>
                  <w:bottom w:val="single" w:sz="4" w:space="0" w:color="auto"/>
                </w:tcBorders>
                <w:vAlign w:val="center"/>
              </w:tcPr>
            </w:tcPrChange>
          </w:tcPr>
          <w:p w14:paraId="3C77D3E3" w14:textId="77777777" w:rsidR="00F02279" w:rsidRPr="00E6597C" w:rsidRDefault="00F02279" w:rsidP="00545BDE">
            <w:pPr>
              <w:pStyle w:val="af4"/>
              <w:spacing w:before="0" w:beforeAutospacing="0" w:after="0" w:afterAutospacing="0"/>
              <w:jc w:val="center"/>
              <w:rPr>
                <w:moveTo w:id="3089" w:author="Հերմինե Գևորգյան" w:date="2026-02-26T23:44:00Z" w16du:dateUtc="2026-02-26T19:44:00Z"/>
                <w:rFonts w:ascii="GHEA Grapalat" w:hAnsi="GHEA Grapalat"/>
                <w:sz w:val="18"/>
                <w:szCs w:val="18"/>
              </w:rPr>
            </w:pPr>
            <w:proofErr w:type="spellStart"/>
            <w:moveTo w:id="3090" w:author="Հերմինե Գևորգյան" w:date="2026-02-26T23:44:00Z" w16du:dateUtc="2026-02-26T19:44:00Z">
              <w:r w:rsidRPr="00E6597C">
                <w:rPr>
                  <w:rFonts w:ascii="GHEA Grapalat" w:hAnsi="GHEA Grapalat"/>
                  <w:sz w:val="18"/>
                  <w:szCs w:val="18"/>
                </w:rPr>
                <w:t>ըստ</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պայմանագրով</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հաստատված</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գնման</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ժամանակացույցի</w:t>
              </w:r>
              <w:proofErr w:type="spellEnd"/>
            </w:moveTo>
          </w:p>
        </w:tc>
        <w:tc>
          <w:tcPr>
            <w:tcW w:w="1116" w:type="dxa"/>
            <w:tcBorders>
              <w:bottom w:val="single" w:sz="4" w:space="0" w:color="auto"/>
            </w:tcBorders>
            <w:vAlign w:val="center"/>
            <w:tcPrChange w:id="3091" w:author="Հերմինե Գևորգյան" w:date="2026-02-26T23:44:00Z" w16du:dateUtc="2026-02-26T19:44:00Z">
              <w:tcPr>
                <w:tcW w:w="1116" w:type="dxa"/>
                <w:tcBorders>
                  <w:bottom w:val="single" w:sz="4" w:space="0" w:color="auto"/>
                </w:tcBorders>
                <w:vAlign w:val="center"/>
              </w:tcPr>
            </w:tcPrChange>
          </w:tcPr>
          <w:p w14:paraId="5C08853A" w14:textId="77777777" w:rsidR="00F02279" w:rsidRPr="00E6597C" w:rsidRDefault="00F02279" w:rsidP="00545BDE">
            <w:pPr>
              <w:pStyle w:val="af4"/>
              <w:spacing w:before="0" w:beforeAutospacing="0" w:after="0" w:afterAutospacing="0"/>
              <w:jc w:val="center"/>
              <w:rPr>
                <w:moveTo w:id="3092" w:author="Հերմինե Գևորգյան" w:date="2026-02-26T23:44:00Z" w16du:dateUtc="2026-02-26T19:44:00Z"/>
                <w:rFonts w:ascii="GHEA Grapalat" w:hAnsi="GHEA Grapalat"/>
                <w:sz w:val="18"/>
                <w:szCs w:val="18"/>
              </w:rPr>
            </w:pPr>
            <w:proofErr w:type="spellStart"/>
            <w:moveTo w:id="3093" w:author="Հերմինե Գևորգյան" w:date="2026-02-26T23:44:00Z" w16du:dateUtc="2026-02-26T19:44:00Z">
              <w:r w:rsidRPr="00E6597C">
                <w:rPr>
                  <w:rFonts w:ascii="GHEA Grapalat" w:hAnsi="GHEA Grapalat"/>
                  <w:sz w:val="18"/>
                  <w:szCs w:val="18"/>
                </w:rPr>
                <w:t>փաստացի</w:t>
              </w:r>
              <w:proofErr w:type="spellEnd"/>
            </w:moveTo>
          </w:p>
        </w:tc>
        <w:tc>
          <w:tcPr>
            <w:tcW w:w="1842" w:type="dxa"/>
            <w:tcBorders>
              <w:bottom w:val="single" w:sz="4" w:space="0" w:color="auto"/>
            </w:tcBorders>
            <w:vAlign w:val="center"/>
            <w:tcPrChange w:id="3094" w:author="Հերմինե Գևորգյան" w:date="2026-02-26T23:44:00Z" w16du:dateUtc="2026-02-26T19:44:00Z">
              <w:tcPr>
                <w:tcW w:w="1842" w:type="dxa"/>
                <w:tcBorders>
                  <w:bottom w:val="single" w:sz="4" w:space="0" w:color="auto"/>
                </w:tcBorders>
                <w:vAlign w:val="center"/>
              </w:tcPr>
            </w:tcPrChange>
          </w:tcPr>
          <w:p w14:paraId="4DEBF323" w14:textId="77777777" w:rsidR="00F02279" w:rsidRPr="00E6597C" w:rsidRDefault="00F02279" w:rsidP="00545BDE">
            <w:pPr>
              <w:pStyle w:val="af4"/>
              <w:spacing w:before="0" w:beforeAutospacing="0" w:after="0" w:afterAutospacing="0"/>
              <w:jc w:val="center"/>
              <w:rPr>
                <w:moveTo w:id="3095" w:author="Հերմինե Գևորգյան" w:date="2026-02-26T23:44:00Z" w16du:dateUtc="2026-02-26T19:44:00Z"/>
                <w:rFonts w:ascii="GHEA Grapalat" w:hAnsi="GHEA Grapalat"/>
                <w:sz w:val="18"/>
                <w:szCs w:val="18"/>
              </w:rPr>
            </w:pPr>
            <w:proofErr w:type="spellStart"/>
            <w:moveTo w:id="3096" w:author="Հերմինե Գևորգյան" w:date="2026-02-26T23:44:00Z" w16du:dateUtc="2026-02-26T19:44:00Z">
              <w:r w:rsidRPr="00E6597C">
                <w:rPr>
                  <w:rFonts w:ascii="GHEA Grapalat" w:hAnsi="GHEA Grapalat"/>
                  <w:sz w:val="18"/>
                  <w:szCs w:val="18"/>
                </w:rPr>
                <w:t>ըստ</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պայմանագրով</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հաստատված</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գնման</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ժամանակացույցի</w:t>
              </w:r>
              <w:proofErr w:type="spellEnd"/>
            </w:moveTo>
          </w:p>
        </w:tc>
        <w:tc>
          <w:tcPr>
            <w:tcW w:w="1134" w:type="dxa"/>
            <w:tcBorders>
              <w:bottom w:val="single" w:sz="4" w:space="0" w:color="auto"/>
            </w:tcBorders>
            <w:vAlign w:val="center"/>
            <w:tcPrChange w:id="3097" w:author="Հերմինե Գևորգյան" w:date="2026-02-26T23:44:00Z" w16du:dateUtc="2026-02-26T19:44:00Z">
              <w:tcPr>
                <w:tcW w:w="1134" w:type="dxa"/>
                <w:tcBorders>
                  <w:bottom w:val="single" w:sz="4" w:space="0" w:color="auto"/>
                </w:tcBorders>
                <w:vAlign w:val="center"/>
              </w:tcPr>
            </w:tcPrChange>
          </w:tcPr>
          <w:p w14:paraId="6FDB6339" w14:textId="77777777" w:rsidR="00F02279" w:rsidRPr="00E6597C" w:rsidRDefault="00F02279" w:rsidP="00545BDE">
            <w:pPr>
              <w:pStyle w:val="af4"/>
              <w:spacing w:before="0" w:beforeAutospacing="0" w:after="0" w:afterAutospacing="0"/>
              <w:jc w:val="center"/>
              <w:rPr>
                <w:moveTo w:id="3098" w:author="Հերմինե Գևորգյան" w:date="2026-02-26T23:44:00Z" w16du:dateUtc="2026-02-26T19:44:00Z"/>
                <w:rFonts w:ascii="GHEA Grapalat" w:hAnsi="GHEA Grapalat"/>
                <w:sz w:val="18"/>
                <w:szCs w:val="18"/>
              </w:rPr>
            </w:pPr>
            <w:proofErr w:type="spellStart"/>
            <w:moveTo w:id="3099" w:author="Հերմինե Գևորգյան" w:date="2026-02-26T23:44:00Z" w16du:dateUtc="2026-02-26T19:44:00Z">
              <w:r w:rsidRPr="00E6597C">
                <w:rPr>
                  <w:rFonts w:ascii="GHEA Grapalat" w:hAnsi="GHEA Grapalat"/>
                  <w:sz w:val="18"/>
                  <w:szCs w:val="18"/>
                </w:rPr>
                <w:t>փաստացի</w:t>
              </w:r>
              <w:proofErr w:type="spellEnd"/>
            </w:moveTo>
          </w:p>
        </w:tc>
        <w:tc>
          <w:tcPr>
            <w:tcW w:w="1168" w:type="dxa"/>
            <w:vMerge/>
            <w:tcBorders>
              <w:bottom w:val="single" w:sz="4" w:space="0" w:color="auto"/>
            </w:tcBorders>
            <w:vAlign w:val="center"/>
            <w:tcPrChange w:id="3100" w:author="Հերմինե Գևորգյան" w:date="2026-02-26T23:44:00Z" w16du:dateUtc="2026-02-26T19:44:00Z">
              <w:tcPr>
                <w:tcW w:w="1168" w:type="dxa"/>
                <w:vMerge/>
                <w:tcBorders>
                  <w:bottom w:val="single" w:sz="4" w:space="0" w:color="auto"/>
                </w:tcBorders>
                <w:vAlign w:val="center"/>
              </w:tcPr>
            </w:tcPrChange>
          </w:tcPr>
          <w:p w14:paraId="4E7A75EC" w14:textId="77777777" w:rsidR="00F02279" w:rsidRPr="00E6597C" w:rsidRDefault="00F02279" w:rsidP="00545BDE">
            <w:pPr>
              <w:pStyle w:val="af4"/>
              <w:spacing w:before="0" w:beforeAutospacing="0" w:after="0" w:afterAutospacing="0"/>
              <w:jc w:val="center"/>
              <w:rPr>
                <w:moveTo w:id="3101" w:author="Հերմինե Գևորգյան" w:date="2026-02-26T23:44:00Z" w16du:dateUtc="2026-02-26T19:44:00Z"/>
                <w:rFonts w:ascii="GHEA Grapalat" w:hAnsi="GHEA Grapalat"/>
                <w:sz w:val="18"/>
                <w:szCs w:val="18"/>
              </w:rPr>
            </w:pPr>
          </w:p>
        </w:tc>
        <w:tc>
          <w:tcPr>
            <w:tcW w:w="675" w:type="dxa"/>
            <w:vMerge/>
            <w:tcBorders>
              <w:bottom w:val="single" w:sz="4" w:space="0" w:color="auto"/>
            </w:tcBorders>
            <w:vAlign w:val="center"/>
            <w:tcPrChange w:id="3102" w:author="Հերմինե Գևորգյան" w:date="2026-02-26T23:44:00Z" w16du:dateUtc="2026-02-26T19:44:00Z">
              <w:tcPr>
                <w:tcW w:w="805" w:type="dxa"/>
                <w:gridSpan w:val="2"/>
                <w:vMerge/>
                <w:tcBorders>
                  <w:bottom w:val="single" w:sz="4" w:space="0" w:color="auto"/>
                </w:tcBorders>
                <w:vAlign w:val="center"/>
              </w:tcPr>
            </w:tcPrChange>
          </w:tcPr>
          <w:p w14:paraId="4B0AAE15" w14:textId="77777777" w:rsidR="00F02279" w:rsidRPr="00E6597C" w:rsidRDefault="00F02279" w:rsidP="00545BDE">
            <w:pPr>
              <w:pStyle w:val="af4"/>
              <w:spacing w:before="0" w:beforeAutospacing="0" w:after="0" w:afterAutospacing="0"/>
              <w:jc w:val="center"/>
              <w:rPr>
                <w:moveTo w:id="3103" w:author="Հերմինե Գևորգյան" w:date="2026-02-26T23:44:00Z" w16du:dateUtc="2026-02-26T19:44:00Z"/>
                <w:rFonts w:ascii="GHEA Grapalat" w:hAnsi="GHEA Grapalat"/>
                <w:sz w:val="18"/>
                <w:szCs w:val="18"/>
              </w:rPr>
            </w:pPr>
          </w:p>
        </w:tc>
      </w:tr>
      <w:tr w:rsidR="00F02279" w:rsidRPr="00E6597C" w14:paraId="7AA853F9" w14:textId="77777777" w:rsidTr="00545BDE">
        <w:trPr>
          <w:jc w:val="right"/>
          <w:trPrChange w:id="3104" w:author="Հերմինե Գևորգյան" w:date="2026-02-26T23:44:00Z" w16du:dateUtc="2026-02-26T19:44:00Z">
            <w:trPr>
              <w:jc w:val="right"/>
            </w:trPr>
          </w:trPrChange>
        </w:trPr>
        <w:tc>
          <w:tcPr>
            <w:tcW w:w="357" w:type="dxa"/>
            <w:vAlign w:val="center"/>
            <w:tcPrChange w:id="3105" w:author="Հերմինե Գևորգյան" w:date="2026-02-26T23:44:00Z" w16du:dateUtc="2026-02-26T19:44:00Z">
              <w:tcPr>
                <w:tcW w:w="357" w:type="dxa"/>
                <w:vAlign w:val="center"/>
              </w:tcPr>
            </w:tcPrChange>
          </w:tcPr>
          <w:p w14:paraId="71AF1699" w14:textId="77777777" w:rsidR="00F02279" w:rsidRPr="00E6597C" w:rsidRDefault="00F02279" w:rsidP="00545BDE">
            <w:pPr>
              <w:pStyle w:val="af4"/>
              <w:spacing w:before="0" w:beforeAutospacing="0" w:after="0" w:afterAutospacing="0"/>
              <w:jc w:val="center"/>
              <w:rPr>
                <w:moveTo w:id="3106" w:author="Հերմինե Գևորգյան" w:date="2026-02-26T23:44:00Z" w16du:dateUtc="2026-02-26T19:44:00Z"/>
                <w:rFonts w:ascii="GHEA Grapalat" w:hAnsi="GHEA Grapalat"/>
                <w:sz w:val="18"/>
                <w:szCs w:val="18"/>
              </w:rPr>
            </w:pPr>
          </w:p>
        </w:tc>
        <w:tc>
          <w:tcPr>
            <w:tcW w:w="1173" w:type="dxa"/>
            <w:vAlign w:val="center"/>
            <w:tcPrChange w:id="3107" w:author="Հերմինե Գևորգյան" w:date="2026-02-26T23:44:00Z" w16du:dateUtc="2026-02-26T19:44:00Z">
              <w:tcPr>
                <w:tcW w:w="1173" w:type="dxa"/>
                <w:vAlign w:val="center"/>
              </w:tcPr>
            </w:tcPrChange>
          </w:tcPr>
          <w:p w14:paraId="6502D228" w14:textId="77777777" w:rsidR="00F02279" w:rsidRPr="00E6597C" w:rsidRDefault="00F02279" w:rsidP="00545BDE">
            <w:pPr>
              <w:pStyle w:val="af4"/>
              <w:spacing w:before="0" w:beforeAutospacing="0" w:after="0" w:afterAutospacing="0"/>
              <w:jc w:val="center"/>
              <w:rPr>
                <w:moveTo w:id="3108" w:author="Հերմինե Գևորգյան" w:date="2026-02-26T23:44:00Z" w16du:dateUtc="2026-02-26T19:44:00Z"/>
                <w:rFonts w:ascii="GHEA Grapalat" w:hAnsi="GHEA Grapalat"/>
                <w:sz w:val="18"/>
                <w:szCs w:val="18"/>
              </w:rPr>
            </w:pPr>
          </w:p>
        </w:tc>
        <w:tc>
          <w:tcPr>
            <w:tcW w:w="1440" w:type="dxa"/>
            <w:vAlign w:val="center"/>
            <w:tcPrChange w:id="3109" w:author="Հերմինե Գևորգյան" w:date="2026-02-26T23:44:00Z" w16du:dateUtc="2026-02-26T19:44:00Z">
              <w:tcPr>
                <w:tcW w:w="1440" w:type="dxa"/>
                <w:vAlign w:val="center"/>
              </w:tcPr>
            </w:tcPrChange>
          </w:tcPr>
          <w:p w14:paraId="38453BFF" w14:textId="77777777" w:rsidR="00F02279" w:rsidRPr="00E6597C" w:rsidRDefault="00F02279" w:rsidP="00545BDE">
            <w:pPr>
              <w:pStyle w:val="af4"/>
              <w:spacing w:before="0" w:beforeAutospacing="0" w:after="0" w:afterAutospacing="0"/>
              <w:jc w:val="center"/>
              <w:rPr>
                <w:moveTo w:id="3110" w:author="Հերմինե Գևորգյան" w:date="2026-02-26T23:44:00Z" w16du:dateUtc="2026-02-26T19:44:00Z"/>
                <w:rFonts w:ascii="GHEA Grapalat" w:hAnsi="GHEA Grapalat"/>
                <w:sz w:val="18"/>
                <w:szCs w:val="18"/>
              </w:rPr>
            </w:pPr>
          </w:p>
        </w:tc>
        <w:tc>
          <w:tcPr>
            <w:tcW w:w="1800" w:type="dxa"/>
            <w:vAlign w:val="center"/>
            <w:tcPrChange w:id="3111" w:author="Հերմինե Գևորգյան" w:date="2026-02-26T23:44:00Z" w16du:dateUtc="2026-02-26T19:44:00Z">
              <w:tcPr>
                <w:tcW w:w="1800" w:type="dxa"/>
                <w:vAlign w:val="center"/>
              </w:tcPr>
            </w:tcPrChange>
          </w:tcPr>
          <w:p w14:paraId="531B7BF4" w14:textId="77777777" w:rsidR="00F02279" w:rsidRPr="00E6597C" w:rsidRDefault="00F02279" w:rsidP="00545BDE">
            <w:pPr>
              <w:pStyle w:val="af4"/>
              <w:spacing w:before="0" w:beforeAutospacing="0" w:after="0" w:afterAutospacing="0"/>
              <w:jc w:val="center"/>
              <w:rPr>
                <w:moveTo w:id="3112" w:author="Հերմինե Գևորգյան" w:date="2026-02-26T23:44:00Z" w16du:dateUtc="2026-02-26T19:44:00Z"/>
                <w:rFonts w:ascii="GHEA Grapalat" w:hAnsi="GHEA Grapalat"/>
                <w:sz w:val="18"/>
                <w:szCs w:val="18"/>
              </w:rPr>
            </w:pPr>
          </w:p>
        </w:tc>
        <w:tc>
          <w:tcPr>
            <w:tcW w:w="1116" w:type="dxa"/>
            <w:vAlign w:val="center"/>
            <w:tcPrChange w:id="3113" w:author="Հերմինե Գևորգյան" w:date="2026-02-26T23:44:00Z" w16du:dateUtc="2026-02-26T19:44:00Z">
              <w:tcPr>
                <w:tcW w:w="1116" w:type="dxa"/>
                <w:vAlign w:val="center"/>
              </w:tcPr>
            </w:tcPrChange>
          </w:tcPr>
          <w:p w14:paraId="606F2312" w14:textId="77777777" w:rsidR="00F02279" w:rsidRPr="00E6597C" w:rsidRDefault="00F02279" w:rsidP="00545BDE">
            <w:pPr>
              <w:pStyle w:val="af4"/>
              <w:spacing w:before="0" w:beforeAutospacing="0" w:after="0" w:afterAutospacing="0"/>
              <w:jc w:val="center"/>
              <w:rPr>
                <w:moveTo w:id="3114" w:author="Հերմինե Գևորգյան" w:date="2026-02-26T23:44:00Z" w16du:dateUtc="2026-02-26T19:44:00Z"/>
                <w:rFonts w:ascii="GHEA Grapalat" w:hAnsi="GHEA Grapalat"/>
                <w:sz w:val="18"/>
                <w:szCs w:val="18"/>
              </w:rPr>
            </w:pPr>
          </w:p>
        </w:tc>
        <w:tc>
          <w:tcPr>
            <w:tcW w:w="1842" w:type="dxa"/>
            <w:vAlign w:val="center"/>
            <w:tcPrChange w:id="3115" w:author="Հերմինե Գևորգյան" w:date="2026-02-26T23:44:00Z" w16du:dateUtc="2026-02-26T19:44:00Z">
              <w:tcPr>
                <w:tcW w:w="1842" w:type="dxa"/>
                <w:vAlign w:val="center"/>
              </w:tcPr>
            </w:tcPrChange>
          </w:tcPr>
          <w:p w14:paraId="22A144CE" w14:textId="77777777" w:rsidR="00F02279" w:rsidRPr="00E6597C" w:rsidRDefault="00F02279" w:rsidP="00545BDE">
            <w:pPr>
              <w:pStyle w:val="af4"/>
              <w:spacing w:before="0" w:beforeAutospacing="0" w:after="0" w:afterAutospacing="0"/>
              <w:jc w:val="center"/>
              <w:rPr>
                <w:moveTo w:id="3116" w:author="Հերմինե Գևորգյան" w:date="2026-02-26T23:44:00Z" w16du:dateUtc="2026-02-26T19:44:00Z"/>
                <w:rFonts w:ascii="GHEA Grapalat" w:hAnsi="GHEA Grapalat"/>
                <w:sz w:val="18"/>
                <w:szCs w:val="18"/>
              </w:rPr>
            </w:pPr>
          </w:p>
        </w:tc>
        <w:tc>
          <w:tcPr>
            <w:tcW w:w="1134" w:type="dxa"/>
            <w:vAlign w:val="center"/>
            <w:tcPrChange w:id="3117" w:author="Հերմինե Գևորգյան" w:date="2026-02-26T23:44:00Z" w16du:dateUtc="2026-02-26T19:44:00Z">
              <w:tcPr>
                <w:tcW w:w="1134" w:type="dxa"/>
                <w:vAlign w:val="center"/>
              </w:tcPr>
            </w:tcPrChange>
          </w:tcPr>
          <w:p w14:paraId="1FD94F75" w14:textId="77777777" w:rsidR="00F02279" w:rsidRPr="00E6597C" w:rsidRDefault="00F02279" w:rsidP="00545BDE">
            <w:pPr>
              <w:pStyle w:val="af4"/>
              <w:spacing w:before="0" w:beforeAutospacing="0" w:after="0" w:afterAutospacing="0"/>
              <w:jc w:val="center"/>
              <w:rPr>
                <w:moveTo w:id="3118" w:author="Հերմինե Գևորգյան" w:date="2026-02-26T23:44:00Z" w16du:dateUtc="2026-02-26T19:44:00Z"/>
                <w:rFonts w:ascii="GHEA Grapalat" w:hAnsi="GHEA Grapalat"/>
                <w:sz w:val="18"/>
                <w:szCs w:val="18"/>
              </w:rPr>
            </w:pPr>
          </w:p>
        </w:tc>
        <w:tc>
          <w:tcPr>
            <w:tcW w:w="1168" w:type="dxa"/>
            <w:vAlign w:val="center"/>
            <w:tcPrChange w:id="3119" w:author="Հերմինե Գևորգյան" w:date="2026-02-26T23:44:00Z" w16du:dateUtc="2026-02-26T19:44:00Z">
              <w:tcPr>
                <w:tcW w:w="1168" w:type="dxa"/>
                <w:vAlign w:val="center"/>
              </w:tcPr>
            </w:tcPrChange>
          </w:tcPr>
          <w:p w14:paraId="6EC9ECF4" w14:textId="77777777" w:rsidR="00F02279" w:rsidRPr="00E6597C" w:rsidRDefault="00F02279" w:rsidP="00545BDE">
            <w:pPr>
              <w:pStyle w:val="af4"/>
              <w:spacing w:before="0" w:beforeAutospacing="0" w:after="0" w:afterAutospacing="0"/>
              <w:jc w:val="center"/>
              <w:rPr>
                <w:moveTo w:id="3120" w:author="Հերմինե Գևորգյան" w:date="2026-02-26T23:44:00Z" w16du:dateUtc="2026-02-26T19:44:00Z"/>
                <w:rFonts w:ascii="GHEA Grapalat" w:hAnsi="GHEA Grapalat"/>
                <w:sz w:val="18"/>
                <w:szCs w:val="18"/>
              </w:rPr>
            </w:pPr>
          </w:p>
        </w:tc>
        <w:tc>
          <w:tcPr>
            <w:tcW w:w="675" w:type="dxa"/>
            <w:vAlign w:val="center"/>
            <w:tcPrChange w:id="3121" w:author="Հերմինե Գևորգյան" w:date="2026-02-26T23:44:00Z" w16du:dateUtc="2026-02-26T19:44:00Z">
              <w:tcPr>
                <w:tcW w:w="805" w:type="dxa"/>
                <w:gridSpan w:val="2"/>
                <w:vAlign w:val="center"/>
              </w:tcPr>
            </w:tcPrChange>
          </w:tcPr>
          <w:p w14:paraId="53944859" w14:textId="77777777" w:rsidR="00F02279" w:rsidRPr="00E6597C" w:rsidRDefault="00F02279" w:rsidP="00545BDE">
            <w:pPr>
              <w:pStyle w:val="af4"/>
              <w:spacing w:before="0" w:beforeAutospacing="0" w:after="0" w:afterAutospacing="0"/>
              <w:jc w:val="center"/>
              <w:rPr>
                <w:moveTo w:id="3122" w:author="Հերմինե Գևորգյան" w:date="2026-02-26T23:44:00Z" w16du:dateUtc="2026-02-26T19:44:00Z"/>
                <w:rFonts w:ascii="GHEA Grapalat" w:hAnsi="GHEA Grapalat"/>
                <w:sz w:val="18"/>
                <w:szCs w:val="18"/>
              </w:rPr>
            </w:pPr>
          </w:p>
        </w:tc>
      </w:tr>
      <w:tr w:rsidR="00F02279" w:rsidRPr="00E6597C" w14:paraId="59290C71" w14:textId="77777777" w:rsidTr="00545BDE">
        <w:trPr>
          <w:jc w:val="right"/>
          <w:trPrChange w:id="3123" w:author="Հերմինե Գևորգյան" w:date="2026-02-26T23:44:00Z" w16du:dateUtc="2026-02-26T19:44:00Z">
            <w:trPr>
              <w:jc w:val="right"/>
            </w:trPr>
          </w:trPrChange>
        </w:trPr>
        <w:tc>
          <w:tcPr>
            <w:tcW w:w="357" w:type="dxa"/>
            <w:tcPrChange w:id="3124" w:author="Հերմինե Գևորգյան" w:date="2026-02-26T23:44:00Z" w16du:dateUtc="2026-02-26T19:44:00Z">
              <w:tcPr>
                <w:tcW w:w="357" w:type="dxa"/>
              </w:tcPr>
            </w:tcPrChange>
          </w:tcPr>
          <w:p w14:paraId="26AA68E6" w14:textId="77777777" w:rsidR="00F02279" w:rsidRPr="00E6597C" w:rsidRDefault="00F02279" w:rsidP="00545BDE">
            <w:pPr>
              <w:pStyle w:val="af4"/>
              <w:spacing w:before="0" w:beforeAutospacing="0" w:after="0" w:afterAutospacing="0"/>
              <w:jc w:val="center"/>
              <w:rPr>
                <w:moveTo w:id="3125" w:author="Հերմինե Գևորգյան" w:date="2026-02-26T23:44:00Z" w16du:dateUtc="2026-02-26T19:44:00Z"/>
                <w:rFonts w:ascii="GHEA Grapalat" w:hAnsi="GHEA Grapalat"/>
              </w:rPr>
            </w:pPr>
          </w:p>
        </w:tc>
        <w:tc>
          <w:tcPr>
            <w:tcW w:w="1173" w:type="dxa"/>
            <w:tcPrChange w:id="3126" w:author="Հերմինե Գևորգյան" w:date="2026-02-26T23:44:00Z" w16du:dateUtc="2026-02-26T19:44:00Z">
              <w:tcPr>
                <w:tcW w:w="1173" w:type="dxa"/>
              </w:tcPr>
            </w:tcPrChange>
          </w:tcPr>
          <w:p w14:paraId="728719B1" w14:textId="77777777" w:rsidR="00F02279" w:rsidRPr="00E6597C" w:rsidRDefault="00F02279" w:rsidP="00545BDE">
            <w:pPr>
              <w:pStyle w:val="af4"/>
              <w:spacing w:before="0" w:beforeAutospacing="0" w:after="0" w:afterAutospacing="0"/>
              <w:jc w:val="center"/>
              <w:rPr>
                <w:moveTo w:id="3127" w:author="Հերմինե Գևորգյան" w:date="2026-02-26T23:44:00Z" w16du:dateUtc="2026-02-26T19:44:00Z"/>
                <w:rFonts w:ascii="GHEA Grapalat" w:hAnsi="GHEA Grapalat"/>
              </w:rPr>
            </w:pPr>
          </w:p>
        </w:tc>
        <w:tc>
          <w:tcPr>
            <w:tcW w:w="1440" w:type="dxa"/>
            <w:tcPrChange w:id="3128" w:author="Հերմինե Գևորգյան" w:date="2026-02-26T23:44:00Z" w16du:dateUtc="2026-02-26T19:44:00Z">
              <w:tcPr>
                <w:tcW w:w="1440" w:type="dxa"/>
              </w:tcPr>
            </w:tcPrChange>
          </w:tcPr>
          <w:p w14:paraId="43F188D9" w14:textId="77777777" w:rsidR="00F02279" w:rsidRPr="00E6597C" w:rsidRDefault="00F02279" w:rsidP="00545BDE">
            <w:pPr>
              <w:pStyle w:val="af4"/>
              <w:spacing w:before="0" w:beforeAutospacing="0" w:after="0" w:afterAutospacing="0"/>
              <w:jc w:val="center"/>
              <w:rPr>
                <w:moveTo w:id="3129" w:author="Հերմինե Գևորգյան" w:date="2026-02-26T23:44:00Z" w16du:dateUtc="2026-02-26T19:44:00Z"/>
                <w:rFonts w:ascii="GHEA Grapalat" w:hAnsi="GHEA Grapalat"/>
              </w:rPr>
            </w:pPr>
          </w:p>
        </w:tc>
        <w:tc>
          <w:tcPr>
            <w:tcW w:w="1800" w:type="dxa"/>
            <w:tcPrChange w:id="3130" w:author="Հերմինե Գևորգյան" w:date="2026-02-26T23:44:00Z" w16du:dateUtc="2026-02-26T19:44:00Z">
              <w:tcPr>
                <w:tcW w:w="1800" w:type="dxa"/>
              </w:tcPr>
            </w:tcPrChange>
          </w:tcPr>
          <w:p w14:paraId="241BB5E4" w14:textId="77777777" w:rsidR="00F02279" w:rsidRPr="00E6597C" w:rsidRDefault="00F02279" w:rsidP="00545BDE">
            <w:pPr>
              <w:pStyle w:val="af4"/>
              <w:spacing w:before="0" w:beforeAutospacing="0" w:after="0" w:afterAutospacing="0"/>
              <w:jc w:val="center"/>
              <w:rPr>
                <w:moveTo w:id="3131" w:author="Հերմինե Գևորգյան" w:date="2026-02-26T23:44:00Z" w16du:dateUtc="2026-02-26T19:44:00Z"/>
                <w:rFonts w:ascii="GHEA Grapalat" w:hAnsi="GHEA Grapalat"/>
              </w:rPr>
            </w:pPr>
          </w:p>
        </w:tc>
        <w:tc>
          <w:tcPr>
            <w:tcW w:w="1116" w:type="dxa"/>
            <w:tcPrChange w:id="3132" w:author="Հերմինե Գևորգյան" w:date="2026-02-26T23:44:00Z" w16du:dateUtc="2026-02-26T19:44:00Z">
              <w:tcPr>
                <w:tcW w:w="1116" w:type="dxa"/>
              </w:tcPr>
            </w:tcPrChange>
          </w:tcPr>
          <w:p w14:paraId="561DA320" w14:textId="77777777" w:rsidR="00F02279" w:rsidRPr="00E6597C" w:rsidRDefault="00F02279" w:rsidP="00545BDE">
            <w:pPr>
              <w:pStyle w:val="af4"/>
              <w:spacing w:before="0" w:beforeAutospacing="0" w:after="0" w:afterAutospacing="0"/>
              <w:jc w:val="center"/>
              <w:rPr>
                <w:moveTo w:id="3133" w:author="Հերմինե Գևորգյան" w:date="2026-02-26T23:44:00Z" w16du:dateUtc="2026-02-26T19:44:00Z"/>
                <w:rFonts w:ascii="GHEA Grapalat" w:hAnsi="GHEA Grapalat"/>
              </w:rPr>
            </w:pPr>
          </w:p>
        </w:tc>
        <w:tc>
          <w:tcPr>
            <w:tcW w:w="1842" w:type="dxa"/>
            <w:tcPrChange w:id="3134" w:author="Հերմինե Գևորգյան" w:date="2026-02-26T23:44:00Z" w16du:dateUtc="2026-02-26T19:44:00Z">
              <w:tcPr>
                <w:tcW w:w="1842" w:type="dxa"/>
              </w:tcPr>
            </w:tcPrChange>
          </w:tcPr>
          <w:p w14:paraId="4A07DE69" w14:textId="77777777" w:rsidR="00F02279" w:rsidRPr="00E6597C" w:rsidRDefault="00F02279" w:rsidP="00545BDE">
            <w:pPr>
              <w:pStyle w:val="af4"/>
              <w:spacing w:before="0" w:beforeAutospacing="0" w:after="0" w:afterAutospacing="0"/>
              <w:jc w:val="center"/>
              <w:rPr>
                <w:moveTo w:id="3135" w:author="Հերմինե Գևորգյան" w:date="2026-02-26T23:44:00Z" w16du:dateUtc="2026-02-26T19:44:00Z"/>
                <w:rFonts w:ascii="GHEA Grapalat" w:hAnsi="GHEA Grapalat"/>
              </w:rPr>
            </w:pPr>
          </w:p>
        </w:tc>
        <w:tc>
          <w:tcPr>
            <w:tcW w:w="1134" w:type="dxa"/>
            <w:tcPrChange w:id="3136" w:author="Հերմինե Գևորգյան" w:date="2026-02-26T23:44:00Z" w16du:dateUtc="2026-02-26T19:44:00Z">
              <w:tcPr>
                <w:tcW w:w="1134" w:type="dxa"/>
              </w:tcPr>
            </w:tcPrChange>
          </w:tcPr>
          <w:p w14:paraId="2AEC4F8B" w14:textId="77777777" w:rsidR="00F02279" w:rsidRPr="00E6597C" w:rsidRDefault="00F02279" w:rsidP="00545BDE">
            <w:pPr>
              <w:pStyle w:val="af4"/>
              <w:spacing w:before="0" w:beforeAutospacing="0" w:after="0" w:afterAutospacing="0"/>
              <w:jc w:val="center"/>
              <w:rPr>
                <w:moveTo w:id="3137" w:author="Հերմինե Գևորգյան" w:date="2026-02-26T23:44:00Z" w16du:dateUtc="2026-02-26T19:44:00Z"/>
                <w:rFonts w:ascii="GHEA Grapalat" w:hAnsi="GHEA Grapalat"/>
              </w:rPr>
            </w:pPr>
          </w:p>
        </w:tc>
        <w:tc>
          <w:tcPr>
            <w:tcW w:w="1168" w:type="dxa"/>
            <w:tcPrChange w:id="3138" w:author="Հերմինե Գևորգյան" w:date="2026-02-26T23:44:00Z" w16du:dateUtc="2026-02-26T19:44:00Z">
              <w:tcPr>
                <w:tcW w:w="1168" w:type="dxa"/>
              </w:tcPr>
            </w:tcPrChange>
          </w:tcPr>
          <w:p w14:paraId="46B44277" w14:textId="77777777" w:rsidR="00F02279" w:rsidRPr="00E6597C" w:rsidRDefault="00F02279" w:rsidP="00545BDE">
            <w:pPr>
              <w:pStyle w:val="af4"/>
              <w:spacing w:before="0" w:beforeAutospacing="0" w:after="0" w:afterAutospacing="0"/>
              <w:jc w:val="center"/>
              <w:rPr>
                <w:moveTo w:id="3139" w:author="Հերմինե Գևորգյան" w:date="2026-02-26T23:44:00Z" w16du:dateUtc="2026-02-26T19:44:00Z"/>
                <w:rFonts w:ascii="GHEA Grapalat" w:hAnsi="GHEA Grapalat"/>
              </w:rPr>
            </w:pPr>
          </w:p>
        </w:tc>
        <w:tc>
          <w:tcPr>
            <w:tcW w:w="675" w:type="dxa"/>
            <w:tcPrChange w:id="3140" w:author="Հերմինե Գևորգյան" w:date="2026-02-26T23:44:00Z" w16du:dateUtc="2026-02-26T19:44:00Z">
              <w:tcPr>
                <w:tcW w:w="805" w:type="dxa"/>
                <w:gridSpan w:val="2"/>
              </w:tcPr>
            </w:tcPrChange>
          </w:tcPr>
          <w:p w14:paraId="0C66A733" w14:textId="77777777" w:rsidR="00F02279" w:rsidRPr="00E6597C" w:rsidRDefault="00F02279" w:rsidP="00545BDE">
            <w:pPr>
              <w:pStyle w:val="af4"/>
              <w:spacing w:before="0" w:beforeAutospacing="0" w:after="0" w:afterAutospacing="0"/>
              <w:jc w:val="center"/>
              <w:rPr>
                <w:moveTo w:id="3141" w:author="Հերմինե Գևորգյան" w:date="2026-02-26T23:44:00Z" w16du:dateUtc="2026-02-26T19:44:00Z"/>
                <w:rFonts w:ascii="GHEA Grapalat" w:hAnsi="GHEA Grapalat"/>
              </w:rPr>
            </w:pPr>
          </w:p>
        </w:tc>
      </w:tr>
    </w:tbl>
    <w:p w14:paraId="16CF3EBE" w14:textId="77777777" w:rsidR="00F02279" w:rsidRPr="00E6597C" w:rsidRDefault="00F02279" w:rsidP="00F02279">
      <w:pPr>
        <w:ind w:firstLine="375"/>
        <w:jc w:val="both"/>
        <w:rPr>
          <w:moveTo w:id="3142" w:author="Հերմինե Գևորգյան" w:date="2026-02-26T23:44:00Z" w16du:dateUtc="2026-02-26T19:44:00Z"/>
          <w:rFonts w:ascii="Arial" w:hAnsi="Arial" w:cs="Arial"/>
          <w:iCs/>
          <w:color w:val="000000"/>
          <w:sz w:val="21"/>
          <w:szCs w:val="21"/>
          <w:lang w:val="es-ES"/>
        </w:rPr>
      </w:pPr>
      <w:moveTo w:id="3143" w:author="Հերմինե Գևորգյան" w:date="2026-02-26T23:44:00Z" w16du:dateUtc="2026-02-26T19:44:00Z">
        <w:r w:rsidRPr="00E6597C">
          <w:rPr>
            <w:rFonts w:ascii="Arial" w:hAnsi="Arial" w:cs="Arial"/>
            <w:iCs/>
            <w:color w:val="000000"/>
            <w:sz w:val="21"/>
            <w:szCs w:val="21"/>
            <w:lang w:val="es-ES"/>
          </w:rPr>
          <w:t> </w:t>
        </w:r>
      </w:moveTo>
    </w:p>
    <w:p w14:paraId="27A6C3E2" w14:textId="77777777" w:rsidR="00F02279" w:rsidRPr="00E6597C" w:rsidRDefault="00F02279" w:rsidP="00F02279">
      <w:pPr>
        <w:ind w:firstLine="375"/>
        <w:jc w:val="both"/>
        <w:rPr>
          <w:moveTo w:id="3144" w:author="Հերմինե Գևորգյան" w:date="2026-02-26T23:44:00Z" w16du:dateUtc="2026-02-26T19:44:00Z"/>
          <w:rFonts w:ascii="GHEA Grapalat" w:hAnsi="GHEA Grapalat"/>
          <w:iCs/>
          <w:snapToGrid w:val="0"/>
          <w:color w:val="000000"/>
          <w:sz w:val="21"/>
          <w:szCs w:val="21"/>
          <w:lang w:val="es-ES"/>
        </w:rPr>
      </w:pPr>
      <w:moveTo w:id="3145" w:author="Հերմինե Գևորգյան" w:date="2026-02-26T23:44:00Z" w16du:dateUtc="2026-02-26T19:44:00Z">
        <w:r w:rsidRPr="00E6597C">
          <w:rPr>
            <w:rFonts w:ascii="Arial" w:hAnsi="Arial" w:cs="Arial"/>
            <w:iCs/>
            <w:color w:val="000000"/>
            <w:sz w:val="21"/>
            <w:szCs w:val="21"/>
            <w:lang w:val="es-ES"/>
          </w:rPr>
          <w:t> </w:t>
        </w:r>
        <w:r w:rsidRPr="00E6597C">
          <w:rPr>
            <w:rFonts w:ascii="GHEA Grapalat" w:hAnsi="GHEA Grapalat"/>
            <w:iCs/>
            <w:snapToGrid w:val="0"/>
            <w:color w:val="000000"/>
            <w:sz w:val="21"/>
            <w:szCs w:val="21"/>
            <w:lang w:val="hy-AM"/>
          </w:rPr>
          <w:t xml:space="preserve">Սույն </w:t>
        </w:r>
        <w:proofErr w:type="spellStart"/>
        <w:r w:rsidRPr="00E6597C">
          <w:rPr>
            <w:rFonts w:ascii="GHEA Grapalat" w:hAnsi="GHEA Grapalat"/>
            <w:iCs/>
            <w:snapToGrid w:val="0"/>
            <w:color w:val="000000"/>
            <w:sz w:val="21"/>
            <w:szCs w:val="21"/>
          </w:rPr>
          <w:t>արձանագրության</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rPr>
          <w:t>երկկողմ</w:t>
        </w:r>
        <w:proofErr w:type="spellEnd"/>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հաստատման համար հիմք հանդիսացած</w:t>
        </w:r>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rPr>
          <w:t>հաշիվ</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rPr>
          <w:t>ապրանքագիրը</w:t>
        </w:r>
        <w:proofErr w:type="spellEnd"/>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և</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 xml:space="preserve">դրական </w:t>
        </w:r>
        <w:proofErr w:type="spellStart"/>
        <w:r w:rsidRPr="00E6597C">
          <w:rPr>
            <w:rFonts w:ascii="GHEA Grapalat" w:hAnsi="GHEA Grapalat"/>
            <w:color w:val="000000"/>
            <w:sz w:val="21"/>
            <w:szCs w:val="21"/>
            <w:lang w:val="es-ES"/>
          </w:rPr>
          <w:t>եզրակացությունը</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lang w:val="es-ES"/>
          </w:rPr>
          <w:t>հանդիսանում</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lang w:val="es-ES"/>
          </w:rPr>
          <w:t>են</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lang w:val="es-ES"/>
          </w:rPr>
          <w:t>սույն</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lang w:val="es-ES"/>
          </w:rPr>
          <w:t>արձանագրության</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lang w:val="es-ES"/>
          </w:rPr>
          <w:t>բաղկացուցիչ</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lang w:val="es-ES"/>
          </w:rPr>
          <w:t>մասը</w:t>
        </w:r>
        <w:proofErr w:type="spellEnd"/>
        <w:r w:rsidRPr="00E6597C">
          <w:rPr>
            <w:rFonts w:ascii="GHEA Grapalat" w:hAnsi="GHEA Grapalat"/>
            <w:iCs/>
            <w:snapToGrid w:val="0"/>
            <w:color w:val="000000"/>
            <w:sz w:val="21"/>
            <w:szCs w:val="21"/>
            <w:lang w:val="es-ES"/>
          </w:rPr>
          <w:t xml:space="preserve"> և </w:t>
        </w:r>
        <w:proofErr w:type="spellStart"/>
        <w:r w:rsidRPr="00E6597C">
          <w:rPr>
            <w:rFonts w:ascii="GHEA Grapalat" w:hAnsi="GHEA Grapalat"/>
            <w:iCs/>
            <w:snapToGrid w:val="0"/>
            <w:color w:val="000000"/>
            <w:sz w:val="21"/>
            <w:szCs w:val="21"/>
            <w:lang w:val="es-ES"/>
          </w:rPr>
          <w:t>կցվում</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lang w:val="es-ES"/>
          </w:rPr>
          <w:t>են</w:t>
        </w:r>
        <w:proofErr w:type="spellEnd"/>
        <w:r w:rsidRPr="00E6597C">
          <w:rPr>
            <w:rFonts w:ascii="GHEA Grapalat" w:hAnsi="GHEA Grapalat"/>
            <w:iCs/>
            <w:snapToGrid w:val="0"/>
            <w:color w:val="000000"/>
            <w:sz w:val="21"/>
            <w:szCs w:val="21"/>
            <w:lang w:val="es-ES"/>
          </w:rPr>
          <w:t>:</w:t>
        </w:r>
      </w:moveTo>
    </w:p>
    <w:p w14:paraId="43B58C2B" w14:textId="77777777" w:rsidR="00F02279" w:rsidRPr="00E6597C" w:rsidRDefault="00F02279" w:rsidP="00F02279">
      <w:pPr>
        <w:ind w:firstLine="375"/>
        <w:jc w:val="both"/>
        <w:rPr>
          <w:moveTo w:id="3146" w:author="Հերմինե Գևորգյան" w:date="2026-02-26T23:44:00Z" w16du:dateUtc="2026-02-26T19:44:00Z"/>
          <w:rFonts w:ascii="GHEA Grapalat" w:hAnsi="GHEA Grapalat"/>
          <w:iCs/>
          <w:snapToGrid w:val="0"/>
          <w:color w:val="000000"/>
          <w:sz w:val="21"/>
          <w:szCs w:val="21"/>
          <w:lang w:val="es-ES"/>
        </w:rPr>
      </w:pPr>
    </w:p>
    <w:p w14:paraId="26CF2A02" w14:textId="77777777" w:rsidR="00F02279" w:rsidRPr="00E6597C" w:rsidRDefault="00F02279" w:rsidP="00F02279">
      <w:pPr>
        <w:ind w:firstLine="375"/>
        <w:jc w:val="both"/>
        <w:rPr>
          <w:moveTo w:id="3147" w:author="Հերմինե Գևորգյան" w:date="2026-02-26T23:44:00Z" w16du:dateUtc="2026-02-26T19:44:00Z"/>
          <w:rFonts w:ascii="GHEA Grapalat" w:hAnsi="GHEA Grapalat"/>
          <w:iCs/>
          <w:snapToGrid w:val="0"/>
          <w:color w:val="000000"/>
          <w:sz w:val="2"/>
          <w:szCs w:val="21"/>
          <w:lang w:val="es-ES"/>
        </w:rPr>
      </w:pPr>
    </w:p>
    <w:p w14:paraId="748B6724" w14:textId="77777777" w:rsidR="00F02279" w:rsidRPr="00E6597C" w:rsidRDefault="00F02279" w:rsidP="00F02279">
      <w:pPr>
        <w:ind w:firstLine="375"/>
        <w:rPr>
          <w:moveTo w:id="3148" w:author="Հերմինե Գևորգյան" w:date="2026-02-26T23:44:00Z" w16du:dateUtc="2026-02-26T19:44:00Z"/>
          <w:rFonts w:ascii="GHEA Grapalat" w:hAnsi="GHEA Grapalat"/>
          <w:iCs/>
          <w:snapToGrid w:val="0"/>
          <w:color w:val="000000"/>
          <w:sz w:val="2"/>
          <w:szCs w:val="21"/>
          <w:lang w:val="es-ES"/>
        </w:rPr>
      </w:pPr>
      <w:moveTo w:id="3149" w:author="Հերմինե Գևորգյան" w:date="2026-02-26T23:44:00Z" w16du:dateUtc="2026-02-26T19:44:00Z">
        <w:r w:rsidRPr="00E6597C">
          <w:rPr>
            <w:rFonts w:ascii="GHEA Grapalat" w:hAnsi="GHEA Grapalat"/>
            <w:iCs/>
            <w:snapToGrid w:val="0"/>
            <w:color w:val="000000"/>
            <w:sz w:val="21"/>
            <w:szCs w:val="21"/>
            <w:lang w:val="es-ES"/>
          </w:rPr>
          <w:t> </w:t>
        </w:r>
      </w:moveTo>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02279" w:rsidRPr="00E6597C" w14:paraId="43737A73" w14:textId="77777777" w:rsidTr="00545BDE">
        <w:trPr>
          <w:trHeight w:val="266"/>
          <w:tblCellSpacing w:w="7" w:type="dxa"/>
          <w:jc w:val="center"/>
        </w:trPr>
        <w:tc>
          <w:tcPr>
            <w:tcW w:w="0" w:type="auto"/>
            <w:vAlign w:val="center"/>
          </w:tcPr>
          <w:p w14:paraId="2300B6CF" w14:textId="77777777" w:rsidR="00F02279" w:rsidRPr="00E6597C" w:rsidRDefault="00F02279" w:rsidP="00545BDE">
            <w:pPr>
              <w:jc w:val="center"/>
              <w:rPr>
                <w:moveTo w:id="3150" w:author="Հերմինե Գևորգյան" w:date="2026-02-26T23:44:00Z" w16du:dateUtc="2026-02-26T19:44:00Z"/>
                <w:rFonts w:ascii="GHEA Grapalat" w:hAnsi="GHEA Grapalat"/>
                <w:iCs/>
                <w:color w:val="000000"/>
                <w:sz w:val="21"/>
                <w:szCs w:val="21"/>
              </w:rPr>
            </w:pPr>
            <w:proofErr w:type="spellStart"/>
            <w:moveTo w:id="3151" w:author="Հերմինե Գևորգյան" w:date="2026-02-26T23:44:00Z" w16du:dateUtc="2026-02-26T19:44:00Z">
              <w:r w:rsidRPr="00E6597C">
                <w:rPr>
                  <w:rFonts w:ascii="GHEA Grapalat" w:hAnsi="GHEA Grapalat"/>
                  <w:iCs/>
                  <w:color w:val="000000"/>
                  <w:sz w:val="21"/>
                  <w:szCs w:val="21"/>
                </w:rPr>
                <w:t>Աշխատանքը</w:t>
              </w:r>
              <w:proofErr w:type="spellEnd"/>
              <w:r w:rsidRPr="00E6597C">
                <w:rPr>
                  <w:rFonts w:ascii="GHEA Grapalat" w:hAnsi="GHEA Grapalat"/>
                  <w:iCs/>
                  <w:color w:val="000000"/>
                  <w:sz w:val="21"/>
                  <w:szCs w:val="21"/>
                </w:rPr>
                <w:t xml:space="preserve"> </w:t>
              </w:r>
              <w:proofErr w:type="spellStart"/>
              <w:r w:rsidRPr="00E6597C">
                <w:rPr>
                  <w:rFonts w:ascii="GHEA Grapalat" w:hAnsi="GHEA Grapalat"/>
                  <w:iCs/>
                  <w:color w:val="000000"/>
                  <w:sz w:val="21"/>
                  <w:szCs w:val="21"/>
                </w:rPr>
                <w:t>հանձնեց</w:t>
              </w:r>
              <w:proofErr w:type="spellEnd"/>
              <w:r w:rsidRPr="00E6597C">
                <w:rPr>
                  <w:rFonts w:ascii="GHEA Grapalat" w:hAnsi="GHEA Grapalat"/>
                  <w:iCs/>
                  <w:color w:val="000000"/>
                  <w:sz w:val="21"/>
                  <w:szCs w:val="21"/>
                </w:rPr>
                <w:t xml:space="preserve"> </w:t>
              </w:r>
            </w:moveTo>
          </w:p>
        </w:tc>
        <w:tc>
          <w:tcPr>
            <w:tcW w:w="0" w:type="auto"/>
            <w:vAlign w:val="center"/>
          </w:tcPr>
          <w:p w14:paraId="6D71D7DF" w14:textId="77777777" w:rsidR="00F02279" w:rsidRPr="00E6597C" w:rsidRDefault="00F02279" w:rsidP="00545BDE">
            <w:pPr>
              <w:jc w:val="center"/>
              <w:rPr>
                <w:moveTo w:id="3152" w:author="Հերմինե Գևորգյան" w:date="2026-02-26T23:44:00Z" w16du:dateUtc="2026-02-26T19:44:00Z"/>
                <w:rFonts w:ascii="GHEA Grapalat" w:hAnsi="GHEA Grapalat"/>
                <w:iCs/>
                <w:color w:val="000000"/>
                <w:sz w:val="21"/>
                <w:szCs w:val="21"/>
              </w:rPr>
            </w:pPr>
            <w:proofErr w:type="spellStart"/>
            <w:moveTo w:id="3153" w:author="Հերմինե Գևորգյան" w:date="2026-02-26T23:44:00Z" w16du:dateUtc="2026-02-26T19:44:00Z">
              <w:r w:rsidRPr="00E6597C">
                <w:rPr>
                  <w:rFonts w:ascii="GHEA Grapalat" w:hAnsi="GHEA Grapalat"/>
                  <w:iCs/>
                  <w:color w:val="000000"/>
                  <w:sz w:val="21"/>
                  <w:szCs w:val="21"/>
                </w:rPr>
                <w:t>Աշխատանքը</w:t>
              </w:r>
              <w:proofErr w:type="spellEnd"/>
              <w:r w:rsidRPr="00E6597C">
                <w:rPr>
                  <w:rFonts w:ascii="GHEA Grapalat" w:hAnsi="GHEA Grapalat"/>
                  <w:iCs/>
                  <w:color w:val="000000"/>
                  <w:sz w:val="21"/>
                  <w:szCs w:val="21"/>
                </w:rPr>
                <w:t xml:space="preserve"> </w:t>
              </w:r>
              <w:proofErr w:type="spellStart"/>
              <w:r w:rsidRPr="00E6597C">
                <w:rPr>
                  <w:rFonts w:ascii="GHEA Grapalat" w:hAnsi="GHEA Grapalat"/>
                  <w:iCs/>
                  <w:color w:val="000000"/>
                  <w:sz w:val="21"/>
                  <w:szCs w:val="21"/>
                </w:rPr>
                <w:t>ընդունեց</w:t>
              </w:r>
              <w:proofErr w:type="spellEnd"/>
            </w:moveTo>
          </w:p>
        </w:tc>
      </w:tr>
      <w:tr w:rsidR="00F02279" w:rsidRPr="00E6597C" w14:paraId="7CCC4059" w14:textId="77777777" w:rsidTr="00545BDE">
        <w:trPr>
          <w:trHeight w:val="473"/>
          <w:tblCellSpacing w:w="7" w:type="dxa"/>
          <w:jc w:val="center"/>
        </w:trPr>
        <w:tc>
          <w:tcPr>
            <w:tcW w:w="0" w:type="auto"/>
            <w:vAlign w:val="center"/>
          </w:tcPr>
          <w:p w14:paraId="402D721B" w14:textId="77777777" w:rsidR="00F02279" w:rsidRPr="00E6597C" w:rsidRDefault="00F02279" w:rsidP="00545BDE">
            <w:pPr>
              <w:jc w:val="center"/>
              <w:rPr>
                <w:moveTo w:id="3154" w:author="Հերմինե Գևորգյան" w:date="2026-02-26T23:44:00Z" w16du:dateUtc="2026-02-26T19:44:00Z"/>
                <w:rFonts w:ascii="GHEA Grapalat" w:hAnsi="GHEA Grapalat"/>
                <w:iCs/>
                <w:sz w:val="21"/>
                <w:szCs w:val="21"/>
              </w:rPr>
            </w:pPr>
            <w:moveTo w:id="3155" w:author="Հերմինե Գևորգյան" w:date="2026-02-26T23:44:00Z" w16du:dateUtc="2026-02-26T19:44:00Z">
              <w:r w:rsidRPr="00E6597C">
                <w:rPr>
                  <w:rFonts w:ascii="GHEA Grapalat" w:hAnsi="GHEA Grapalat"/>
                  <w:iCs/>
                  <w:sz w:val="21"/>
                  <w:szCs w:val="21"/>
                </w:rPr>
                <w:t xml:space="preserve">___________________________ </w:t>
              </w:r>
            </w:moveTo>
          </w:p>
          <w:p w14:paraId="2A7F57F7" w14:textId="77777777" w:rsidR="00F02279" w:rsidRPr="00E6597C" w:rsidRDefault="00F02279" w:rsidP="00545BDE">
            <w:pPr>
              <w:jc w:val="center"/>
              <w:rPr>
                <w:moveTo w:id="3156" w:author="Հերմինե Գևորգյան" w:date="2026-02-26T23:44:00Z" w16du:dateUtc="2026-02-26T19:44:00Z"/>
                <w:rFonts w:ascii="GHEA Grapalat" w:hAnsi="GHEA Grapalat"/>
                <w:iCs/>
                <w:sz w:val="21"/>
                <w:szCs w:val="21"/>
              </w:rPr>
            </w:pPr>
            <w:proofErr w:type="spellStart"/>
            <w:moveTo w:id="3157" w:author="Հերմինե Գևորգյան" w:date="2026-02-26T23:44:00Z" w16du:dateUtc="2026-02-26T19:44:00Z">
              <w:r w:rsidRPr="00E6597C">
                <w:rPr>
                  <w:rFonts w:ascii="GHEA Grapalat" w:hAnsi="GHEA Grapalat"/>
                  <w:iCs/>
                  <w:sz w:val="15"/>
                  <w:szCs w:val="15"/>
                </w:rPr>
                <w:t>ստորագրություն</w:t>
              </w:r>
              <w:proofErr w:type="spellEnd"/>
              <w:r w:rsidRPr="00E6597C">
                <w:rPr>
                  <w:rFonts w:ascii="GHEA Grapalat" w:hAnsi="GHEA Grapalat"/>
                  <w:iCs/>
                  <w:sz w:val="15"/>
                  <w:szCs w:val="15"/>
                </w:rPr>
                <w:t xml:space="preserve"> </w:t>
              </w:r>
            </w:moveTo>
          </w:p>
        </w:tc>
        <w:tc>
          <w:tcPr>
            <w:tcW w:w="0" w:type="auto"/>
            <w:vAlign w:val="center"/>
          </w:tcPr>
          <w:p w14:paraId="725E769E" w14:textId="77777777" w:rsidR="00F02279" w:rsidRPr="00E6597C" w:rsidRDefault="00F02279" w:rsidP="00545BDE">
            <w:pPr>
              <w:jc w:val="center"/>
              <w:rPr>
                <w:moveTo w:id="3158" w:author="Հերմինե Գևորգյան" w:date="2026-02-26T23:44:00Z" w16du:dateUtc="2026-02-26T19:44:00Z"/>
                <w:rFonts w:ascii="GHEA Grapalat" w:hAnsi="GHEA Grapalat"/>
                <w:iCs/>
                <w:sz w:val="21"/>
                <w:szCs w:val="21"/>
              </w:rPr>
            </w:pPr>
            <w:moveTo w:id="3159" w:author="Հերմինե Գևորգյան" w:date="2026-02-26T23:44:00Z" w16du:dateUtc="2026-02-26T19:44:00Z">
              <w:r w:rsidRPr="00E6597C">
                <w:rPr>
                  <w:rFonts w:ascii="GHEA Grapalat" w:hAnsi="GHEA Grapalat"/>
                  <w:iCs/>
                  <w:sz w:val="21"/>
                  <w:szCs w:val="21"/>
                </w:rPr>
                <w:t>___________________________</w:t>
              </w:r>
            </w:moveTo>
          </w:p>
          <w:p w14:paraId="2CF98E13" w14:textId="77777777" w:rsidR="00F02279" w:rsidRPr="00E6597C" w:rsidRDefault="00F02279" w:rsidP="00545BDE">
            <w:pPr>
              <w:jc w:val="center"/>
              <w:rPr>
                <w:moveTo w:id="3160" w:author="Հերմինե Գևորգյան" w:date="2026-02-26T23:44:00Z" w16du:dateUtc="2026-02-26T19:44:00Z"/>
                <w:rFonts w:ascii="GHEA Grapalat" w:hAnsi="GHEA Grapalat"/>
                <w:iCs/>
                <w:sz w:val="21"/>
                <w:szCs w:val="21"/>
              </w:rPr>
            </w:pPr>
            <w:proofErr w:type="spellStart"/>
            <w:moveTo w:id="3161" w:author="Հերմինե Գևորգյան" w:date="2026-02-26T23:44:00Z" w16du:dateUtc="2026-02-26T19:44:00Z">
              <w:r w:rsidRPr="00E6597C">
                <w:rPr>
                  <w:rFonts w:ascii="GHEA Grapalat" w:hAnsi="GHEA Grapalat"/>
                  <w:iCs/>
                  <w:sz w:val="15"/>
                  <w:szCs w:val="15"/>
                </w:rPr>
                <w:t>ստորագրություն</w:t>
              </w:r>
              <w:proofErr w:type="spellEnd"/>
              <w:r w:rsidRPr="00E6597C">
                <w:rPr>
                  <w:rFonts w:ascii="GHEA Grapalat" w:hAnsi="GHEA Grapalat"/>
                  <w:iCs/>
                  <w:sz w:val="15"/>
                  <w:szCs w:val="15"/>
                </w:rPr>
                <w:t xml:space="preserve"> </w:t>
              </w:r>
            </w:moveTo>
          </w:p>
        </w:tc>
      </w:tr>
      <w:tr w:rsidR="00F02279" w:rsidRPr="00E6597C" w14:paraId="74E62FC9" w14:textId="77777777" w:rsidTr="00545BDE">
        <w:trPr>
          <w:trHeight w:val="503"/>
          <w:tblCellSpacing w:w="7" w:type="dxa"/>
          <w:jc w:val="center"/>
        </w:trPr>
        <w:tc>
          <w:tcPr>
            <w:tcW w:w="0" w:type="auto"/>
            <w:vAlign w:val="center"/>
          </w:tcPr>
          <w:p w14:paraId="42CD812E" w14:textId="77777777" w:rsidR="00F02279" w:rsidRPr="00E6597C" w:rsidRDefault="00F02279" w:rsidP="00545BDE">
            <w:pPr>
              <w:jc w:val="center"/>
              <w:rPr>
                <w:moveTo w:id="3162" w:author="Հերմինե Գևորգյան" w:date="2026-02-26T23:44:00Z" w16du:dateUtc="2026-02-26T19:44:00Z"/>
                <w:rFonts w:ascii="GHEA Grapalat" w:hAnsi="GHEA Grapalat"/>
                <w:iCs/>
                <w:sz w:val="21"/>
                <w:szCs w:val="21"/>
              </w:rPr>
            </w:pPr>
            <w:moveTo w:id="3163" w:author="Հերմինե Գևորգյան" w:date="2026-02-26T23:44:00Z" w16du:dateUtc="2026-02-26T19:44:00Z">
              <w:r w:rsidRPr="00E6597C">
                <w:rPr>
                  <w:rFonts w:ascii="GHEA Grapalat" w:hAnsi="GHEA Grapalat"/>
                  <w:iCs/>
                  <w:sz w:val="21"/>
                  <w:szCs w:val="21"/>
                </w:rPr>
                <w:t xml:space="preserve">___________________________ </w:t>
              </w:r>
            </w:moveTo>
          </w:p>
          <w:p w14:paraId="60E19C73" w14:textId="77777777" w:rsidR="00F02279" w:rsidRPr="00E6597C" w:rsidRDefault="00F02279" w:rsidP="00545BDE">
            <w:pPr>
              <w:jc w:val="center"/>
              <w:rPr>
                <w:moveTo w:id="3164" w:author="Հերմինե Գևորգյան" w:date="2026-02-26T23:44:00Z" w16du:dateUtc="2026-02-26T19:44:00Z"/>
                <w:rFonts w:ascii="GHEA Grapalat" w:hAnsi="GHEA Grapalat"/>
                <w:iCs/>
                <w:sz w:val="21"/>
                <w:szCs w:val="21"/>
              </w:rPr>
            </w:pPr>
            <w:proofErr w:type="spellStart"/>
            <w:moveTo w:id="3165" w:author="Հերմինե Գևորգյան" w:date="2026-02-26T23:44:00Z" w16du:dateUtc="2026-02-26T19:44:00Z">
              <w:r w:rsidRPr="00E6597C">
                <w:rPr>
                  <w:rFonts w:ascii="GHEA Grapalat" w:hAnsi="GHEA Grapalat"/>
                  <w:iCs/>
                  <w:sz w:val="15"/>
                  <w:szCs w:val="15"/>
                </w:rPr>
                <w:t>ազգանուն</w:t>
              </w:r>
              <w:proofErr w:type="spellEnd"/>
              <w:r w:rsidRPr="00E6597C">
                <w:rPr>
                  <w:rFonts w:ascii="GHEA Grapalat" w:hAnsi="GHEA Grapalat"/>
                  <w:iCs/>
                  <w:sz w:val="15"/>
                  <w:szCs w:val="15"/>
                </w:rPr>
                <w:t xml:space="preserve">, </w:t>
              </w:r>
              <w:proofErr w:type="spellStart"/>
              <w:r w:rsidRPr="00E6597C">
                <w:rPr>
                  <w:rFonts w:ascii="GHEA Grapalat" w:hAnsi="GHEA Grapalat"/>
                  <w:iCs/>
                  <w:sz w:val="15"/>
                  <w:szCs w:val="15"/>
                </w:rPr>
                <w:t>անուն</w:t>
              </w:r>
              <w:proofErr w:type="spellEnd"/>
            </w:moveTo>
          </w:p>
        </w:tc>
        <w:tc>
          <w:tcPr>
            <w:tcW w:w="0" w:type="auto"/>
            <w:vAlign w:val="center"/>
          </w:tcPr>
          <w:p w14:paraId="4A3BC058" w14:textId="77777777" w:rsidR="00F02279" w:rsidRPr="00E6597C" w:rsidRDefault="00F02279" w:rsidP="00545BDE">
            <w:pPr>
              <w:jc w:val="center"/>
              <w:rPr>
                <w:moveTo w:id="3166" w:author="Հերմինե Գևորգյան" w:date="2026-02-26T23:44:00Z" w16du:dateUtc="2026-02-26T19:44:00Z"/>
                <w:rFonts w:ascii="GHEA Grapalat" w:hAnsi="GHEA Grapalat"/>
                <w:iCs/>
                <w:sz w:val="21"/>
                <w:szCs w:val="21"/>
              </w:rPr>
            </w:pPr>
            <w:moveTo w:id="3167" w:author="Հերմինե Գևորգյան" w:date="2026-02-26T23:44:00Z" w16du:dateUtc="2026-02-26T19:44:00Z">
              <w:r w:rsidRPr="00E6597C">
                <w:rPr>
                  <w:rFonts w:ascii="GHEA Grapalat" w:hAnsi="GHEA Grapalat"/>
                  <w:iCs/>
                  <w:sz w:val="21"/>
                  <w:szCs w:val="21"/>
                </w:rPr>
                <w:t>___________________________</w:t>
              </w:r>
            </w:moveTo>
          </w:p>
          <w:p w14:paraId="714EBE44" w14:textId="77777777" w:rsidR="00F02279" w:rsidRPr="00E6597C" w:rsidRDefault="00F02279" w:rsidP="00545BDE">
            <w:pPr>
              <w:jc w:val="center"/>
              <w:rPr>
                <w:moveTo w:id="3168" w:author="Հերմինե Գևորգյան" w:date="2026-02-26T23:44:00Z" w16du:dateUtc="2026-02-26T19:44:00Z"/>
                <w:rFonts w:ascii="GHEA Grapalat" w:hAnsi="GHEA Grapalat"/>
                <w:iCs/>
                <w:sz w:val="21"/>
                <w:szCs w:val="21"/>
              </w:rPr>
            </w:pPr>
            <w:proofErr w:type="spellStart"/>
            <w:moveTo w:id="3169" w:author="Հերմինե Գևորգյան" w:date="2026-02-26T23:44:00Z" w16du:dateUtc="2026-02-26T19:44:00Z">
              <w:r w:rsidRPr="00E6597C">
                <w:rPr>
                  <w:rFonts w:ascii="GHEA Grapalat" w:hAnsi="GHEA Grapalat"/>
                  <w:iCs/>
                  <w:sz w:val="15"/>
                  <w:szCs w:val="15"/>
                </w:rPr>
                <w:t>ազգանուն</w:t>
              </w:r>
              <w:proofErr w:type="spellEnd"/>
              <w:r w:rsidRPr="00E6597C">
                <w:rPr>
                  <w:rFonts w:ascii="GHEA Grapalat" w:hAnsi="GHEA Grapalat"/>
                  <w:iCs/>
                  <w:sz w:val="15"/>
                  <w:szCs w:val="15"/>
                </w:rPr>
                <w:t>, անուն</w:t>
              </w:r>
            </w:moveTo>
          </w:p>
        </w:tc>
      </w:tr>
      <w:tr w:rsidR="00F02279" w:rsidRPr="00E6597C" w14:paraId="617AAABD" w14:textId="77777777" w:rsidTr="00545BDE">
        <w:trPr>
          <w:trHeight w:val="281"/>
          <w:tblCellSpacing w:w="7" w:type="dxa"/>
          <w:jc w:val="center"/>
        </w:trPr>
        <w:tc>
          <w:tcPr>
            <w:tcW w:w="0" w:type="auto"/>
            <w:vAlign w:val="center"/>
          </w:tcPr>
          <w:p w14:paraId="3DC4203D" w14:textId="77777777" w:rsidR="00F02279" w:rsidRPr="00E6597C" w:rsidRDefault="00F02279" w:rsidP="00545BDE">
            <w:pPr>
              <w:rPr>
                <w:moveTo w:id="3170" w:author="Հերմինե Գևորգյան" w:date="2026-02-26T23:44:00Z" w16du:dateUtc="2026-02-26T19:44:00Z"/>
                <w:rFonts w:ascii="GHEA Grapalat" w:hAnsi="GHEA Grapalat"/>
                <w:iCs/>
                <w:color w:val="000000"/>
                <w:sz w:val="21"/>
                <w:szCs w:val="21"/>
              </w:rPr>
            </w:pPr>
            <w:moveTo w:id="3171" w:author="Հերմինե Գևորգյան" w:date="2026-02-26T23:44:00Z" w16du:dateUtc="2026-02-26T19:44:00Z">
              <w:r w:rsidRPr="00E6597C">
                <w:rPr>
                  <w:rFonts w:ascii="GHEA Grapalat" w:hAnsi="GHEA Grapalat"/>
                  <w:iCs/>
                  <w:color w:val="000000"/>
                  <w:sz w:val="21"/>
                  <w:szCs w:val="21"/>
                </w:rPr>
                <w:t xml:space="preserve">                              Կ.Տ.</w:t>
              </w:r>
              <w:r w:rsidRPr="00E6597C">
                <w:rPr>
                  <w:rFonts w:ascii="Arial" w:hAnsi="Arial" w:cs="Arial"/>
                  <w:iCs/>
                  <w:color w:val="000000"/>
                  <w:sz w:val="21"/>
                  <w:szCs w:val="21"/>
                </w:rPr>
                <w:t xml:space="preserve">                                                                                 </w:t>
              </w:r>
            </w:moveTo>
          </w:p>
        </w:tc>
        <w:tc>
          <w:tcPr>
            <w:tcW w:w="0" w:type="auto"/>
            <w:vAlign w:val="center"/>
          </w:tcPr>
          <w:p w14:paraId="2815A57E" w14:textId="77777777" w:rsidR="00F02279" w:rsidRPr="00E6597C" w:rsidRDefault="00F02279" w:rsidP="00545BDE">
            <w:pPr>
              <w:rPr>
                <w:moveTo w:id="3172" w:author="Հերմինե Գևորգյան" w:date="2026-02-26T23:44:00Z" w16du:dateUtc="2026-02-26T19:44:00Z"/>
                <w:rFonts w:ascii="GHEA Grapalat" w:hAnsi="GHEA Grapalat"/>
                <w:iCs/>
                <w:color w:val="000000"/>
                <w:sz w:val="21"/>
                <w:szCs w:val="21"/>
              </w:rPr>
            </w:pPr>
            <w:moveTo w:id="3173" w:author="Հերմինե Գևորգյան" w:date="2026-02-26T23:44:00Z" w16du:dateUtc="2026-02-26T19:44:00Z">
              <w:r w:rsidRPr="00E6597C">
                <w:rPr>
                  <w:rFonts w:ascii="Arial" w:hAnsi="Arial" w:cs="Arial"/>
                  <w:iCs/>
                  <w:color w:val="000000"/>
                  <w:sz w:val="21"/>
                  <w:szCs w:val="21"/>
                </w:rPr>
                <w:t xml:space="preserve">                                     </w:t>
              </w:r>
              <w:r w:rsidRPr="00E6597C">
                <w:rPr>
                  <w:rFonts w:ascii="GHEA Grapalat" w:hAnsi="GHEA Grapalat"/>
                  <w:iCs/>
                  <w:color w:val="000000"/>
                  <w:sz w:val="21"/>
                  <w:szCs w:val="21"/>
                </w:rPr>
                <w:t>Կ.Տ.</w:t>
              </w:r>
            </w:moveTo>
          </w:p>
        </w:tc>
      </w:tr>
    </w:tbl>
    <w:p w14:paraId="39F4F7F1" w14:textId="77777777" w:rsidR="00F02279" w:rsidRPr="00E6597C" w:rsidRDefault="00F02279" w:rsidP="00F02279">
      <w:pPr>
        <w:ind w:left="-142" w:firstLine="142"/>
        <w:jc w:val="center"/>
        <w:rPr>
          <w:moveTo w:id="3174" w:author="Հերմինե Գևորգյան" w:date="2026-02-26T23:44:00Z" w16du:dateUtc="2026-02-26T19:44:00Z"/>
          <w:rFonts w:ascii="GHEA Grapalat" w:hAnsi="GHEA Grapalat" w:cs="Sylfaen"/>
          <w:b/>
        </w:rPr>
      </w:pPr>
    </w:p>
    <w:p w14:paraId="05D8A5E1" w14:textId="77777777" w:rsidR="00F02279" w:rsidRPr="00E6597C" w:rsidRDefault="00F02279" w:rsidP="00F02279">
      <w:pPr>
        <w:ind w:left="-142" w:firstLine="142"/>
        <w:jc w:val="center"/>
        <w:rPr>
          <w:moveTo w:id="3175" w:author="Հերմինե Գևորգյան" w:date="2026-02-26T23:44:00Z" w16du:dateUtc="2026-02-26T19:44:00Z"/>
          <w:rFonts w:ascii="GHEA Grapalat" w:hAnsi="GHEA Grapalat" w:cs="Sylfaen"/>
          <w:b/>
        </w:rPr>
      </w:pPr>
    </w:p>
    <w:p w14:paraId="63606D98" w14:textId="77777777" w:rsidR="00F02279" w:rsidRPr="00E6597C" w:rsidRDefault="00F02279" w:rsidP="00F02279">
      <w:pPr>
        <w:ind w:left="-142" w:firstLine="142"/>
        <w:jc w:val="center"/>
        <w:rPr>
          <w:moveTo w:id="3176" w:author="Հերմինե Գևորգյան" w:date="2026-02-26T23:44:00Z" w16du:dateUtc="2026-02-26T19:44:00Z"/>
          <w:rFonts w:ascii="GHEA Grapalat" w:hAnsi="GHEA Grapalat" w:cs="Sylfaen"/>
          <w:b/>
        </w:rPr>
      </w:pPr>
    </w:p>
    <w:p w14:paraId="05595DA7" w14:textId="77777777" w:rsidR="00F02279" w:rsidRPr="00E6597C" w:rsidRDefault="00F02279">
      <w:pPr>
        <w:ind w:firstLine="567"/>
        <w:jc w:val="right"/>
        <w:rPr>
          <w:moveTo w:id="3177" w:author="Հերմինե Գևորգյան" w:date="2026-02-26T23:44:00Z" w16du:dateUtc="2026-02-26T19:44:00Z"/>
          <w:rFonts w:ascii="GHEA Grapalat" w:hAnsi="GHEA Grapalat"/>
          <w:i/>
          <w:sz w:val="22"/>
          <w:lang w:val="pt-BR"/>
          <w:rPrChange w:id="3178" w:author="Հերմինե Գևորգյան" w:date="2026-02-26T23:44:00Z" w16du:dateUtc="2026-02-26T19:44:00Z">
            <w:rPr>
              <w:moveTo w:id="3179" w:author="Հերմինե Գևորգյան" w:date="2026-02-26T23:44:00Z" w16du:dateUtc="2026-02-26T19:44:00Z"/>
              <w:rFonts w:ascii="GHEA Grapalat" w:hAnsi="GHEA Grapalat"/>
              <w:b/>
            </w:rPr>
          </w:rPrChange>
        </w:rPr>
        <w:pPrChange w:id="3180" w:author="Հերմինե Գևորգյան" w:date="2026-02-26T23:44:00Z" w16du:dateUtc="2026-02-26T19:44:00Z">
          <w:pPr>
            <w:ind w:left="-142" w:firstLine="142"/>
            <w:jc w:val="center"/>
          </w:pPr>
        </w:pPrChange>
      </w:pPr>
    </w:p>
    <w:p w14:paraId="07E28990" w14:textId="77777777" w:rsidR="00F02279" w:rsidRPr="00E6597C" w:rsidRDefault="00F02279" w:rsidP="00F02279">
      <w:pPr>
        <w:ind w:firstLine="375"/>
        <w:rPr>
          <w:del w:id="3181" w:author="Հերմինե Գևորգյան" w:date="2026-02-26T23:44:00Z" w16du:dateUtc="2026-02-26T19:44:00Z"/>
          <w:rFonts w:ascii="Arial" w:hAnsi="Arial" w:cs="Arial"/>
          <w:iCs/>
          <w:color w:val="000000"/>
          <w:sz w:val="21"/>
          <w:szCs w:val="21"/>
          <w:lang w:val="pt-BR"/>
        </w:rPr>
      </w:pPr>
      <w:moveTo w:id="3182" w:author="Հերմինե Գևորգյան" w:date="2026-02-26T23:44:00Z" w16du:dateUtc="2026-02-26T19:44:00Z">
        <w:r w:rsidRPr="00E6597C">
          <w:rPr>
            <w:rFonts w:ascii="GHEA Grapalat" w:hAnsi="GHEA Grapalat" w:cs="Sylfaen"/>
            <w:i/>
            <w:sz w:val="20"/>
            <w:szCs w:val="20"/>
            <w:lang w:val="pt-BR"/>
          </w:rPr>
          <w:t>Հավելված</w:t>
        </w:r>
        <w:r w:rsidRPr="00E6597C">
          <w:rPr>
            <w:rFonts w:ascii="GHEA Grapalat" w:hAnsi="GHEA Grapalat"/>
            <w:i/>
            <w:sz w:val="20"/>
            <w:lang w:val="pt-BR"/>
            <w:rPrChange w:id="3183" w:author="Հերմինե Գևորգյան" w:date="2026-02-26T23:44:00Z" w16du:dateUtc="2026-02-26T19:44:00Z">
              <w:rPr>
                <w:rFonts w:ascii="GHEA Grapalat" w:hAnsi="GHEA Grapalat"/>
                <w:i/>
                <w:sz w:val="20"/>
              </w:rPr>
            </w:rPrChange>
          </w:rPr>
          <w:t xml:space="preserve"> </w:t>
        </w:r>
      </w:moveTo>
      <w:moveToRangeEnd w:id="3027"/>
      <w:del w:id="3184" w:author="Հերմինե Գևորգյան" w:date="2026-02-26T23:44:00Z" w16du:dateUtc="2026-02-26T19:44:00Z">
        <w:r w:rsidRPr="00E6597C">
          <w:rPr>
            <w:rFonts w:ascii="Arial" w:hAnsi="Arial" w:cs="Arial"/>
            <w:iCs/>
            <w:color w:val="000000"/>
            <w:sz w:val="21"/>
            <w:szCs w:val="21"/>
            <w:lang w:val="pt-BR"/>
          </w:rPr>
          <w:delText>  </w:delText>
        </w:r>
      </w:del>
    </w:p>
    <w:p w14:paraId="18C3FB1C" w14:textId="77777777" w:rsidR="00F02279" w:rsidRPr="00E6597C" w:rsidRDefault="00F02279" w:rsidP="00F02279">
      <w:pPr>
        <w:ind w:firstLine="375"/>
        <w:rPr>
          <w:del w:id="3185" w:author="Հերմինե Գևորգյան" w:date="2026-02-26T23:44:00Z" w16du:dateUtc="2026-02-26T19:44:00Z"/>
          <w:rFonts w:ascii="GHEA Grapalat" w:hAnsi="GHEA Grapalat"/>
          <w:iCs/>
          <w:color w:val="000000"/>
          <w:sz w:val="15"/>
          <w:szCs w:val="21"/>
          <w:lang w:val="pt-BR"/>
        </w:rPr>
      </w:pPr>
    </w:p>
    <w:p w14:paraId="31851194" w14:textId="77777777" w:rsidR="00F02279" w:rsidRPr="00E6597C" w:rsidRDefault="00F02279" w:rsidP="00F02279">
      <w:pPr>
        <w:ind w:firstLine="375"/>
        <w:jc w:val="center"/>
        <w:rPr>
          <w:del w:id="3186" w:author="Հերմինե Գևորգյան" w:date="2026-02-26T23:44:00Z" w16du:dateUtc="2026-02-26T19:44:00Z"/>
          <w:rFonts w:ascii="GHEA Grapalat" w:hAnsi="GHEA Grapalat"/>
          <w:iCs/>
          <w:color w:val="000000"/>
          <w:sz w:val="22"/>
          <w:szCs w:val="22"/>
          <w:lang w:val="pt-BR"/>
        </w:rPr>
      </w:pPr>
      <w:del w:id="3187" w:author="Հերմինե Գևորգյան" w:date="2026-02-26T23:44:00Z" w16du:dateUtc="2026-02-26T19:44:00Z">
        <w:r w:rsidRPr="00E6597C">
          <w:rPr>
            <w:rFonts w:ascii="GHEA Grapalat" w:hAnsi="GHEA Grapalat"/>
            <w:b/>
            <w:bCs/>
            <w:iCs/>
            <w:color w:val="000000"/>
            <w:sz w:val="22"/>
            <w:szCs w:val="22"/>
          </w:rPr>
          <w:delText>ԱՐՁԱՆԱԳՐՈՒԹՅՈՒՆ</w:delText>
        </w:r>
        <w:r w:rsidRPr="00E6597C">
          <w:rPr>
            <w:rFonts w:ascii="GHEA Grapalat" w:hAnsi="GHEA Grapalat"/>
            <w:b/>
            <w:bCs/>
            <w:iCs/>
            <w:color w:val="000000"/>
            <w:sz w:val="22"/>
            <w:szCs w:val="22"/>
            <w:lang w:val="pt-BR"/>
          </w:rPr>
          <w:delText xml:space="preserve"> N</w:delText>
        </w:r>
      </w:del>
    </w:p>
    <w:p w14:paraId="59001B47" w14:textId="77777777" w:rsidR="00F02279" w:rsidRPr="00E6597C" w:rsidRDefault="00F02279" w:rsidP="00F02279">
      <w:pPr>
        <w:ind w:firstLine="375"/>
        <w:jc w:val="center"/>
        <w:rPr>
          <w:del w:id="3188" w:author="Հերմինե Գևորգյան" w:date="2026-02-26T23:44:00Z" w16du:dateUtc="2026-02-26T19:44:00Z"/>
          <w:rFonts w:ascii="GHEA Grapalat" w:hAnsi="GHEA Grapalat"/>
          <w:b/>
          <w:bCs/>
          <w:iCs/>
          <w:color w:val="000000"/>
          <w:sz w:val="22"/>
          <w:szCs w:val="22"/>
          <w:lang w:val="pt-BR"/>
        </w:rPr>
      </w:pPr>
      <w:del w:id="3189" w:author="Հերմինե Գևորգյան" w:date="2026-02-26T23:44:00Z" w16du:dateUtc="2026-02-26T19:44:00Z">
        <w:r w:rsidRPr="00E6597C">
          <w:rPr>
            <w:rFonts w:ascii="GHEA Grapalat" w:hAnsi="GHEA Grapalat"/>
            <w:b/>
            <w:bCs/>
            <w:iCs/>
            <w:color w:val="000000"/>
            <w:sz w:val="22"/>
            <w:szCs w:val="22"/>
          </w:rPr>
          <w:delText>ՊԱՅՄԱՆԱԳՐԻ</w:delText>
        </w:r>
        <w:r w:rsidRPr="00E6597C">
          <w:rPr>
            <w:rFonts w:ascii="GHEA Grapalat" w:hAnsi="GHEA Grapalat"/>
            <w:b/>
            <w:bCs/>
            <w:iCs/>
            <w:color w:val="000000"/>
            <w:sz w:val="22"/>
            <w:szCs w:val="22"/>
            <w:lang w:val="pt-BR"/>
          </w:rPr>
          <w:delText xml:space="preserve"> </w:delText>
        </w:r>
        <w:r w:rsidRPr="00E6597C">
          <w:rPr>
            <w:rFonts w:ascii="GHEA Grapalat" w:hAnsi="GHEA Grapalat"/>
            <w:b/>
            <w:bCs/>
            <w:iCs/>
            <w:color w:val="000000"/>
            <w:sz w:val="22"/>
            <w:szCs w:val="22"/>
          </w:rPr>
          <w:delText>ԿԱՄ</w:delText>
        </w:r>
        <w:r w:rsidRPr="00E6597C">
          <w:rPr>
            <w:rFonts w:ascii="GHEA Grapalat" w:hAnsi="GHEA Grapalat"/>
            <w:b/>
            <w:bCs/>
            <w:iCs/>
            <w:color w:val="000000"/>
            <w:sz w:val="22"/>
            <w:szCs w:val="22"/>
            <w:lang w:val="pt-BR"/>
          </w:rPr>
          <w:delText xml:space="preserve"> </w:delText>
        </w:r>
        <w:r w:rsidRPr="00E6597C">
          <w:rPr>
            <w:rFonts w:ascii="GHEA Grapalat" w:hAnsi="GHEA Grapalat"/>
            <w:b/>
            <w:bCs/>
            <w:iCs/>
            <w:color w:val="000000"/>
            <w:sz w:val="22"/>
            <w:szCs w:val="22"/>
          </w:rPr>
          <w:delText>ԴՐԱ</w:delText>
        </w:r>
        <w:r w:rsidRPr="00E6597C">
          <w:rPr>
            <w:rFonts w:ascii="GHEA Grapalat" w:hAnsi="GHEA Grapalat"/>
            <w:b/>
            <w:bCs/>
            <w:iCs/>
            <w:color w:val="000000"/>
            <w:sz w:val="22"/>
            <w:szCs w:val="22"/>
            <w:lang w:val="pt-BR"/>
          </w:rPr>
          <w:delText xml:space="preserve"> </w:delText>
        </w:r>
        <w:r w:rsidRPr="00E6597C">
          <w:rPr>
            <w:rFonts w:ascii="GHEA Grapalat" w:hAnsi="GHEA Grapalat"/>
            <w:b/>
            <w:bCs/>
            <w:iCs/>
            <w:color w:val="000000"/>
            <w:sz w:val="22"/>
            <w:szCs w:val="22"/>
          </w:rPr>
          <w:delText>ՄԻ</w:delText>
        </w:r>
        <w:r w:rsidRPr="00E6597C">
          <w:rPr>
            <w:rFonts w:ascii="GHEA Grapalat" w:hAnsi="GHEA Grapalat"/>
            <w:b/>
            <w:bCs/>
            <w:iCs/>
            <w:color w:val="000000"/>
            <w:sz w:val="22"/>
            <w:szCs w:val="22"/>
            <w:lang w:val="pt-BR"/>
          </w:rPr>
          <w:delText xml:space="preserve"> </w:delText>
        </w:r>
        <w:r w:rsidRPr="00E6597C">
          <w:rPr>
            <w:rFonts w:ascii="GHEA Grapalat" w:hAnsi="GHEA Grapalat"/>
            <w:b/>
            <w:bCs/>
            <w:iCs/>
            <w:color w:val="000000"/>
            <w:sz w:val="22"/>
            <w:szCs w:val="22"/>
          </w:rPr>
          <w:delText>ՄԱՍԻ</w:delText>
        </w:r>
        <w:r w:rsidRPr="00E6597C">
          <w:rPr>
            <w:rFonts w:ascii="GHEA Grapalat" w:hAnsi="GHEA Grapalat"/>
            <w:b/>
            <w:bCs/>
            <w:iCs/>
            <w:color w:val="000000"/>
            <w:sz w:val="22"/>
            <w:szCs w:val="22"/>
            <w:lang w:val="pt-BR"/>
          </w:rPr>
          <w:delText xml:space="preserve"> ԿԱՏԱՐՄԱՆ ԱՐԴՅՈՒՆՔՆԵՐԻ </w:delText>
        </w:r>
      </w:del>
    </w:p>
    <w:p w14:paraId="74235BB1" w14:textId="77777777" w:rsidR="00F02279" w:rsidRPr="00E6597C" w:rsidRDefault="00F02279" w:rsidP="00F02279">
      <w:pPr>
        <w:ind w:firstLine="375"/>
        <w:jc w:val="center"/>
        <w:rPr>
          <w:del w:id="3190" w:author="Հերմինե Գևորգյան" w:date="2026-02-26T23:44:00Z" w16du:dateUtc="2026-02-26T19:44:00Z"/>
          <w:rFonts w:ascii="Arial Unicode" w:hAnsi="Arial Unicode"/>
          <w:iCs/>
          <w:color w:val="000000"/>
          <w:sz w:val="22"/>
          <w:szCs w:val="22"/>
          <w:lang w:val="pt-BR"/>
        </w:rPr>
      </w:pPr>
      <w:del w:id="3191" w:author="Հերմինե Գևորգյան" w:date="2026-02-26T23:44:00Z" w16du:dateUtc="2026-02-26T19:44:00Z">
        <w:r w:rsidRPr="00E6597C">
          <w:rPr>
            <w:rFonts w:ascii="GHEA Grapalat" w:hAnsi="GHEA Grapalat"/>
            <w:b/>
            <w:bCs/>
            <w:iCs/>
            <w:color w:val="000000"/>
            <w:sz w:val="22"/>
            <w:szCs w:val="22"/>
          </w:rPr>
          <w:delText>ՀԱՆՁՆՄԱՆ</w:delText>
        </w:r>
        <w:r w:rsidRPr="00E6597C">
          <w:rPr>
            <w:rFonts w:ascii="GHEA Grapalat" w:hAnsi="GHEA Grapalat"/>
            <w:b/>
            <w:bCs/>
            <w:iCs/>
            <w:color w:val="000000"/>
            <w:sz w:val="22"/>
            <w:szCs w:val="22"/>
            <w:lang w:val="pt-BR"/>
          </w:rPr>
          <w:delText>-</w:delText>
        </w:r>
        <w:r w:rsidRPr="00E6597C">
          <w:rPr>
            <w:rFonts w:ascii="GHEA Grapalat" w:hAnsi="GHEA Grapalat"/>
            <w:b/>
            <w:bCs/>
            <w:iCs/>
            <w:color w:val="000000"/>
            <w:sz w:val="22"/>
            <w:szCs w:val="22"/>
          </w:rPr>
          <w:delText>ԸՆԴՈՒՆՄԱՆ</w:delText>
        </w:r>
      </w:del>
    </w:p>
    <w:p w14:paraId="0B817A88" w14:textId="77777777" w:rsidR="00F02279" w:rsidRPr="00E6597C" w:rsidRDefault="00F02279" w:rsidP="00F02279">
      <w:pPr>
        <w:pStyle w:val="a3"/>
        <w:spacing w:line="240" w:lineRule="auto"/>
        <w:ind w:firstLine="0"/>
        <w:jc w:val="center"/>
        <w:rPr>
          <w:del w:id="3192" w:author="Հերմինե Գևորգյան" w:date="2026-02-26T23:44:00Z" w16du:dateUtc="2026-02-26T19:44:00Z"/>
          <w:b/>
          <w:bCs/>
          <w:iCs/>
          <w:lang w:val="es-ES"/>
        </w:rPr>
      </w:pPr>
    </w:p>
    <w:p w14:paraId="0146762C" w14:textId="77777777" w:rsidR="00F02279" w:rsidRPr="00E6597C" w:rsidRDefault="00F02279" w:rsidP="00F02279">
      <w:pPr>
        <w:pStyle w:val="a3"/>
        <w:spacing w:line="240" w:lineRule="auto"/>
        <w:ind w:firstLine="540"/>
        <w:rPr>
          <w:del w:id="3193" w:author="Հերմինե Գևորգյան" w:date="2026-02-26T23:44:00Z" w16du:dateUtc="2026-02-26T19:44:00Z"/>
          <w:iCs/>
          <w:lang w:val="es-ES"/>
        </w:rPr>
      </w:pPr>
      <w:del w:id="3194" w:author="Հերմինե Գևորգյան" w:date="2026-02-26T23:44:00Z" w16du:dateUtc="2026-02-26T19:44:00Z">
        <w:r w:rsidRPr="00E6597C">
          <w:rPr>
            <w:rFonts w:ascii="GHEA Grapalat" w:hAnsi="GHEA Grapalat"/>
            <w:color w:val="000000"/>
            <w:sz w:val="21"/>
            <w:szCs w:val="21"/>
            <w:lang w:val="es-ES" w:eastAsia="ru-RU"/>
          </w:rPr>
          <w:delText>«      » «              »</w:delText>
        </w:r>
        <w:r w:rsidRPr="00E6597C">
          <w:rPr>
            <w:iCs/>
            <w:lang w:val="es-ES"/>
          </w:rPr>
          <w:delText xml:space="preserve">  </w:delText>
        </w:r>
        <w:r w:rsidRPr="00E6597C">
          <w:rPr>
            <w:rFonts w:ascii="GHEA Grapalat" w:hAnsi="GHEA Grapalat"/>
            <w:color w:val="000000"/>
            <w:sz w:val="21"/>
            <w:szCs w:val="21"/>
            <w:lang w:val="es-ES" w:eastAsia="ru-RU"/>
          </w:rPr>
          <w:delText xml:space="preserve">20    </w:delText>
        </w:r>
        <w:r w:rsidRPr="00E6597C">
          <w:rPr>
            <w:rFonts w:ascii="GHEA Grapalat" w:hAnsi="GHEA Grapalat"/>
            <w:color w:val="000000"/>
            <w:sz w:val="21"/>
            <w:szCs w:val="21"/>
            <w:lang w:eastAsia="ru-RU"/>
          </w:rPr>
          <w:delText>թ</w:delText>
        </w:r>
        <w:r w:rsidRPr="00E6597C">
          <w:rPr>
            <w:rFonts w:ascii="GHEA Grapalat" w:hAnsi="GHEA Grapalat"/>
            <w:color w:val="000000"/>
            <w:sz w:val="21"/>
            <w:szCs w:val="21"/>
            <w:lang w:val="es-ES" w:eastAsia="ru-RU"/>
          </w:rPr>
          <w:delText>.</w:delText>
        </w:r>
      </w:del>
    </w:p>
    <w:p w14:paraId="07302365" w14:textId="77777777" w:rsidR="00F02279" w:rsidRPr="00E6597C" w:rsidRDefault="00F02279" w:rsidP="00F02279">
      <w:pPr>
        <w:pStyle w:val="a3"/>
        <w:spacing w:line="240" w:lineRule="auto"/>
        <w:ind w:firstLine="0"/>
        <w:rPr>
          <w:del w:id="3195" w:author="Հերմինե Գևորգյան" w:date="2026-02-26T23:44:00Z" w16du:dateUtc="2026-02-26T19:44:00Z"/>
          <w:iCs/>
          <w:lang w:val="es-ES"/>
        </w:rPr>
      </w:pPr>
    </w:p>
    <w:p w14:paraId="5CCA9004" w14:textId="77777777" w:rsidR="00F02279" w:rsidRPr="00E6597C" w:rsidRDefault="00F02279" w:rsidP="00F02279">
      <w:pPr>
        <w:pStyle w:val="af4"/>
        <w:spacing w:before="0" w:beforeAutospacing="0" w:after="0" w:afterAutospacing="0"/>
        <w:rPr>
          <w:del w:id="3196" w:author="Հերմինե Գևորգյան" w:date="2026-02-26T23:44:00Z" w16du:dateUtc="2026-02-26T19:44:00Z"/>
          <w:rFonts w:ascii="GHEA Grapalat" w:hAnsi="GHEA Grapalat"/>
          <w:color w:val="000000"/>
          <w:sz w:val="21"/>
          <w:szCs w:val="21"/>
          <w:lang w:val="es-ES"/>
        </w:rPr>
      </w:pPr>
      <w:del w:id="3197" w:author="Հերմինե Գևորգյան" w:date="2026-02-26T23:44:00Z" w16du:dateUtc="2026-02-26T19:44:00Z">
        <w:r w:rsidRPr="00E6597C">
          <w:rPr>
            <w:rFonts w:ascii="GHEA Grapalat" w:hAnsi="GHEA Grapalat"/>
            <w:color w:val="000000"/>
            <w:sz w:val="21"/>
            <w:szCs w:val="21"/>
          </w:rPr>
          <w:delText>Պայմանագրի</w:delText>
        </w:r>
        <w:r w:rsidRPr="00E6597C">
          <w:rPr>
            <w:rFonts w:ascii="GHEA Grapalat" w:hAnsi="GHEA Grapalat"/>
            <w:color w:val="000000"/>
            <w:sz w:val="21"/>
            <w:szCs w:val="21"/>
            <w:lang w:val="es-ES"/>
          </w:rPr>
          <w:delText xml:space="preserve"> /</w:delText>
        </w:r>
        <w:r w:rsidRPr="00E6597C">
          <w:rPr>
            <w:rFonts w:ascii="GHEA Grapalat" w:hAnsi="GHEA Grapalat"/>
            <w:color w:val="000000"/>
            <w:sz w:val="21"/>
            <w:szCs w:val="21"/>
          </w:rPr>
          <w:delText>այսուհետ</w:delText>
        </w:r>
        <w:r w:rsidRPr="00E6597C">
          <w:rPr>
            <w:rFonts w:ascii="GHEA Grapalat" w:hAnsi="GHEA Grapalat"/>
            <w:color w:val="000000"/>
            <w:sz w:val="21"/>
            <w:szCs w:val="21"/>
            <w:lang w:val="es-ES"/>
          </w:rPr>
          <w:delText xml:space="preserve">` </w:delText>
        </w:r>
        <w:r w:rsidRPr="00E6597C">
          <w:rPr>
            <w:rFonts w:ascii="GHEA Grapalat" w:hAnsi="GHEA Grapalat"/>
            <w:color w:val="000000"/>
            <w:sz w:val="21"/>
            <w:szCs w:val="21"/>
          </w:rPr>
          <w:delText>Պայմանագիր</w:delText>
        </w:r>
        <w:r w:rsidRPr="00E6597C">
          <w:rPr>
            <w:rFonts w:ascii="GHEA Grapalat" w:hAnsi="GHEA Grapalat"/>
            <w:color w:val="000000"/>
            <w:sz w:val="21"/>
            <w:szCs w:val="21"/>
            <w:lang w:val="es-ES"/>
          </w:rPr>
          <w:delText xml:space="preserve">/ </w:delText>
        </w:r>
        <w:r w:rsidRPr="00E6597C">
          <w:rPr>
            <w:rFonts w:ascii="GHEA Grapalat" w:hAnsi="GHEA Grapalat"/>
            <w:color w:val="000000"/>
            <w:sz w:val="21"/>
            <w:szCs w:val="21"/>
          </w:rPr>
          <w:delText>անվանումը</w:delText>
        </w:r>
        <w:r w:rsidRPr="00E6597C">
          <w:rPr>
            <w:rFonts w:ascii="GHEA Grapalat" w:hAnsi="GHEA Grapalat"/>
            <w:color w:val="000000"/>
            <w:sz w:val="21"/>
            <w:szCs w:val="21"/>
            <w:lang w:val="es-ES"/>
          </w:rPr>
          <w:delText>` ____________________________________________________________________________________________</w:delText>
        </w:r>
      </w:del>
    </w:p>
    <w:p w14:paraId="6203C2E1" w14:textId="77777777" w:rsidR="00F02279" w:rsidRPr="00E6597C" w:rsidRDefault="00F02279" w:rsidP="00F02279">
      <w:pPr>
        <w:pStyle w:val="af4"/>
        <w:spacing w:before="0" w:beforeAutospacing="0" w:after="0" w:afterAutospacing="0"/>
        <w:rPr>
          <w:del w:id="3198" w:author="Հերմինե Գևորգյան" w:date="2026-02-26T23:44:00Z" w16du:dateUtc="2026-02-26T19:44:00Z"/>
          <w:rFonts w:ascii="GHEA Grapalat" w:hAnsi="GHEA Grapalat"/>
          <w:color w:val="000000"/>
          <w:sz w:val="21"/>
          <w:szCs w:val="21"/>
          <w:lang w:val="es-ES"/>
        </w:rPr>
      </w:pPr>
      <w:del w:id="3199" w:author="Հերմինե Գևորգյան" w:date="2026-02-26T23:44:00Z" w16du:dateUtc="2026-02-26T19:44:00Z">
        <w:r w:rsidRPr="00E6597C">
          <w:rPr>
            <w:rFonts w:ascii="GHEA Grapalat" w:hAnsi="GHEA Grapalat"/>
            <w:color w:val="000000"/>
            <w:sz w:val="21"/>
            <w:szCs w:val="21"/>
          </w:rPr>
          <w:delText>Պայմանագրի</w:delText>
        </w:r>
        <w:r w:rsidRPr="00E6597C">
          <w:rPr>
            <w:rFonts w:ascii="GHEA Grapalat" w:hAnsi="GHEA Grapalat"/>
            <w:color w:val="000000"/>
            <w:sz w:val="21"/>
            <w:szCs w:val="21"/>
            <w:lang w:val="es-ES"/>
          </w:rPr>
          <w:delText xml:space="preserve"> </w:delText>
        </w:r>
        <w:r w:rsidRPr="00E6597C">
          <w:rPr>
            <w:rFonts w:ascii="GHEA Grapalat" w:hAnsi="GHEA Grapalat"/>
            <w:color w:val="000000"/>
            <w:sz w:val="21"/>
            <w:szCs w:val="21"/>
          </w:rPr>
          <w:delText>կնքման</w:delText>
        </w:r>
        <w:r w:rsidRPr="00E6597C">
          <w:rPr>
            <w:rFonts w:ascii="GHEA Grapalat" w:hAnsi="GHEA Grapalat"/>
            <w:color w:val="000000"/>
            <w:sz w:val="21"/>
            <w:szCs w:val="21"/>
            <w:lang w:val="es-ES"/>
          </w:rPr>
          <w:delText xml:space="preserve"> </w:delText>
        </w:r>
        <w:r w:rsidRPr="00E6597C">
          <w:rPr>
            <w:rFonts w:ascii="GHEA Grapalat" w:hAnsi="GHEA Grapalat"/>
            <w:color w:val="000000"/>
            <w:sz w:val="21"/>
            <w:szCs w:val="21"/>
          </w:rPr>
          <w:delText>ամսաթիվը</w:delText>
        </w:r>
        <w:r w:rsidRPr="00E6597C">
          <w:rPr>
            <w:rFonts w:ascii="GHEA Grapalat" w:hAnsi="GHEA Grapalat"/>
            <w:color w:val="000000"/>
            <w:sz w:val="21"/>
            <w:szCs w:val="21"/>
            <w:lang w:val="es-ES"/>
          </w:rPr>
          <w:delText xml:space="preserve">` «____» «__________________» 20 </w:delText>
        </w:r>
        <w:r w:rsidRPr="00E6597C">
          <w:rPr>
            <w:rFonts w:ascii="GHEA Grapalat" w:hAnsi="GHEA Grapalat"/>
            <w:color w:val="000000"/>
            <w:sz w:val="21"/>
            <w:szCs w:val="21"/>
          </w:rPr>
          <w:delText>թ</w:delText>
        </w:r>
        <w:r w:rsidRPr="00E6597C">
          <w:rPr>
            <w:rFonts w:ascii="GHEA Grapalat" w:hAnsi="GHEA Grapalat"/>
            <w:color w:val="000000"/>
            <w:sz w:val="21"/>
            <w:szCs w:val="21"/>
            <w:lang w:val="es-ES"/>
          </w:rPr>
          <w:delText>.</w:delText>
        </w:r>
      </w:del>
    </w:p>
    <w:p w14:paraId="45581697" w14:textId="77777777" w:rsidR="00F02279" w:rsidRPr="00E6597C" w:rsidRDefault="00F02279" w:rsidP="00F02279">
      <w:pPr>
        <w:pStyle w:val="af4"/>
        <w:spacing w:before="0" w:beforeAutospacing="0" w:after="0" w:afterAutospacing="0"/>
        <w:rPr>
          <w:del w:id="3200" w:author="Հերմինե Գևորգյան" w:date="2026-02-26T23:44:00Z" w16du:dateUtc="2026-02-26T19:44:00Z"/>
          <w:rFonts w:ascii="GHEA Grapalat" w:hAnsi="GHEA Grapalat"/>
          <w:color w:val="000000"/>
          <w:sz w:val="21"/>
          <w:szCs w:val="21"/>
          <w:lang w:val="es-ES"/>
        </w:rPr>
      </w:pPr>
      <w:del w:id="3201" w:author="Հերմինե Գևորգյան" w:date="2026-02-26T23:44:00Z" w16du:dateUtc="2026-02-26T19:44:00Z">
        <w:r w:rsidRPr="00E6597C">
          <w:rPr>
            <w:rFonts w:ascii="GHEA Grapalat" w:hAnsi="GHEA Grapalat"/>
            <w:color w:val="000000"/>
            <w:sz w:val="21"/>
            <w:szCs w:val="21"/>
          </w:rPr>
          <w:delText>Պայմանագրի</w:delText>
        </w:r>
        <w:r w:rsidRPr="00E6597C">
          <w:rPr>
            <w:rFonts w:ascii="GHEA Grapalat" w:hAnsi="GHEA Grapalat"/>
            <w:color w:val="000000"/>
            <w:sz w:val="21"/>
            <w:szCs w:val="21"/>
            <w:lang w:val="es-ES"/>
          </w:rPr>
          <w:delText xml:space="preserve"> </w:delText>
        </w:r>
        <w:r w:rsidRPr="00E6597C">
          <w:rPr>
            <w:rFonts w:ascii="GHEA Grapalat" w:hAnsi="GHEA Grapalat"/>
            <w:color w:val="000000"/>
            <w:sz w:val="21"/>
            <w:szCs w:val="21"/>
          </w:rPr>
          <w:delText>համարը</w:delText>
        </w:r>
        <w:r w:rsidRPr="00E6597C">
          <w:rPr>
            <w:rFonts w:ascii="GHEA Grapalat" w:hAnsi="GHEA Grapalat"/>
            <w:color w:val="000000"/>
            <w:sz w:val="21"/>
            <w:szCs w:val="21"/>
            <w:lang w:val="es-ES"/>
          </w:rPr>
          <w:delText>`    __________</w:delText>
        </w:r>
      </w:del>
    </w:p>
    <w:p w14:paraId="5F678B6D" w14:textId="77777777" w:rsidR="00F02279" w:rsidRPr="00E6597C" w:rsidRDefault="00F02279" w:rsidP="00F02279">
      <w:pPr>
        <w:jc w:val="both"/>
        <w:rPr>
          <w:del w:id="3202" w:author="Հերմինե Գևորգյան" w:date="2026-02-26T23:44:00Z" w16du:dateUtc="2026-02-26T19:44:00Z"/>
          <w:rFonts w:ascii="GHEA Grapalat" w:hAnsi="GHEA Grapalat" w:cs="Sylfaen"/>
          <w:iCs/>
          <w:lang w:val="es-ES"/>
        </w:rPr>
      </w:pPr>
      <w:del w:id="3203" w:author="Հերմինե Գևորգյան" w:date="2026-02-26T23:44:00Z" w16du:dateUtc="2026-02-26T19:44:00Z">
        <w:r w:rsidRPr="00E6597C">
          <w:rPr>
            <w:rFonts w:ascii="GHEA Grapalat" w:hAnsi="GHEA Grapalat"/>
            <w:iCs/>
            <w:color w:val="000000"/>
            <w:sz w:val="21"/>
            <w:szCs w:val="21"/>
          </w:rPr>
          <w:delText>Պատվիրատուն</w:delText>
        </w:r>
        <w:r w:rsidRPr="00E6597C">
          <w:rPr>
            <w:rFonts w:ascii="GHEA Grapalat" w:hAnsi="GHEA Grapalat"/>
            <w:iCs/>
            <w:color w:val="000000"/>
            <w:sz w:val="21"/>
            <w:szCs w:val="21"/>
            <w:lang w:val="es-ES"/>
          </w:rPr>
          <w:delText xml:space="preserve">  </w:delText>
        </w:r>
        <w:r w:rsidRPr="00E6597C">
          <w:rPr>
            <w:rFonts w:ascii="GHEA Grapalat" w:hAnsi="GHEA Grapalat"/>
            <w:iCs/>
            <w:color w:val="000000"/>
            <w:sz w:val="21"/>
            <w:szCs w:val="21"/>
          </w:rPr>
          <w:delText>և</w:delText>
        </w:r>
        <w:r w:rsidRPr="00E6597C">
          <w:rPr>
            <w:rFonts w:ascii="GHEA Grapalat" w:hAnsi="GHEA Grapalat"/>
            <w:iCs/>
            <w:color w:val="000000"/>
            <w:sz w:val="21"/>
            <w:szCs w:val="21"/>
            <w:lang w:val="es-ES"/>
          </w:rPr>
          <w:delText xml:space="preserve">  </w:delText>
        </w:r>
        <w:r w:rsidRPr="00E6597C">
          <w:rPr>
            <w:rFonts w:ascii="GHEA Grapalat" w:hAnsi="GHEA Grapalat"/>
            <w:color w:val="000000"/>
            <w:sz w:val="21"/>
            <w:szCs w:val="21"/>
          </w:rPr>
          <w:delText>Պայմանագրի</w:delText>
        </w:r>
        <w:r w:rsidRPr="00E6597C">
          <w:rPr>
            <w:rFonts w:ascii="GHEA Grapalat" w:hAnsi="GHEA Grapalat"/>
            <w:color w:val="000000"/>
            <w:sz w:val="21"/>
            <w:szCs w:val="21"/>
            <w:lang w:val="es-ES"/>
          </w:rPr>
          <w:delText xml:space="preserve"> </w:delText>
        </w:r>
        <w:r w:rsidRPr="00E6597C">
          <w:rPr>
            <w:rFonts w:ascii="GHEA Grapalat" w:hAnsi="GHEA Grapalat"/>
            <w:color w:val="000000"/>
            <w:sz w:val="21"/>
            <w:szCs w:val="21"/>
          </w:rPr>
          <w:delText>կողմը՝</w:delText>
        </w:r>
        <w:r w:rsidRPr="00E6597C">
          <w:rPr>
            <w:rFonts w:ascii="GHEA Grapalat" w:hAnsi="GHEA Grapalat"/>
            <w:color w:val="000000"/>
            <w:sz w:val="21"/>
            <w:szCs w:val="21"/>
            <w:lang w:val="es-ES"/>
          </w:rPr>
          <w:delText xml:space="preserve">  </w:delText>
        </w:r>
        <w:r w:rsidRPr="00E6597C">
          <w:rPr>
            <w:rFonts w:ascii="GHEA Grapalat" w:hAnsi="GHEA Grapalat"/>
            <w:color w:val="000000"/>
            <w:sz w:val="21"/>
            <w:szCs w:val="21"/>
            <w:lang w:val="hy-AM"/>
          </w:rPr>
          <w:delText xml:space="preserve">հիմք </w:delText>
        </w:r>
        <w:r w:rsidRPr="00E6597C">
          <w:rPr>
            <w:rFonts w:ascii="GHEA Grapalat" w:hAnsi="GHEA Grapalat"/>
            <w:color w:val="000000"/>
            <w:sz w:val="21"/>
            <w:szCs w:val="21"/>
            <w:lang w:val="es-ES"/>
          </w:rPr>
          <w:delText xml:space="preserve"> </w:delText>
        </w:r>
        <w:r w:rsidRPr="00E6597C">
          <w:rPr>
            <w:rFonts w:ascii="GHEA Grapalat" w:hAnsi="GHEA Grapalat"/>
            <w:color w:val="000000"/>
            <w:sz w:val="21"/>
            <w:szCs w:val="21"/>
            <w:lang w:val="hy-AM"/>
          </w:rPr>
          <w:delText>ընդունելով</w:delText>
        </w:r>
        <w:r w:rsidRPr="00E6597C">
          <w:rPr>
            <w:rFonts w:ascii="GHEA Grapalat" w:hAnsi="GHEA Grapalat"/>
            <w:color w:val="000000"/>
            <w:sz w:val="21"/>
            <w:szCs w:val="21"/>
            <w:lang w:val="es-ES"/>
          </w:rPr>
          <w:delText xml:space="preserve">  </w:delText>
        </w:r>
        <w:r w:rsidRPr="00E6597C">
          <w:rPr>
            <w:rFonts w:ascii="GHEA Grapalat" w:hAnsi="GHEA Grapalat"/>
            <w:color w:val="000000"/>
            <w:sz w:val="21"/>
            <w:szCs w:val="21"/>
            <w:lang w:val="hy-AM"/>
          </w:rPr>
          <w:delText xml:space="preserve">պայմանագրի </w:delText>
        </w:r>
        <w:r w:rsidRPr="00E6597C">
          <w:rPr>
            <w:rFonts w:ascii="GHEA Grapalat" w:hAnsi="GHEA Grapalat"/>
            <w:color w:val="000000"/>
            <w:sz w:val="21"/>
            <w:szCs w:val="21"/>
            <w:lang w:val="es-ES"/>
          </w:rPr>
          <w:delText xml:space="preserve"> </w:delText>
        </w:r>
        <w:r w:rsidRPr="00E6597C">
          <w:rPr>
            <w:rFonts w:ascii="GHEA Grapalat" w:hAnsi="GHEA Grapalat"/>
            <w:color w:val="000000"/>
            <w:sz w:val="21"/>
            <w:szCs w:val="21"/>
            <w:lang w:val="hy-AM"/>
          </w:rPr>
          <w:delText xml:space="preserve">կատարման </w:delText>
        </w:r>
        <w:r w:rsidRPr="00E6597C">
          <w:rPr>
            <w:rFonts w:ascii="GHEA Grapalat" w:hAnsi="GHEA Grapalat"/>
            <w:color w:val="000000"/>
            <w:sz w:val="21"/>
            <w:szCs w:val="21"/>
            <w:lang w:val="es-ES"/>
          </w:rPr>
          <w:delText xml:space="preserve"> </w:delText>
        </w:r>
        <w:r w:rsidRPr="00E6597C">
          <w:rPr>
            <w:rFonts w:ascii="GHEA Grapalat" w:hAnsi="GHEA Grapalat"/>
            <w:color w:val="000000"/>
            <w:sz w:val="21"/>
            <w:szCs w:val="21"/>
            <w:lang w:val="hy-AM"/>
          </w:rPr>
          <w:delText xml:space="preserve">վերաբերյալ </w:delText>
        </w:r>
        <w:r w:rsidRPr="00E6597C">
          <w:rPr>
            <w:rFonts w:ascii="GHEA Grapalat" w:hAnsi="GHEA Grapalat"/>
            <w:color w:val="000000"/>
            <w:sz w:val="21"/>
            <w:szCs w:val="21"/>
            <w:lang w:val="es-ES"/>
          </w:rPr>
          <w:delText xml:space="preserve">     </w:delText>
        </w:r>
        <w:r w:rsidRPr="00E6597C">
          <w:rPr>
            <w:rFonts w:ascii="GHEA Grapalat" w:hAnsi="GHEA Grapalat"/>
            <w:color w:val="000000"/>
            <w:sz w:val="21"/>
            <w:szCs w:val="21"/>
            <w:lang w:val="hy-AM"/>
          </w:rPr>
          <w:delText xml:space="preserve">«   </w:delText>
        </w:r>
        <w:r w:rsidRPr="00E6597C">
          <w:rPr>
            <w:rFonts w:ascii="GHEA Grapalat" w:hAnsi="GHEA Grapalat"/>
            <w:color w:val="000000"/>
            <w:sz w:val="21"/>
            <w:szCs w:val="21"/>
            <w:lang w:val="es-ES"/>
          </w:rPr>
          <w:delText xml:space="preserve">    </w:delText>
        </w:r>
        <w:r w:rsidRPr="00E6597C">
          <w:rPr>
            <w:rFonts w:ascii="GHEA Grapalat" w:hAnsi="GHEA Grapalat"/>
            <w:color w:val="000000"/>
            <w:sz w:val="21"/>
            <w:szCs w:val="21"/>
            <w:lang w:val="hy-AM"/>
          </w:rPr>
          <w:delText xml:space="preserve">» </w:delText>
        </w:r>
        <w:r w:rsidRPr="00E6597C">
          <w:rPr>
            <w:rFonts w:ascii="GHEA Grapalat" w:hAnsi="GHEA Grapalat"/>
            <w:color w:val="000000"/>
            <w:sz w:val="21"/>
            <w:szCs w:val="21"/>
            <w:lang w:val="es-ES"/>
          </w:rPr>
          <w:delText xml:space="preserve">     </w:delText>
        </w:r>
        <w:r w:rsidRPr="00E6597C">
          <w:rPr>
            <w:rFonts w:ascii="GHEA Grapalat" w:hAnsi="GHEA Grapalat"/>
            <w:color w:val="000000"/>
            <w:sz w:val="21"/>
            <w:szCs w:val="21"/>
            <w:lang w:val="hy-AM"/>
          </w:rPr>
          <w:delText xml:space="preserve">«      </w:delText>
        </w:r>
        <w:r w:rsidRPr="00E6597C">
          <w:rPr>
            <w:rFonts w:ascii="GHEA Grapalat" w:hAnsi="GHEA Grapalat"/>
            <w:color w:val="000000"/>
            <w:sz w:val="21"/>
            <w:szCs w:val="21"/>
            <w:lang w:val="es-ES"/>
          </w:rPr>
          <w:delText xml:space="preserve">               </w:delText>
        </w:r>
        <w:r w:rsidRPr="00E6597C">
          <w:rPr>
            <w:rFonts w:ascii="GHEA Grapalat" w:hAnsi="GHEA Grapalat"/>
            <w:color w:val="000000"/>
            <w:sz w:val="21"/>
            <w:szCs w:val="21"/>
            <w:lang w:val="hy-AM"/>
          </w:rPr>
          <w:delText xml:space="preserve"> » </w:delText>
        </w:r>
        <w:r w:rsidRPr="00E6597C">
          <w:rPr>
            <w:rFonts w:ascii="GHEA Grapalat" w:hAnsi="GHEA Grapalat"/>
            <w:color w:val="000000"/>
            <w:sz w:val="21"/>
            <w:szCs w:val="21"/>
            <w:lang w:val="es-ES"/>
          </w:rPr>
          <w:delText xml:space="preserve"> </w:delText>
        </w:r>
        <w:r w:rsidRPr="00E6597C">
          <w:rPr>
            <w:rFonts w:ascii="GHEA Grapalat" w:hAnsi="GHEA Grapalat"/>
            <w:color w:val="000000"/>
            <w:sz w:val="21"/>
            <w:szCs w:val="21"/>
            <w:lang w:val="hy-AM"/>
          </w:rPr>
          <w:delText xml:space="preserve">20 </w:delText>
        </w:r>
        <w:r w:rsidRPr="00E6597C">
          <w:rPr>
            <w:rFonts w:ascii="GHEA Grapalat" w:hAnsi="GHEA Grapalat"/>
            <w:color w:val="000000"/>
            <w:sz w:val="21"/>
            <w:szCs w:val="21"/>
            <w:lang w:val="es-ES"/>
          </w:rPr>
          <w:delText xml:space="preserve">  </w:delText>
        </w:r>
        <w:r w:rsidRPr="00E6597C">
          <w:rPr>
            <w:rFonts w:ascii="GHEA Grapalat" w:hAnsi="GHEA Grapalat"/>
            <w:color w:val="000000"/>
            <w:sz w:val="21"/>
            <w:szCs w:val="21"/>
            <w:lang w:val="hy-AM"/>
          </w:rPr>
          <w:delText xml:space="preserve">  թ. դուրս գրված </w:delText>
        </w:r>
        <w:r w:rsidRPr="00E6597C">
          <w:rPr>
            <w:rFonts w:ascii="GHEA Grapalat" w:hAnsi="GHEA Grapalat"/>
            <w:color w:val="000000"/>
            <w:sz w:val="21"/>
            <w:szCs w:val="21"/>
            <w:lang w:val="es-ES"/>
          </w:rPr>
          <w:delText xml:space="preserve">N ___   </w:delText>
        </w:r>
        <w:r w:rsidRPr="00E6597C">
          <w:rPr>
            <w:rFonts w:ascii="GHEA Grapalat" w:hAnsi="GHEA Grapalat"/>
            <w:color w:val="000000"/>
            <w:sz w:val="21"/>
            <w:szCs w:val="21"/>
            <w:lang w:val="hy-AM"/>
          </w:rPr>
          <w:delText xml:space="preserve">հաշիվ ապրանքագիրը, </w:delText>
        </w:r>
        <w:r w:rsidRPr="00E6597C">
          <w:rPr>
            <w:rFonts w:ascii="GHEA Grapalat" w:hAnsi="GHEA Grapalat"/>
            <w:color w:val="000000"/>
            <w:sz w:val="21"/>
            <w:szCs w:val="21"/>
            <w:lang w:val="es-ES"/>
          </w:rPr>
          <w:delText>կազմեցին սույն արձանագրությունը հետևյալի մասին.</w:delText>
        </w:r>
      </w:del>
    </w:p>
    <w:p w14:paraId="225CB602" w14:textId="77777777" w:rsidR="00F02279" w:rsidRPr="00E6597C" w:rsidRDefault="00F02279" w:rsidP="00F02279">
      <w:pPr>
        <w:jc w:val="both"/>
        <w:rPr>
          <w:del w:id="3204" w:author="Հերմինե Գևորգյան" w:date="2026-02-26T23:44:00Z" w16du:dateUtc="2026-02-26T19:44:00Z"/>
          <w:rFonts w:ascii="GHEA Grapalat" w:hAnsi="GHEA Grapalat"/>
          <w:iCs/>
          <w:color w:val="000000"/>
          <w:sz w:val="21"/>
          <w:szCs w:val="21"/>
          <w:lang w:val="hy-AM"/>
        </w:rPr>
      </w:pPr>
      <w:del w:id="3205" w:author="Հերմինե Գևորգյան" w:date="2026-02-26T23:44:00Z" w16du:dateUtc="2026-02-26T19:44:00Z">
        <w:r w:rsidRPr="00E6597C">
          <w:rPr>
            <w:rFonts w:ascii="GHEA Grapalat" w:hAnsi="GHEA Grapalat"/>
            <w:iCs/>
            <w:color w:val="000000"/>
            <w:sz w:val="21"/>
            <w:szCs w:val="21"/>
          </w:rPr>
          <w:delText>Պայմանագրի</w:delText>
        </w:r>
        <w:r w:rsidRPr="00E6597C">
          <w:rPr>
            <w:rFonts w:ascii="GHEA Grapalat" w:hAnsi="GHEA Grapalat"/>
            <w:iCs/>
            <w:color w:val="000000"/>
            <w:sz w:val="21"/>
            <w:szCs w:val="21"/>
            <w:lang w:val="es-ES"/>
          </w:rPr>
          <w:delText xml:space="preserve"> </w:delText>
        </w:r>
        <w:r w:rsidRPr="00E6597C">
          <w:rPr>
            <w:rFonts w:ascii="GHEA Grapalat" w:hAnsi="GHEA Grapalat"/>
            <w:iCs/>
            <w:color w:val="000000"/>
            <w:sz w:val="21"/>
            <w:szCs w:val="21"/>
          </w:rPr>
          <w:delText>շրջանակներում</w:delText>
        </w:r>
        <w:r w:rsidRPr="00E6597C">
          <w:rPr>
            <w:rFonts w:ascii="GHEA Grapalat" w:hAnsi="GHEA Grapalat"/>
            <w:iCs/>
            <w:color w:val="000000"/>
            <w:sz w:val="21"/>
            <w:szCs w:val="21"/>
            <w:lang w:val="es-ES"/>
          </w:rPr>
          <w:delText xml:space="preserve"> </w:delText>
        </w:r>
        <w:r w:rsidRPr="00E6597C">
          <w:rPr>
            <w:rFonts w:ascii="GHEA Grapalat" w:hAnsi="GHEA Grapalat"/>
            <w:iCs/>
            <w:snapToGrid w:val="0"/>
            <w:color w:val="000000"/>
            <w:sz w:val="21"/>
            <w:szCs w:val="21"/>
            <w:lang w:val="es-ES"/>
          </w:rPr>
          <w:delText>Պայմանագրի կողմը  կատարել</w:delText>
        </w:r>
        <w:r w:rsidRPr="00E6597C">
          <w:rPr>
            <w:rFonts w:ascii="GHEA Grapalat" w:hAnsi="GHEA Grapalat"/>
            <w:iCs/>
            <w:color w:val="000000"/>
            <w:sz w:val="21"/>
            <w:szCs w:val="21"/>
            <w:lang w:val="es-ES"/>
          </w:rPr>
          <w:delText xml:space="preserve"> է հետևյալ աշխատանքները</w:delText>
        </w:r>
        <w:r w:rsidRPr="00E6597C">
          <w:rPr>
            <w:rFonts w:ascii="GHEA Grapalat" w:hAnsi="GHEA Grapalat"/>
            <w:iCs/>
            <w:color w:val="000000"/>
            <w:sz w:val="21"/>
            <w:szCs w:val="21"/>
          </w:rPr>
          <w:delText>՝</w:delText>
        </w:r>
      </w:del>
    </w:p>
    <w:p w14:paraId="59BF234C" w14:textId="77777777" w:rsidR="00F02279" w:rsidRPr="00E6597C" w:rsidRDefault="00F02279" w:rsidP="00F02279">
      <w:pPr>
        <w:jc w:val="both"/>
        <w:rPr>
          <w:del w:id="3206" w:author="Հերմինե Գևորգյան" w:date="2026-02-26T23:44:00Z" w16du:dateUtc="2026-02-26T19:44:00Z"/>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02279" w:rsidRPr="00E6597C" w14:paraId="1BA2C068" w14:textId="77777777" w:rsidTr="00545BDE">
        <w:trPr>
          <w:jc w:val="right"/>
          <w:del w:id="3207" w:author="Հերմինե Գևորգյան" w:date="2026-02-26T23:44:00Z"/>
        </w:trPr>
        <w:tc>
          <w:tcPr>
            <w:tcW w:w="357" w:type="dxa"/>
            <w:vMerge w:val="restart"/>
            <w:vAlign w:val="center"/>
          </w:tcPr>
          <w:p w14:paraId="14B9F9C5" w14:textId="77777777" w:rsidR="00F02279" w:rsidRPr="00E6597C" w:rsidRDefault="00F02279" w:rsidP="00545BDE">
            <w:pPr>
              <w:pStyle w:val="af4"/>
              <w:spacing w:before="0" w:beforeAutospacing="0" w:after="0" w:afterAutospacing="0"/>
              <w:jc w:val="center"/>
              <w:rPr>
                <w:del w:id="3208" w:author="Հերմինե Գևորգյան" w:date="2026-02-26T23:44:00Z" w16du:dateUtc="2026-02-26T19:44:00Z"/>
                <w:rFonts w:ascii="GHEA Grapalat" w:hAnsi="GHEA Grapalat"/>
                <w:sz w:val="18"/>
                <w:szCs w:val="18"/>
              </w:rPr>
            </w:pPr>
            <w:del w:id="3209" w:author="Հերմինե Գևորգյան" w:date="2026-02-26T23:44:00Z" w16du:dateUtc="2026-02-26T19:44:00Z">
              <w:r w:rsidRPr="00E6597C">
                <w:rPr>
                  <w:rFonts w:ascii="GHEA Grapalat" w:hAnsi="GHEA Grapalat"/>
                  <w:sz w:val="18"/>
                  <w:szCs w:val="18"/>
                </w:rPr>
                <w:delText>N</w:delText>
              </w:r>
            </w:del>
          </w:p>
        </w:tc>
        <w:tc>
          <w:tcPr>
            <w:tcW w:w="10348" w:type="dxa"/>
            <w:gridSpan w:val="8"/>
            <w:vAlign w:val="center"/>
          </w:tcPr>
          <w:p w14:paraId="3DAFC844" w14:textId="77777777" w:rsidR="00F02279" w:rsidRPr="00E6597C"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del w:id="3210" w:author="Հերմինե Գևորգյան" w:date="2026-02-26T23:44:00Z" w16du:dateUtc="2026-02-26T19:44:00Z"/>
                <w:rFonts w:ascii="GHEA Grapalat" w:hAnsi="GHEA Grapalat"/>
                <w:sz w:val="18"/>
                <w:szCs w:val="18"/>
              </w:rPr>
            </w:pPr>
            <w:del w:id="3211" w:author="Հերմինե Գևորգյան" w:date="2026-02-26T23:44:00Z" w16du:dateUtc="2026-02-26T19:44:00Z">
              <w:r w:rsidRPr="00E6597C">
                <w:rPr>
                  <w:rFonts w:ascii="GHEA Grapalat" w:hAnsi="GHEA Grapalat" w:cs="Sylfaen"/>
                  <w:sz w:val="18"/>
                  <w:szCs w:val="18"/>
                </w:rPr>
                <w:delText>Կատարված</w:delText>
              </w:r>
              <w:r w:rsidRPr="00E6597C">
                <w:rPr>
                  <w:rFonts w:ascii="GHEA Grapalat" w:hAnsi="GHEA Grapalat" w:cs="Courier New"/>
                  <w:sz w:val="18"/>
                  <w:szCs w:val="18"/>
                </w:rPr>
                <w:delText xml:space="preserve"> </w:delText>
              </w:r>
              <w:r w:rsidRPr="00E6597C">
                <w:rPr>
                  <w:rFonts w:ascii="GHEA Grapalat" w:hAnsi="GHEA Grapalat" w:cs="Sylfaen"/>
                  <w:sz w:val="18"/>
                  <w:szCs w:val="18"/>
                </w:rPr>
                <w:delText>աշխատանքների</w:delText>
              </w:r>
            </w:del>
          </w:p>
        </w:tc>
      </w:tr>
      <w:tr w:rsidR="00F02279" w:rsidRPr="00E6597C" w14:paraId="18776671" w14:textId="77777777" w:rsidTr="00545BDE">
        <w:trPr>
          <w:jc w:val="right"/>
          <w:del w:id="3212" w:author="Հերմինե Գևորգյան" w:date="2026-02-26T23:44:00Z"/>
        </w:trPr>
        <w:tc>
          <w:tcPr>
            <w:tcW w:w="357" w:type="dxa"/>
            <w:vMerge/>
          </w:tcPr>
          <w:p w14:paraId="4DBC183E" w14:textId="77777777" w:rsidR="00F02279" w:rsidRPr="00E6597C" w:rsidRDefault="00F02279" w:rsidP="00545BDE">
            <w:pPr>
              <w:pStyle w:val="af4"/>
              <w:spacing w:before="0" w:beforeAutospacing="0" w:after="0" w:afterAutospacing="0"/>
              <w:jc w:val="center"/>
              <w:rPr>
                <w:del w:id="3213" w:author="Հերմինե Գևորգյան" w:date="2026-02-26T23:44:00Z" w16du:dateUtc="2026-02-26T19:44:00Z"/>
                <w:rFonts w:ascii="GHEA Grapalat" w:hAnsi="GHEA Grapalat"/>
                <w:sz w:val="18"/>
                <w:szCs w:val="18"/>
              </w:rPr>
            </w:pPr>
          </w:p>
        </w:tc>
        <w:tc>
          <w:tcPr>
            <w:tcW w:w="1173" w:type="dxa"/>
            <w:vMerge w:val="restart"/>
            <w:vAlign w:val="center"/>
          </w:tcPr>
          <w:p w14:paraId="43FAE0C9" w14:textId="77777777" w:rsidR="00F02279" w:rsidRPr="00E6597C" w:rsidRDefault="00F02279" w:rsidP="00545BDE">
            <w:pPr>
              <w:pStyle w:val="af4"/>
              <w:spacing w:before="0" w:beforeAutospacing="0" w:after="0" w:afterAutospacing="0"/>
              <w:jc w:val="center"/>
              <w:rPr>
                <w:del w:id="3214" w:author="Հերմինե Գևորգյան" w:date="2026-02-26T23:44:00Z" w16du:dateUtc="2026-02-26T19:44:00Z"/>
                <w:rFonts w:ascii="GHEA Grapalat" w:hAnsi="GHEA Grapalat"/>
                <w:sz w:val="18"/>
                <w:szCs w:val="18"/>
              </w:rPr>
            </w:pPr>
            <w:del w:id="3215" w:author="Հերմինե Գևորգյան" w:date="2026-02-26T23:44:00Z" w16du:dateUtc="2026-02-26T19:44:00Z">
              <w:r w:rsidRPr="00E6597C">
                <w:rPr>
                  <w:rFonts w:ascii="GHEA Grapalat" w:hAnsi="GHEA Grapalat"/>
                  <w:sz w:val="18"/>
                  <w:szCs w:val="18"/>
                </w:rPr>
                <w:delText>անվանումը</w:delText>
              </w:r>
            </w:del>
          </w:p>
        </w:tc>
        <w:tc>
          <w:tcPr>
            <w:tcW w:w="1440" w:type="dxa"/>
            <w:vMerge w:val="restart"/>
            <w:vAlign w:val="center"/>
          </w:tcPr>
          <w:p w14:paraId="0A8E45D5" w14:textId="77777777" w:rsidR="00F02279" w:rsidRPr="00E6597C" w:rsidRDefault="00F02279" w:rsidP="00545BDE">
            <w:pPr>
              <w:pStyle w:val="af4"/>
              <w:spacing w:before="0" w:beforeAutospacing="0" w:after="0" w:afterAutospacing="0"/>
              <w:jc w:val="center"/>
              <w:rPr>
                <w:del w:id="3216" w:author="Հերմինե Գևորգյան" w:date="2026-02-26T23:44:00Z" w16du:dateUtc="2026-02-26T19:44:00Z"/>
                <w:rFonts w:ascii="GHEA Grapalat" w:hAnsi="GHEA Grapalat"/>
                <w:sz w:val="18"/>
                <w:szCs w:val="18"/>
              </w:rPr>
            </w:pPr>
            <w:del w:id="3217" w:author="Հերմինե Գևորգյան" w:date="2026-02-26T23:44:00Z" w16du:dateUtc="2026-02-26T19:44:00Z">
              <w:r w:rsidRPr="00E6597C">
                <w:rPr>
                  <w:rFonts w:ascii="GHEA Grapalat" w:hAnsi="GHEA Grapalat"/>
                  <w:sz w:val="18"/>
                  <w:szCs w:val="18"/>
                </w:rPr>
                <w:delText>տեխնիկական  բնութագրի համառոտ շարադրանքը</w:delText>
              </w:r>
            </w:del>
          </w:p>
        </w:tc>
        <w:tc>
          <w:tcPr>
            <w:tcW w:w="2916" w:type="dxa"/>
            <w:gridSpan w:val="2"/>
            <w:vAlign w:val="center"/>
          </w:tcPr>
          <w:p w14:paraId="0F19A272" w14:textId="77777777" w:rsidR="00F02279" w:rsidRPr="00E6597C" w:rsidRDefault="00F02279" w:rsidP="00545BDE">
            <w:pPr>
              <w:pStyle w:val="af4"/>
              <w:spacing w:before="0" w:beforeAutospacing="0" w:after="0" w:afterAutospacing="0"/>
              <w:jc w:val="center"/>
              <w:rPr>
                <w:del w:id="3218" w:author="Հերմինե Գևորգյան" w:date="2026-02-26T23:44:00Z" w16du:dateUtc="2026-02-26T19:44:00Z"/>
                <w:rFonts w:ascii="GHEA Grapalat" w:hAnsi="GHEA Grapalat"/>
                <w:sz w:val="18"/>
                <w:szCs w:val="18"/>
              </w:rPr>
            </w:pPr>
            <w:del w:id="3219" w:author="Հերմինե Գևորգյան" w:date="2026-02-26T23:44:00Z" w16du:dateUtc="2026-02-26T19:44:00Z">
              <w:r w:rsidRPr="00E6597C">
                <w:rPr>
                  <w:rFonts w:ascii="GHEA Grapalat" w:hAnsi="GHEA Grapalat"/>
                  <w:sz w:val="18"/>
                  <w:szCs w:val="18"/>
                </w:rPr>
                <w:delText>քանակական ցուցանիշը</w:delText>
              </w:r>
            </w:del>
          </w:p>
        </w:tc>
        <w:tc>
          <w:tcPr>
            <w:tcW w:w="2976" w:type="dxa"/>
            <w:gridSpan w:val="2"/>
            <w:vAlign w:val="center"/>
          </w:tcPr>
          <w:p w14:paraId="6579AD61" w14:textId="77777777" w:rsidR="00F02279" w:rsidRPr="00E6597C" w:rsidRDefault="00F02279" w:rsidP="00545BDE">
            <w:pPr>
              <w:pStyle w:val="af4"/>
              <w:spacing w:before="0" w:beforeAutospacing="0" w:after="0" w:afterAutospacing="0"/>
              <w:jc w:val="center"/>
              <w:rPr>
                <w:del w:id="3220" w:author="Հերմինե Գևորգյան" w:date="2026-02-26T23:44:00Z" w16du:dateUtc="2026-02-26T19:44:00Z"/>
                <w:rFonts w:ascii="GHEA Grapalat" w:hAnsi="GHEA Grapalat"/>
                <w:sz w:val="18"/>
                <w:szCs w:val="18"/>
              </w:rPr>
            </w:pPr>
            <w:del w:id="3221" w:author="Հերմինե Գևորգյան" w:date="2026-02-26T23:44:00Z" w16du:dateUtc="2026-02-26T19:44:00Z">
              <w:r w:rsidRPr="00E6597C">
                <w:rPr>
                  <w:rFonts w:ascii="GHEA Grapalat" w:hAnsi="GHEA Grapalat"/>
                  <w:sz w:val="18"/>
                  <w:szCs w:val="18"/>
                </w:rPr>
                <w:delText>կատարման ժամկետը</w:delText>
              </w:r>
            </w:del>
          </w:p>
        </w:tc>
        <w:tc>
          <w:tcPr>
            <w:tcW w:w="1168" w:type="dxa"/>
            <w:vMerge w:val="restart"/>
            <w:vAlign w:val="center"/>
          </w:tcPr>
          <w:p w14:paraId="07FD4466" w14:textId="77777777" w:rsidR="00F02279" w:rsidRPr="00E6597C" w:rsidRDefault="00F02279" w:rsidP="00545BDE">
            <w:pPr>
              <w:pStyle w:val="af4"/>
              <w:spacing w:before="0" w:beforeAutospacing="0" w:after="0" w:afterAutospacing="0"/>
              <w:jc w:val="center"/>
              <w:rPr>
                <w:del w:id="3222" w:author="Հերմինե Գևորգյան" w:date="2026-02-26T23:44:00Z" w16du:dateUtc="2026-02-26T19:44:00Z"/>
                <w:rFonts w:ascii="GHEA Grapalat" w:hAnsi="GHEA Grapalat"/>
                <w:sz w:val="18"/>
                <w:szCs w:val="18"/>
              </w:rPr>
            </w:pPr>
            <w:del w:id="3223" w:author="Հերմինե Գևորգյան" w:date="2026-02-26T23:44:00Z" w16du:dateUtc="2026-02-26T19:44:00Z">
              <w:r w:rsidRPr="00E6597C">
                <w:rPr>
                  <w:rFonts w:ascii="GHEA Grapalat" w:hAnsi="GHEA Grapalat"/>
                  <w:sz w:val="18"/>
                  <w:szCs w:val="18"/>
                </w:rPr>
                <w:delText>Վճարման ենթակա գումարը /հազար դրամ/</w:delText>
              </w:r>
            </w:del>
          </w:p>
        </w:tc>
        <w:tc>
          <w:tcPr>
            <w:tcW w:w="675" w:type="dxa"/>
            <w:vMerge w:val="restart"/>
            <w:vAlign w:val="center"/>
          </w:tcPr>
          <w:p w14:paraId="1A35AE96" w14:textId="77777777" w:rsidR="00F02279" w:rsidRPr="00E6597C" w:rsidRDefault="00F02279" w:rsidP="00545BDE">
            <w:pPr>
              <w:pStyle w:val="af4"/>
              <w:spacing w:before="0" w:beforeAutospacing="0" w:after="0" w:afterAutospacing="0"/>
              <w:jc w:val="center"/>
              <w:rPr>
                <w:del w:id="3224" w:author="Հերմինե Գևորգյան" w:date="2026-02-26T23:44:00Z" w16du:dateUtc="2026-02-26T19:44:00Z"/>
                <w:rFonts w:ascii="GHEA Grapalat" w:hAnsi="GHEA Grapalat"/>
                <w:sz w:val="18"/>
                <w:szCs w:val="18"/>
              </w:rPr>
            </w:pPr>
            <w:del w:id="3225" w:author="Հերմինե Գևորգյան" w:date="2026-02-26T23:44:00Z" w16du:dateUtc="2026-02-26T19:44:00Z">
              <w:r w:rsidRPr="00E6597C">
                <w:rPr>
                  <w:rFonts w:ascii="GHEA Grapalat" w:hAnsi="GHEA Grapalat"/>
                  <w:sz w:val="18"/>
                  <w:szCs w:val="18"/>
                </w:rPr>
                <w:delText>Վճարման ժամկետը /ըստ վճարման ժամանակացույցի/</w:delText>
              </w:r>
            </w:del>
          </w:p>
        </w:tc>
      </w:tr>
      <w:tr w:rsidR="00F02279" w:rsidRPr="00E6597C" w14:paraId="5F3D3734" w14:textId="77777777" w:rsidTr="00545BDE">
        <w:trPr>
          <w:trHeight w:val="1105"/>
          <w:jc w:val="right"/>
          <w:del w:id="3226" w:author="Հերմինե Գևորգյան" w:date="2026-02-26T23:44:00Z"/>
        </w:trPr>
        <w:tc>
          <w:tcPr>
            <w:tcW w:w="357" w:type="dxa"/>
            <w:vMerge/>
            <w:tcBorders>
              <w:bottom w:val="single" w:sz="4" w:space="0" w:color="auto"/>
            </w:tcBorders>
          </w:tcPr>
          <w:p w14:paraId="37A1CE80" w14:textId="77777777" w:rsidR="00F02279" w:rsidRPr="00E6597C" w:rsidRDefault="00F02279" w:rsidP="00545BDE">
            <w:pPr>
              <w:pStyle w:val="af4"/>
              <w:spacing w:before="0" w:beforeAutospacing="0" w:after="0" w:afterAutospacing="0"/>
              <w:jc w:val="center"/>
              <w:rPr>
                <w:del w:id="3227" w:author="Հերմինե Գևորգյան" w:date="2026-02-26T23:44:00Z" w16du:dateUtc="2026-02-26T19:44:00Z"/>
                <w:rFonts w:ascii="GHEA Grapalat" w:hAnsi="GHEA Grapalat"/>
                <w:sz w:val="18"/>
                <w:szCs w:val="18"/>
              </w:rPr>
            </w:pPr>
          </w:p>
        </w:tc>
        <w:tc>
          <w:tcPr>
            <w:tcW w:w="1173" w:type="dxa"/>
            <w:vMerge/>
            <w:tcBorders>
              <w:bottom w:val="single" w:sz="4" w:space="0" w:color="auto"/>
            </w:tcBorders>
            <w:vAlign w:val="center"/>
          </w:tcPr>
          <w:p w14:paraId="557BC8FC" w14:textId="77777777" w:rsidR="00F02279" w:rsidRPr="00E6597C" w:rsidRDefault="00F02279" w:rsidP="00545BDE">
            <w:pPr>
              <w:pStyle w:val="af4"/>
              <w:spacing w:before="0" w:beforeAutospacing="0" w:after="0" w:afterAutospacing="0"/>
              <w:jc w:val="center"/>
              <w:rPr>
                <w:del w:id="3228" w:author="Հերմինե Գևորգյան" w:date="2026-02-26T23:44:00Z" w16du:dateUtc="2026-02-26T19:44:00Z"/>
                <w:rFonts w:ascii="GHEA Grapalat" w:hAnsi="GHEA Grapalat"/>
                <w:sz w:val="18"/>
                <w:szCs w:val="18"/>
              </w:rPr>
            </w:pPr>
          </w:p>
        </w:tc>
        <w:tc>
          <w:tcPr>
            <w:tcW w:w="1440" w:type="dxa"/>
            <w:vMerge/>
            <w:tcBorders>
              <w:bottom w:val="single" w:sz="4" w:space="0" w:color="auto"/>
            </w:tcBorders>
            <w:vAlign w:val="center"/>
          </w:tcPr>
          <w:p w14:paraId="08DA4624" w14:textId="77777777" w:rsidR="00F02279" w:rsidRPr="00E6597C" w:rsidRDefault="00F02279" w:rsidP="00545BDE">
            <w:pPr>
              <w:pStyle w:val="af4"/>
              <w:spacing w:before="0" w:beforeAutospacing="0" w:after="0" w:afterAutospacing="0"/>
              <w:jc w:val="center"/>
              <w:rPr>
                <w:del w:id="3229" w:author="Հերմինե Գևորգյան" w:date="2026-02-26T23:44:00Z" w16du:dateUtc="2026-02-26T19:44:00Z"/>
                <w:rFonts w:ascii="GHEA Grapalat" w:hAnsi="GHEA Grapalat"/>
                <w:sz w:val="18"/>
                <w:szCs w:val="18"/>
              </w:rPr>
            </w:pPr>
          </w:p>
        </w:tc>
        <w:tc>
          <w:tcPr>
            <w:tcW w:w="1800" w:type="dxa"/>
            <w:tcBorders>
              <w:bottom w:val="single" w:sz="4" w:space="0" w:color="auto"/>
            </w:tcBorders>
            <w:vAlign w:val="center"/>
          </w:tcPr>
          <w:p w14:paraId="38C17758" w14:textId="77777777" w:rsidR="00F02279" w:rsidRPr="00E6597C" w:rsidRDefault="00F02279" w:rsidP="00545BDE">
            <w:pPr>
              <w:pStyle w:val="af4"/>
              <w:spacing w:before="0" w:beforeAutospacing="0" w:after="0" w:afterAutospacing="0"/>
              <w:jc w:val="center"/>
              <w:rPr>
                <w:del w:id="3230" w:author="Հերմինե Գևորգյան" w:date="2026-02-26T23:44:00Z" w16du:dateUtc="2026-02-26T19:44:00Z"/>
                <w:rFonts w:ascii="GHEA Grapalat" w:hAnsi="GHEA Grapalat"/>
                <w:sz w:val="18"/>
                <w:szCs w:val="18"/>
              </w:rPr>
            </w:pPr>
            <w:del w:id="3231" w:author="Հերմինե Գևորգյան" w:date="2026-02-26T23:44:00Z" w16du:dateUtc="2026-02-26T19:44:00Z">
              <w:r w:rsidRPr="00E6597C">
                <w:rPr>
                  <w:rFonts w:ascii="GHEA Grapalat" w:hAnsi="GHEA Grapalat"/>
                  <w:sz w:val="18"/>
                  <w:szCs w:val="18"/>
                </w:rPr>
                <w:delText>ըստ պայմանագրով հաստատված գնման ժամանակացույցի</w:delText>
              </w:r>
            </w:del>
          </w:p>
        </w:tc>
        <w:tc>
          <w:tcPr>
            <w:tcW w:w="1116" w:type="dxa"/>
            <w:tcBorders>
              <w:bottom w:val="single" w:sz="4" w:space="0" w:color="auto"/>
            </w:tcBorders>
            <w:vAlign w:val="center"/>
          </w:tcPr>
          <w:p w14:paraId="710C4182" w14:textId="77777777" w:rsidR="00F02279" w:rsidRPr="00E6597C" w:rsidRDefault="00F02279" w:rsidP="00545BDE">
            <w:pPr>
              <w:pStyle w:val="af4"/>
              <w:spacing w:before="0" w:beforeAutospacing="0" w:after="0" w:afterAutospacing="0"/>
              <w:jc w:val="center"/>
              <w:rPr>
                <w:del w:id="3232" w:author="Հերմինե Գևորգյան" w:date="2026-02-26T23:44:00Z" w16du:dateUtc="2026-02-26T19:44:00Z"/>
                <w:rFonts w:ascii="GHEA Grapalat" w:hAnsi="GHEA Grapalat"/>
                <w:sz w:val="18"/>
                <w:szCs w:val="18"/>
              </w:rPr>
            </w:pPr>
            <w:del w:id="3233" w:author="Հերմինե Գևորգյան" w:date="2026-02-26T23:44:00Z" w16du:dateUtc="2026-02-26T19:44:00Z">
              <w:r w:rsidRPr="00E6597C">
                <w:rPr>
                  <w:rFonts w:ascii="GHEA Grapalat" w:hAnsi="GHEA Grapalat"/>
                  <w:sz w:val="18"/>
                  <w:szCs w:val="18"/>
                </w:rPr>
                <w:delText>փաստացի</w:delText>
              </w:r>
            </w:del>
          </w:p>
        </w:tc>
        <w:tc>
          <w:tcPr>
            <w:tcW w:w="1842" w:type="dxa"/>
            <w:tcBorders>
              <w:bottom w:val="single" w:sz="4" w:space="0" w:color="auto"/>
            </w:tcBorders>
            <w:vAlign w:val="center"/>
          </w:tcPr>
          <w:p w14:paraId="7E3A108F" w14:textId="77777777" w:rsidR="00F02279" w:rsidRPr="00E6597C" w:rsidRDefault="00F02279" w:rsidP="00545BDE">
            <w:pPr>
              <w:pStyle w:val="af4"/>
              <w:spacing w:before="0" w:beforeAutospacing="0" w:after="0" w:afterAutospacing="0"/>
              <w:jc w:val="center"/>
              <w:rPr>
                <w:del w:id="3234" w:author="Հերմինե Գևորգյան" w:date="2026-02-26T23:44:00Z" w16du:dateUtc="2026-02-26T19:44:00Z"/>
                <w:rFonts w:ascii="GHEA Grapalat" w:hAnsi="GHEA Grapalat"/>
                <w:sz w:val="18"/>
                <w:szCs w:val="18"/>
              </w:rPr>
            </w:pPr>
            <w:del w:id="3235" w:author="Հերմինե Գևորգյան" w:date="2026-02-26T23:44:00Z" w16du:dateUtc="2026-02-26T19:44:00Z">
              <w:r w:rsidRPr="00E6597C">
                <w:rPr>
                  <w:rFonts w:ascii="GHEA Grapalat" w:hAnsi="GHEA Grapalat"/>
                  <w:sz w:val="18"/>
                  <w:szCs w:val="18"/>
                </w:rPr>
                <w:delText>ըստ պայմանագրով հաստատված գնման ժամանակացույցի</w:delText>
              </w:r>
            </w:del>
          </w:p>
        </w:tc>
        <w:tc>
          <w:tcPr>
            <w:tcW w:w="1134" w:type="dxa"/>
            <w:tcBorders>
              <w:bottom w:val="single" w:sz="4" w:space="0" w:color="auto"/>
            </w:tcBorders>
            <w:vAlign w:val="center"/>
          </w:tcPr>
          <w:p w14:paraId="149A335D" w14:textId="77777777" w:rsidR="00F02279" w:rsidRPr="00E6597C" w:rsidRDefault="00F02279" w:rsidP="00545BDE">
            <w:pPr>
              <w:pStyle w:val="af4"/>
              <w:spacing w:before="0" w:beforeAutospacing="0" w:after="0" w:afterAutospacing="0"/>
              <w:jc w:val="center"/>
              <w:rPr>
                <w:del w:id="3236" w:author="Հերմինե Գևորգյան" w:date="2026-02-26T23:44:00Z" w16du:dateUtc="2026-02-26T19:44:00Z"/>
                <w:rFonts w:ascii="GHEA Grapalat" w:hAnsi="GHEA Grapalat"/>
                <w:sz w:val="18"/>
                <w:szCs w:val="18"/>
              </w:rPr>
            </w:pPr>
            <w:del w:id="3237" w:author="Հերմինե Գևորգյան" w:date="2026-02-26T23:44:00Z" w16du:dateUtc="2026-02-26T19:44:00Z">
              <w:r w:rsidRPr="00E6597C">
                <w:rPr>
                  <w:rFonts w:ascii="GHEA Grapalat" w:hAnsi="GHEA Grapalat"/>
                  <w:sz w:val="18"/>
                  <w:szCs w:val="18"/>
                </w:rPr>
                <w:delText>փաստացի</w:delText>
              </w:r>
            </w:del>
          </w:p>
        </w:tc>
        <w:tc>
          <w:tcPr>
            <w:tcW w:w="1168" w:type="dxa"/>
            <w:vMerge/>
            <w:tcBorders>
              <w:bottom w:val="single" w:sz="4" w:space="0" w:color="auto"/>
            </w:tcBorders>
            <w:vAlign w:val="center"/>
          </w:tcPr>
          <w:p w14:paraId="7AB14289" w14:textId="77777777" w:rsidR="00F02279" w:rsidRPr="00E6597C" w:rsidRDefault="00F02279" w:rsidP="00545BDE">
            <w:pPr>
              <w:pStyle w:val="af4"/>
              <w:spacing w:before="0" w:beforeAutospacing="0" w:after="0" w:afterAutospacing="0"/>
              <w:jc w:val="center"/>
              <w:rPr>
                <w:del w:id="3238" w:author="Հերմինե Գևորգյան" w:date="2026-02-26T23:44:00Z" w16du:dateUtc="2026-02-26T19:44:00Z"/>
                <w:rFonts w:ascii="GHEA Grapalat" w:hAnsi="GHEA Grapalat"/>
                <w:sz w:val="18"/>
                <w:szCs w:val="18"/>
              </w:rPr>
            </w:pPr>
          </w:p>
        </w:tc>
        <w:tc>
          <w:tcPr>
            <w:tcW w:w="675" w:type="dxa"/>
            <w:vMerge/>
            <w:tcBorders>
              <w:bottom w:val="single" w:sz="4" w:space="0" w:color="auto"/>
            </w:tcBorders>
            <w:vAlign w:val="center"/>
          </w:tcPr>
          <w:p w14:paraId="7D52741B" w14:textId="77777777" w:rsidR="00F02279" w:rsidRPr="00E6597C" w:rsidRDefault="00F02279" w:rsidP="00545BDE">
            <w:pPr>
              <w:pStyle w:val="af4"/>
              <w:spacing w:before="0" w:beforeAutospacing="0" w:after="0" w:afterAutospacing="0"/>
              <w:jc w:val="center"/>
              <w:rPr>
                <w:del w:id="3239" w:author="Հերմինե Գևորգյան" w:date="2026-02-26T23:44:00Z" w16du:dateUtc="2026-02-26T19:44:00Z"/>
                <w:rFonts w:ascii="GHEA Grapalat" w:hAnsi="GHEA Grapalat"/>
                <w:sz w:val="18"/>
                <w:szCs w:val="18"/>
              </w:rPr>
            </w:pPr>
          </w:p>
        </w:tc>
      </w:tr>
      <w:tr w:rsidR="00F02279" w:rsidRPr="00E6597C" w14:paraId="6D7A6C05" w14:textId="77777777" w:rsidTr="00545BDE">
        <w:trPr>
          <w:jc w:val="right"/>
          <w:del w:id="3240" w:author="Հերմինե Գևորգյան" w:date="2026-02-26T23:44:00Z"/>
        </w:trPr>
        <w:tc>
          <w:tcPr>
            <w:tcW w:w="357" w:type="dxa"/>
            <w:vAlign w:val="center"/>
          </w:tcPr>
          <w:p w14:paraId="4A7BA86C" w14:textId="77777777" w:rsidR="00F02279" w:rsidRPr="00E6597C" w:rsidRDefault="00F02279" w:rsidP="00545BDE">
            <w:pPr>
              <w:pStyle w:val="af4"/>
              <w:spacing w:before="0" w:beforeAutospacing="0" w:after="0" w:afterAutospacing="0"/>
              <w:jc w:val="center"/>
              <w:rPr>
                <w:del w:id="3241" w:author="Հերմինե Գևորգյան" w:date="2026-02-26T23:44:00Z" w16du:dateUtc="2026-02-26T19:44:00Z"/>
                <w:rFonts w:ascii="GHEA Grapalat" w:hAnsi="GHEA Grapalat"/>
                <w:sz w:val="18"/>
                <w:szCs w:val="18"/>
              </w:rPr>
            </w:pPr>
          </w:p>
        </w:tc>
        <w:tc>
          <w:tcPr>
            <w:tcW w:w="1173" w:type="dxa"/>
            <w:vAlign w:val="center"/>
          </w:tcPr>
          <w:p w14:paraId="04F90B9C" w14:textId="77777777" w:rsidR="00F02279" w:rsidRPr="00E6597C" w:rsidRDefault="00F02279" w:rsidP="00545BDE">
            <w:pPr>
              <w:pStyle w:val="af4"/>
              <w:spacing w:before="0" w:beforeAutospacing="0" w:after="0" w:afterAutospacing="0"/>
              <w:jc w:val="center"/>
              <w:rPr>
                <w:del w:id="3242" w:author="Հերմինե Գևորգյան" w:date="2026-02-26T23:44:00Z" w16du:dateUtc="2026-02-26T19:44:00Z"/>
                <w:rFonts w:ascii="GHEA Grapalat" w:hAnsi="GHEA Grapalat"/>
                <w:sz w:val="18"/>
                <w:szCs w:val="18"/>
              </w:rPr>
            </w:pPr>
          </w:p>
        </w:tc>
        <w:tc>
          <w:tcPr>
            <w:tcW w:w="1440" w:type="dxa"/>
            <w:vAlign w:val="center"/>
          </w:tcPr>
          <w:p w14:paraId="613F0103" w14:textId="77777777" w:rsidR="00F02279" w:rsidRPr="00E6597C" w:rsidRDefault="00F02279" w:rsidP="00545BDE">
            <w:pPr>
              <w:pStyle w:val="af4"/>
              <w:spacing w:before="0" w:beforeAutospacing="0" w:after="0" w:afterAutospacing="0"/>
              <w:jc w:val="center"/>
              <w:rPr>
                <w:del w:id="3243" w:author="Հերմինե Գևորգյան" w:date="2026-02-26T23:44:00Z" w16du:dateUtc="2026-02-26T19:44:00Z"/>
                <w:rFonts w:ascii="GHEA Grapalat" w:hAnsi="GHEA Grapalat"/>
                <w:sz w:val="18"/>
                <w:szCs w:val="18"/>
              </w:rPr>
            </w:pPr>
          </w:p>
        </w:tc>
        <w:tc>
          <w:tcPr>
            <w:tcW w:w="1800" w:type="dxa"/>
            <w:vAlign w:val="center"/>
          </w:tcPr>
          <w:p w14:paraId="4916C9C6" w14:textId="77777777" w:rsidR="00F02279" w:rsidRPr="00E6597C" w:rsidRDefault="00F02279" w:rsidP="00545BDE">
            <w:pPr>
              <w:pStyle w:val="af4"/>
              <w:spacing w:before="0" w:beforeAutospacing="0" w:after="0" w:afterAutospacing="0"/>
              <w:jc w:val="center"/>
              <w:rPr>
                <w:del w:id="3244" w:author="Հերմինե Գևորգյան" w:date="2026-02-26T23:44:00Z" w16du:dateUtc="2026-02-26T19:44:00Z"/>
                <w:rFonts w:ascii="GHEA Grapalat" w:hAnsi="GHEA Grapalat"/>
                <w:sz w:val="18"/>
                <w:szCs w:val="18"/>
              </w:rPr>
            </w:pPr>
          </w:p>
        </w:tc>
        <w:tc>
          <w:tcPr>
            <w:tcW w:w="1116" w:type="dxa"/>
            <w:vAlign w:val="center"/>
          </w:tcPr>
          <w:p w14:paraId="0A478A2C" w14:textId="77777777" w:rsidR="00F02279" w:rsidRPr="00E6597C" w:rsidRDefault="00F02279" w:rsidP="00545BDE">
            <w:pPr>
              <w:pStyle w:val="af4"/>
              <w:spacing w:before="0" w:beforeAutospacing="0" w:after="0" w:afterAutospacing="0"/>
              <w:jc w:val="center"/>
              <w:rPr>
                <w:del w:id="3245" w:author="Հերմինե Գևորգյան" w:date="2026-02-26T23:44:00Z" w16du:dateUtc="2026-02-26T19:44:00Z"/>
                <w:rFonts w:ascii="GHEA Grapalat" w:hAnsi="GHEA Grapalat"/>
                <w:sz w:val="18"/>
                <w:szCs w:val="18"/>
              </w:rPr>
            </w:pPr>
          </w:p>
        </w:tc>
        <w:tc>
          <w:tcPr>
            <w:tcW w:w="1842" w:type="dxa"/>
            <w:vAlign w:val="center"/>
          </w:tcPr>
          <w:p w14:paraId="758C7A45" w14:textId="77777777" w:rsidR="00F02279" w:rsidRPr="00E6597C" w:rsidRDefault="00F02279" w:rsidP="00545BDE">
            <w:pPr>
              <w:pStyle w:val="af4"/>
              <w:spacing w:before="0" w:beforeAutospacing="0" w:after="0" w:afterAutospacing="0"/>
              <w:jc w:val="center"/>
              <w:rPr>
                <w:del w:id="3246" w:author="Հերմինե Գևորգյան" w:date="2026-02-26T23:44:00Z" w16du:dateUtc="2026-02-26T19:44:00Z"/>
                <w:rFonts w:ascii="GHEA Grapalat" w:hAnsi="GHEA Grapalat"/>
                <w:sz w:val="18"/>
                <w:szCs w:val="18"/>
              </w:rPr>
            </w:pPr>
          </w:p>
        </w:tc>
        <w:tc>
          <w:tcPr>
            <w:tcW w:w="1134" w:type="dxa"/>
            <w:vAlign w:val="center"/>
          </w:tcPr>
          <w:p w14:paraId="293BA36D" w14:textId="77777777" w:rsidR="00F02279" w:rsidRPr="00E6597C" w:rsidRDefault="00F02279" w:rsidP="00545BDE">
            <w:pPr>
              <w:pStyle w:val="af4"/>
              <w:spacing w:before="0" w:beforeAutospacing="0" w:after="0" w:afterAutospacing="0"/>
              <w:jc w:val="center"/>
              <w:rPr>
                <w:del w:id="3247" w:author="Հերմինե Գևորգյան" w:date="2026-02-26T23:44:00Z" w16du:dateUtc="2026-02-26T19:44:00Z"/>
                <w:rFonts w:ascii="GHEA Grapalat" w:hAnsi="GHEA Grapalat"/>
                <w:sz w:val="18"/>
                <w:szCs w:val="18"/>
              </w:rPr>
            </w:pPr>
          </w:p>
        </w:tc>
        <w:tc>
          <w:tcPr>
            <w:tcW w:w="1168" w:type="dxa"/>
            <w:vAlign w:val="center"/>
          </w:tcPr>
          <w:p w14:paraId="6FF957E6" w14:textId="77777777" w:rsidR="00F02279" w:rsidRPr="00E6597C" w:rsidRDefault="00F02279" w:rsidP="00545BDE">
            <w:pPr>
              <w:pStyle w:val="af4"/>
              <w:spacing w:before="0" w:beforeAutospacing="0" w:after="0" w:afterAutospacing="0"/>
              <w:jc w:val="center"/>
              <w:rPr>
                <w:del w:id="3248" w:author="Հերմինե Գևորգյան" w:date="2026-02-26T23:44:00Z" w16du:dateUtc="2026-02-26T19:44:00Z"/>
                <w:rFonts w:ascii="GHEA Grapalat" w:hAnsi="GHEA Grapalat"/>
                <w:sz w:val="18"/>
                <w:szCs w:val="18"/>
              </w:rPr>
            </w:pPr>
          </w:p>
        </w:tc>
        <w:tc>
          <w:tcPr>
            <w:tcW w:w="675" w:type="dxa"/>
            <w:vAlign w:val="center"/>
          </w:tcPr>
          <w:p w14:paraId="4BAE0173" w14:textId="77777777" w:rsidR="00F02279" w:rsidRPr="00E6597C" w:rsidRDefault="00F02279" w:rsidP="00545BDE">
            <w:pPr>
              <w:pStyle w:val="af4"/>
              <w:spacing w:before="0" w:beforeAutospacing="0" w:after="0" w:afterAutospacing="0"/>
              <w:jc w:val="center"/>
              <w:rPr>
                <w:del w:id="3249" w:author="Հերմինե Գևորգյան" w:date="2026-02-26T23:44:00Z" w16du:dateUtc="2026-02-26T19:44:00Z"/>
                <w:rFonts w:ascii="GHEA Grapalat" w:hAnsi="GHEA Grapalat"/>
                <w:sz w:val="18"/>
                <w:szCs w:val="18"/>
              </w:rPr>
            </w:pPr>
          </w:p>
        </w:tc>
      </w:tr>
      <w:tr w:rsidR="00F02279" w:rsidRPr="00E6597C" w14:paraId="358E5A91" w14:textId="77777777" w:rsidTr="00545BDE">
        <w:trPr>
          <w:jc w:val="right"/>
          <w:del w:id="3250" w:author="Հերմինե Գևորգյան" w:date="2026-02-26T23:44:00Z"/>
        </w:trPr>
        <w:tc>
          <w:tcPr>
            <w:tcW w:w="357" w:type="dxa"/>
          </w:tcPr>
          <w:p w14:paraId="0C8EF474" w14:textId="77777777" w:rsidR="00F02279" w:rsidRPr="00E6597C" w:rsidRDefault="00F02279" w:rsidP="00545BDE">
            <w:pPr>
              <w:pStyle w:val="af4"/>
              <w:spacing w:before="0" w:beforeAutospacing="0" w:after="0" w:afterAutospacing="0"/>
              <w:jc w:val="center"/>
              <w:rPr>
                <w:del w:id="3251" w:author="Հերմինե Գևորգյան" w:date="2026-02-26T23:44:00Z" w16du:dateUtc="2026-02-26T19:44:00Z"/>
                <w:rFonts w:ascii="GHEA Grapalat" w:hAnsi="GHEA Grapalat"/>
              </w:rPr>
            </w:pPr>
          </w:p>
        </w:tc>
        <w:tc>
          <w:tcPr>
            <w:tcW w:w="1173" w:type="dxa"/>
          </w:tcPr>
          <w:p w14:paraId="6344CAB3" w14:textId="77777777" w:rsidR="00F02279" w:rsidRPr="00E6597C" w:rsidRDefault="00F02279" w:rsidP="00545BDE">
            <w:pPr>
              <w:pStyle w:val="af4"/>
              <w:spacing w:before="0" w:beforeAutospacing="0" w:after="0" w:afterAutospacing="0"/>
              <w:jc w:val="center"/>
              <w:rPr>
                <w:del w:id="3252" w:author="Հերմինե Գևորգյան" w:date="2026-02-26T23:44:00Z" w16du:dateUtc="2026-02-26T19:44:00Z"/>
                <w:rFonts w:ascii="GHEA Grapalat" w:hAnsi="GHEA Grapalat"/>
              </w:rPr>
            </w:pPr>
          </w:p>
        </w:tc>
        <w:tc>
          <w:tcPr>
            <w:tcW w:w="1440" w:type="dxa"/>
          </w:tcPr>
          <w:p w14:paraId="61211695" w14:textId="77777777" w:rsidR="00F02279" w:rsidRPr="00E6597C" w:rsidRDefault="00F02279" w:rsidP="00545BDE">
            <w:pPr>
              <w:pStyle w:val="af4"/>
              <w:spacing w:before="0" w:beforeAutospacing="0" w:after="0" w:afterAutospacing="0"/>
              <w:jc w:val="center"/>
              <w:rPr>
                <w:del w:id="3253" w:author="Հերմինե Գևորգյան" w:date="2026-02-26T23:44:00Z" w16du:dateUtc="2026-02-26T19:44:00Z"/>
                <w:rFonts w:ascii="GHEA Grapalat" w:hAnsi="GHEA Grapalat"/>
              </w:rPr>
            </w:pPr>
          </w:p>
        </w:tc>
        <w:tc>
          <w:tcPr>
            <w:tcW w:w="1800" w:type="dxa"/>
          </w:tcPr>
          <w:p w14:paraId="4D6C3F00" w14:textId="77777777" w:rsidR="00F02279" w:rsidRPr="00E6597C" w:rsidRDefault="00F02279" w:rsidP="00545BDE">
            <w:pPr>
              <w:pStyle w:val="af4"/>
              <w:spacing w:before="0" w:beforeAutospacing="0" w:after="0" w:afterAutospacing="0"/>
              <w:jc w:val="center"/>
              <w:rPr>
                <w:del w:id="3254" w:author="Հերմինե Գևորգյան" w:date="2026-02-26T23:44:00Z" w16du:dateUtc="2026-02-26T19:44:00Z"/>
                <w:rFonts w:ascii="GHEA Grapalat" w:hAnsi="GHEA Grapalat"/>
              </w:rPr>
            </w:pPr>
          </w:p>
        </w:tc>
        <w:tc>
          <w:tcPr>
            <w:tcW w:w="1116" w:type="dxa"/>
          </w:tcPr>
          <w:p w14:paraId="4CB9B9EB" w14:textId="77777777" w:rsidR="00F02279" w:rsidRPr="00E6597C" w:rsidRDefault="00F02279" w:rsidP="00545BDE">
            <w:pPr>
              <w:pStyle w:val="af4"/>
              <w:spacing w:before="0" w:beforeAutospacing="0" w:after="0" w:afterAutospacing="0"/>
              <w:jc w:val="center"/>
              <w:rPr>
                <w:del w:id="3255" w:author="Հերմինե Գևորգյան" w:date="2026-02-26T23:44:00Z" w16du:dateUtc="2026-02-26T19:44:00Z"/>
                <w:rFonts w:ascii="GHEA Grapalat" w:hAnsi="GHEA Grapalat"/>
              </w:rPr>
            </w:pPr>
          </w:p>
        </w:tc>
        <w:tc>
          <w:tcPr>
            <w:tcW w:w="1842" w:type="dxa"/>
          </w:tcPr>
          <w:p w14:paraId="0C1E3AD3" w14:textId="77777777" w:rsidR="00F02279" w:rsidRPr="00E6597C" w:rsidRDefault="00F02279" w:rsidP="00545BDE">
            <w:pPr>
              <w:pStyle w:val="af4"/>
              <w:spacing w:before="0" w:beforeAutospacing="0" w:after="0" w:afterAutospacing="0"/>
              <w:jc w:val="center"/>
              <w:rPr>
                <w:del w:id="3256" w:author="Հերմինե Գևորգյան" w:date="2026-02-26T23:44:00Z" w16du:dateUtc="2026-02-26T19:44:00Z"/>
                <w:rFonts w:ascii="GHEA Grapalat" w:hAnsi="GHEA Grapalat"/>
              </w:rPr>
            </w:pPr>
          </w:p>
        </w:tc>
        <w:tc>
          <w:tcPr>
            <w:tcW w:w="1134" w:type="dxa"/>
          </w:tcPr>
          <w:p w14:paraId="7EC36AF1" w14:textId="77777777" w:rsidR="00F02279" w:rsidRPr="00E6597C" w:rsidRDefault="00F02279" w:rsidP="00545BDE">
            <w:pPr>
              <w:pStyle w:val="af4"/>
              <w:spacing w:before="0" w:beforeAutospacing="0" w:after="0" w:afterAutospacing="0"/>
              <w:jc w:val="center"/>
              <w:rPr>
                <w:del w:id="3257" w:author="Հերմինե Գևորգյան" w:date="2026-02-26T23:44:00Z" w16du:dateUtc="2026-02-26T19:44:00Z"/>
                <w:rFonts w:ascii="GHEA Grapalat" w:hAnsi="GHEA Grapalat"/>
              </w:rPr>
            </w:pPr>
          </w:p>
        </w:tc>
        <w:tc>
          <w:tcPr>
            <w:tcW w:w="1168" w:type="dxa"/>
          </w:tcPr>
          <w:p w14:paraId="29EAABE5" w14:textId="77777777" w:rsidR="00F02279" w:rsidRPr="00E6597C" w:rsidRDefault="00F02279" w:rsidP="00545BDE">
            <w:pPr>
              <w:pStyle w:val="af4"/>
              <w:spacing w:before="0" w:beforeAutospacing="0" w:after="0" w:afterAutospacing="0"/>
              <w:jc w:val="center"/>
              <w:rPr>
                <w:del w:id="3258" w:author="Հերմինե Գևորգյան" w:date="2026-02-26T23:44:00Z" w16du:dateUtc="2026-02-26T19:44:00Z"/>
                <w:rFonts w:ascii="GHEA Grapalat" w:hAnsi="GHEA Grapalat"/>
              </w:rPr>
            </w:pPr>
          </w:p>
        </w:tc>
        <w:tc>
          <w:tcPr>
            <w:tcW w:w="675" w:type="dxa"/>
          </w:tcPr>
          <w:p w14:paraId="2AD12BE9" w14:textId="77777777" w:rsidR="00F02279" w:rsidRPr="00E6597C" w:rsidRDefault="00F02279" w:rsidP="00545BDE">
            <w:pPr>
              <w:pStyle w:val="af4"/>
              <w:spacing w:before="0" w:beforeAutospacing="0" w:after="0" w:afterAutospacing="0"/>
              <w:jc w:val="center"/>
              <w:rPr>
                <w:del w:id="3259" w:author="Հերմինե Գևորգյան" w:date="2026-02-26T23:44:00Z" w16du:dateUtc="2026-02-26T19:44:00Z"/>
                <w:rFonts w:ascii="GHEA Grapalat" w:hAnsi="GHEA Grapalat"/>
              </w:rPr>
            </w:pPr>
          </w:p>
        </w:tc>
      </w:tr>
    </w:tbl>
    <w:p w14:paraId="31354D1C" w14:textId="77777777" w:rsidR="00F02279" w:rsidRPr="00E6597C" w:rsidRDefault="00F02279" w:rsidP="00F02279">
      <w:pPr>
        <w:ind w:firstLine="375"/>
        <w:jc w:val="both"/>
        <w:rPr>
          <w:del w:id="3260" w:author="Հերմինե Գևորգյան" w:date="2026-02-26T23:44:00Z" w16du:dateUtc="2026-02-26T19:44:00Z"/>
          <w:rFonts w:ascii="Arial" w:hAnsi="Arial" w:cs="Arial"/>
          <w:iCs/>
          <w:color w:val="000000"/>
          <w:sz w:val="21"/>
          <w:szCs w:val="21"/>
          <w:lang w:val="es-ES"/>
        </w:rPr>
      </w:pPr>
      <w:del w:id="3261" w:author="Հերմինե Գևորգյան" w:date="2026-02-26T23:44:00Z" w16du:dateUtc="2026-02-26T19:44:00Z">
        <w:r w:rsidRPr="00E6597C">
          <w:rPr>
            <w:rFonts w:ascii="Arial" w:hAnsi="Arial" w:cs="Arial"/>
            <w:iCs/>
            <w:color w:val="000000"/>
            <w:sz w:val="21"/>
            <w:szCs w:val="21"/>
            <w:lang w:val="es-ES"/>
          </w:rPr>
          <w:delText> </w:delText>
        </w:r>
      </w:del>
    </w:p>
    <w:p w14:paraId="64DBFC3E" w14:textId="77777777" w:rsidR="00F02279" w:rsidRPr="00E6597C" w:rsidRDefault="00F02279" w:rsidP="00F02279">
      <w:pPr>
        <w:ind w:firstLine="375"/>
        <w:jc w:val="both"/>
        <w:rPr>
          <w:del w:id="3262" w:author="Հերմինե Գևորգյան" w:date="2026-02-26T23:44:00Z" w16du:dateUtc="2026-02-26T19:44:00Z"/>
          <w:rFonts w:ascii="GHEA Grapalat" w:hAnsi="GHEA Grapalat"/>
          <w:iCs/>
          <w:snapToGrid w:val="0"/>
          <w:color w:val="000000"/>
          <w:sz w:val="21"/>
          <w:szCs w:val="21"/>
          <w:lang w:val="es-ES"/>
        </w:rPr>
      </w:pPr>
      <w:del w:id="3263" w:author="Հերմինե Գևորգյան" w:date="2026-02-26T23:44:00Z" w16du:dateUtc="2026-02-26T19:44:00Z">
        <w:r w:rsidRPr="00E6597C">
          <w:rPr>
            <w:rFonts w:ascii="Arial" w:hAnsi="Arial" w:cs="Arial"/>
            <w:iCs/>
            <w:color w:val="000000"/>
            <w:sz w:val="21"/>
            <w:szCs w:val="21"/>
            <w:lang w:val="es-ES"/>
          </w:rPr>
          <w:delText> </w:delText>
        </w:r>
        <w:r w:rsidRPr="00E6597C">
          <w:rPr>
            <w:rFonts w:ascii="GHEA Grapalat" w:hAnsi="GHEA Grapalat"/>
            <w:iCs/>
            <w:snapToGrid w:val="0"/>
            <w:color w:val="000000"/>
            <w:sz w:val="21"/>
            <w:szCs w:val="21"/>
            <w:lang w:val="hy-AM"/>
          </w:rPr>
          <w:delText xml:space="preserve">Սույն </w:delText>
        </w:r>
        <w:r w:rsidRPr="00E6597C">
          <w:rPr>
            <w:rFonts w:ascii="GHEA Grapalat" w:hAnsi="GHEA Grapalat"/>
            <w:iCs/>
            <w:snapToGrid w:val="0"/>
            <w:color w:val="000000"/>
            <w:sz w:val="21"/>
            <w:szCs w:val="21"/>
          </w:rPr>
          <w:delText>արձանագրության</w:delText>
        </w:r>
        <w:r w:rsidRPr="00E6597C">
          <w:rPr>
            <w:rFonts w:ascii="GHEA Grapalat" w:hAnsi="GHEA Grapalat"/>
            <w:iCs/>
            <w:snapToGrid w:val="0"/>
            <w:color w:val="000000"/>
            <w:sz w:val="21"/>
            <w:szCs w:val="21"/>
            <w:lang w:val="es-ES"/>
          </w:rPr>
          <w:delText xml:space="preserve"> </w:delText>
        </w:r>
        <w:r w:rsidRPr="00E6597C">
          <w:rPr>
            <w:rFonts w:ascii="GHEA Grapalat" w:hAnsi="GHEA Grapalat"/>
            <w:iCs/>
            <w:snapToGrid w:val="0"/>
            <w:color w:val="000000"/>
            <w:sz w:val="21"/>
            <w:szCs w:val="21"/>
          </w:rPr>
          <w:delText>երկկողմ</w:delText>
        </w:r>
        <w:r w:rsidRPr="00E6597C">
          <w:rPr>
            <w:rFonts w:ascii="GHEA Grapalat" w:hAnsi="GHEA Grapalat"/>
            <w:iCs/>
            <w:snapToGrid w:val="0"/>
            <w:color w:val="000000"/>
            <w:sz w:val="21"/>
            <w:szCs w:val="21"/>
            <w:lang w:val="es-ES"/>
          </w:rPr>
          <w:delText xml:space="preserve"> </w:delText>
        </w:r>
        <w:r w:rsidRPr="00E6597C">
          <w:rPr>
            <w:rFonts w:ascii="GHEA Grapalat" w:hAnsi="GHEA Grapalat"/>
            <w:iCs/>
            <w:snapToGrid w:val="0"/>
            <w:color w:val="000000"/>
            <w:sz w:val="21"/>
            <w:szCs w:val="21"/>
            <w:lang w:val="hy-AM"/>
          </w:rPr>
          <w:delText>հաստատման համար հիմք հանդիսացած</w:delText>
        </w:r>
        <w:r w:rsidRPr="00E6597C">
          <w:rPr>
            <w:rFonts w:ascii="GHEA Grapalat" w:hAnsi="GHEA Grapalat"/>
            <w:iCs/>
            <w:snapToGrid w:val="0"/>
            <w:color w:val="000000"/>
            <w:sz w:val="21"/>
            <w:szCs w:val="21"/>
            <w:lang w:val="es-ES"/>
          </w:rPr>
          <w:delText xml:space="preserve"> </w:delText>
        </w:r>
        <w:r w:rsidRPr="00E6597C">
          <w:rPr>
            <w:rFonts w:ascii="GHEA Grapalat" w:hAnsi="GHEA Grapalat"/>
            <w:iCs/>
            <w:snapToGrid w:val="0"/>
            <w:color w:val="000000"/>
            <w:sz w:val="21"/>
            <w:szCs w:val="21"/>
          </w:rPr>
          <w:delText>հաշիվ</w:delText>
        </w:r>
        <w:r w:rsidRPr="00E6597C">
          <w:rPr>
            <w:rFonts w:ascii="GHEA Grapalat" w:hAnsi="GHEA Grapalat"/>
            <w:iCs/>
            <w:snapToGrid w:val="0"/>
            <w:color w:val="000000"/>
            <w:sz w:val="21"/>
            <w:szCs w:val="21"/>
            <w:lang w:val="es-ES"/>
          </w:rPr>
          <w:delText xml:space="preserve"> </w:delText>
        </w:r>
        <w:r w:rsidRPr="00E6597C">
          <w:rPr>
            <w:rFonts w:ascii="GHEA Grapalat" w:hAnsi="GHEA Grapalat"/>
            <w:iCs/>
            <w:snapToGrid w:val="0"/>
            <w:color w:val="000000"/>
            <w:sz w:val="21"/>
            <w:szCs w:val="21"/>
          </w:rPr>
          <w:delText>ապրանքագիրը</w:delText>
        </w:r>
        <w:r w:rsidRPr="00E6597C">
          <w:rPr>
            <w:rFonts w:ascii="GHEA Grapalat" w:hAnsi="GHEA Grapalat"/>
            <w:iCs/>
            <w:snapToGrid w:val="0"/>
            <w:color w:val="000000"/>
            <w:sz w:val="21"/>
            <w:szCs w:val="21"/>
            <w:lang w:val="es-ES"/>
          </w:rPr>
          <w:delText xml:space="preserve"> </w:delText>
        </w:r>
        <w:r w:rsidRPr="00E6597C">
          <w:rPr>
            <w:rFonts w:ascii="GHEA Grapalat" w:hAnsi="GHEA Grapalat"/>
            <w:iCs/>
            <w:snapToGrid w:val="0"/>
            <w:color w:val="000000"/>
            <w:sz w:val="21"/>
            <w:szCs w:val="21"/>
          </w:rPr>
          <w:delText>և</w:delText>
        </w:r>
        <w:r w:rsidRPr="00E6597C">
          <w:rPr>
            <w:rFonts w:ascii="GHEA Grapalat" w:hAnsi="GHEA Grapalat"/>
            <w:iCs/>
            <w:snapToGrid w:val="0"/>
            <w:color w:val="000000"/>
            <w:sz w:val="21"/>
            <w:szCs w:val="21"/>
            <w:lang w:val="es-ES"/>
          </w:rPr>
          <w:delText xml:space="preserve"> </w:delText>
        </w:r>
        <w:r w:rsidRPr="00E6597C">
          <w:rPr>
            <w:rFonts w:ascii="GHEA Grapalat" w:hAnsi="GHEA Grapalat"/>
            <w:iCs/>
            <w:snapToGrid w:val="0"/>
            <w:color w:val="000000"/>
            <w:sz w:val="21"/>
            <w:szCs w:val="21"/>
            <w:lang w:val="hy-AM"/>
          </w:rPr>
          <w:delText xml:space="preserve">դրական </w:delText>
        </w:r>
        <w:r w:rsidRPr="00E6597C">
          <w:rPr>
            <w:rFonts w:ascii="GHEA Grapalat" w:hAnsi="GHEA Grapalat"/>
            <w:color w:val="000000"/>
            <w:sz w:val="21"/>
            <w:szCs w:val="21"/>
            <w:lang w:val="es-ES"/>
          </w:rPr>
          <w:delText>եզրակացությունը</w:delText>
        </w:r>
        <w:r w:rsidRPr="00E6597C">
          <w:rPr>
            <w:rFonts w:ascii="GHEA Grapalat" w:hAnsi="GHEA Grapalat"/>
            <w:iCs/>
            <w:snapToGrid w:val="0"/>
            <w:color w:val="000000"/>
            <w:sz w:val="21"/>
            <w:szCs w:val="21"/>
            <w:lang w:val="es-ES"/>
          </w:rPr>
          <w:delText xml:space="preserve"> հանդիսանում են սույն արձանագրության բաղկացուցիչ մասը և կցվում են:</w:delText>
        </w:r>
      </w:del>
    </w:p>
    <w:p w14:paraId="6668C4E4" w14:textId="77777777" w:rsidR="00F02279" w:rsidRPr="00E6597C" w:rsidRDefault="00F02279" w:rsidP="00F02279">
      <w:pPr>
        <w:ind w:firstLine="375"/>
        <w:jc w:val="both"/>
        <w:rPr>
          <w:del w:id="3264" w:author="Հերմինե Գևորգյան" w:date="2026-02-26T23:44:00Z" w16du:dateUtc="2026-02-26T19:44:00Z"/>
          <w:rFonts w:ascii="GHEA Grapalat" w:hAnsi="GHEA Grapalat"/>
          <w:iCs/>
          <w:snapToGrid w:val="0"/>
          <w:color w:val="000000"/>
          <w:sz w:val="21"/>
          <w:szCs w:val="21"/>
          <w:lang w:val="es-ES"/>
        </w:rPr>
      </w:pPr>
    </w:p>
    <w:p w14:paraId="5C564E05" w14:textId="77777777" w:rsidR="00F02279" w:rsidRPr="00E6597C" w:rsidRDefault="00F02279" w:rsidP="00F02279">
      <w:pPr>
        <w:ind w:firstLine="375"/>
        <w:jc w:val="both"/>
        <w:rPr>
          <w:del w:id="3265" w:author="Հերմինե Գևորգյան" w:date="2026-02-26T23:44:00Z" w16du:dateUtc="2026-02-26T19:44:00Z"/>
          <w:rFonts w:ascii="GHEA Grapalat" w:hAnsi="GHEA Grapalat"/>
          <w:iCs/>
          <w:snapToGrid w:val="0"/>
          <w:color w:val="000000"/>
          <w:sz w:val="2"/>
          <w:szCs w:val="21"/>
          <w:lang w:val="es-ES"/>
        </w:rPr>
      </w:pPr>
    </w:p>
    <w:p w14:paraId="75FC04EF" w14:textId="77777777" w:rsidR="00F02279" w:rsidRPr="00E6597C" w:rsidRDefault="00F02279" w:rsidP="00F02279">
      <w:pPr>
        <w:ind w:firstLine="375"/>
        <w:rPr>
          <w:del w:id="3266" w:author="Հերմինե Գևորգյան" w:date="2026-02-26T23:44:00Z" w16du:dateUtc="2026-02-26T19:44:00Z"/>
          <w:rFonts w:ascii="GHEA Grapalat" w:hAnsi="GHEA Grapalat"/>
          <w:iCs/>
          <w:snapToGrid w:val="0"/>
          <w:color w:val="000000"/>
          <w:sz w:val="2"/>
          <w:szCs w:val="21"/>
          <w:lang w:val="es-ES"/>
        </w:rPr>
      </w:pPr>
      <w:del w:id="3267" w:author="Հերմինե Գևորգյան" w:date="2026-02-26T23:44:00Z" w16du:dateUtc="2026-02-26T19:44:00Z">
        <w:r w:rsidRPr="00E6597C">
          <w:rPr>
            <w:rFonts w:ascii="GHEA Grapalat" w:hAnsi="GHEA Grapalat"/>
            <w:iCs/>
            <w:snapToGrid w:val="0"/>
            <w:color w:val="000000"/>
            <w:sz w:val="21"/>
            <w:szCs w:val="21"/>
            <w:lang w:val="es-ES"/>
          </w:rPr>
          <w:delText> </w:delText>
        </w:r>
      </w:del>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02279" w:rsidRPr="00E6597C" w14:paraId="077AE336" w14:textId="77777777" w:rsidTr="00545BDE">
        <w:trPr>
          <w:trHeight w:val="266"/>
          <w:tblCellSpacing w:w="7" w:type="dxa"/>
          <w:jc w:val="center"/>
          <w:del w:id="3268" w:author="Հերմինե Գևորգյան" w:date="2026-02-26T23:44:00Z"/>
        </w:trPr>
        <w:tc>
          <w:tcPr>
            <w:tcW w:w="0" w:type="auto"/>
            <w:vAlign w:val="center"/>
          </w:tcPr>
          <w:p w14:paraId="60562CF9" w14:textId="77777777" w:rsidR="00F02279" w:rsidRPr="00E6597C" w:rsidRDefault="00F02279" w:rsidP="00545BDE">
            <w:pPr>
              <w:jc w:val="center"/>
              <w:rPr>
                <w:del w:id="3269" w:author="Հերմինե Գևորգյան" w:date="2026-02-26T23:44:00Z" w16du:dateUtc="2026-02-26T19:44:00Z"/>
                <w:rFonts w:ascii="GHEA Grapalat" w:hAnsi="GHEA Grapalat"/>
                <w:iCs/>
                <w:color w:val="000000"/>
                <w:sz w:val="21"/>
                <w:szCs w:val="21"/>
              </w:rPr>
            </w:pPr>
            <w:del w:id="3270" w:author="Հերմինե Գևորգյան" w:date="2026-02-26T23:44:00Z" w16du:dateUtc="2026-02-26T19:44:00Z">
              <w:r w:rsidRPr="00E6597C">
                <w:rPr>
                  <w:rFonts w:ascii="GHEA Grapalat" w:hAnsi="GHEA Grapalat"/>
                  <w:iCs/>
                  <w:color w:val="000000"/>
                  <w:sz w:val="21"/>
                  <w:szCs w:val="21"/>
                </w:rPr>
                <w:delText xml:space="preserve">Աշխատանքը հանձնեց </w:delText>
              </w:r>
            </w:del>
          </w:p>
        </w:tc>
        <w:tc>
          <w:tcPr>
            <w:tcW w:w="0" w:type="auto"/>
            <w:vAlign w:val="center"/>
          </w:tcPr>
          <w:p w14:paraId="650838E0" w14:textId="77777777" w:rsidR="00F02279" w:rsidRPr="00E6597C" w:rsidRDefault="00F02279" w:rsidP="00545BDE">
            <w:pPr>
              <w:jc w:val="center"/>
              <w:rPr>
                <w:del w:id="3271" w:author="Հերմինե Գևորգյան" w:date="2026-02-26T23:44:00Z" w16du:dateUtc="2026-02-26T19:44:00Z"/>
                <w:rFonts w:ascii="GHEA Grapalat" w:hAnsi="GHEA Grapalat"/>
                <w:iCs/>
                <w:color w:val="000000"/>
                <w:sz w:val="21"/>
                <w:szCs w:val="21"/>
              </w:rPr>
            </w:pPr>
            <w:del w:id="3272" w:author="Հերմինե Գևորգյան" w:date="2026-02-26T23:44:00Z" w16du:dateUtc="2026-02-26T19:44:00Z">
              <w:r w:rsidRPr="00E6597C">
                <w:rPr>
                  <w:rFonts w:ascii="GHEA Grapalat" w:hAnsi="GHEA Grapalat"/>
                  <w:iCs/>
                  <w:color w:val="000000"/>
                  <w:sz w:val="21"/>
                  <w:szCs w:val="21"/>
                </w:rPr>
                <w:delText>Աշխատանքը ընդունեց</w:delText>
              </w:r>
            </w:del>
          </w:p>
        </w:tc>
      </w:tr>
      <w:tr w:rsidR="00F02279" w:rsidRPr="00E6597C" w14:paraId="5A558BD8" w14:textId="77777777" w:rsidTr="00545BDE">
        <w:trPr>
          <w:trHeight w:val="473"/>
          <w:tblCellSpacing w:w="7" w:type="dxa"/>
          <w:jc w:val="center"/>
          <w:del w:id="3273" w:author="Հերմինե Գևորգյան" w:date="2026-02-26T23:44:00Z"/>
        </w:trPr>
        <w:tc>
          <w:tcPr>
            <w:tcW w:w="0" w:type="auto"/>
            <w:vAlign w:val="center"/>
          </w:tcPr>
          <w:p w14:paraId="106B4F6F" w14:textId="77777777" w:rsidR="00F02279" w:rsidRPr="00E6597C" w:rsidRDefault="00F02279" w:rsidP="00545BDE">
            <w:pPr>
              <w:jc w:val="center"/>
              <w:rPr>
                <w:del w:id="3274" w:author="Հերմինե Գևորգյան" w:date="2026-02-26T23:44:00Z" w16du:dateUtc="2026-02-26T19:44:00Z"/>
                <w:rFonts w:ascii="GHEA Grapalat" w:hAnsi="GHEA Grapalat"/>
                <w:iCs/>
                <w:sz w:val="21"/>
                <w:szCs w:val="21"/>
              </w:rPr>
            </w:pPr>
            <w:del w:id="3275" w:author="Հերմինե Գևորգյան" w:date="2026-02-26T23:44:00Z" w16du:dateUtc="2026-02-26T19:44:00Z">
              <w:r w:rsidRPr="00E6597C">
                <w:rPr>
                  <w:rFonts w:ascii="GHEA Grapalat" w:hAnsi="GHEA Grapalat"/>
                  <w:iCs/>
                  <w:sz w:val="21"/>
                  <w:szCs w:val="21"/>
                </w:rPr>
                <w:delText xml:space="preserve">___________________________ </w:delText>
              </w:r>
            </w:del>
          </w:p>
          <w:p w14:paraId="7FD30D5E" w14:textId="77777777" w:rsidR="00F02279" w:rsidRPr="00E6597C" w:rsidRDefault="00F02279" w:rsidP="00545BDE">
            <w:pPr>
              <w:jc w:val="center"/>
              <w:rPr>
                <w:del w:id="3276" w:author="Հերմինե Գևորգյան" w:date="2026-02-26T23:44:00Z" w16du:dateUtc="2026-02-26T19:44:00Z"/>
                <w:rFonts w:ascii="GHEA Grapalat" w:hAnsi="GHEA Grapalat"/>
                <w:iCs/>
                <w:sz w:val="21"/>
                <w:szCs w:val="21"/>
              </w:rPr>
            </w:pPr>
            <w:del w:id="3277" w:author="Հերմինե Գևորգյան" w:date="2026-02-26T23:44:00Z" w16du:dateUtc="2026-02-26T19:44:00Z">
              <w:r w:rsidRPr="00E6597C">
                <w:rPr>
                  <w:rFonts w:ascii="GHEA Grapalat" w:hAnsi="GHEA Grapalat"/>
                  <w:iCs/>
                  <w:sz w:val="15"/>
                  <w:szCs w:val="15"/>
                </w:rPr>
                <w:delText xml:space="preserve">ստորագրություն </w:delText>
              </w:r>
            </w:del>
          </w:p>
        </w:tc>
        <w:tc>
          <w:tcPr>
            <w:tcW w:w="0" w:type="auto"/>
            <w:vAlign w:val="center"/>
          </w:tcPr>
          <w:p w14:paraId="5EB4CA41" w14:textId="77777777" w:rsidR="00F02279" w:rsidRPr="00E6597C" w:rsidRDefault="00F02279" w:rsidP="00545BDE">
            <w:pPr>
              <w:jc w:val="center"/>
              <w:rPr>
                <w:del w:id="3278" w:author="Հերմինե Գևորգյան" w:date="2026-02-26T23:44:00Z" w16du:dateUtc="2026-02-26T19:44:00Z"/>
                <w:rFonts w:ascii="GHEA Grapalat" w:hAnsi="GHEA Grapalat"/>
                <w:iCs/>
                <w:sz w:val="21"/>
                <w:szCs w:val="21"/>
              </w:rPr>
            </w:pPr>
            <w:del w:id="3279" w:author="Հերմինե Գևորգյան" w:date="2026-02-26T23:44:00Z" w16du:dateUtc="2026-02-26T19:44:00Z">
              <w:r w:rsidRPr="00E6597C">
                <w:rPr>
                  <w:rFonts w:ascii="GHEA Grapalat" w:hAnsi="GHEA Grapalat"/>
                  <w:iCs/>
                  <w:sz w:val="21"/>
                  <w:szCs w:val="21"/>
                </w:rPr>
                <w:delText>___________________________</w:delText>
              </w:r>
            </w:del>
          </w:p>
          <w:p w14:paraId="58C00A3C" w14:textId="77777777" w:rsidR="00F02279" w:rsidRPr="00E6597C" w:rsidRDefault="00F02279" w:rsidP="00545BDE">
            <w:pPr>
              <w:jc w:val="center"/>
              <w:rPr>
                <w:del w:id="3280" w:author="Հերմինե Գևորգյան" w:date="2026-02-26T23:44:00Z" w16du:dateUtc="2026-02-26T19:44:00Z"/>
                <w:rFonts w:ascii="GHEA Grapalat" w:hAnsi="GHEA Grapalat"/>
                <w:iCs/>
                <w:sz w:val="21"/>
                <w:szCs w:val="21"/>
              </w:rPr>
            </w:pPr>
            <w:del w:id="3281" w:author="Հերմինե Գևորգյան" w:date="2026-02-26T23:44:00Z" w16du:dateUtc="2026-02-26T19:44:00Z">
              <w:r w:rsidRPr="00E6597C">
                <w:rPr>
                  <w:rFonts w:ascii="GHEA Grapalat" w:hAnsi="GHEA Grapalat"/>
                  <w:iCs/>
                  <w:sz w:val="15"/>
                  <w:szCs w:val="15"/>
                </w:rPr>
                <w:delText xml:space="preserve">ստորագրություն </w:delText>
              </w:r>
            </w:del>
          </w:p>
        </w:tc>
      </w:tr>
      <w:tr w:rsidR="00F02279" w:rsidRPr="00E6597C" w14:paraId="0CAFA70C" w14:textId="77777777" w:rsidTr="00545BDE">
        <w:trPr>
          <w:trHeight w:val="503"/>
          <w:tblCellSpacing w:w="7" w:type="dxa"/>
          <w:jc w:val="center"/>
          <w:del w:id="3282" w:author="Հերմինե Գևորգյան" w:date="2026-02-26T23:44:00Z"/>
        </w:trPr>
        <w:tc>
          <w:tcPr>
            <w:tcW w:w="0" w:type="auto"/>
            <w:vAlign w:val="center"/>
          </w:tcPr>
          <w:p w14:paraId="1EE2B476" w14:textId="77777777" w:rsidR="00F02279" w:rsidRPr="00E6597C" w:rsidRDefault="00F02279" w:rsidP="00545BDE">
            <w:pPr>
              <w:jc w:val="center"/>
              <w:rPr>
                <w:del w:id="3283" w:author="Հերմինե Գևորգյան" w:date="2026-02-26T23:44:00Z" w16du:dateUtc="2026-02-26T19:44:00Z"/>
                <w:rFonts w:ascii="GHEA Grapalat" w:hAnsi="GHEA Grapalat"/>
                <w:iCs/>
                <w:sz w:val="21"/>
                <w:szCs w:val="21"/>
              </w:rPr>
            </w:pPr>
            <w:del w:id="3284" w:author="Հերմինե Գևորգյան" w:date="2026-02-26T23:44:00Z" w16du:dateUtc="2026-02-26T19:44:00Z">
              <w:r w:rsidRPr="00E6597C">
                <w:rPr>
                  <w:rFonts w:ascii="GHEA Grapalat" w:hAnsi="GHEA Grapalat"/>
                  <w:iCs/>
                  <w:sz w:val="21"/>
                  <w:szCs w:val="21"/>
                </w:rPr>
                <w:delText xml:space="preserve">___________________________ </w:delText>
              </w:r>
            </w:del>
          </w:p>
          <w:p w14:paraId="7A31E848" w14:textId="77777777" w:rsidR="00F02279" w:rsidRPr="00E6597C" w:rsidRDefault="00F02279" w:rsidP="00545BDE">
            <w:pPr>
              <w:jc w:val="center"/>
              <w:rPr>
                <w:del w:id="3285" w:author="Հերմինե Գևորգյան" w:date="2026-02-26T23:44:00Z" w16du:dateUtc="2026-02-26T19:44:00Z"/>
                <w:rFonts w:ascii="GHEA Grapalat" w:hAnsi="GHEA Grapalat"/>
                <w:iCs/>
                <w:sz w:val="21"/>
                <w:szCs w:val="21"/>
              </w:rPr>
            </w:pPr>
            <w:del w:id="3286" w:author="Հերմինե Գևորգյան" w:date="2026-02-26T23:44:00Z" w16du:dateUtc="2026-02-26T19:44:00Z">
              <w:r w:rsidRPr="00E6597C">
                <w:rPr>
                  <w:rFonts w:ascii="GHEA Grapalat" w:hAnsi="GHEA Grapalat"/>
                  <w:iCs/>
                  <w:sz w:val="15"/>
                  <w:szCs w:val="15"/>
                </w:rPr>
                <w:delText>ազգանուն, անուն</w:delText>
              </w:r>
            </w:del>
          </w:p>
        </w:tc>
        <w:tc>
          <w:tcPr>
            <w:tcW w:w="0" w:type="auto"/>
            <w:vAlign w:val="center"/>
          </w:tcPr>
          <w:p w14:paraId="67A9150E" w14:textId="77777777" w:rsidR="00F02279" w:rsidRPr="00E6597C" w:rsidRDefault="00F02279" w:rsidP="00545BDE">
            <w:pPr>
              <w:jc w:val="center"/>
              <w:rPr>
                <w:del w:id="3287" w:author="Հերմինե Գևորգյան" w:date="2026-02-26T23:44:00Z" w16du:dateUtc="2026-02-26T19:44:00Z"/>
                <w:rFonts w:ascii="GHEA Grapalat" w:hAnsi="GHEA Grapalat"/>
                <w:iCs/>
                <w:sz w:val="21"/>
                <w:szCs w:val="21"/>
              </w:rPr>
            </w:pPr>
            <w:del w:id="3288" w:author="Հերմինե Գևորգյան" w:date="2026-02-26T23:44:00Z" w16du:dateUtc="2026-02-26T19:44:00Z">
              <w:r w:rsidRPr="00E6597C">
                <w:rPr>
                  <w:rFonts w:ascii="GHEA Grapalat" w:hAnsi="GHEA Grapalat"/>
                  <w:iCs/>
                  <w:sz w:val="21"/>
                  <w:szCs w:val="21"/>
                </w:rPr>
                <w:delText>___________________________</w:delText>
              </w:r>
            </w:del>
          </w:p>
          <w:p w14:paraId="5C99A083" w14:textId="77777777" w:rsidR="00F02279" w:rsidRPr="00E6597C" w:rsidRDefault="00F02279" w:rsidP="00545BDE">
            <w:pPr>
              <w:jc w:val="center"/>
              <w:rPr>
                <w:del w:id="3289" w:author="Հերմինե Գևորգյան" w:date="2026-02-26T23:44:00Z" w16du:dateUtc="2026-02-26T19:44:00Z"/>
                <w:rFonts w:ascii="GHEA Grapalat" w:hAnsi="GHEA Grapalat"/>
                <w:iCs/>
                <w:sz w:val="21"/>
                <w:szCs w:val="21"/>
              </w:rPr>
            </w:pPr>
            <w:del w:id="3290" w:author="Հերմինե Գևորգյան" w:date="2026-02-26T23:44:00Z" w16du:dateUtc="2026-02-26T19:44:00Z">
              <w:r w:rsidRPr="00E6597C">
                <w:rPr>
                  <w:rFonts w:ascii="GHEA Grapalat" w:hAnsi="GHEA Grapalat"/>
                  <w:iCs/>
                  <w:sz w:val="15"/>
                  <w:szCs w:val="15"/>
                </w:rPr>
                <w:delText>ազգանուն, անուն</w:delText>
              </w:r>
            </w:del>
          </w:p>
        </w:tc>
      </w:tr>
      <w:tr w:rsidR="00F02279" w:rsidRPr="00E6597C" w14:paraId="09E7C42E" w14:textId="77777777" w:rsidTr="00545BDE">
        <w:trPr>
          <w:trHeight w:val="281"/>
          <w:tblCellSpacing w:w="7" w:type="dxa"/>
          <w:jc w:val="center"/>
          <w:del w:id="3291" w:author="Հերմինե Գևորգյան" w:date="2026-02-26T23:44:00Z"/>
        </w:trPr>
        <w:tc>
          <w:tcPr>
            <w:tcW w:w="0" w:type="auto"/>
            <w:vAlign w:val="center"/>
          </w:tcPr>
          <w:p w14:paraId="49A82896" w14:textId="77777777" w:rsidR="00F02279" w:rsidRPr="00E6597C" w:rsidRDefault="00F02279" w:rsidP="00545BDE">
            <w:pPr>
              <w:rPr>
                <w:del w:id="3292" w:author="Հերմինե Գևորգյան" w:date="2026-02-26T23:44:00Z" w16du:dateUtc="2026-02-26T19:44:00Z"/>
                <w:rFonts w:ascii="GHEA Grapalat" w:hAnsi="GHEA Grapalat"/>
                <w:iCs/>
                <w:color w:val="000000"/>
                <w:sz w:val="21"/>
                <w:szCs w:val="21"/>
              </w:rPr>
            </w:pPr>
            <w:del w:id="3293" w:author="Հերմինե Գևորգյան" w:date="2026-02-26T23:44:00Z" w16du:dateUtc="2026-02-26T19:44:00Z">
              <w:r w:rsidRPr="00E6597C">
                <w:rPr>
                  <w:rFonts w:ascii="GHEA Grapalat" w:hAnsi="GHEA Grapalat"/>
                  <w:iCs/>
                  <w:color w:val="000000"/>
                  <w:sz w:val="21"/>
                  <w:szCs w:val="21"/>
                </w:rPr>
                <w:delText xml:space="preserve">                              Կ.Տ.</w:delText>
              </w:r>
              <w:r w:rsidRPr="00E6597C">
                <w:rPr>
                  <w:rFonts w:ascii="Arial" w:hAnsi="Arial" w:cs="Arial"/>
                  <w:iCs/>
                  <w:color w:val="000000"/>
                  <w:sz w:val="21"/>
                  <w:szCs w:val="21"/>
                </w:rPr>
                <w:delText xml:space="preserve">                                                                                 </w:delText>
              </w:r>
            </w:del>
          </w:p>
        </w:tc>
        <w:tc>
          <w:tcPr>
            <w:tcW w:w="0" w:type="auto"/>
            <w:vAlign w:val="center"/>
          </w:tcPr>
          <w:p w14:paraId="5329E94B" w14:textId="77777777" w:rsidR="00F02279" w:rsidRPr="00E6597C" w:rsidRDefault="00F02279" w:rsidP="00545BDE">
            <w:pPr>
              <w:rPr>
                <w:del w:id="3294" w:author="Հերմինե Գևորգյան" w:date="2026-02-26T23:44:00Z" w16du:dateUtc="2026-02-26T19:44:00Z"/>
                <w:rFonts w:ascii="GHEA Grapalat" w:hAnsi="GHEA Grapalat"/>
                <w:iCs/>
                <w:color w:val="000000"/>
                <w:sz w:val="21"/>
                <w:szCs w:val="21"/>
              </w:rPr>
            </w:pPr>
            <w:del w:id="3295" w:author="Հերմինե Գևորգյան" w:date="2026-02-26T23:44:00Z" w16du:dateUtc="2026-02-26T19:44:00Z">
              <w:r w:rsidRPr="00E6597C">
                <w:rPr>
                  <w:rFonts w:ascii="Arial" w:hAnsi="Arial" w:cs="Arial"/>
                  <w:iCs/>
                  <w:color w:val="000000"/>
                  <w:sz w:val="21"/>
                  <w:szCs w:val="21"/>
                </w:rPr>
                <w:delText xml:space="preserve">                                     </w:delText>
              </w:r>
              <w:r w:rsidRPr="00E6597C">
                <w:rPr>
                  <w:rFonts w:ascii="GHEA Grapalat" w:hAnsi="GHEA Grapalat"/>
                  <w:iCs/>
                  <w:color w:val="000000"/>
                  <w:sz w:val="21"/>
                  <w:szCs w:val="21"/>
                </w:rPr>
                <w:delText>Կ.Տ.</w:delText>
              </w:r>
            </w:del>
          </w:p>
        </w:tc>
      </w:tr>
    </w:tbl>
    <w:p w14:paraId="1B5DDBB3" w14:textId="77777777" w:rsidR="00F02279" w:rsidRPr="00E6597C" w:rsidRDefault="00F02279" w:rsidP="00F02279">
      <w:pPr>
        <w:ind w:left="-142" w:firstLine="142"/>
        <w:jc w:val="center"/>
        <w:rPr>
          <w:del w:id="3296" w:author="Հերմինե Գևորգյան" w:date="2026-02-26T23:44:00Z" w16du:dateUtc="2026-02-26T19:44:00Z"/>
          <w:rFonts w:ascii="GHEA Grapalat" w:hAnsi="GHEA Grapalat" w:cs="Sylfaen"/>
          <w:b/>
        </w:rPr>
      </w:pPr>
    </w:p>
    <w:p w14:paraId="7AC22456" w14:textId="77777777" w:rsidR="00F02279" w:rsidRPr="00E6597C" w:rsidRDefault="00F02279" w:rsidP="00F02279">
      <w:pPr>
        <w:ind w:left="-142" w:firstLine="142"/>
        <w:jc w:val="center"/>
        <w:rPr>
          <w:del w:id="3297" w:author="Հերմինե Գևորգյան" w:date="2026-02-26T23:44:00Z" w16du:dateUtc="2026-02-26T19:44:00Z"/>
          <w:rFonts w:ascii="GHEA Grapalat" w:hAnsi="GHEA Grapalat" w:cs="Sylfaen"/>
          <w:b/>
        </w:rPr>
      </w:pPr>
    </w:p>
    <w:p w14:paraId="04F8EDEF" w14:textId="77777777" w:rsidR="00F02279" w:rsidRPr="00E6597C" w:rsidRDefault="00F02279" w:rsidP="00F02279">
      <w:pPr>
        <w:ind w:left="-142" w:firstLine="142"/>
        <w:jc w:val="center"/>
        <w:rPr>
          <w:del w:id="3298" w:author="Հերմինե Գևորգյան" w:date="2026-02-26T23:44:00Z" w16du:dateUtc="2026-02-26T19:44:00Z"/>
          <w:rFonts w:ascii="GHEA Grapalat" w:hAnsi="GHEA Grapalat" w:cs="Sylfaen"/>
          <w:b/>
        </w:rPr>
      </w:pPr>
    </w:p>
    <w:p w14:paraId="5CCC9282" w14:textId="77777777" w:rsidR="00F02279" w:rsidRPr="00E6597C" w:rsidRDefault="00F02279" w:rsidP="00F02279">
      <w:pPr>
        <w:ind w:firstLine="567"/>
        <w:jc w:val="right"/>
        <w:rPr>
          <w:del w:id="3299" w:author="Հերմինե Գևորգյան" w:date="2026-02-26T23:44:00Z" w16du:dateUtc="2026-02-26T19:44:00Z"/>
          <w:rFonts w:ascii="GHEA Grapalat" w:hAnsi="GHEA Grapalat" w:cs="Sylfaen"/>
          <w:i/>
          <w:sz w:val="22"/>
          <w:szCs w:val="22"/>
          <w:lang w:val="pt-BR"/>
        </w:rPr>
      </w:pPr>
    </w:p>
    <w:p w14:paraId="506A85B1" w14:textId="77777777" w:rsidR="00F02279" w:rsidRPr="00E6597C" w:rsidRDefault="00F02279" w:rsidP="00F02279">
      <w:pPr>
        <w:ind w:firstLine="567"/>
        <w:jc w:val="right"/>
        <w:rPr>
          <w:rFonts w:ascii="GHEA Grapalat" w:hAnsi="GHEA Grapalat" w:cs="Sylfaen"/>
          <w:i/>
          <w:sz w:val="20"/>
          <w:szCs w:val="20"/>
          <w:lang w:val="pt-BR"/>
        </w:rPr>
      </w:pPr>
      <w:del w:id="3300" w:author="Հերմինե Գևորգյան" w:date="2026-02-26T23:44:00Z" w16du:dateUtc="2026-02-26T19:44:00Z">
        <w:r w:rsidRPr="00E6597C">
          <w:rPr>
            <w:rFonts w:ascii="GHEA Grapalat" w:hAnsi="GHEA Grapalat" w:cs="Sylfaen"/>
            <w:i/>
            <w:sz w:val="20"/>
            <w:szCs w:val="20"/>
            <w:lang w:val="pt-BR"/>
          </w:rPr>
          <w:delText xml:space="preserve">Հավելված </w:delText>
        </w:r>
      </w:del>
      <w:r w:rsidRPr="00E6597C">
        <w:rPr>
          <w:rFonts w:ascii="GHEA Grapalat" w:hAnsi="GHEA Grapalat" w:cs="Sylfaen"/>
          <w:i/>
          <w:sz w:val="20"/>
          <w:szCs w:val="20"/>
          <w:lang w:val="pt-BR"/>
        </w:rPr>
        <w:t>4.1</w:t>
      </w:r>
    </w:p>
    <w:p w14:paraId="2197AFB8" w14:textId="77777777" w:rsidR="00F02279" w:rsidRPr="00E6597C" w:rsidRDefault="00F02279" w:rsidP="00F02279">
      <w:pPr>
        <w:ind w:firstLine="567"/>
        <w:jc w:val="right"/>
        <w:rPr>
          <w:rFonts w:ascii="GHEA Grapalat" w:hAnsi="GHEA Grapalat" w:cs="Arial"/>
          <w:i/>
          <w:sz w:val="20"/>
          <w:szCs w:val="20"/>
          <w:lang w:val="pt-BR"/>
        </w:rPr>
      </w:pPr>
      <w:r w:rsidRPr="005D0EFA">
        <w:rPr>
          <w:rFonts w:ascii="GHEA Grapalat" w:hAnsi="GHEA Grapalat"/>
          <w:i/>
          <w:sz w:val="20"/>
          <w:szCs w:val="20"/>
          <w:lang w:val="pt-BR"/>
        </w:rPr>
        <w:t>«</w:t>
      </w:r>
      <w:r w:rsidRPr="00E6597C">
        <w:rPr>
          <w:rFonts w:ascii="GHEA Grapalat" w:hAnsi="GHEA Grapalat"/>
          <w:i/>
          <w:sz w:val="20"/>
          <w:szCs w:val="20"/>
          <w:lang w:val="pt-BR"/>
        </w:rPr>
        <w:t xml:space="preserve">           </w:t>
      </w:r>
      <w:r w:rsidRPr="005D0EFA">
        <w:rPr>
          <w:rFonts w:ascii="GHEA Grapalat" w:hAnsi="GHEA Grapalat"/>
          <w:i/>
          <w:sz w:val="20"/>
          <w:szCs w:val="20"/>
          <w:lang w:val="pt-BR"/>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533CE635" w14:textId="21E53642" w:rsidR="00F02279" w:rsidRPr="00E6597C" w:rsidRDefault="003B672B" w:rsidP="00F02279">
      <w:pPr>
        <w:jc w:val="right"/>
        <w:rPr>
          <w:rFonts w:ascii="GHEA Grapalat" w:hAnsi="GHEA Grapalat" w:cs="Arial"/>
          <w:i/>
          <w:sz w:val="20"/>
          <w:szCs w:val="20"/>
          <w:lang w:val="pt-BR"/>
        </w:rPr>
      </w:pPr>
      <w:ins w:id="3301" w:author="Հերմինե Գևորգյան" w:date="2026-02-26T23:44:00Z" w16du:dateUtc="2026-02-26T19:44:00Z">
        <w:r w:rsidRPr="00D672AD">
          <w:rPr>
            <w:rFonts w:ascii="GHEA Grapalat" w:hAnsi="GHEA Grapalat"/>
            <w:sz w:val="22"/>
            <w:szCs w:val="22"/>
            <w:lang w:val="hy-AM"/>
          </w:rPr>
          <w:t>«</w:t>
        </w:r>
        <w:r w:rsidR="00AD14A1">
          <w:rPr>
            <w:rFonts w:ascii="GHEA Grapalat" w:hAnsi="GHEA Grapalat"/>
            <w:lang w:val="hy-AM"/>
          </w:rPr>
          <w:t>ՀՀ ԳՄՍ</w:t>
        </w:r>
        <w:r w:rsidR="00305463">
          <w:rPr>
            <w:rFonts w:ascii="GHEA Grapalat" w:hAnsi="GHEA Grapalat"/>
            <w:lang w:val="hy-AM"/>
          </w:rPr>
          <w:t>Հ</w:t>
        </w:r>
        <w:r w:rsidR="00AD14A1">
          <w:rPr>
            <w:rFonts w:ascii="GHEA Grapalat" w:hAnsi="GHEA Grapalat"/>
            <w:lang w:val="hy-AM"/>
          </w:rPr>
          <w:t>Դ-ԳՀ</w:t>
        </w:r>
        <w:r w:rsidR="00AD14A1">
          <w:rPr>
            <w:rFonts w:ascii="GHEA Grapalat" w:hAnsi="GHEA Grapalat"/>
            <w:lang w:val="af-ZA"/>
          </w:rPr>
          <w:t>Ա</w:t>
        </w:r>
        <w:r w:rsidR="00AD14A1">
          <w:rPr>
            <w:rFonts w:ascii="GHEA Grapalat" w:hAnsi="GHEA Grapalat"/>
            <w:lang w:val="hy-AM"/>
          </w:rPr>
          <w:t>Շ</w:t>
        </w:r>
        <w:r w:rsidR="00AD14A1">
          <w:rPr>
            <w:rFonts w:ascii="GHEA Grapalat" w:hAnsi="GHEA Grapalat"/>
            <w:lang w:val="af-ZA"/>
          </w:rPr>
          <w:t>ՁԲ</w:t>
        </w:r>
        <w:r w:rsidR="00AD14A1" w:rsidRPr="00E6597C">
          <w:rPr>
            <w:rFonts w:ascii="GHEA Grapalat" w:hAnsi="GHEA Grapalat"/>
            <w:u w:val="single"/>
            <w:lang w:val="af-ZA"/>
          </w:rPr>
          <w:t xml:space="preserve"> </w:t>
        </w:r>
        <w:r w:rsidR="00AD14A1">
          <w:rPr>
            <w:rFonts w:ascii="GHEA Grapalat" w:hAnsi="GHEA Grapalat"/>
            <w:u w:val="single"/>
            <w:lang w:val="hy-AM"/>
          </w:rPr>
          <w:t xml:space="preserve"> 2</w:t>
        </w:r>
      </w:ins>
      <w:r w:rsidR="002724E1">
        <w:rPr>
          <w:rFonts w:ascii="GHEA Grapalat" w:hAnsi="GHEA Grapalat"/>
          <w:u w:val="single"/>
          <w:lang w:val="hy-AM"/>
        </w:rPr>
        <w:t>6</w:t>
      </w:r>
      <w:ins w:id="3302" w:author="Հերմինե Գևորգյան" w:date="2026-02-26T23:44:00Z" w16du:dateUtc="2026-02-26T19:44:00Z">
        <w:r w:rsidR="00AD14A1">
          <w:rPr>
            <w:rFonts w:ascii="GHEA Grapalat" w:hAnsi="GHEA Grapalat"/>
            <w:u w:val="single"/>
            <w:lang w:val="hy-AM"/>
          </w:rPr>
          <w:t>/0</w:t>
        </w:r>
      </w:ins>
      <w:r w:rsidR="002724E1">
        <w:rPr>
          <w:rFonts w:ascii="GHEA Grapalat" w:hAnsi="GHEA Grapalat"/>
          <w:i/>
          <w:u w:val="single"/>
          <w:lang w:val="hy-AM"/>
        </w:rPr>
        <w:t>1</w:t>
      </w:r>
      <w:ins w:id="3303" w:author="Հերմինե Գևորգյան" w:date="2026-02-26T23:44:00Z" w16du:dateUtc="2026-02-26T19:44:00Z">
        <w:r w:rsidRPr="00D672AD">
          <w:rPr>
            <w:rFonts w:ascii="GHEA Grapalat" w:hAnsi="GHEA Grapalat"/>
            <w:i/>
            <w:lang w:val="hy-AM"/>
          </w:rPr>
          <w:t>»</w:t>
        </w:r>
        <w:r>
          <w:rPr>
            <w:rFonts w:ascii="GHEA Grapalat" w:hAnsi="GHEA Grapalat"/>
            <w:i/>
            <w:lang w:val="hy-AM"/>
          </w:rPr>
          <w:t xml:space="preserve"> </w:t>
        </w:r>
      </w:ins>
      <w:r w:rsidR="00F02279" w:rsidRPr="00E6597C">
        <w:rPr>
          <w:rFonts w:ascii="GHEA Grapalat" w:hAnsi="GHEA Grapalat" w:cs="Sylfaen"/>
          <w:i/>
          <w:sz w:val="20"/>
          <w:szCs w:val="20"/>
          <w:lang w:val="pt-BR"/>
        </w:rPr>
        <w:t>ծածկագրով պայմանագրի</w:t>
      </w:r>
    </w:p>
    <w:p w14:paraId="62585A37" w14:textId="77777777" w:rsidR="00F02279" w:rsidRPr="005D0EFA" w:rsidRDefault="00F02279" w:rsidP="00F02279">
      <w:pPr>
        <w:tabs>
          <w:tab w:val="left" w:pos="360"/>
          <w:tab w:val="left" w:pos="540"/>
        </w:tabs>
        <w:jc w:val="center"/>
        <w:rPr>
          <w:rFonts w:ascii="Sylfaen" w:hAnsi="Sylfaen" w:cs="Sylfaen"/>
          <w:b/>
          <w:bCs/>
          <w:sz w:val="20"/>
          <w:szCs w:val="20"/>
          <w:lang w:val="pt-BR"/>
        </w:rPr>
      </w:pPr>
    </w:p>
    <w:p w14:paraId="7289DD73" w14:textId="77777777" w:rsidR="00F02279" w:rsidRPr="005D0EFA" w:rsidRDefault="00F02279" w:rsidP="00F02279">
      <w:pPr>
        <w:tabs>
          <w:tab w:val="left" w:pos="360"/>
          <w:tab w:val="left" w:pos="540"/>
        </w:tabs>
        <w:jc w:val="center"/>
        <w:rPr>
          <w:rFonts w:ascii="Sylfaen" w:hAnsi="Sylfaen" w:cs="Sylfaen"/>
          <w:b/>
          <w:bCs/>
          <w:lang w:val="pt-BR"/>
        </w:rPr>
      </w:pPr>
    </w:p>
    <w:p w14:paraId="2E016D14" w14:textId="77777777" w:rsidR="00F02279" w:rsidRPr="005D0EFA" w:rsidRDefault="00F02279" w:rsidP="00F02279">
      <w:pPr>
        <w:tabs>
          <w:tab w:val="left" w:pos="360"/>
          <w:tab w:val="left" w:pos="540"/>
        </w:tabs>
        <w:rPr>
          <w:rFonts w:ascii="GHEA Grapalat" w:hAnsi="GHEA Grapalat" w:cs="Sylfaen"/>
          <w:sz w:val="22"/>
          <w:szCs w:val="22"/>
          <w:lang w:val="pt-BR"/>
        </w:rPr>
      </w:pPr>
    </w:p>
    <w:p w14:paraId="07C26C1D" w14:textId="77777777" w:rsidR="00F02279" w:rsidRPr="005D0EFA" w:rsidRDefault="00F02279" w:rsidP="00F02279">
      <w:pPr>
        <w:tabs>
          <w:tab w:val="left" w:pos="2250"/>
        </w:tabs>
        <w:spacing w:line="276" w:lineRule="auto"/>
        <w:jc w:val="center"/>
        <w:rPr>
          <w:rFonts w:ascii="GHEA Grapalat" w:hAnsi="GHEA Grapalat" w:cs="Sylfaen"/>
          <w:bCs/>
          <w:sz w:val="18"/>
          <w:szCs w:val="18"/>
          <w:lang w:val="pt-BR"/>
        </w:rPr>
      </w:pPr>
      <w:proofErr w:type="gramStart"/>
      <w:r w:rsidRPr="00E6597C">
        <w:rPr>
          <w:rFonts w:ascii="GHEA Grapalat" w:hAnsi="GHEA Grapalat" w:cs="Sylfaen"/>
          <w:bCs/>
          <w:sz w:val="18"/>
          <w:szCs w:val="18"/>
        </w:rPr>
        <w:t>ԱԿՏ</w:t>
      </w:r>
      <w:r w:rsidRPr="005D0EFA">
        <w:rPr>
          <w:rFonts w:ascii="GHEA Grapalat" w:hAnsi="GHEA Grapalat" w:cs="Sylfaen"/>
          <w:bCs/>
          <w:sz w:val="18"/>
          <w:szCs w:val="18"/>
          <w:lang w:val="pt-BR"/>
        </w:rPr>
        <w:t xml:space="preserve">  N</w:t>
      </w:r>
      <w:proofErr w:type="gramEnd"/>
      <w:r w:rsidRPr="005D0EFA">
        <w:rPr>
          <w:rFonts w:ascii="GHEA Grapalat" w:hAnsi="GHEA Grapalat" w:cs="Sylfaen"/>
          <w:bCs/>
          <w:sz w:val="18"/>
          <w:szCs w:val="18"/>
          <w:lang w:val="pt-BR"/>
        </w:rPr>
        <w:t xml:space="preserve">    </w:t>
      </w:r>
    </w:p>
    <w:p w14:paraId="48BA51D4" w14:textId="77777777" w:rsidR="00F02279" w:rsidRPr="005D0EFA" w:rsidRDefault="00F02279" w:rsidP="00F02279">
      <w:pPr>
        <w:tabs>
          <w:tab w:val="left" w:pos="360"/>
          <w:tab w:val="left" w:pos="540"/>
          <w:tab w:val="left" w:pos="2250"/>
        </w:tabs>
        <w:spacing w:line="276" w:lineRule="auto"/>
        <w:jc w:val="center"/>
        <w:rPr>
          <w:rFonts w:ascii="GHEA Grapalat" w:hAnsi="GHEA Grapalat" w:cs="Sylfaen"/>
          <w:bCs/>
          <w:sz w:val="18"/>
          <w:szCs w:val="18"/>
          <w:lang w:val="pt-BR"/>
        </w:rPr>
      </w:pPr>
      <w:proofErr w:type="spellStart"/>
      <w:r w:rsidRPr="00E6597C">
        <w:rPr>
          <w:rFonts w:ascii="GHEA Grapalat" w:hAnsi="GHEA Grapalat" w:cs="Sylfaen"/>
          <w:bCs/>
          <w:sz w:val="18"/>
          <w:szCs w:val="18"/>
        </w:rPr>
        <w:t>պայմանագրի</w:t>
      </w:r>
      <w:proofErr w:type="spellEnd"/>
      <w:r w:rsidRPr="005D0EFA">
        <w:rPr>
          <w:rFonts w:ascii="GHEA Grapalat" w:hAnsi="GHEA Grapalat" w:cs="Sylfaen"/>
          <w:bCs/>
          <w:sz w:val="18"/>
          <w:szCs w:val="18"/>
          <w:lang w:val="pt-BR"/>
        </w:rPr>
        <w:t xml:space="preserve"> </w:t>
      </w:r>
      <w:proofErr w:type="spellStart"/>
      <w:r w:rsidRPr="00E6597C">
        <w:rPr>
          <w:rFonts w:ascii="GHEA Grapalat" w:hAnsi="GHEA Grapalat" w:cs="Sylfaen"/>
          <w:bCs/>
          <w:sz w:val="18"/>
          <w:szCs w:val="18"/>
        </w:rPr>
        <w:t>արդյունքը</w:t>
      </w:r>
      <w:proofErr w:type="spellEnd"/>
      <w:r w:rsidRPr="005D0EFA">
        <w:rPr>
          <w:rFonts w:ascii="GHEA Grapalat" w:hAnsi="GHEA Grapalat" w:cs="Sylfaen"/>
          <w:bCs/>
          <w:sz w:val="18"/>
          <w:szCs w:val="18"/>
          <w:lang w:val="pt-BR"/>
        </w:rPr>
        <w:t xml:space="preserve"> </w:t>
      </w:r>
      <w:proofErr w:type="spellStart"/>
      <w:r w:rsidRPr="00E6597C">
        <w:rPr>
          <w:rFonts w:ascii="GHEA Grapalat" w:hAnsi="GHEA Grapalat" w:cs="Sylfaen"/>
          <w:bCs/>
          <w:sz w:val="18"/>
          <w:szCs w:val="18"/>
        </w:rPr>
        <w:t>Պատվիրատուին</w:t>
      </w:r>
      <w:proofErr w:type="spellEnd"/>
      <w:r w:rsidRPr="005D0EFA">
        <w:rPr>
          <w:rFonts w:ascii="GHEA Grapalat" w:hAnsi="GHEA Grapalat" w:cs="Sylfaen"/>
          <w:bCs/>
          <w:sz w:val="18"/>
          <w:szCs w:val="18"/>
          <w:lang w:val="pt-BR"/>
        </w:rPr>
        <w:t xml:space="preserve"> </w:t>
      </w:r>
      <w:proofErr w:type="spellStart"/>
      <w:r w:rsidRPr="00E6597C">
        <w:rPr>
          <w:rFonts w:ascii="GHEA Grapalat" w:hAnsi="GHEA Grapalat" w:cs="Sylfaen"/>
          <w:bCs/>
          <w:sz w:val="18"/>
          <w:szCs w:val="18"/>
        </w:rPr>
        <w:t>հանձնելու</w:t>
      </w:r>
      <w:proofErr w:type="spellEnd"/>
      <w:r w:rsidRPr="005D0EFA">
        <w:rPr>
          <w:rFonts w:ascii="GHEA Grapalat" w:hAnsi="GHEA Grapalat" w:cs="Sylfaen"/>
          <w:bCs/>
          <w:sz w:val="18"/>
          <w:szCs w:val="18"/>
          <w:lang w:val="pt-BR"/>
        </w:rPr>
        <w:t xml:space="preserve"> </w:t>
      </w:r>
      <w:proofErr w:type="spellStart"/>
      <w:r w:rsidRPr="00E6597C">
        <w:rPr>
          <w:rFonts w:ascii="GHEA Grapalat" w:hAnsi="GHEA Grapalat" w:cs="Sylfaen"/>
          <w:bCs/>
          <w:sz w:val="18"/>
          <w:szCs w:val="18"/>
        </w:rPr>
        <w:t>փաստը</w:t>
      </w:r>
      <w:proofErr w:type="spellEnd"/>
      <w:r w:rsidRPr="005D0EFA">
        <w:rPr>
          <w:rFonts w:ascii="GHEA Grapalat" w:hAnsi="GHEA Grapalat" w:cs="Sylfaen"/>
          <w:bCs/>
          <w:sz w:val="18"/>
          <w:szCs w:val="18"/>
          <w:lang w:val="pt-BR"/>
        </w:rPr>
        <w:t xml:space="preserve"> </w:t>
      </w:r>
      <w:proofErr w:type="spellStart"/>
      <w:r w:rsidRPr="00E6597C">
        <w:rPr>
          <w:rFonts w:ascii="GHEA Grapalat" w:hAnsi="GHEA Grapalat" w:cs="Sylfaen"/>
          <w:bCs/>
          <w:sz w:val="18"/>
          <w:szCs w:val="18"/>
        </w:rPr>
        <w:t>ֆիքսելու</w:t>
      </w:r>
      <w:proofErr w:type="spellEnd"/>
      <w:r w:rsidRPr="005D0EFA">
        <w:rPr>
          <w:rFonts w:ascii="GHEA Grapalat" w:hAnsi="GHEA Grapalat" w:cs="Sylfaen"/>
          <w:bCs/>
          <w:sz w:val="18"/>
          <w:szCs w:val="18"/>
          <w:lang w:val="pt-BR"/>
        </w:rPr>
        <w:t xml:space="preserve"> </w:t>
      </w:r>
      <w:proofErr w:type="spellStart"/>
      <w:r w:rsidRPr="00E6597C">
        <w:rPr>
          <w:rFonts w:ascii="GHEA Grapalat" w:hAnsi="GHEA Grapalat" w:cs="Sylfaen"/>
          <w:bCs/>
          <w:sz w:val="18"/>
          <w:szCs w:val="18"/>
        </w:rPr>
        <w:t>վերաբերյալ</w:t>
      </w:r>
      <w:proofErr w:type="spellEnd"/>
      <w:r w:rsidRPr="005D0EFA">
        <w:rPr>
          <w:rFonts w:ascii="GHEA Grapalat" w:hAnsi="GHEA Grapalat" w:cs="Sylfaen"/>
          <w:bCs/>
          <w:sz w:val="18"/>
          <w:szCs w:val="18"/>
          <w:lang w:val="pt-BR"/>
        </w:rPr>
        <w:t xml:space="preserve">                                                                                                                               </w:t>
      </w:r>
    </w:p>
    <w:p w14:paraId="2EE1FBD2" w14:textId="77777777" w:rsidR="00F02279" w:rsidRPr="005D0EFA" w:rsidRDefault="00F02279" w:rsidP="00F02279">
      <w:pPr>
        <w:tabs>
          <w:tab w:val="left" w:pos="360"/>
          <w:tab w:val="left" w:pos="540"/>
        </w:tabs>
        <w:rPr>
          <w:rFonts w:ascii="GHEA Grapalat" w:hAnsi="GHEA Grapalat" w:cs="Sylfaen"/>
          <w:sz w:val="22"/>
          <w:szCs w:val="22"/>
          <w:lang w:val="pt-BR"/>
        </w:rPr>
      </w:pPr>
    </w:p>
    <w:p w14:paraId="2E867DE8" w14:textId="77777777" w:rsidR="00F02279" w:rsidRPr="005D0EFA" w:rsidRDefault="00F02279" w:rsidP="00F02279">
      <w:pPr>
        <w:tabs>
          <w:tab w:val="left" w:pos="360"/>
          <w:tab w:val="left" w:pos="540"/>
        </w:tabs>
        <w:rPr>
          <w:rFonts w:ascii="GHEA Grapalat" w:hAnsi="GHEA Grapalat" w:cs="Sylfaen"/>
          <w:sz w:val="22"/>
          <w:szCs w:val="22"/>
          <w:lang w:val="pt-BR"/>
        </w:rPr>
      </w:pPr>
    </w:p>
    <w:p w14:paraId="78990638" w14:textId="77777777" w:rsidR="00F02279" w:rsidRPr="005D0EFA" w:rsidRDefault="00F02279" w:rsidP="00F02279">
      <w:pPr>
        <w:tabs>
          <w:tab w:val="left" w:pos="360"/>
          <w:tab w:val="left" w:pos="540"/>
        </w:tabs>
        <w:ind w:left="-540" w:firstLine="180"/>
        <w:jc w:val="both"/>
        <w:rPr>
          <w:rFonts w:ascii="GHEA Grapalat" w:hAnsi="GHEA Grapalat" w:cs="Sylfaen"/>
          <w:sz w:val="20"/>
          <w:szCs w:val="20"/>
          <w:lang w:val="pt-BR"/>
        </w:rPr>
      </w:pPr>
      <w:r w:rsidRPr="005D0EFA">
        <w:rPr>
          <w:rFonts w:ascii="GHEA Grapalat" w:hAnsi="GHEA Grapalat" w:cs="Sylfaen"/>
          <w:lang w:val="pt-BR"/>
        </w:rPr>
        <w:tab/>
      </w:r>
      <w:r w:rsidRPr="00E6597C">
        <w:rPr>
          <w:rFonts w:ascii="GHEA Grapalat" w:hAnsi="GHEA Grapalat" w:cs="Sylfaen"/>
          <w:sz w:val="20"/>
          <w:szCs w:val="20"/>
          <w:lang w:val="hy-AM"/>
        </w:rPr>
        <w:t xml:space="preserve">Սույնով </w:t>
      </w:r>
      <w:proofErr w:type="spellStart"/>
      <w:r w:rsidRPr="00E6597C">
        <w:rPr>
          <w:rFonts w:ascii="GHEA Grapalat" w:hAnsi="GHEA Grapalat" w:cs="Sylfaen"/>
          <w:sz w:val="20"/>
          <w:szCs w:val="20"/>
        </w:rPr>
        <w:t>արձանագրվում</w:t>
      </w:r>
      <w:proofErr w:type="spellEnd"/>
      <w:r w:rsidRPr="005D0EFA">
        <w:rPr>
          <w:rFonts w:ascii="GHEA Grapalat" w:hAnsi="GHEA Grapalat" w:cs="Sylfaen"/>
          <w:sz w:val="20"/>
          <w:szCs w:val="20"/>
          <w:lang w:val="pt-BR"/>
        </w:rPr>
        <w:t xml:space="preserve"> </w:t>
      </w:r>
      <w:r w:rsidRPr="00E6597C">
        <w:rPr>
          <w:rFonts w:ascii="GHEA Grapalat" w:hAnsi="GHEA Grapalat" w:cs="Sylfaen"/>
          <w:sz w:val="20"/>
          <w:szCs w:val="20"/>
        </w:rPr>
        <w:t>է</w:t>
      </w:r>
      <w:r w:rsidRPr="00E6597C">
        <w:rPr>
          <w:rFonts w:ascii="GHEA Grapalat" w:hAnsi="GHEA Grapalat" w:cs="Sylfaen"/>
          <w:sz w:val="20"/>
          <w:szCs w:val="20"/>
          <w:lang w:val="hy-AM"/>
        </w:rPr>
        <w:t>, որ</w:t>
      </w:r>
      <w:r w:rsidRPr="00E6597C">
        <w:rPr>
          <w:rFonts w:ascii="GHEA Grapalat" w:hAnsi="GHEA Grapalat" w:cs="Sylfaen"/>
          <w:lang w:val="hy-AM"/>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t xml:space="preserve">        </w:t>
      </w:r>
      <w:r w:rsidRPr="005D0EFA">
        <w:rPr>
          <w:rFonts w:ascii="GHEA Grapalat" w:hAnsi="GHEA Grapalat" w:cs="Sylfaen"/>
          <w:sz w:val="20"/>
          <w:lang w:val="pt-BR"/>
        </w:rPr>
        <w:t>-</w:t>
      </w:r>
      <w:r w:rsidRPr="00E6597C">
        <w:rPr>
          <w:rFonts w:ascii="GHEA Grapalat" w:hAnsi="GHEA Grapalat" w:cs="Sylfaen"/>
          <w:sz w:val="20"/>
        </w:rPr>
        <w:t>ի</w:t>
      </w:r>
      <w:r w:rsidRPr="005D0EFA">
        <w:rPr>
          <w:rFonts w:ascii="GHEA Grapalat" w:hAnsi="GHEA Grapalat" w:cs="Sylfaen"/>
          <w:lang w:val="pt-BR"/>
        </w:rPr>
        <w:t xml:space="preserve"> </w:t>
      </w:r>
      <w:r w:rsidRPr="005D0EFA">
        <w:rPr>
          <w:rFonts w:ascii="GHEA Grapalat" w:hAnsi="GHEA Grapalat" w:cs="Sylfaen"/>
          <w:sz w:val="20"/>
          <w:szCs w:val="20"/>
          <w:lang w:val="pt-BR"/>
        </w:rPr>
        <w:t>(</w:t>
      </w:r>
      <w:proofErr w:type="spellStart"/>
      <w:r w:rsidRPr="00E6597C">
        <w:rPr>
          <w:rFonts w:ascii="GHEA Grapalat" w:hAnsi="GHEA Grapalat" w:cs="Sylfaen"/>
          <w:sz w:val="20"/>
          <w:szCs w:val="20"/>
        </w:rPr>
        <w:t>այսուհետ</w:t>
      </w:r>
      <w:proofErr w:type="spellEnd"/>
      <w:r w:rsidRPr="005D0EFA">
        <w:rPr>
          <w:rFonts w:ascii="GHEA Grapalat" w:hAnsi="GHEA Grapalat" w:cs="Sylfaen"/>
          <w:sz w:val="20"/>
          <w:szCs w:val="20"/>
          <w:lang w:val="pt-BR"/>
        </w:rPr>
        <w:t xml:space="preserve">` </w:t>
      </w:r>
      <w:proofErr w:type="spellStart"/>
      <w:r w:rsidRPr="00E6597C">
        <w:rPr>
          <w:rFonts w:ascii="GHEA Grapalat" w:hAnsi="GHEA Grapalat" w:cs="Sylfaen"/>
          <w:sz w:val="20"/>
          <w:szCs w:val="20"/>
        </w:rPr>
        <w:t>Պատվիրատու</w:t>
      </w:r>
      <w:proofErr w:type="spellEnd"/>
      <w:r w:rsidRPr="005D0EFA">
        <w:rPr>
          <w:rFonts w:ascii="GHEA Grapalat" w:hAnsi="GHEA Grapalat" w:cs="Sylfaen"/>
          <w:sz w:val="20"/>
          <w:szCs w:val="20"/>
          <w:lang w:val="pt-BR"/>
        </w:rPr>
        <w:t xml:space="preserve">)   </w:t>
      </w:r>
      <w:r w:rsidRPr="00E6597C">
        <w:rPr>
          <w:rFonts w:ascii="GHEA Grapalat" w:hAnsi="GHEA Grapalat" w:cs="Sylfaen"/>
          <w:sz w:val="20"/>
          <w:szCs w:val="20"/>
        </w:rPr>
        <w:t>և</w:t>
      </w:r>
      <w:r w:rsidRPr="00E6597C">
        <w:rPr>
          <w:rFonts w:ascii="GHEA Grapalat" w:hAnsi="GHEA Grapalat" w:cs="Sylfaen"/>
          <w:sz w:val="20"/>
          <w:szCs w:val="20"/>
          <w:lang w:val="hy-AM"/>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t xml:space="preserve">        </w:t>
      </w:r>
      <w:r w:rsidRPr="005D0EFA">
        <w:rPr>
          <w:rFonts w:ascii="GHEA Grapalat" w:hAnsi="GHEA Grapalat" w:cs="Sylfaen"/>
          <w:sz w:val="20"/>
          <w:lang w:val="pt-BR"/>
        </w:rPr>
        <w:t>-</w:t>
      </w:r>
      <w:r w:rsidRPr="00E6597C">
        <w:rPr>
          <w:rFonts w:ascii="GHEA Grapalat" w:hAnsi="GHEA Grapalat" w:cs="Sylfaen"/>
          <w:sz w:val="20"/>
        </w:rPr>
        <w:t>ի</w:t>
      </w:r>
    </w:p>
    <w:p w14:paraId="2190837D" w14:textId="77777777" w:rsidR="00F02279" w:rsidRPr="005D0EFA" w:rsidRDefault="00F02279" w:rsidP="00F02279">
      <w:pPr>
        <w:tabs>
          <w:tab w:val="left" w:pos="360"/>
          <w:tab w:val="left" w:pos="540"/>
        </w:tabs>
        <w:ind w:right="-360"/>
        <w:jc w:val="both"/>
        <w:rPr>
          <w:rFonts w:ascii="GHEA Grapalat" w:hAnsi="GHEA Grapalat" w:cs="Sylfaen"/>
          <w:sz w:val="12"/>
          <w:szCs w:val="12"/>
          <w:lang w:val="pt-BR"/>
        </w:rPr>
      </w:pPr>
      <w:r w:rsidRPr="005D0EFA">
        <w:rPr>
          <w:rFonts w:ascii="GHEA Grapalat" w:hAnsi="GHEA Grapalat" w:cs="Sylfaen"/>
          <w:lang w:val="pt-BR"/>
        </w:rPr>
        <w:t xml:space="preserve">                                           </w:t>
      </w:r>
      <w:proofErr w:type="spellStart"/>
      <w:r w:rsidRPr="00E6597C">
        <w:rPr>
          <w:rFonts w:ascii="GHEA Grapalat" w:hAnsi="GHEA Grapalat" w:cs="Sylfaen"/>
          <w:sz w:val="12"/>
          <w:szCs w:val="12"/>
        </w:rPr>
        <w:t>Պատվիրատուի</w:t>
      </w:r>
      <w:proofErr w:type="spellEnd"/>
      <w:r w:rsidRPr="005D0EFA">
        <w:rPr>
          <w:rFonts w:ascii="GHEA Grapalat" w:hAnsi="GHEA Grapalat" w:cs="Sylfaen"/>
          <w:sz w:val="12"/>
          <w:szCs w:val="12"/>
          <w:lang w:val="pt-BR"/>
        </w:rPr>
        <w:t xml:space="preserve"> </w:t>
      </w:r>
      <w:proofErr w:type="spellStart"/>
      <w:r w:rsidRPr="00E6597C">
        <w:rPr>
          <w:rFonts w:ascii="GHEA Grapalat" w:hAnsi="GHEA Grapalat" w:cs="Sylfaen"/>
          <w:sz w:val="12"/>
          <w:szCs w:val="12"/>
        </w:rPr>
        <w:t>անունը</w:t>
      </w:r>
      <w:proofErr w:type="spellEnd"/>
      <w:r w:rsidRPr="005D0EFA">
        <w:rPr>
          <w:rFonts w:ascii="GHEA Grapalat" w:hAnsi="GHEA Grapalat" w:cs="Sylfaen"/>
          <w:sz w:val="12"/>
          <w:szCs w:val="12"/>
          <w:lang w:val="pt-BR"/>
        </w:rPr>
        <w:t xml:space="preserve">                                                                                                 </w:t>
      </w:r>
      <w:proofErr w:type="spellStart"/>
      <w:r w:rsidRPr="00E6597C">
        <w:rPr>
          <w:rFonts w:ascii="GHEA Grapalat" w:hAnsi="GHEA Grapalat" w:cs="Sylfaen"/>
          <w:sz w:val="12"/>
          <w:szCs w:val="12"/>
        </w:rPr>
        <w:t>Կապալառուի</w:t>
      </w:r>
      <w:proofErr w:type="spellEnd"/>
      <w:r w:rsidRPr="005D0EFA">
        <w:rPr>
          <w:rFonts w:ascii="GHEA Grapalat" w:hAnsi="GHEA Grapalat" w:cs="Sylfaen"/>
          <w:sz w:val="12"/>
          <w:szCs w:val="12"/>
          <w:lang w:val="pt-BR"/>
        </w:rPr>
        <w:t xml:space="preserve"> </w:t>
      </w:r>
      <w:proofErr w:type="spellStart"/>
      <w:r w:rsidRPr="00E6597C">
        <w:rPr>
          <w:rFonts w:ascii="GHEA Grapalat" w:hAnsi="GHEA Grapalat" w:cs="Sylfaen"/>
          <w:sz w:val="12"/>
          <w:szCs w:val="12"/>
        </w:rPr>
        <w:t>անունը</w:t>
      </w:r>
      <w:proofErr w:type="spellEnd"/>
    </w:p>
    <w:p w14:paraId="401110AD" w14:textId="77777777" w:rsidR="00F02279" w:rsidRPr="00E6597C" w:rsidRDefault="00F02279" w:rsidP="00F02279">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20"/>
          <w:szCs w:val="20"/>
          <w:lang w:val="hy-AM"/>
        </w:rPr>
        <w:t>(այսուհետ` Կ</w:t>
      </w:r>
      <w:proofErr w:type="spellStart"/>
      <w:r w:rsidRPr="00E6597C">
        <w:rPr>
          <w:rFonts w:ascii="GHEA Grapalat" w:hAnsi="GHEA Grapalat" w:cs="Sylfaen"/>
          <w:sz w:val="20"/>
          <w:szCs w:val="20"/>
        </w:rPr>
        <w:t>ապալառու</w:t>
      </w:r>
      <w:proofErr w:type="spellEnd"/>
      <w:r w:rsidRPr="00E6597C">
        <w:rPr>
          <w:rFonts w:ascii="GHEA Grapalat" w:hAnsi="GHEA Grapalat" w:cs="Sylfaen"/>
          <w:sz w:val="20"/>
          <w:szCs w:val="20"/>
          <w:lang w:val="hy-AM"/>
        </w:rPr>
        <w:t>)</w:t>
      </w:r>
      <w:r w:rsidRPr="005D0EFA">
        <w:rPr>
          <w:rFonts w:ascii="GHEA Grapalat" w:hAnsi="GHEA Grapalat" w:cs="Sylfaen"/>
          <w:sz w:val="20"/>
          <w:szCs w:val="20"/>
          <w:lang w:val="pt-BR"/>
        </w:rPr>
        <w:t xml:space="preserve"> </w:t>
      </w:r>
      <w:proofErr w:type="spellStart"/>
      <w:r w:rsidRPr="00E6597C">
        <w:rPr>
          <w:rFonts w:ascii="GHEA Grapalat" w:hAnsi="GHEA Grapalat" w:cs="Sylfaen"/>
          <w:sz w:val="20"/>
          <w:szCs w:val="20"/>
        </w:rPr>
        <w:t>միջև</w:t>
      </w:r>
      <w:proofErr w:type="spellEnd"/>
      <w:r w:rsidRPr="005D0EFA">
        <w:rPr>
          <w:rFonts w:ascii="GHEA Grapalat" w:hAnsi="GHEA Grapalat" w:cs="Sylfaen"/>
          <w:lang w:val="pt-BR"/>
        </w:rPr>
        <w:t xml:space="preserve"> </w:t>
      </w:r>
      <w:r w:rsidRPr="005D0EFA">
        <w:rPr>
          <w:rFonts w:ascii="GHEA Grapalat" w:hAnsi="GHEA Grapalat" w:cs="Sylfaen"/>
          <w:sz w:val="20"/>
          <w:lang w:val="pt-BR"/>
        </w:rPr>
        <w:t xml:space="preserve">20     </w:t>
      </w:r>
      <w:r w:rsidRPr="00E6597C">
        <w:rPr>
          <w:rFonts w:ascii="GHEA Grapalat" w:hAnsi="GHEA Grapalat" w:cs="Sylfaen"/>
          <w:sz w:val="20"/>
        </w:rPr>
        <w:t>թ</w:t>
      </w:r>
      <w:r w:rsidRPr="005D0EFA">
        <w:rPr>
          <w:rFonts w:ascii="GHEA Grapalat" w:hAnsi="GHEA Grapalat" w:cs="Sylfaen"/>
          <w:sz w:val="20"/>
          <w:lang w:val="pt-BR"/>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E6597C">
        <w:rPr>
          <w:rFonts w:ascii="GHEA Grapalat" w:hAnsi="GHEA Grapalat" w:cs="Sylfaen"/>
          <w:sz w:val="20"/>
          <w:lang w:val="hy-AM"/>
        </w:rPr>
        <w:t xml:space="preserve"> -ին կնքված N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p>
    <w:p w14:paraId="69B99483" w14:textId="77777777" w:rsidR="00F02279" w:rsidRPr="00E6597C" w:rsidRDefault="00F02279" w:rsidP="00F02279">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12"/>
          <w:szCs w:val="16"/>
          <w:lang w:val="hy-AM"/>
        </w:rPr>
        <w:t xml:space="preserve">                                                                                                պայմանագրի կնքման ամսաթիվը</w:t>
      </w:r>
      <w:r w:rsidRPr="00E6597C">
        <w:rPr>
          <w:rFonts w:ascii="GHEA Grapalat" w:hAnsi="GHEA Grapalat" w:cs="Sylfaen"/>
          <w:sz w:val="12"/>
          <w:szCs w:val="16"/>
          <w:lang w:val="hy-AM"/>
        </w:rPr>
        <w:tab/>
      </w:r>
      <w:r w:rsidRPr="00E6597C">
        <w:rPr>
          <w:rFonts w:ascii="GHEA Grapalat" w:hAnsi="GHEA Grapalat" w:cs="Sylfaen"/>
          <w:sz w:val="12"/>
          <w:szCs w:val="16"/>
          <w:lang w:val="hy-AM"/>
        </w:rPr>
        <w:tab/>
      </w:r>
      <w:r w:rsidRPr="00E6597C">
        <w:rPr>
          <w:rFonts w:ascii="GHEA Grapalat" w:hAnsi="GHEA Grapalat" w:cs="Sylfaen"/>
          <w:sz w:val="12"/>
          <w:szCs w:val="16"/>
          <w:lang w:val="hy-AM"/>
        </w:rPr>
        <w:tab/>
        <w:t xml:space="preserve">                             պայմանագրի համարը</w:t>
      </w:r>
    </w:p>
    <w:p w14:paraId="0F83535D" w14:textId="77777777" w:rsidR="00F02279" w:rsidRPr="00E6597C" w:rsidRDefault="00F02279" w:rsidP="00F02279">
      <w:pPr>
        <w:tabs>
          <w:tab w:val="left" w:pos="360"/>
          <w:tab w:val="left" w:pos="540"/>
        </w:tabs>
        <w:spacing w:line="360" w:lineRule="auto"/>
        <w:jc w:val="both"/>
        <w:rPr>
          <w:rFonts w:ascii="GHEA Grapalat" w:hAnsi="GHEA Grapalat" w:cs="Sylfaen"/>
          <w:lang w:val="hy-AM"/>
        </w:rPr>
      </w:pPr>
      <w:r w:rsidRPr="00E6597C">
        <w:rPr>
          <w:rFonts w:ascii="GHEA Grapalat" w:hAnsi="GHEA Grapalat" w:cs="Sylfaen"/>
          <w:sz w:val="20"/>
          <w:szCs w:val="20"/>
          <w:lang w:val="hy-AM"/>
        </w:rPr>
        <w:t>գնման պայմանագրի շրջանակներում Կապալառուն</w:t>
      </w:r>
      <w:r w:rsidRPr="00E6597C">
        <w:rPr>
          <w:rFonts w:ascii="GHEA Grapalat" w:hAnsi="GHEA Grapalat" w:cs="Sylfaen"/>
          <w:lang w:val="hy-AM"/>
        </w:rPr>
        <w:t xml:space="preserve">  </w:t>
      </w:r>
      <w:r w:rsidRPr="00E6597C">
        <w:rPr>
          <w:rFonts w:ascii="GHEA Grapalat" w:hAnsi="GHEA Grapalat" w:cs="Sylfaen"/>
          <w:sz w:val="20"/>
          <w:lang w:val="hy-AM"/>
        </w:rPr>
        <w:t xml:space="preserve">20  թ.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lang w:val="hy-AM"/>
        </w:rPr>
        <w:t xml:space="preserve">-ին </w:t>
      </w:r>
      <w:r w:rsidRPr="00E6597C">
        <w:rPr>
          <w:rFonts w:ascii="GHEA Grapalat" w:hAnsi="GHEA Grapalat" w:cs="Sylfaen"/>
          <w:sz w:val="20"/>
          <w:szCs w:val="20"/>
          <w:lang w:val="hy-AM"/>
        </w:rPr>
        <w:t>հանձնման-ընդունման նպատակով Պատվիրատուին հանձնեց ստորև նշված աշխատանքները.</w:t>
      </w:r>
    </w:p>
    <w:p w14:paraId="3C21CE3C" w14:textId="77777777" w:rsidR="00F02279" w:rsidRPr="00E6597C" w:rsidRDefault="00F02279" w:rsidP="00F02279">
      <w:pPr>
        <w:tabs>
          <w:tab w:val="left" w:pos="360"/>
          <w:tab w:val="left" w:pos="540"/>
        </w:tabs>
        <w:ind w:left="-540" w:firstLine="180"/>
        <w:jc w:val="both"/>
        <w:rPr>
          <w:rFonts w:ascii="GHEA Grapalat" w:hAnsi="GHEA Grapalat" w:cs="Sylfaen"/>
          <w:lang w:val="hy-AM"/>
        </w:rPr>
      </w:pPr>
      <w:r w:rsidRPr="00E6597C">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Change w:id="3304" w:author="Հերմինե Գևորգյան" w:date="2026-02-26T23:44:00Z" w16du:dateUtc="2026-02-26T19:44:00Z">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PrChange>
      </w:tblPr>
      <w:tblGrid>
        <w:gridCol w:w="3852"/>
        <w:gridCol w:w="2062"/>
        <w:gridCol w:w="1784"/>
        <w:tblGridChange w:id="3305">
          <w:tblGrid>
            <w:gridCol w:w="3852"/>
            <w:gridCol w:w="2062"/>
            <w:gridCol w:w="1784"/>
          </w:tblGrid>
        </w:tblGridChange>
      </w:tblGrid>
      <w:tr w:rsidR="00F02279" w:rsidRPr="00E6597C" w14:paraId="0A40BEB0" w14:textId="77777777" w:rsidTr="00545BDE">
        <w:trPr>
          <w:trHeight w:val="273"/>
          <w:trPrChange w:id="3306" w:author="Հերմինե Գևորգյան" w:date="2026-02-26T23:44:00Z" w16du:dateUtc="2026-02-26T19:44:00Z">
            <w:trPr>
              <w:trHeight w:val="273"/>
            </w:trPr>
          </w:trPrChange>
        </w:trPr>
        <w:tc>
          <w:tcPr>
            <w:tcW w:w="7698" w:type="dxa"/>
            <w:gridSpan w:val="3"/>
            <w:tcBorders>
              <w:top w:val="single" w:sz="4" w:space="0" w:color="000000"/>
              <w:left w:val="single" w:sz="4" w:space="0" w:color="000000"/>
              <w:bottom w:val="single" w:sz="4" w:space="0" w:color="000000"/>
              <w:right w:val="single" w:sz="4" w:space="0" w:color="000000"/>
            </w:tcBorders>
            <w:tcPrChange w:id="3307" w:author="Հերմինե Գևորգյան" w:date="2026-02-26T23:44:00Z" w16du:dateUtc="2026-02-26T19:44:00Z">
              <w:tcPr>
                <w:tcW w:w="7698" w:type="dxa"/>
                <w:gridSpan w:val="3"/>
                <w:tcBorders>
                  <w:top w:val="single" w:sz="4" w:space="0" w:color="000000"/>
                  <w:left w:val="single" w:sz="4" w:space="0" w:color="000000"/>
                  <w:bottom w:val="single" w:sz="4" w:space="0" w:color="000000"/>
                  <w:right w:val="single" w:sz="4" w:space="0" w:color="000000"/>
                </w:tcBorders>
              </w:tcPr>
            </w:tcPrChange>
          </w:tcPr>
          <w:p w14:paraId="77F19728" w14:textId="77777777" w:rsidR="00F02279" w:rsidRPr="00E6597C" w:rsidRDefault="00F02279" w:rsidP="00545BDE">
            <w:pPr>
              <w:jc w:val="center"/>
              <w:rPr>
                <w:rFonts w:ascii="GHEA Grapalat" w:hAnsi="GHEA Grapalat" w:cs="Sylfaen"/>
                <w:bCs/>
                <w:sz w:val="18"/>
                <w:szCs w:val="18"/>
                <w:lang w:val="ru-RU" w:eastAsia="ru-RU"/>
              </w:rPr>
            </w:pPr>
            <w:proofErr w:type="spellStart"/>
            <w:r w:rsidRPr="00E6597C">
              <w:rPr>
                <w:rFonts w:ascii="GHEA Grapalat" w:hAnsi="GHEA Grapalat" w:cs="Sylfaen"/>
                <w:sz w:val="18"/>
                <w:szCs w:val="18"/>
              </w:rPr>
              <w:t>Աշխատանքի</w:t>
            </w:r>
            <w:proofErr w:type="spellEnd"/>
          </w:p>
        </w:tc>
      </w:tr>
      <w:tr w:rsidR="00F02279" w:rsidRPr="00E6597C" w14:paraId="7A2F611E" w14:textId="77777777" w:rsidTr="00545BDE">
        <w:trPr>
          <w:trHeight w:val="273"/>
          <w:trPrChange w:id="3308" w:author="Հերմինե Գևորգյան" w:date="2026-02-26T23:44:00Z" w16du:dateUtc="2026-02-26T19:44:00Z">
            <w:trPr>
              <w:trHeight w:val="273"/>
            </w:trPr>
          </w:trPrChange>
        </w:trPr>
        <w:tc>
          <w:tcPr>
            <w:tcW w:w="3852" w:type="dxa"/>
            <w:tcBorders>
              <w:top w:val="single" w:sz="4" w:space="0" w:color="000000"/>
              <w:left w:val="single" w:sz="4" w:space="0" w:color="000000"/>
              <w:bottom w:val="single" w:sz="4" w:space="0" w:color="000000"/>
              <w:right w:val="single" w:sz="4" w:space="0" w:color="000000"/>
            </w:tcBorders>
            <w:vAlign w:val="center"/>
            <w:tcPrChange w:id="3309" w:author="Հերմինե Գևորգյան" w:date="2026-02-26T23:44:00Z" w16du:dateUtc="2026-02-26T19:44:00Z">
              <w:tcPr>
                <w:tcW w:w="3852" w:type="dxa"/>
                <w:tcBorders>
                  <w:top w:val="single" w:sz="4" w:space="0" w:color="000000"/>
                  <w:left w:val="single" w:sz="4" w:space="0" w:color="000000"/>
                  <w:bottom w:val="single" w:sz="4" w:space="0" w:color="000000"/>
                  <w:right w:val="single" w:sz="4" w:space="0" w:color="000000"/>
                </w:tcBorders>
                <w:vAlign w:val="center"/>
              </w:tcPr>
            </w:tcPrChange>
          </w:tcPr>
          <w:p w14:paraId="70E021CD" w14:textId="77777777" w:rsidR="00F02279" w:rsidRPr="00E6597C" w:rsidRDefault="00F02279" w:rsidP="00545BDE">
            <w:pPr>
              <w:jc w:val="center"/>
              <w:rPr>
                <w:rFonts w:ascii="GHEA Grapalat" w:hAnsi="GHEA Grapalat"/>
                <w:sz w:val="18"/>
                <w:szCs w:val="18"/>
              </w:rPr>
            </w:pPr>
            <w:proofErr w:type="spellStart"/>
            <w:r w:rsidRPr="00E6597C">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Change w:id="3310" w:author="Հերմինե Գևորգյան" w:date="2026-02-26T23:44:00Z" w16du:dateUtc="2026-02-26T19:44:00Z">
              <w:tcPr>
                <w:tcW w:w="2062" w:type="dxa"/>
                <w:tcBorders>
                  <w:top w:val="single" w:sz="4" w:space="0" w:color="000000"/>
                  <w:left w:val="single" w:sz="4" w:space="0" w:color="000000"/>
                  <w:bottom w:val="single" w:sz="4" w:space="0" w:color="000000"/>
                  <w:right w:val="single" w:sz="4" w:space="0" w:color="auto"/>
                </w:tcBorders>
                <w:vAlign w:val="center"/>
              </w:tcPr>
            </w:tcPrChange>
          </w:tcPr>
          <w:p w14:paraId="617DBAB2" w14:textId="77777777" w:rsidR="00F02279" w:rsidRPr="00E6597C" w:rsidRDefault="00F02279" w:rsidP="00545BDE">
            <w:pPr>
              <w:jc w:val="center"/>
              <w:rPr>
                <w:rFonts w:ascii="GHEA Grapalat" w:hAnsi="GHEA Grapalat"/>
                <w:sz w:val="18"/>
                <w:szCs w:val="18"/>
              </w:rPr>
            </w:pPr>
            <w:proofErr w:type="spellStart"/>
            <w:r w:rsidRPr="00E6597C">
              <w:rPr>
                <w:rFonts w:ascii="GHEA Grapalat" w:hAnsi="GHEA Grapalat" w:cs="Sylfaen"/>
                <w:sz w:val="18"/>
                <w:szCs w:val="18"/>
              </w:rPr>
              <w:t>չափման</w:t>
            </w:r>
            <w:proofErr w:type="spellEnd"/>
            <w:r w:rsidRPr="00E6597C">
              <w:rPr>
                <w:rFonts w:ascii="GHEA Grapalat" w:hAnsi="GHEA Grapalat" w:cs="Sylfaen"/>
                <w:sz w:val="18"/>
                <w:szCs w:val="18"/>
              </w:rPr>
              <w:t xml:space="preserve"> </w:t>
            </w:r>
            <w:proofErr w:type="spellStart"/>
            <w:r w:rsidRPr="00E6597C">
              <w:rPr>
                <w:rFonts w:ascii="GHEA Grapalat" w:hAnsi="GHEA Grapalat" w:cs="Sylfaen"/>
                <w:sz w:val="18"/>
                <w:szCs w:val="18"/>
              </w:rPr>
              <w:t>միավորը</w:t>
            </w:r>
            <w:proofErr w:type="spellEnd"/>
            <w:r w:rsidRPr="00E6597C">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Change w:id="3311" w:author="Հերմինե Գևորգյան" w:date="2026-02-26T23:44:00Z" w16du:dateUtc="2026-02-26T19:44:00Z">
              <w:tcPr>
                <w:tcW w:w="1784" w:type="dxa"/>
                <w:tcBorders>
                  <w:top w:val="single" w:sz="4" w:space="0" w:color="000000"/>
                  <w:left w:val="single" w:sz="4" w:space="0" w:color="auto"/>
                  <w:bottom w:val="single" w:sz="4" w:space="0" w:color="000000"/>
                  <w:right w:val="single" w:sz="4" w:space="0" w:color="000000"/>
                </w:tcBorders>
                <w:vAlign w:val="center"/>
              </w:tcPr>
            </w:tcPrChange>
          </w:tcPr>
          <w:p w14:paraId="2F701701" w14:textId="77777777" w:rsidR="00F02279" w:rsidRPr="00E6597C" w:rsidRDefault="00F02279" w:rsidP="00545BDE">
            <w:pPr>
              <w:jc w:val="center"/>
              <w:rPr>
                <w:rFonts w:ascii="GHEA Grapalat" w:hAnsi="GHEA Grapalat"/>
                <w:sz w:val="18"/>
                <w:szCs w:val="18"/>
              </w:rPr>
            </w:pPr>
            <w:proofErr w:type="spellStart"/>
            <w:r w:rsidRPr="00E6597C">
              <w:rPr>
                <w:rFonts w:ascii="GHEA Grapalat" w:hAnsi="GHEA Grapalat" w:cs="Sylfaen"/>
                <w:sz w:val="18"/>
                <w:szCs w:val="18"/>
              </w:rPr>
              <w:t>քանակը</w:t>
            </w:r>
            <w:proofErr w:type="spellEnd"/>
            <w:r w:rsidRPr="00E6597C">
              <w:rPr>
                <w:rFonts w:ascii="GHEA Grapalat" w:hAnsi="GHEA Grapalat"/>
                <w:sz w:val="18"/>
                <w:szCs w:val="18"/>
              </w:rPr>
              <w:t xml:space="preserve"> (</w:t>
            </w:r>
            <w:proofErr w:type="spellStart"/>
            <w:r w:rsidRPr="00E6597C">
              <w:rPr>
                <w:rFonts w:ascii="GHEA Grapalat" w:hAnsi="GHEA Grapalat" w:cs="Sylfaen"/>
                <w:sz w:val="18"/>
                <w:szCs w:val="18"/>
              </w:rPr>
              <w:t>փաստացի</w:t>
            </w:r>
            <w:proofErr w:type="spellEnd"/>
            <w:r w:rsidRPr="00E6597C">
              <w:rPr>
                <w:rFonts w:ascii="GHEA Grapalat" w:hAnsi="GHEA Grapalat"/>
                <w:sz w:val="18"/>
                <w:szCs w:val="18"/>
              </w:rPr>
              <w:t>)</w:t>
            </w:r>
          </w:p>
        </w:tc>
      </w:tr>
      <w:tr w:rsidR="00F02279" w:rsidRPr="00E6597C" w14:paraId="49189031" w14:textId="77777777" w:rsidTr="00545BDE">
        <w:trPr>
          <w:trHeight w:val="273"/>
          <w:trPrChange w:id="3312" w:author="Հերմինե Գևորգյան" w:date="2026-02-26T23:44:00Z" w16du:dateUtc="2026-02-26T19:44:00Z">
            <w:trPr>
              <w:trHeight w:val="273"/>
            </w:trPr>
          </w:trPrChange>
        </w:trPr>
        <w:tc>
          <w:tcPr>
            <w:tcW w:w="3852" w:type="dxa"/>
            <w:tcBorders>
              <w:top w:val="single" w:sz="4" w:space="0" w:color="000000"/>
              <w:left w:val="single" w:sz="4" w:space="0" w:color="000000"/>
              <w:bottom w:val="single" w:sz="4" w:space="0" w:color="000000"/>
              <w:right w:val="single" w:sz="4" w:space="0" w:color="000000"/>
            </w:tcBorders>
            <w:tcPrChange w:id="3313" w:author="Հերմինե Գևորգյան" w:date="2026-02-26T23:44:00Z" w16du:dateUtc="2026-02-26T19:44:00Z">
              <w:tcPr>
                <w:tcW w:w="3852" w:type="dxa"/>
                <w:tcBorders>
                  <w:top w:val="single" w:sz="4" w:space="0" w:color="000000"/>
                  <w:left w:val="single" w:sz="4" w:space="0" w:color="000000"/>
                  <w:bottom w:val="single" w:sz="4" w:space="0" w:color="000000"/>
                  <w:right w:val="single" w:sz="4" w:space="0" w:color="000000"/>
                </w:tcBorders>
              </w:tcPr>
            </w:tcPrChange>
          </w:tcPr>
          <w:p w14:paraId="06ADC159" w14:textId="77777777" w:rsidR="00F02279" w:rsidRPr="00E6597C"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Change w:id="3314" w:author="Հերմինե Գևորգյան" w:date="2026-02-26T23:44:00Z" w16du:dateUtc="2026-02-26T19:44:00Z">
              <w:tcPr>
                <w:tcW w:w="2062" w:type="dxa"/>
                <w:tcBorders>
                  <w:top w:val="single" w:sz="4" w:space="0" w:color="000000"/>
                  <w:left w:val="single" w:sz="4" w:space="0" w:color="000000"/>
                  <w:bottom w:val="single" w:sz="4" w:space="0" w:color="000000"/>
                  <w:right w:val="single" w:sz="4" w:space="0" w:color="auto"/>
                </w:tcBorders>
              </w:tcPr>
            </w:tcPrChange>
          </w:tcPr>
          <w:p w14:paraId="52DF3A23" w14:textId="77777777" w:rsidR="00F02279" w:rsidRPr="00E6597C"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Change w:id="3315" w:author="Հերմինե Գևորգյան" w:date="2026-02-26T23:44:00Z" w16du:dateUtc="2026-02-26T19:44:00Z">
              <w:tcPr>
                <w:tcW w:w="1784" w:type="dxa"/>
                <w:tcBorders>
                  <w:top w:val="single" w:sz="4" w:space="0" w:color="000000"/>
                  <w:left w:val="single" w:sz="4" w:space="0" w:color="auto"/>
                  <w:bottom w:val="single" w:sz="4" w:space="0" w:color="000000"/>
                  <w:right w:val="single" w:sz="4" w:space="0" w:color="000000"/>
                </w:tcBorders>
              </w:tcPr>
            </w:tcPrChange>
          </w:tcPr>
          <w:p w14:paraId="58C64381" w14:textId="77777777" w:rsidR="00F02279" w:rsidRPr="00E6597C" w:rsidRDefault="00F02279" w:rsidP="00545BDE">
            <w:pPr>
              <w:rPr>
                <w:rFonts w:ascii="GHEA Grapalat" w:hAnsi="GHEA Grapalat" w:cs="Sylfaen"/>
                <w:sz w:val="18"/>
                <w:szCs w:val="18"/>
                <w:lang w:val="ru-RU" w:eastAsia="ru-RU"/>
              </w:rPr>
            </w:pPr>
          </w:p>
        </w:tc>
      </w:tr>
      <w:tr w:rsidR="00F02279" w:rsidRPr="00E6597C" w14:paraId="3B9AAA50" w14:textId="77777777" w:rsidTr="00545BDE">
        <w:trPr>
          <w:trHeight w:val="273"/>
          <w:trPrChange w:id="3316" w:author="Հերմինե Գևորգյան" w:date="2026-02-26T23:44:00Z" w16du:dateUtc="2026-02-26T19:44:00Z">
            <w:trPr>
              <w:trHeight w:val="273"/>
            </w:trPr>
          </w:trPrChange>
        </w:trPr>
        <w:tc>
          <w:tcPr>
            <w:tcW w:w="3852" w:type="dxa"/>
            <w:tcBorders>
              <w:top w:val="single" w:sz="4" w:space="0" w:color="000000"/>
              <w:left w:val="single" w:sz="4" w:space="0" w:color="000000"/>
              <w:bottom w:val="single" w:sz="4" w:space="0" w:color="000000"/>
              <w:right w:val="single" w:sz="4" w:space="0" w:color="000000"/>
            </w:tcBorders>
            <w:tcPrChange w:id="3317" w:author="Հերմինե Գևորգյան" w:date="2026-02-26T23:44:00Z" w16du:dateUtc="2026-02-26T19:44:00Z">
              <w:tcPr>
                <w:tcW w:w="3852" w:type="dxa"/>
                <w:tcBorders>
                  <w:top w:val="single" w:sz="4" w:space="0" w:color="000000"/>
                  <w:left w:val="single" w:sz="4" w:space="0" w:color="000000"/>
                  <w:bottom w:val="single" w:sz="4" w:space="0" w:color="000000"/>
                  <w:right w:val="single" w:sz="4" w:space="0" w:color="000000"/>
                </w:tcBorders>
              </w:tcPr>
            </w:tcPrChange>
          </w:tcPr>
          <w:p w14:paraId="4E6089F5" w14:textId="77777777" w:rsidR="00F02279" w:rsidRPr="00E6597C"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Change w:id="3318" w:author="Հերմինե Գևորգյան" w:date="2026-02-26T23:44:00Z" w16du:dateUtc="2026-02-26T19:44:00Z">
              <w:tcPr>
                <w:tcW w:w="2062" w:type="dxa"/>
                <w:tcBorders>
                  <w:top w:val="single" w:sz="4" w:space="0" w:color="000000"/>
                  <w:left w:val="single" w:sz="4" w:space="0" w:color="000000"/>
                  <w:bottom w:val="single" w:sz="4" w:space="0" w:color="000000"/>
                  <w:right w:val="single" w:sz="4" w:space="0" w:color="auto"/>
                </w:tcBorders>
              </w:tcPr>
            </w:tcPrChange>
          </w:tcPr>
          <w:p w14:paraId="689953E5" w14:textId="77777777" w:rsidR="00F02279" w:rsidRPr="00E6597C"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Change w:id="3319" w:author="Հերմինե Գևորգյան" w:date="2026-02-26T23:44:00Z" w16du:dateUtc="2026-02-26T19:44:00Z">
              <w:tcPr>
                <w:tcW w:w="1784" w:type="dxa"/>
                <w:tcBorders>
                  <w:top w:val="single" w:sz="4" w:space="0" w:color="000000"/>
                  <w:left w:val="single" w:sz="4" w:space="0" w:color="auto"/>
                  <w:bottom w:val="single" w:sz="4" w:space="0" w:color="000000"/>
                  <w:right w:val="single" w:sz="4" w:space="0" w:color="000000"/>
                </w:tcBorders>
              </w:tcPr>
            </w:tcPrChange>
          </w:tcPr>
          <w:p w14:paraId="5D345480" w14:textId="77777777" w:rsidR="00F02279" w:rsidRPr="00E6597C" w:rsidRDefault="00F02279" w:rsidP="00545BDE">
            <w:pPr>
              <w:rPr>
                <w:rFonts w:ascii="GHEA Grapalat" w:hAnsi="GHEA Grapalat" w:cs="Sylfaen"/>
                <w:sz w:val="18"/>
                <w:szCs w:val="18"/>
                <w:lang w:val="ru-RU" w:eastAsia="ru-RU"/>
              </w:rPr>
            </w:pPr>
          </w:p>
        </w:tc>
      </w:tr>
    </w:tbl>
    <w:p w14:paraId="3784838C" w14:textId="77777777" w:rsidR="00F02279" w:rsidRPr="00E6597C" w:rsidRDefault="00F02279" w:rsidP="00F02279">
      <w:pPr>
        <w:tabs>
          <w:tab w:val="left" w:pos="360"/>
          <w:tab w:val="left" w:pos="540"/>
        </w:tabs>
        <w:jc w:val="both"/>
        <w:rPr>
          <w:rFonts w:ascii="GHEA Grapalat" w:hAnsi="GHEA Grapalat" w:cs="Sylfaen"/>
          <w:lang w:eastAsia="ru-RU"/>
        </w:rPr>
      </w:pPr>
    </w:p>
    <w:p w14:paraId="71B76C72" w14:textId="77777777" w:rsidR="00F02279" w:rsidRPr="00E6597C" w:rsidRDefault="00F02279" w:rsidP="00F02279">
      <w:pPr>
        <w:tabs>
          <w:tab w:val="left" w:pos="360"/>
          <w:tab w:val="left" w:pos="540"/>
        </w:tabs>
        <w:jc w:val="both"/>
        <w:rPr>
          <w:rFonts w:ascii="GHEA Grapalat" w:hAnsi="GHEA Grapalat" w:cs="Sylfaen"/>
        </w:rPr>
      </w:pPr>
    </w:p>
    <w:p w14:paraId="24C84268" w14:textId="77777777" w:rsidR="00F02279" w:rsidRPr="00E6597C" w:rsidRDefault="00F02279" w:rsidP="00F02279">
      <w:pPr>
        <w:tabs>
          <w:tab w:val="left" w:pos="360"/>
          <w:tab w:val="left" w:pos="540"/>
        </w:tabs>
        <w:jc w:val="both"/>
        <w:rPr>
          <w:rFonts w:ascii="GHEA Grapalat" w:hAnsi="GHEA Grapalat" w:cs="Sylfaen"/>
          <w:lang w:val="hy-AM"/>
        </w:rPr>
      </w:pPr>
    </w:p>
    <w:p w14:paraId="31A86653" w14:textId="77777777" w:rsidR="00F02279" w:rsidRPr="00E6597C" w:rsidRDefault="00F02279" w:rsidP="00F02279">
      <w:pPr>
        <w:tabs>
          <w:tab w:val="left" w:pos="360"/>
          <w:tab w:val="left" w:pos="540"/>
        </w:tabs>
        <w:jc w:val="both"/>
        <w:rPr>
          <w:rFonts w:ascii="GHEA Grapalat" w:hAnsi="GHEA Grapalat" w:cs="Sylfaen"/>
          <w:sz w:val="20"/>
          <w:szCs w:val="20"/>
          <w:lang w:val="hy-AM"/>
        </w:rPr>
      </w:pPr>
      <w:r w:rsidRPr="00E6597C">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246A5020" w14:textId="77777777" w:rsidR="00F02279" w:rsidRPr="00E6597C" w:rsidRDefault="00F02279" w:rsidP="00F02279">
      <w:pPr>
        <w:tabs>
          <w:tab w:val="left" w:pos="360"/>
          <w:tab w:val="left" w:pos="540"/>
        </w:tabs>
        <w:rPr>
          <w:rFonts w:ascii="GHEA Grapalat" w:hAnsi="GHEA Grapalat" w:cs="Sylfaen"/>
          <w:sz w:val="22"/>
          <w:szCs w:val="22"/>
          <w:lang w:val="hy-AM"/>
        </w:rPr>
      </w:pPr>
    </w:p>
    <w:p w14:paraId="1D90AA87" w14:textId="77777777" w:rsidR="00F02279" w:rsidRPr="00E6597C" w:rsidRDefault="00F02279" w:rsidP="00F02279">
      <w:pPr>
        <w:jc w:val="center"/>
        <w:rPr>
          <w:rFonts w:ascii="GHEA Grapalat" w:hAnsi="GHEA Grapalat" w:cs="Sylfaen"/>
          <w:sz w:val="22"/>
          <w:szCs w:val="22"/>
          <w:lang w:val="hy-AM"/>
        </w:rPr>
      </w:pPr>
    </w:p>
    <w:p w14:paraId="51EABAC8" w14:textId="77777777" w:rsidR="00F02279" w:rsidRPr="00E6597C" w:rsidRDefault="00F02279" w:rsidP="00F02279">
      <w:pPr>
        <w:jc w:val="center"/>
        <w:rPr>
          <w:rFonts w:ascii="GHEA Grapalat" w:hAnsi="GHEA Grapalat" w:cs="Sylfaen"/>
          <w:sz w:val="14"/>
          <w:szCs w:val="14"/>
          <w:lang w:val="hy-AM"/>
        </w:rPr>
      </w:pPr>
    </w:p>
    <w:p w14:paraId="350C7E46" w14:textId="77777777" w:rsidR="00F02279" w:rsidRPr="00E6597C" w:rsidRDefault="00F02279" w:rsidP="00F02279">
      <w:pPr>
        <w:jc w:val="center"/>
        <w:rPr>
          <w:rFonts w:ascii="GHEA Grapalat" w:hAnsi="GHEA Grapalat" w:cs="Sylfaen"/>
          <w:sz w:val="22"/>
          <w:szCs w:val="22"/>
          <w:lang w:val="hy-AM"/>
        </w:rPr>
      </w:pPr>
    </w:p>
    <w:p w14:paraId="3B550152" w14:textId="77777777" w:rsidR="00F02279" w:rsidRPr="00E6597C" w:rsidRDefault="00F02279" w:rsidP="00F02279">
      <w:pPr>
        <w:jc w:val="center"/>
        <w:rPr>
          <w:rFonts w:ascii="GHEA Grapalat" w:hAnsi="GHEA Grapalat" w:cs="Sylfaen"/>
          <w:sz w:val="22"/>
          <w:szCs w:val="22"/>
          <w:lang w:val="hy-AM"/>
        </w:rPr>
      </w:pPr>
      <w:r w:rsidRPr="00E6597C">
        <w:rPr>
          <w:rFonts w:ascii="GHEA Grapalat" w:hAnsi="GHEA Grapalat" w:cs="Sylfaen"/>
          <w:sz w:val="22"/>
          <w:szCs w:val="22"/>
          <w:lang w:val="hy-AM"/>
        </w:rPr>
        <w:t>ԿՈՂՄԵՐԸ</w:t>
      </w:r>
    </w:p>
    <w:p w14:paraId="472081FA" w14:textId="77777777" w:rsidR="00F02279" w:rsidRPr="00E6597C" w:rsidRDefault="00F02279" w:rsidP="00F02279">
      <w:pPr>
        <w:jc w:val="center"/>
        <w:rPr>
          <w:rFonts w:ascii="GHEA Grapalat" w:hAnsi="GHEA Grapalat" w:cs="Sylfaen"/>
          <w:sz w:val="22"/>
          <w:szCs w:val="22"/>
          <w:lang w:val="hy-AM"/>
        </w:rPr>
      </w:pPr>
    </w:p>
    <w:p w14:paraId="45272FD5" w14:textId="77777777" w:rsidR="00F02279" w:rsidRPr="00E6597C" w:rsidRDefault="00F02279" w:rsidP="00F02279">
      <w:pPr>
        <w:tabs>
          <w:tab w:val="left" w:pos="360"/>
          <w:tab w:val="left" w:pos="540"/>
        </w:tabs>
        <w:rPr>
          <w:rFonts w:ascii="GHEA Grapalat" w:hAnsi="GHEA Grapalat" w:cs="Sylfaen"/>
          <w:sz w:val="22"/>
          <w:szCs w:val="22"/>
          <w:lang w:val="hy-AM"/>
        </w:rPr>
      </w:pPr>
    </w:p>
    <w:p w14:paraId="0B62DA52" w14:textId="77777777" w:rsidR="00F02279" w:rsidRPr="00E6597C" w:rsidRDefault="00F02279" w:rsidP="00F02279">
      <w:pPr>
        <w:tabs>
          <w:tab w:val="left" w:pos="360"/>
          <w:tab w:val="left" w:pos="540"/>
        </w:tabs>
        <w:rPr>
          <w:rFonts w:ascii="GHEA Grapalat" w:hAnsi="GHEA Grapalat" w:cs="Sylfaen"/>
          <w:sz w:val="22"/>
          <w:szCs w:val="22"/>
          <w:lang w:val="hy-AM"/>
        </w:rPr>
      </w:pPr>
    </w:p>
    <w:tbl>
      <w:tblPr>
        <w:tblW w:w="0" w:type="auto"/>
        <w:tblLook w:val="00A0" w:firstRow="1" w:lastRow="0" w:firstColumn="1" w:lastColumn="0" w:noHBand="0" w:noVBand="0"/>
        <w:tblPrChange w:id="3320" w:author="Հերմինե Գևորգյան" w:date="2026-02-26T23:44:00Z" w16du:dateUtc="2026-02-26T19:44:00Z">
          <w:tblPr>
            <w:tblW w:w="0" w:type="auto"/>
            <w:tblLook w:val="00A0" w:firstRow="1" w:lastRow="0" w:firstColumn="1" w:lastColumn="0" w:noHBand="0" w:noVBand="0"/>
          </w:tblPr>
        </w:tblPrChange>
      </w:tblPr>
      <w:tblGrid>
        <w:gridCol w:w="4785"/>
        <w:gridCol w:w="5223"/>
        <w:tblGridChange w:id="3321">
          <w:tblGrid>
            <w:gridCol w:w="4785"/>
            <w:gridCol w:w="5223"/>
          </w:tblGrid>
        </w:tblGridChange>
      </w:tblGrid>
      <w:tr w:rsidR="00F02279" w:rsidRPr="00E6597C" w14:paraId="7A87FA5E" w14:textId="77777777" w:rsidTr="00545BDE">
        <w:tc>
          <w:tcPr>
            <w:tcW w:w="4785" w:type="dxa"/>
            <w:tcPrChange w:id="3322" w:author="Հերմինե Գևորգյան" w:date="2026-02-26T23:44:00Z" w16du:dateUtc="2026-02-26T19:44:00Z">
              <w:tcPr>
                <w:tcW w:w="4785" w:type="dxa"/>
              </w:tcPr>
            </w:tcPrChange>
          </w:tcPr>
          <w:p w14:paraId="6A5E2A64" w14:textId="77777777" w:rsidR="00F02279" w:rsidRPr="00E6597C" w:rsidRDefault="00F02279" w:rsidP="00545BDE">
            <w:pPr>
              <w:tabs>
                <w:tab w:val="left" w:pos="360"/>
                <w:tab w:val="left" w:pos="540"/>
              </w:tabs>
              <w:jc w:val="center"/>
              <w:rPr>
                <w:rFonts w:ascii="GHEA Grapalat" w:hAnsi="GHEA Grapalat" w:cs="Sylfaen"/>
                <w:b/>
                <w:bCs/>
                <w:sz w:val="22"/>
                <w:szCs w:val="22"/>
                <w:lang w:val="hy-AM" w:eastAsia="ru-RU"/>
              </w:rPr>
            </w:pPr>
            <w:r w:rsidRPr="00E6597C">
              <w:rPr>
                <w:rFonts w:ascii="GHEA Grapalat" w:hAnsi="GHEA Grapalat" w:cs="Sylfaen"/>
                <w:b/>
                <w:bCs/>
                <w:sz w:val="22"/>
                <w:szCs w:val="22"/>
                <w:lang w:val="hy-AM"/>
              </w:rPr>
              <w:t>Հանձնեց</w:t>
            </w:r>
          </w:p>
        </w:tc>
        <w:tc>
          <w:tcPr>
            <w:tcW w:w="5223" w:type="dxa"/>
            <w:tcPrChange w:id="3323" w:author="Հերմինե Գևորգյան" w:date="2026-02-26T23:44:00Z" w16du:dateUtc="2026-02-26T19:44:00Z">
              <w:tcPr>
                <w:tcW w:w="5223" w:type="dxa"/>
              </w:tcPr>
            </w:tcPrChange>
          </w:tcPr>
          <w:p w14:paraId="398D3DC8" w14:textId="77777777" w:rsidR="00F02279" w:rsidRPr="00E6597C" w:rsidRDefault="00F02279" w:rsidP="00545BDE">
            <w:pPr>
              <w:tabs>
                <w:tab w:val="left" w:pos="360"/>
                <w:tab w:val="left" w:pos="540"/>
              </w:tabs>
              <w:jc w:val="center"/>
              <w:rPr>
                <w:rFonts w:ascii="GHEA Grapalat" w:hAnsi="GHEA Grapalat" w:cs="Sylfaen"/>
                <w:b/>
                <w:bCs/>
                <w:sz w:val="22"/>
                <w:szCs w:val="22"/>
                <w:lang w:val="hy-AM" w:eastAsia="ru-RU"/>
              </w:rPr>
            </w:pPr>
            <w:r w:rsidRPr="00E6597C">
              <w:rPr>
                <w:rFonts w:ascii="GHEA Grapalat" w:hAnsi="GHEA Grapalat" w:cs="Sylfaen"/>
                <w:b/>
                <w:bCs/>
                <w:sz w:val="22"/>
                <w:szCs w:val="22"/>
                <w:lang w:val="hy-AM"/>
              </w:rPr>
              <w:t xml:space="preserve">        Ընդունեց</w:t>
            </w:r>
          </w:p>
        </w:tc>
      </w:tr>
    </w:tbl>
    <w:p w14:paraId="4D9CEABF" w14:textId="77777777" w:rsidR="00F02279" w:rsidRPr="00E6597C" w:rsidRDefault="00F02279" w:rsidP="00F02279">
      <w:pPr>
        <w:tabs>
          <w:tab w:val="left" w:pos="360"/>
          <w:tab w:val="left" w:pos="540"/>
        </w:tabs>
        <w:rPr>
          <w:rFonts w:ascii="GHEA Grapalat" w:hAnsi="GHEA Grapalat" w:cs="Sylfaen"/>
          <w:sz w:val="20"/>
          <w:szCs w:val="20"/>
          <w:lang w:val="hy-AM" w:eastAsia="ru-RU"/>
        </w:rPr>
      </w:pPr>
      <w:r w:rsidRPr="00E6597C">
        <w:rPr>
          <w:rFonts w:ascii="GHEA Grapalat" w:hAnsi="GHEA Grapalat" w:cs="Sylfaen"/>
          <w:sz w:val="20"/>
          <w:szCs w:val="20"/>
          <w:lang w:val="hy-AM" w:eastAsia="ru-RU"/>
        </w:rPr>
        <w:t xml:space="preserve">                                                                                                  հայտը նախագծած ներկայացուցիչ`</w:t>
      </w:r>
    </w:p>
    <w:p w14:paraId="17E6924E" w14:textId="77777777" w:rsidR="00F02279" w:rsidRPr="00E6597C" w:rsidRDefault="00F02279" w:rsidP="00F02279">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02279" w:rsidRPr="00E6597C" w14:paraId="56AF37E3" w14:textId="77777777" w:rsidTr="00545BDE">
        <w:trPr>
          <w:tblCellSpacing w:w="7" w:type="dxa"/>
          <w:jc w:val="center"/>
        </w:trPr>
        <w:tc>
          <w:tcPr>
            <w:tcW w:w="0" w:type="auto"/>
            <w:vAlign w:val="center"/>
          </w:tcPr>
          <w:p w14:paraId="038789EA"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14:paraId="01C285BE" w14:textId="77777777" w:rsidR="00F02279" w:rsidRPr="00E6597C" w:rsidRDefault="00F02279" w:rsidP="00545BDE">
            <w:pPr>
              <w:jc w:val="center"/>
              <w:rPr>
                <w:rFonts w:ascii="GHEA Grapalat" w:hAnsi="GHEA Grapalat" w:cs="GHEA Grapalat"/>
                <w:color w:val="000000"/>
                <w:sz w:val="21"/>
                <w:szCs w:val="21"/>
                <w:lang w:val="ru-RU" w:eastAsia="ru-RU"/>
              </w:rPr>
            </w:pPr>
            <w:proofErr w:type="spellStart"/>
            <w:r w:rsidRPr="00E6597C">
              <w:rPr>
                <w:rFonts w:ascii="GHEA Grapalat" w:hAnsi="GHEA Grapalat" w:cs="GHEA Grapalat"/>
                <w:color w:val="000000"/>
                <w:sz w:val="15"/>
                <w:szCs w:val="15"/>
              </w:rPr>
              <w:t>ազգանուն</w:t>
            </w:r>
            <w:proofErr w:type="spellEnd"/>
            <w:r w:rsidRPr="00E6597C">
              <w:rPr>
                <w:rFonts w:ascii="GHEA Grapalat" w:hAnsi="GHEA Grapalat" w:cs="GHEA Grapalat"/>
                <w:color w:val="000000"/>
                <w:sz w:val="15"/>
                <w:szCs w:val="15"/>
              </w:rPr>
              <w:t xml:space="preserve">, </w:t>
            </w:r>
            <w:proofErr w:type="spellStart"/>
            <w:r w:rsidRPr="00E6597C">
              <w:rPr>
                <w:rFonts w:ascii="GHEA Grapalat" w:hAnsi="GHEA Grapalat" w:cs="GHEA Grapalat"/>
                <w:color w:val="000000"/>
                <w:sz w:val="15"/>
                <w:szCs w:val="15"/>
              </w:rPr>
              <w:t>անուն</w:t>
            </w:r>
            <w:proofErr w:type="spellEnd"/>
          </w:p>
        </w:tc>
        <w:tc>
          <w:tcPr>
            <w:tcW w:w="0" w:type="auto"/>
            <w:vAlign w:val="center"/>
          </w:tcPr>
          <w:p w14:paraId="1E917230"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14:paraId="4CD65CB4" w14:textId="77777777" w:rsidR="00F02279" w:rsidRPr="00E6597C" w:rsidRDefault="00F02279" w:rsidP="00545BDE">
            <w:pPr>
              <w:jc w:val="center"/>
              <w:rPr>
                <w:rFonts w:ascii="GHEA Grapalat" w:hAnsi="GHEA Grapalat" w:cs="GHEA Grapalat"/>
                <w:color w:val="000000"/>
                <w:sz w:val="21"/>
                <w:szCs w:val="21"/>
                <w:lang w:val="ru-RU" w:eastAsia="ru-RU"/>
              </w:rPr>
            </w:pPr>
            <w:proofErr w:type="spellStart"/>
            <w:r w:rsidRPr="00E6597C">
              <w:rPr>
                <w:rFonts w:ascii="GHEA Grapalat" w:hAnsi="GHEA Grapalat" w:cs="GHEA Grapalat"/>
                <w:color w:val="000000"/>
                <w:sz w:val="15"/>
                <w:szCs w:val="15"/>
              </w:rPr>
              <w:t>ազգանուն</w:t>
            </w:r>
            <w:proofErr w:type="spellEnd"/>
            <w:r w:rsidRPr="00E6597C">
              <w:rPr>
                <w:rFonts w:ascii="GHEA Grapalat" w:hAnsi="GHEA Grapalat" w:cs="GHEA Grapalat"/>
                <w:color w:val="000000"/>
                <w:sz w:val="15"/>
                <w:szCs w:val="15"/>
              </w:rPr>
              <w:t xml:space="preserve">, </w:t>
            </w:r>
            <w:proofErr w:type="spellStart"/>
            <w:r w:rsidRPr="00E6597C">
              <w:rPr>
                <w:rFonts w:ascii="GHEA Grapalat" w:hAnsi="GHEA Grapalat" w:cs="GHEA Grapalat"/>
                <w:color w:val="000000"/>
                <w:sz w:val="15"/>
                <w:szCs w:val="15"/>
              </w:rPr>
              <w:t>անուն</w:t>
            </w:r>
            <w:proofErr w:type="spellEnd"/>
          </w:p>
        </w:tc>
      </w:tr>
      <w:tr w:rsidR="00F02279" w:rsidRPr="00E6597C" w14:paraId="0DFD35CC" w14:textId="77777777" w:rsidTr="00545BDE">
        <w:trPr>
          <w:tblCellSpacing w:w="7" w:type="dxa"/>
          <w:jc w:val="center"/>
        </w:trPr>
        <w:tc>
          <w:tcPr>
            <w:tcW w:w="0" w:type="auto"/>
            <w:vAlign w:val="center"/>
          </w:tcPr>
          <w:p w14:paraId="1AFFD8C8"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14:paraId="642C37E9" w14:textId="77777777" w:rsidR="00F02279" w:rsidRPr="00E6597C" w:rsidRDefault="00F02279" w:rsidP="00545BDE">
            <w:pPr>
              <w:jc w:val="center"/>
              <w:rPr>
                <w:rFonts w:ascii="GHEA Grapalat" w:hAnsi="GHEA Grapalat" w:cs="GHEA Grapalat"/>
                <w:color w:val="000000"/>
                <w:sz w:val="21"/>
                <w:szCs w:val="21"/>
                <w:lang w:val="ru-RU" w:eastAsia="ru-RU"/>
              </w:rPr>
            </w:pPr>
            <w:proofErr w:type="spellStart"/>
            <w:r w:rsidRPr="00E6597C">
              <w:rPr>
                <w:rFonts w:ascii="GHEA Grapalat" w:hAnsi="GHEA Grapalat" w:cs="GHEA Grapalat"/>
                <w:color w:val="000000"/>
                <w:sz w:val="15"/>
                <w:szCs w:val="15"/>
              </w:rPr>
              <w:t>ստորագրություն</w:t>
            </w:r>
            <w:proofErr w:type="spellEnd"/>
          </w:p>
        </w:tc>
        <w:tc>
          <w:tcPr>
            <w:tcW w:w="0" w:type="auto"/>
            <w:vAlign w:val="center"/>
          </w:tcPr>
          <w:p w14:paraId="0F69DBE2"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14:paraId="6B2538B4" w14:textId="29FA2761" w:rsidR="00F02279" w:rsidRPr="00E6597C" w:rsidRDefault="003255E1" w:rsidP="00545BDE">
            <w:pPr>
              <w:jc w:val="center"/>
              <w:rPr>
                <w:rFonts w:ascii="GHEA Grapalat" w:hAnsi="GHEA Grapalat" w:cs="GHEA Grapalat"/>
                <w:color w:val="000000"/>
                <w:sz w:val="21"/>
                <w:szCs w:val="21"/>
                <w:lang w:val="ru-RU" w:eastAsia="ru-RU"/>
              </w:rPr>
            </w:pPr>
            <w:proofErr w:type="spellStart"/>
            <w:r w:rsidRPr="00E6597C">
              <w:rPr>
                <w:rFonts w:ascii="GHEA Grapalat" w:hAnsi="GHEA Grapalat" w:cs="GHEA Grapalat"/>
                <w:color w:val="000000"/>
                <w:sz w:val="15"/>
                <w:szCs w:val="15"/>
              </w:rPr>
              <w:t>Ս</w:t>
            </w:r>
            <w:r w:rsidR="00F02279" w:rsidRPr="00E6597C">
              <w:rPr>
                <w:rFonts w:ascii="GHEA Grapalat" w:hAnsi="GHEA Grapalat" w:cs="GHEA Grapalat"/>
                <w:color w:val="000000"/>
                <w:sz w:val="15"/>
                <w:szCs w:val="15"/>
              </w:rPr>
              <w:t>տորագրություն</w:t>
            </w:r>
            <w:proofErr w:type="spellEnd"/>
          </w:p>
        </w:tc>
      </w:tr>
    </w:tbl>
    <w:p w14:paraId="3A268A5A" w14:textId="69627C1C" w:rsidR="00071D1C" w:rsidRDefault="00071D1C" w:rsidP="00FF0D1D">
      <w:pPr>
        <w:pStyle w:val="31"/>
        <w:spacing w:line="240" w:lineRule="auto"/>
        <w:ind w:firstLine="0"/>
        <w:rPr>
          <w:rFonts w:asciiTheme="minorHAnsi" w:hAnsiTheme="minorHAnsi"/>
        </w:rPr>
      </w:pPr>
    </w:p>
    <w:p w14:paraId="02402594" w14:textId="71EE455A" w:rsidR="00102DF6" w:rsidRDefault="00102DF6" w:rsidP="00FF0D1D">
      <w:pPr>
        <w:pStyle w:val="31"/>
        <w:spacing w:line="240" w:lineRule="auto"/>
        <w:ind w:firstLine="0"/>
        <w:rPr>
          <w:rFonts w:asciiTheme="minorHAnsi" w:hAnsiTheme="minorHAnsi"/>
        </w:rPr>
      </w:pPr>
    </w:p>
    <w:p w14:paraId="5CE77C71" w14:textId="379DD770" w:rsidR="00102DF6" w:rsidRDefault="00102DF6" w:rsidP="00FF0D1D">
      <w:pPr>
        <w:pStyle w:val="31"/>
        <w:spacing w:line="240" w:lineRule="auto"/>
        <w:ind w:firstLine="0"/>
        <w:rPr>
          <w:rFonts w:asciiTheme="minorHAnsi" w:hAnsiTheme="minorHAnsi"/>
        </w:rPr>
      </w:pPr>
    </w:p>
    <w:p w14:paraId="3D5EBC1A" w14:textId="7663182B" w:rsidR="00102DF6" w:rsidRDefault="00102DF6" w:rsidP="00FF0D1D">
      <w:pPr>
        <w:pStyle w:val="31"/>
        <w:spacing w:line="240" w:lineRule="auto"/>
        <w:ind w:firstLine="0"/>
        <w:rPr>
          <w:rFonts w:asciiTheme="minorHAnsi" w:hAnsiTheme="minorHAnsi"/>
        </w:rPr>
      </w:pPr>
    </w:p>
    <w:p w14:paraId="52A32AF2" w14:textId="58B37388" w:rsidR="00102DF6" w:rsidRDefault="00102DF6" w:rsidP="00FF0D1D">
      <w:pPr>
        <w:pStyle w:val="31"/>
        <w:spacing w:line="240" w:lineRule="auto"/>
        <w:ind w:firstLine="0"/>
        <w:rPr>
          <w:rFonts w:asciiTheme="minorHAnsi" w:hAnsiTheme="minorHAnsi"/>
        </w:rPr>
      </w:pPr>
    </w:p>
    <w:p w14:paraId="77641EA4" w14:textId="56F86B8B" w:rsidR="00102DF6" w:rsidRDefault="00102DF6" w:rsidP="00FF0D1D">
      <w:pPr>
        <w:pStyle w:val="31"/>
        <w:spacing w:line="240" w:lineRule="auto"/>
        <w:ind w:firstLine="0"/>
        <w:rPr>
          <w:rFonts w:asciiTheme="minorHAnsi" w:hAnsiTheme="minorHAnsi"/>
        </w:rPr>
      </w:pPr>
    </w:p>
    <w:p w14:paraId="134297FA" w14:textId="7CCD1B8C" w:rsidR="00102DF6" w:rsidRDefault="00102DF6" w:rsidP="00FF0D1D">
      <w:pPr>
        <w:pStyle w:val="31"/>
        <w:spacing w:line="240" w:lineRule="auto"/>
        <w:ind w:firstLine="0"/>
        <w:rPr>
          <w:rFonts w:asciiTheme="minorHAnsi" w:hAnsiTheme="minorHAnsi"/>
        </w:rPr>
      </w:pPr>
    </w:p>
    <w:p w14:paraId="63A6BFDF" w14:textId="0F1BAB27" w:rsidR="00102DF6" w:rsidRDefault="00102DF6" w:rsidP="00FF0D1D">
      <w:pPr>
        <w:pStyle w:val="31"/>
        <w:spacing w:line="240" w:lineRule="auto"/>
        <w:ind w:firstLine="0"/>
        <w:rPr>
          <w:rFonts w:asciiTheme="minorHAnsi" w:hAnsiTheme="minorHAnsi"/>
        </w:rPr>
      </w:pPr>
    </w:p>
    <w:p w14:paraId="3381A22E" w14:textId="0F377C3B" w:rsidR="00102DF6" w:rsidRDefault="00102DF6" w:rsidP="00FF0D1D">
      <w:pPr>
        <w:pStyle w:val="31"/>
        <w:spacing w:line="240" w:lineRule="auto"/>
        <w:ind w:firstLine="0"/>
        <w:rPr>
          <w:rFonts w:asciiTheme="minorHAnsi" w:hAnsiTheme="minorHAnsi"/>
        </w:rPr>
      </w:pPr>
    </w:p>
    <w:p w14:paraId="5EA59BC7" w14:textId="125611EA" w:rsidR="00102DF6" w:rsidRDefault="00102DF6" w:rsidP="00FF0D1D">
      <w:pPr>
        <w:pStyle w:val="31"/>
        <w:spacing w:line="240" w:lineRule="auto"/>
        <w:ind w:firstLine="0"/>
        <w:rPr>
          <w:rFonts w:asciiTheme="minorHAnsi" w:hAnsiTheme="minorHAnsi"/>
        </w:rPr>
      </w:pPr>
    </w:p>
    <w:p w14:paraId="0AF9F1B6" w14:textId="31BA9355" w:rsidR="00102DF6" w:rsidRDefault="00102DF6" w:rsidP="00FF0D1D">
      <w:pPr>
        <w:pStyle w:val="31"/>
        <w:spacing w:line="240" w:lineRule="auto"/>
        <w:ind w:firstLine="0"/>
        <w:rPr>
          <w:rFonts w:asciiTheme="minorHAnsi" w:hAnsiTheme="minorHAnsi"/>
        </w:rPr>
      </w:pPr>
    </w:p>
    <w:p w14:paraId="5DB2F0E7" w14:textId="34D0C3A2" w:rsidR="00102DF6" w:rsidRDefault="00102DF6" w:rsidP="00FF0D1D">
      <w:pPr>
        <w:pStyle w:val="31"/>
        <w:spacing w:line="240" w:lineRule="auto"/>
        <w:ind w:firstLine="0"/>
        <w:rPr>
          <w:rFonts w:asciiTheme="minorHAnsi" w:hAnsiTheme="minorHAnsi"/>
        </w:rPr>
      </w:pPr>
    </w:p>
    <w:p w14:paraId="123EB038" w14:textId="77777777" w:rsidR="00102DF6" w:rsidRPr="00F27FC1" w:rsidRDefault="00102DF6" w:rsidP="00102DF6">
      <w:pPr>
        <w:rPr>
          <w:del w:id="3324" w:author="Հերմինե Գևորգյան" w:date="2026-02-26T23:44:00Z" w16du:dateUtc="2026-02-26T19:44:00Z"/>
          <w:rFonts w:ascii="GHEA Grapalat" w:hAnsi="GHEA Grapalat" w:cs="GHEA Grapalat"/>
          <w:color w:val="000000"/>
          <w:sz w:val="21"/>
          <w:szCs w:val="21"/>
          <w:lang w:eastAsia="ru-RU"/>
        </w:rPr>
      </w:pPr>
    </w:p>
    <w:p w14:paraId="09FB0041" w14:textId="77777777" w:rsidR="00102DF6" w:rsidRPr="00F27FC1" w:rsidRDefault="00102DF6" w:rsidP="00102DF6">
      <w:pPr>
        <w:rPr>
          <w:del w:id="3325" w:author="Հերմինե Գևորգյան" w:date="2026-02-26T23:44:00Z" w16du:dateUtc="2026-02-26T19:44:00Z"/>
          <w:rFonts w:ascii="GHEA Grapalat" w:hAnsi="GHEA Grapalat" w:cs="GHEA Grapalat"/>
          <w:color w:val="000000"/>
          <w:sz w:val="21"/>
          <w:szCs w:val="21"/>
          <w:lang w:eastAsia="ru-RU"/>
        </w:rPr>
      </w:pPr>
    </w:p>
    <w:p w14:paraId="7D458205" w14:textId="77777777" w:rsidR="00102DF6" w:rsidRPr="00F27FC1" w:rsidRDefault="00102DF6" w:rsidP="00102DF6">
      <w:pPr>
        <w:rPr>
          <w:del w:id="3326" w:author="Հերմինե Գևորգյան" w:date="2026-02-26T23:44:00Z" w16du:dateUtc="2026-02-26T19:44:00Z"/>
          <w:rFonts w:ascii="GHEA Grapalat" w:hAnsi="GHEA Grapalat" w:cs="GHEA Grapalat"/>
          <w:color w:val="000000"/>
          <w:sz w:val="21"/>
          <w:szCs w:val="21"/>
          <w:lang w:eastAsia="ru-RU"/>
        </w:rPr>
      </w:pPr>
    </w:p>
    <w:p w14:paraId="6E99F3CC" w14:textId="77777777" w:rsidR="00102DF6" w:rsidRPr="00F27FC1" w:rsidRDefault="00102DF6" w:rsidP="00102DF6">
      <w:pPr>
        <w:rPr>
          <w:del w:id="3327" w:author="Հերմինե Գևորգյան" w:date="2026-02-26T23:44:00Z" w16du:dateUtc="2026-02-26T19:44:00Z"/>
          <w:rFonts w:ascii="GHEA Grapalat" w:hAnsi="GHEA Grapalat" w:cs="GHEA Grapalat"/>
          <w:color w:val="000000"/>
          <w:sz w:val="21"/>
          <w:szCs w:val="21"/>
          <w:lang w:eastAsia="ru-RU"/>
        </w:rPr>
      </w:pPr>
    </w:p>
    <w:p w14:paraId="232ACE39" w14:textId="77777777" w:rsidR="00102DF6" w:rsidRPr="00F27FC1" w:rsidRDefault="00102DF6" w:rsidP="00102DF6">
      <w:pPr>
        <w:rPr>
          <w:del w:id="3328" w:author="Հերմինե Գևորգյան" w:date="2026-02-26T23:44:00Z" w16du:dateUtc="2026-02-26T19:44:00Z"/>
          <w:rFonts w:ascii="GHEA Grapalat" w:hAnsi="GHEA Grapalat" w:cs="GHEA Grapalat"/>
          <w:color w:val="000000"/>
          <w:sz w:val="21"/>
          <w:szCs w:val="21"/>
          <w:lang w:eastAsia="ru-RU"/>
        </w:rPr>
      </w:pPr>
    </w:p>
    <w:p w14:paraId="3C3636F3" w14:textId="77777777" w:rsidR="00102DF6" w:rsidRPr="00F27FC1" w:rsidRDefault="00102DF6" w:rsidP="00102DF6">
      <w:pPr>
        <w:rPr>
          <w:del w:id="3329" w:author="Հերմինե Գևորգյան" w:date="2026-02-26T23:44:00Z" w16du:dateUtc="2026-02-26T19:44:00Z"/>
          <w:rFonts w:ascii="GHEA Grapalat" w:hAnsi="GHEA Grapalat" w:cs="GHEA Grapalat"/>
          <w:color w:val="000000"/>
          <w:sz w:val="21"/>
          <w:szCs w:val="21"/>
          <w:lang w:eastAsia="ru-RU"/>
        </w:rPr>
      </w:pPr>
    </w:p>
    <w:p w14:paraId="06E6E4BE" w14:textId="77777777" w:rsidR="00102DF6" w:rsidRPr="00F27FC1" w:rsidRDefault="00102DF6" w:rsidP="00102DF6">
      <w:pPr>
        <w:rPr>
          <w:del w:id="3330" w:author="Հերմինե Գևորգյան" w:date="2026-02-26T23:44:00Z" w16du:dateUtc="2026-02-26T19:44:00Z"/>
          <w:rFonts w:ascii="GHEA Grapalat" w:hAnsi="GHEA Grapalat" w:cs="GHEA Grapalat"/>
          <w:color w:val="000000"/>
          <w:sz w:val="21"/>
          <w:szCs w:val="21"/>
          <w:lang w:eastAsia="ru-RU"/>
        </w:rPr>
      </w:pPr>
    </w:p>
    <w:p w14:paraId="62E2060B" w14:textId="77777777" w:rsidR="00102DF6" w:rsidRPr="00F27FC1" w:rsidRDefault="00102DF6" w:rsidP="00102DF6">
      <w:pPr>
        <w:rPr>
          <w:del w:id="3331" w:author="Հերմինե Գևորգյան" w:date="2026-02-26T23:44:00Z" w16du:dateUtc="2026-02-26T19:44:00Z"/>
          <w:rFonts w:ascii="GHEA Grapalat" w:hAnsi="GHEA Grapalat" w:cs="GHEA Grapalat"/>
          <w:color w:val="000000"/>
          <w:sz w:val="21"/>
          <w:szCs w:val="21"/>
          <w:lang w:eastAsia="ru-RU"/>
        </w:rPr>
      </w:pPr>
    </w:p>
    <w:p w14:paraId="140EB69B" w14:textId="77777777" w:rsidR="00102DF6" w:rsidRPr="00F27FC1" w:rsidRDefault="00102DF6" w:rsidP="00102DF6">
      <w:pPr>
        <w:jc w:val="right"/>
        <w:rPr>
          <w:rFonts w:ascii="GHEA Grapalat" w:hAnsi="GHEA Grapalat"/>
          <w:i/>
          <w:sz w:val="18"/>
        </w:rPr>
      </w:pPr>
      <w:r w:rsidRPr="005E1F72">
        <w:rPr>
          <w:rFonts w:ascii="GHEA Grapalat" w:hAnsi="GHEA Grapalat"/>
          <w:i/>
          <w:sz w:val="18"/>
          <w:lang w:val="hy-AM"/>
        </w:rPr>
        <w:t xml:space="preserve">Հավելված N </w:t>
      </w:r>
      <w:r>
        <w:rPr>
          <w:rFonts w:ascii="GHEA Grapalat" w:hAnsi="GHEA Grapalat"/>
          <w:i/>
          <w:sz w:val="18"/>
        </w:rPr>
        <w:t>5</w:t>
      </w:r>
    </w:p>
    <w:p w14:paraId="13800D49" w14:textId="77777777" w:rsidR="00102DF6" w:rsidRPr="005E1F72" w:rsidRDefault="00102DF6" w:rsidP="00102DF6">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328A6D1B" w14:textId="0F0620C0" w:rsidR="00102DF6" w:rsidRPr="005E1F72" w:rsidRDefault="00102DF6" w:rsidP="00102DF6">
      <w:pPr>
        <w:jc w:val="right"/>
        <w:rPr>
          <w:rFonts w:ascii="GHEA Grapalat" w:hAnsi="GHEA Grapalat" w:cs="Sylfaen"/>
          <w:i/>
          <w:sz w:val="20"/>
          <w:lang w:val="pt-BR"/>
        </w:rPr>
      </w:pPr>
      <w:r w:rsidRPr="005E1F72">
        <w:rPr>
          <w:rFonts w:ascii="GHEA Grapalat" w:hAnsi="GHEA Grapalat" w:cs="Sylfaen"/>
          <w:i/>
          <w:sz w:val="20"/>
          <w:lang w:val="pt-BR"/>
        </w:rPr>
        <w:t xml:space="preserve">                    </w:t>
      </w:r>
      <w:ins w:id="3332" w:author="Հերմինե Գևորգյան" w:date="2026-02-26T23:44:00Z" w16du:dateUtc="2026-02-26T19:44:00Z">
        <w:r w:rsidR="003B672B" w:rsidRPr="00D672AD">
          <w:rPr>
            <w:rFonts w:ascii="GHEA Grapalat" w:hAnsi="GHEA Grapalat"/>
            <w:sz w:val="22"/>
            <w:szCs w:val="22"/>
            <w:lang w:val="hy-AM"/>
          </w:rPr>
          <w:t>«</w:t>
        </w:r>
        <w:r w:rsidR="00AD14A1">
          <w:rPr>
            <w:rFonts w:ascii="GHEA Grapalat" w:hAnsi="GHEA Grapalat"/>
            <w:lang w:val="hy-AM"/>
          </w:rPr>
          <w:t>ՀՀ ԳՄՍ</w:t>
        </w:r>
        <w:r w:rsidR="002D68B9">
          <w:rPr>
            <w:rFonts w:ascii="GHEA Grapalat" w:hAnsi="GHEA Grapalat"/>
            <w:lang w:val="hy-AM"/>
          </w:rPr>
          <w:t>Հ</w:t>
        </w:r>
        <w:r w:rsidR="00AD14A1">
          <w:rPr>
            <w:rFonts w:ascii="GHEA Grapalat" w:hAnsi="GHEA Grapalat"/>
            <w:lang w:val="hy-AM"/>
          </w:rPr>
          <w:t>Դ-ԳՀ</w:t>
        </w:r>
        <w:r w:rsidR="00AD14A1">
          <w:rPr>
            <w:rFonts w:ascii="GHEA Grapalat" w:hAnsi="GHEA Grapalat"/>
            <w:lang w:val="af-ZA"/>
          </w:rPr>
          <w:t>Ա</w:t>
        </w:r>
        <w:r w:rsidR="00AD14A1">
          <w:rPr>
            <w:rFonts w:ascii="GHEA Grapalat" w:hAnsi="GHEA Grapalat"/>
            <w:lang w:val="hy-AM"/>
          </w:rPr>
          <w:t>Շ</w:t>
        </w:r>
        <w:r w:rsidR="00AD14A1">
          <w:rPr>
            <w:rFonts w:ascii="GHEA Grapalat" w:hAnsi="GHEA Grapalat"/>
            <w:lang w:val="af-ZA"/>
          </w:rPr>
          <w:t>ՁԲ</w:t>
        </w:r>
        <w:r w:rsidR="00AD14A1" w:rsidRPr="00E6597C">
          <w:rPr>
            <w:rFonts w:ascii="GHEA Grapalat" w:hAnsi="GHEA Grapalat"/>
            <w:u w:val="single"/>
            <w:lang w:val="af-ZA"/>
          </w:rPr>
          <w:t xml:space="preserve"> </w:t>
        </w:r>
        <w:r w:rsidR="00AD14A1">
          <w:rPr>
            <w:rFonts w:ascii="GHEA Grapalat" w:hAnsi="GHEA Grapalat"/>
            <w:u w:val="single"/>
            <w:lang w:val="hy-AM"/>
          </w:rPr>
          <w:t xml:space="preserve"> 2</w:t>
        </w:r>
      </w:ins>
      <w:r w:rsidR="002724E1">
        <w:rPr>
          <w:rFonts w:ascii="GHEA Grapalat" w:hAnsi="GHEA Grapalat"/>
          <w:u w:val="single"/>
          <w:lang w:val="hy-AM"/>
        </w:rPr>
        <w:t>6</w:t>
      </w:r>
      <w:ins w:id="3333" w:author="Հերմինե Գևորգյան" w:date="2026-02-26T23:44:00Z" w16du:dateUtc="2026-02-26T19:44:00Z">
        <w:r w:rsidR="00AD14A1">
          <w:rPr>
            <w:rFonts w:ascii="GHEA Grapalat" w:hAnsi="GHEA Grapalat"/>
            <w:u w:val="single"/>
            <w:lang w:val="hy-AM"/>
          </w:rPr>
          <w:t>/0</w:t>
        </w:r>
      </w:ins>
      <w:r w:rsidR="002724E1">
        <w:rPr>
          <w:rFonts w:ascii="GHEA Grapalat" w:hAnsi="GHEA Grapalat"/>
          <w:u w:val="single"/>
          <w:lang w:val="hy-AM"/>
        </w:rPr>
        <w:t>1</w:t>
      </w:r>
      <w:ins w:id="3334" w:author="Հերմինե Գևորգյան" w:date="2026-02-26T23:44:00Z" w16du:dateUtc="2026-02-26T19:44:00Z">
        <w:r w:rsidR="003B672B" w:rsidRPr="00D672AD">
          <w:rPr>
            <w:rFonts w:ascii="GHEA Grapalat" w:hAnsi="GHEA Grapalat"/>
            <w:i/>
            <w:lang w:val="hy-AM"/>
          </w:rPr>
          <w:t>»</w:t>
        </w:r>
      </w:ins>
      <w:r w:rsidRPr="005E1F72">
        <w:rPr>
          <w:rFonts w:ascii="GHEA Grapalat" w:hAnsi="GHEA Grapalat" w:cs="Sylfaen"/>
          <w:i/>
          <w:sz w:val="20"/>
          <w:lang w:val="pt-BR"/>
        </w:rPr>
        <w:t xml:space="preserve">  ծածկագրով պայմանագրի</w:t>
      </w:r>
    </w:p>
    <w:p w14:paraId="03887882" w14:textId="77777777" w:rsidR="00102DF6" w:rsidRPr="00F32F71" w:rsidRDefault="00102DF6" w:rsidP="00102DF6">
      <w:pPr>
        <w:tabs>
          <w:tab w:val="left" w:pos="360"/>
          <w:tab w:val="left" w:pos="540"/>
        </w:tabs>
        <w:jc w:val="center"/>
        <w:rPr>
          <w:rFonts w:ascii="Sylfaen" w:hAnsi="Sylfaen" w:cs="Sylfaen"/>
          <w:b/>
          <w:bCs/>
          <w:lang w:val="pt-BR"/>
        </w:rPr>
      </w:pPr>
    </w:p>
    <w:p w14:paraId="2583C295" w14:textId="77777777" w:rsidR="00102DF6" w:rsidRPr="003B672B" w:rsidRDefault="00102DF6" w:rsidP="00102DF6">
      <w:pPr>
        <w:jc w:val="right"/>
        <w:rPr>
          <w:rFonts w:ascii="GHEA Grapalat" w:hAnsi="GHEA Grapalat"/>
          <w:i/>
          <w:sz w:val="18"/>
          <w:lang w:val="pt-BR"/>
          <w:rPrChange w:id="3335" w:author="Հերմինե Գևորգյան" w:date="2026-02-26T23:44:00Z" w16du:dateUtc="2026-02-26T19:44:00Z">
            <w:rPr>
              <w:rFonts w:ascii="GHEA Grapalat" w:hAnsi="GHEA Grapalat"/>
              <w:i/>
              <w:sz w:val="18"/>
            </w:rPr>
          </w:rPrChange>
        </w:rPr>
      </w:pPr>
    </w:p>
    <w:p w14:paraId="4ACCA02D" w14:textId="77777777" w:rsidR="00102DF6" w:rsidRDefault="00102DF6" w:rsidP="00102DF6">
      <w:pPr>
        <w:rPr>
          <w:rFonts w:ascii="GHEA Grapalat" w:hAnsi="GHEA Grapalat" w:cs="GHEA Grapalat"/>
          <w:sz w:val="22"/>
          <w:szCs w:val="22"/>
          <w:lang w:val="hy-AM"/>
        </w:rPr>
      </w:pPr>
    </w:p>
    <w:p w14:paraId="2729B438" w14:textId="77777777" w:rsidR="00102DF6" w:rsidRDefault="00102DF6" w:rsidP="00102DF6">
      <w:pPr>
        <w:rPr>
          <w:rFonts w:ascii="GHEA Grapalat" w:hAnsi="GHEA Grapalat" w:cs="GHEA Grapalat"/>
          <w:sz w:val="22"/>
          <w:szCs w:val="22"/>
          <w:lang w:val="hy-AM"/>
        </w:rPr>
      </w:pPr>
    </w:p>
    <w:p w14:paraId="05F381F8" w14:textId="77777777" w:rsidR="00102DF6" w:rsidRDefault="00102DF6" w:rsidP="00102DF6">
      <w:pPr>
        <w:rPr>
          <w:rFonts w:ascii="GHEA Grapalat" w:hAnsi="GHEA Grapalat" w:cs="GHEA Grapalat"/>
          <w:sz w:val="22"/>
          <w:szCs w:val="22"/>
          <w:lang w:val="hy-AM"/>
        </w:rPr>
      </w:pPr>
    </w:p>
    <w:p w14:paraId="69CDAE5B" w14:textId="77777777" w:rsidR="00102DF6" w:rsidRDefault="00102DF6" w:rsidP="00102DF6">
      <w:pPr>
        <w:rPr>
          <w:rFonts w:ascii="GHEA Grapalat" w:hAnsi="GHEA Grapalat" w:cs="GHEA Grapalat"/>
          <w:sz w:val="22"/>
          <w:szCs w:val="22"/>
          <w:lang w:val="hy-AM"/>
        </w:rPr>
      </w:pPr>
    </w:p>
    <w:p w14:paraId="12A6B9CB" w14:textId="77777777" w:rsidR="00102DF6" w:rsidRPr="00635053" w:rsidRDefault="00102DF6" w:rsidP="00102DF6">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21326755" w14:textId="77777777" w:rsidR="00102DF6" w:rsidRPr="00635053" w:rsidRDefault="00102DF6" w:rsidP="00102DF6">
      <w:pPr>
        <w:jc w:val="center"/>
        <w:rPr>
          <w:rFonts w:ascii="GHEA Grapalat" w:hAnsi="GHEA Grapalat" w:cs="GHEA Grapalat"/>
          <w:sz w:val="22"/>
          <w:szCs w:val="22"/>
          <w:lang w:val="hy-AM"/>
        </w:rPr>
      </w:pPr>
    </w:p>
    <w:p w14:paraId="25B2DF67" w14:textId="77777777" w:rsidR="00102DF6" w:rsidRPr="005E1F72" w:rsidRDefault="00102DF6" w:rsidP="00102DF6">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proofErr w:type="gram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w:t>
      </w:r>
      <w:proofErr w:type="gramEnd"/>
      <w:r>
        <w:rPr>
          <w:rFonts w:ascii="GHEA Grapalat" w:hAnsi="GHEA Grapalat" w:cs="Arial"/>
          <w:sz w:val="20"/>
          <w:szCs w:val="20"/>
          <w:lang w:val="es-ES"/>
        </w:rPr>
        <w:t xml:space="preserve">  </w:t>
      </w:r>
    </w:p>
    <w:p w14:paraId="5A313CBF" w14:textId="77777777" w:rsidR="00102DF6" w:rsidRDefault="00102DF6" w:rsidP="00102DF6">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2DF44C6C" w14:textId="77777777" w:rsidR="00102DF6" w:rsidRPr="005E1F72" w:rsidRDefault="00102DF6" w:rsidP="00102DF6">
      <w:pPr>
        <w:jc w:val="both"/>
        <w:rPr>
          <w:rFonts w:ascii="GHEA Grapalat" w:hAnsi="GHEA Grapalat"/>
          <w:sz w:val="22"/>
          <w:szCs w:val="22"/>
          <w:vertAlign w:val="superscript"/>
          <w:lang w:val="es-ES"/>
        </w:rPr>
      </w:pPr>
    </w:p>
    <w:p w14:paraId="10248755" w14:textId="77777777" w:rsidR="00102DF6" w:rsidRPr="00E5270C" w:rsidRDefault="00102DF6" w:rsidP="00102DF6">
      <w:pPr>
        <w:pStyle w:val="aff3"/>
        <w:numPr>
          <w:ilvl w:val="0"/>
          <w:numId w:val="33"/>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թ. </w:t>
      </w:r>
      <w:proofErr w:type="spellStart"/>
      <w:r w:rsidRPr="00635053">
        <w:rPr>
          <w:rFonts w:ascii="GHEA Grapalat" w:hAnsi="GHEA Grapalat" w:cs="Sylfaen"/>
          <w:sz w:val="20"/>
          <w:szCs w:val="20"/>
          <w:lang w:val="es-ES"/>
        </w:rPr>
        <w:t>կնքված</w:t>
      </w:r>
      <w:proofErr w:type="spellEnd"/>
    </w:p>
    <w:p w14:paraId="64686EEA" w14:textId="77777777" w:rsidR="00102DF6" w:rsidRPr="005E1F72" w:rsidRDefault="00102DF6" w:rsidP="00102DF6">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պատվիրատուի</w:t>
      </w:r>
      <w:proofErr w:type="spellEnd"/>
      <w:r w:rsidRPr="005E1F72">
        <w:rPr>
          <w:rFonts w:ascii="GHEA Grapalat" w:hAnsi="GHEA Grapalat" w:cs="Sylfaen"/>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կապալառուի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1573F934" w14:textId="77777777" w:rsidR="00102DF6" w:rsidRPr="005E1F72" w:rsidRDefault="00102DF6" w:rsidP="00102DF6">
      <w:pPr>
        <w:jc w:val="both"/>
        <w:rPr>
          <w:rFonts w:ascii="GHEA Grapalat" w:hAnsi="GHEA Grapalat" w:cs="Sylfaen"/>
          <w:vertAlign w:val="superscript"/>
          <w:lang w:val="es-ES"/>
        </w:rPr>
      </w:pPr>
    </w:p>
    <w:p w14:paraId="1D2BEC7A" w14:textId="77777777" w:rsidR="00102DF6" w:rsidRPr="005E1F72" w:rsidRDefault="00102DF6" w:rsidP="00102DF6">
      <w:pPr>
        <w:jc w:val="both"/>
        <w:rPr>
          <w:rFonts w:ascii="GHEA Grapalat" w:hAnsi="GHEA Grapalat"/>
          <w:sz w:val="22"/>
          <w:szCs w:val="22"/>
          <w:u w:val="single"/>
          <w:lang w:val="es-ES"/>
        </w:rPr>
      </w:pPr>
    </w:p>
    <w:p w14:paraId="391BBAB8" w14:textId="77777777" w:rsidR="00102DF6" w:rsidRDefault="00102DF6" w:rsidP="00102DF6">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իր և</w:t>
      </w:r>
    </w:p>
    <w:p w14:paraId="77D6F9BC" w14:textId="77777777" w:rsidR="00102DF6" w:rsidRDefault="00102DF6" w:rsidP="00102DF6">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թ-</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14:paraId="0D3799C9" w14:textId="77777777" w:rsidR="00102DF6" w:rsidRDefault="00102DF6" w:rsidP="00102DF6">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կապալառուի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29136A7E" w14:textId="77777777" w:rsidR="00102DF6" w:rsidRDefault="00102DF6" w:rsidP="00102DF6">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68E93FA2" w14:textId="77777777" w:rsidR="00102DF6" w:rsidRDefault="00102DF6" w:rsidP="00102DF6">
      <w:pPr>
        <w:jc w:val="both"/>
        <w:rPr>
          <w:rFonts w:ascii="GHEA Grapalat" w:hAnsi="GHEA Grapalat" w:cs="Sylfaen"/>
          <w:sz w:val="20"/>
          <w:szCs w:val="20"/>
          <w:lang w:val="es-ES"/>
        </w:rPr>
      </w:pPr>
    </w:p>
    <w:p w14:paraId="573B1E37" w14:textId="77777777" w:rsidR="00102DF6" w:rsidRPr="00E5270C" w:rsidRDefault="00102DF6" w:rsidP="00102DF6">
      <w:pPr>
        <w:pStyle w:val="aff3"/>
        <w:numPr>
          <w:ilvl w:val="0"/>
          <w:numId w:val="33"/>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8.12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12030132" w14:textId="77777777" w:rsidR="00102DF6" w:rsidRPr="00513F14" w:rsidRDefault="00102DF6" w:rsidP="00102DF6">
      <w:pPr>
        <w:jc w:val="center"/>
        <w:rPr>
          <w:rFonts w:ascii="GHEA Grapalat" w:hAnsi="GHEA Grapalat" w:cs="GHEA Grapalat"/>
          <w:sz w:val="22"/>
          <w:szCs w:val="22"/>
          <w:lang w:val="es-ES"/>
        </w:rPr>
      </w:pPr>
    </w:p>
    <w:p w14:paraId="18518D25" w14:textId="77777777" w:rsidR="00102DF6" w:rsidRDefault="00102DF6" w:rsidP="00102DF6">
      <w:pPr>
        <w:ind w:firstLine="709"/>
        <w:jc w:val="both"/>
        <w:rPr>
          <w:lang w:val="es-ES"/>
        </w:rPr>
      </w:pPr>
    </w:p>
    <w:p w14:paraId="0BA07DD7" w14:textId="77777777" w:rsidR="00102DF6" w:rsidRDefault="00102DF6" w:rsidP="00102DF6">
      <w:pPr>
        <w:ind w:firstLine="709"/>
        <w:jc w:val="both"/>
        <w:rPr>
          <w:lang w:val="es-ES"/>
        </w:rPr>
      </w:pPr>
    </w:p>
    <w:p w14:paraId="270859D4" w14:textId="77777777" w:rsidR="00102DF6" w:rsidRDefault="00102DF6" w:rsidP="00102DF6">
      <w:pPr>
        <w:ind w:firstLine="709"/>
        <w:jc w:val="both"/>
        <w:rPr>
          <w:lang w:val="es-ES"/>
        </w:rPr>
      </w:pPr>
    </w:p>
    <w:p w14:paraId="066AE0C0" w14:textId="77777777" w:rsidR="00102DF6" w:rsidRDefault="00102DF6" w:rsidP="00102DF6">
      <w:pPr>
        <w:ind w:firstLine="709"/>
        <w:jc w:val="both"/>
        <w:rPr>
          <w:lang w:val="es-ES"/>
        </w:rPr>
      </w:pPr>
    </w:p>
    <w:p w14:paraId="4D3CEB35" w14:textId="77777777" w:rsidR="00102DF6" w:rsidRPr="009A5836" w:rsidRDefault="00102DF6" w:rsidP="00102DF6">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351838B4" w14:textId="77777777" w:rsidR="00102DF6" w:rsidRDefault="00102DF6" w:rsidP="00102DF6">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7D44332B" w14:textId="77777777" w:rsidR="00102DF6" w:rsidRPr="009A5836" w:rsidRDefault="00102DF6" w:rsidP="00102DF6">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3C6BFA66" w14:textId="77777777" w:rsidR="00102DF6" w:rsidRPr="009A5836" w:rsidRDefault="00102DF6" w:rsidP="00102DF6">
      <w:pPr>
        <w:jc w:val="right"/>
        <w:rPr>
          <w:rFonts w:ascii="GHEA Grapalat" w:hAnsi="GHEA Grapalat"/>
          <w:sz w:val="20"/>
          <w:lang w:val="hy-AM"/>
        </w:rPr>
      </w:pPr>
      <w:r w:rsidRPr="009A5836">
        <w:rPr>
          <w:rFonts w:ascii="GHEA Grapalat" w:hAnsi="GHEA Grapalat"/>
          <w:sz w:val="20"/>
          <w:lang w:val="hy-AM"/>
        </w:rPr>
        <w:t xml:space="preserve">    </w:t>
      </w:r>
    </w:p>
    <w:p w14:paraId="1571E59C" w14:textId="77777777" w:rsidR="00102DF6" w:rsidRDefault="00102DF6" w:rsidP="00102DF6">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դեպքում)</w:t>
      </w:r>
    </w:p>
    <w:p w14:paraId="4D82613F" w14:textId="77777777" w:rsidR="00102DF6" w:rsidRDefault="00102DF6" w:rsidP="00102DF6">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1DD983FB" w14:textId="77777777" w:rsidR="00102DF6" w:rsidRDefault="00102DF6" w:rsidP="00102DF6">
      <w:pPr>
        <w:jc w:val="center"/>
        <w:rPr>
          <w:rFonts w:ascii="GHEA Grapalat" w:hAnsi="GHEA Grapalat" w:cs="Sylfaen"/>
          <w:sz w:val="16"/>
          <w:szCs w:val="16"/>
          <w:lang w:val="es-ES"/>
        </w:rPr>
      </w:pPr>
    </w:p>
    <w:p w14:paraId="3CA902B5" w14:textId="77777777" w:rsidR="00102DF6" w:rsidRPr="009A5836" w:rsidRDefault="00102DF6" w:rsidP="00102DF6">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p w14:paraId="3AD9C161" w14:textId="77777777" w:rsidR="00102DF6" w:rsidRPr="00E5270C" w:rsidRDefault="00102DF6" w:rsidP="00102DF6">
      <w:pPr>
        <w:ind w:firstLine="709"/>
        <w:jc w:val="both"/>
        <w:rPr>
          <w:lang w:val="es-ES"/>
        </w:rPr>
      </w:pPr>
    </w:p>
    <w:p w14:paraId="4EDC8818" w14:textId="77777777" w:rsidR="00102DF6" w:rsidRDefault="00102DF6" w:rsidP="00102DF6">
      <w:pPr>
        <w:rPr>
          <w:rFonts w:ascii="GHEA Grapalat" w:hAnsi="GHEA Grapalat" w:cs="GHEA Grapalat"/>
          <w:sz w:val="22"/>
          <w:szCs w:val="22"/>
          <w:lang w:val="hy-AM"/>
        </w:rPr>
      </w:pPr>
    </w:p>
    <w:p w14:paraId="7D5DE319" w14:textId="77777777" w:rsidR="00102DF6" w:rsidRDefault="00102DF6" w:rsidP="00102DF6">
      <w:pPr>
        <w:rPr>
          <w:rFonts w:ascii="GHEA Grapalat" w:hAnsi="GHEA Grapalat" w:cs="GHEA Grapalat"/>
          <w:sz w:val="22"/>
          <w:szCs w:val="22"/>
          <w:lang w:val="hy-AM"/>
        </w:rPr>
      </w:pPr>
    </w:p>
    <w:p w14:paraId="15DE22E1" w14:textId="77777777" w:rsidR="00102DF6" w:rsidRDefault="00102DF6" w:rsidP="00102DF6">
      <w:pPr>
        <w:rPr>
          <w:rFonts w:ascii="GHEA Grapalat" w:hAnsi="GHEA Grapalat" w:cs="GHEA Grapalat"/>
          <w:sz w:val="22"/>
          <w:szCs w:val="22"/>
          <w:lang w:val="hy-AM"/>
        </w:rPr>
      </w:pPr>
    </w:p>
    <w:p w14:paraId="05ECE1B1" w14:textId="77777777" w:rsidR="00102DF6" w:rsidRDefault="00102DF6" w:rsidP="00102DF6">
      <w:pPr>
        <w:rPr>
          <w:rFonts w:ascii="GHEA Grapalat" w:hAnsi="GHEA Grapalat" w:cs="GHEA Grapalat"/>
          <w:sz w:val="22"/>
          <w:szCs w:val="22"/>
          <w:lang w:val="hy-AM"/>
        </w:rPr>
      </w:pPr>
    </w:p>
    <w:p w14:paraId="3C729158" w14:textId="77777777" w:rsidR="00102DF6" w:rsidRPr="00FF0D1D" w:rsidRDefault="00102DF6" w:rsidP="00FF0D1D">
      <w:pPr>
        <w:pStyle w:val="31"/>
        <w:spacing w:line="240" w:lineRule="auto"/>
        <w:ind w:firstLine="0"/>
        <w:rPr>
          <w:rFonts w:asciiTheme="minorHAnsi" w:hAnsiTheme="minorHAnsi"/>
        </w:rPr>
      </w:pPr>
    </w:p>
    <w:sectPr w:rsidR="00102DF6" w:rsidRPr="00FF0D1D" w:rsidSect="00C8523E">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84FDCB" w14:textId="77777777" w:rsidR="00FA3C23" w:rsidRDefault="00FA3C23">
      <w:r>
        <w:separator/>
      </w:r>
    </w:p>
  </w:endnote>
  <w:endnote w:type="continuationSeparator" w:id="0">
    <w:p w14:paraId="372D3814" w14:textId="77777777" w:rsidR="00FA3C23" w:rsidRDefault="00FA3C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0000000000000000000"/>
    <w:charset w:val="00"/>
    <w:family w:val="modern"/>
    <w:notTrueType/>
    <w:pitch w:val="variable"/>
    <w:sig w:usb0="A00006AF" w:usb1="5000204B" w:usb2="00000000" w:usb3="00000000" w:csb0="0000009F" w:csb1="00000000"/>
  </w:font>
  <w:font w:name="Arial Armenian">
    <w:altName w:val="Arial"/>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51906E" w14:textId="77777777" w:rsidR="0049471C" w:rsidRDefault="0049471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054FCC" w14:textId="77777777" w:rsidR="00FA3C23" w:rsidRDefault="00FA3C23">
      <w:r>
        <w:separator/>
      </w:r>
    </w:p>
  </w:footnote>
  <w:footnote w:type="continuationSeparator" w:id="0">
    <w:p w14:paraId="42F7C3B0" w14:textId="77777777" w:rsidR="00FA3C23" w:rsidRDefault="00FA3C23">
      <w:r>
        <w:continuationSeparator/>
      </w:r>
    </w:p>
  </w:footnote>
  <w:footnote w:id="1">
    <w:p w14:paraId="43D399FD" w14:textId="77777777" w:rsidR="00B23933" w:rsidRPr="005D7B02" w:rsidRDefault="00B23933" w:rsidP="000C51A3">
      <w:pPr>
        <w:pStyle w:val="af2"/>
        <w:jc w:val="both"/>
        <w:rPr>
          <w:rFonts w:ascii="GHEA Grapalat" w:hAnsi="GHEA Grapalat"/>
          <w:b/>
          <w:bCs/>
          <w:i/>
          <w:sz w:val="16"/>
          <w:szCs w:val="16"/>
          <w:lang w:val="af-ZA"/>
        </w:rPr>
      </w:pPr>
      <w:r>
        <w:rPr>
          <w:rStyle w:val="af6"/>
        </w:rPr>
        <w:footnoteRef/>
      </w:r>
      <w:r>
        <w:t xml:space="preserve"> </w:t>
      </w:r>
      <w:r w:rsidRPr="005D7B02">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5D7B02">
        <w:rPr>
          <w:rFonts w:ascii="GHEA Grapalat" w:hAnsi="GHEA Grapalat"/>
          <w:b/>
          <w:bCs/>
          <w:i/>
          <w:sz w:val="16"/>
          <w:szCs w:val="16"/>
          <w:lang w:val="af-ZA"/>
        </w:rPr>
        <w:t xml:space="preserve"> օգտագործված է «բաց մրցույթ» բառերը, փոխարինում է համապատասխանաբար «գնանշման հարցում» կամ «հրատապության հիմքով պայմանավորված մեկ անձից գնում» բառերով, իսկ ծածկագրում «ԲՄԱՇՁԲ» բառը՝ համապատասխանաբար «ԳՀԱՇՁԲ» կամ «ՀՄԱԱՇՁԲ» բառերով.</w:t>
      </w:r>
    </w:p>
    <w:p w14:paraId="54DCBEF3" w14:textId="2641C29C" w:rsidR="00B23933" w:rsidRPr="000C51A3" w:rsidRDefault="00B23933">
      <w:pPr>
        <w:pStyle w:val="af2"/>
        <w:rPr>
          <w:rFonts w:asciiTheme="minorHAnsi" w:hAnsiTheme="minorHAnsi"/>
          <w:lang w:val="hy-AM"/>
        </w:rPr>
      </w:pPr>
    </w:p>
  </w:footnote>
  <w:footnote w:id="2">
    <w:p w14:paraId="437259C2" w14:textId="6746B3FA" w:rsidR="00B23933" w:rsidRPr="000C51A3" w:rsidRDefault="00B23933">
      <w:pPr>
        <w:pStyle w:val="af2"/>
        <w:rPr>
          <w:rFonts w:asciiTheme="minorHAnsi" w:hAnsiTheme="minorHAnsi"/>
        </w:rPr>
      </w:pPr>
      <w:r>
        <w:rPr>
          <w:rStyle w:val="af6"/>
        </w:rPr>
        <w:footnoteRef/>
      </w:r>
      <w:r>
        <w:t xml:space="preserve"> </w:t>
      </w:r>
      <w:r w:rsidRPr="005D7B02">
        <w:rPr>
          <w:rFonts w:ascii="GHEA Grapalat" w:hAnsi="GHEA Grapalat"/>
          <w:i/>
          <w:sz w:val="16"/>
          <w:szCs w:val="16"/>
          <w:lang w:val="af-ZA"/>
        </w:rPr>
        <w:t>Եթե գնման գինը չի գերազանցում Առևտրի համաշխարհային կազմակերպության պետական գնումների համաձայնագրով սահմանված շեմերը, ապա սույն նախադասությունը հայտարարությունից հանվում է:</w:t>
      </w:r>
    </w:p>
  </w:footnote>
  <w:footnote w:id="3">
    <w:p w14:paraId="48B1C13D" w14:textId="77777777" w:rsidR="00B23933" w:rsidRPr="00015CC3" w:rsidRDefault="00B23933" w:rsidP="006C1D25">
      <w:pPr>
        <w:pStyle w:val="af2"/>
        <w:jc w:val="both"/>
        <w:rPr>
          <w:del w:id="223" w:author="Հերմինե Գևորգյան" w:date="2026-02-26T23:44:00Z" w16du:dateUtc="2026-02-26T19:44:00Z"/>
          <w:rFonts w:ascii="GHEA Grapalat" w:hAnsi="GHEA Grapalat" w:cs="Sylfaen"/>
          <w:i/>
          <w:sz w:val="16"/>
          <w:szCs w:val="16"/>
          <w:lang w:val="af-ZA"/>
        </w:rPr>
      </w:pPr>
      <w:del w:id="224" w:author="Հերմինե Գևորգյան" w:date="2026-02-26T23:44:00Z" w16du:dateUtc="2026-02-26T19:44:00Z">
        <w:r w:rsidRPr="005D7B02">
          <w:rPr>
            <w:rStyle w:val="af6"/>
          </w:rPr>
          <w:footnoteRef/>
        </w:r>
        <w:r w:rsidRPr="005D7B02">
          <w:delText xml:space="preserve"> </w:delText>
        </w:r>
        <w:r w:rsidRPr="000C51A3">
          <w:rPr>
            <w:rFonts w:ascii="GHEA Grapalat" w:hAnsi="GHEA Grapalat" w:cs="Sylfaen"/>
            <w:i/>
            <w:sz w:val="16"/>
            <w:szCs w:val="16"/>
            <w:lang w:val="hy-AM"/>
          </w:rPr>
          <w:delText>Կետը</w:delText>
        </w:r>
        <w:r w:rsidRPr="00015CC3">
          <w:rPr>
            <w:rFonts w:ascii="GHEA Grapalat" w:hAnsi="GHEA Grapalat" w:cs="Sylfaen"/>
            <w:i/>
            <w:sz w:val="16"/>
            <w:szCs w:val="16"/>
            <w:lang w:val="af-ZA"/>
          </w:rPr>
          <w:delText xml:space="preserve">, </w:delText>
        </w:r>
        <w:r w:rsidRPr="000C51A3">
          <w:rPr>
            <w:rFonts w:ascii="GHEA Grapalat" w:hAnsi="GHEA Grapalat" w:cs="Sylfaen"/>
            <w:i/>
            <w:sz w:val="16"/>
            <w:szCs w:val="16"/>
            <w:lang w:val="hy-AM"/>
          </w:rPr>
          <w:delText>ինչպես</w:delText>
        </w:r>
        <w:r w:rsidRPr="00015CC3">
          <w:rPr>
            <w:rFonts w:ascii="GHEA Grapalat" w:hAnsi="GHEA Grapalat" w:cs="Sylfaen"/>
            <w:i/>
            <w:sz w:val="16"/>
            <w:szCs w:val="16"/>
            <w:lang w:val="af-ZA"/>
          </w:rPr>
          <w:delText xml:space="preserve"> </w:delText>
        </w:r>
        <w:r w:rsidRPr="000C51A3">
          <w:rPr>
            <w:rFonts w:ascii="GHEA Grapalat" w:hAnsi="GHEA Grapalat" w:cs="Sylfaen"/>
            <w:i/>
            <w:sz w:val="16"/>
            <w:szCs w:val="16"/>
            <w:lang w:val="hy-AM"/>
          </w:rPr>
          <w:delText>նաև</w:delText>
        </w:r>
        <w:r w:rsidRPr="00015CC3">
          <w:rPr>
            <w:rFonts w:ascii="GHEA Grapalat" w:hAnsi="GHEA Grapalat" w:cs="Sylfaen"/>
            <w:i/>
            <w:sz w:val="16"/>
            <w:szCs w:val="16"/>
            <w:lang w:val="af-ZA"/>
          </w:rPr>
          <w:delText xml:space="preserve"> </w:delText>
        </w:r>
        <w:r w:rsidRPr="000C51A3">
          <w:rPr>
            <w:rFonts w:ascii="GHEA Grapalat" w:hAnsi="GHEA Grapalat" w:cs="Sylfaen"/>
            <w:i/>
            <w:sz w:val="16"/>
            <w:szCs w:val="16"/>
            <w:lang w:val="hy-AM"/>
          </w:rPr>
          <w:delText>հրավերի</w:delText>
        </w:r>
        <w:r w:rsidRPr="00015CC3">
          <w:rPr>
            <w:rFonts w:ascii="GHEA Grapalat" w:hAnsi="GHEA Grapalat" w:cs="Sylfaen"/>
            <w:i/>
            <w:sz w:val="16"/>
            <w:szCs w:val="16"/>
            <w:lang w:val="af-ZA"/>
          </w:rPr>
          <w:delText xml:space="preserve"> 1-</w:delText>
        </w:r>
        <w:r w:rsidRPr="000C51A3">
          <w:rPr>
            <w:rFonts w:ascii="GHEA Grapalat" w:hAnsi="GHEA Grapalat" w:cs="Sylfaen"/>
            <w:i/>
            <w:sz w:val="16"/>
            <w:szCs w:val="16"/>
            <w:lang w:val="hy-AM"/>
          </w:rPr>
          <w:delText>ին</w:delText>
        </w:r>
        <w:r w:rsidRPr="00015CC3">
          <w:rPr>
            <w:rFonts w:ascii="GHEA Grapalat" w:hAnsi="GHEA Grapalat" w:cs="Sylfaen"/>
            <w:i/>
            <w:sz w:val="16"/>
            <w:szCs w:val="16"/>
            <w:lang w:val="af-ZA"/>
          </w:rPr>
          <w:delText xml:space="preserve"> </w:delText>
        </w:r>
        <w:r w:rsidRPr="000C51A3">
          <w:rPr>
            <w:rFonts w:ascii="GHEA Grapalat" w:hAnsi="GHEA Grapalat" w:cs="Sylfaen"/>
            <w:i/>
            <w:sz w:val="16"/>
            <w:szCs w:val="16"/>
            <w:lang w:val="hy-AM"/>
          </w:rPr>
          <w:delText>մասի</w:delText>
        </w:r>
        <w:r w:rsidRPr="00015CC3">
          <w:rPr>
            <w:rFonts w:ascii="GHEA Grapalat" w:hAnsi="GHEA Grapalat" w:cs="Sylfaen"/>
            <w:i/>
            <w:sz w:val="16"/>
            <w:szCs w:val="16"/>
            <w:lang w:val="af-ZA"/>
          </w:rPr>
          <w:delText xml:space="preserve"> 7-</w:delText>
        </w:r>
        <w:r w:rsidRPr="000C51A3">
          <w:rPr>
            <w:rFonts w:ascii="GHEA Grapalat" w:hAnsi="GHEA Grapalat" w:cs="Sylfaen"/>
            <w:i/>
            <w:sz w:val="16"/>
            <w:szCs w:val="16"/>
            <w:lang w:val="hy-AM"/>
          </w:rPr>
          <w:delText>րդ</w:delText>
        </w:r>
        <w:r w:rsidRPr="00015CC3">
          <w:rPr>
            <w:rFonts w:ascii="GHEA Grapalat" w:hAnsi="GHEA Grapalat" w:cs="Sylfaen"/>
            <w:i/>
            <w:sz w:val="16"/>
            <w:szCs w:val="16"/>
            <w:lang w:val="af-ZA"/>
          </w:rPr>
          <w:delText xml:space="preserve"> </w:delText>
        </w:r>
        <w:r w:rsidRPr="000C51A3">
          <w:rPr>
            <w:rFonts w:ascii="GHEA Grapalat" w:hAnsi="GHEA Grapalat" w:cs="Sylfaen"/>
            <w:i/>
            <w:sz w:val="16"/>
            <w:szCs w:val="16"/>
            <w:lang w:val="hy-AM"/>
          </w:rPr>
          <w:delText>բաժինը</w:delText>
        </w:r>
        <w:r w:rsidRPr="00015CC3">
          <w:rPr>
            <w:rFonts w:ascii="GHEA Grapalat" w:hAnsi="GHEA Grapalat" w:cs="Sylfaen"/>
            <w:i/>
            <w:sz w:val="16"/>
            <w:szCs w:val="16"/>
            <w:lang w:val="af-ZA"/>
          </w:rPr>
          <w:delText xml:space="preserve"> </w:delText>
        </w:r>
        <w:r w:rsidRPr="000C51A3">
          <w:rPr>
            <w:rFonts w:ascii="GHEA Grapalat" w:hAnsi="GHEA Grapalat" w:cs="Sylfaen"/>
            <w:i/>
            <w:sz w:val="16"/>
            <w:szCs w:val="16"/>
            <w:lang w:val="hy-AM"/>
          </w:rPr>
          <w:delText>հրավերից</w:delText>
        </w:r>
        <w:r w:rsidRPr="00015CC3">
          <w:rPr>
            <w:rFonts w:ascii="GHEA Grapalat" w:hAnsi="GHEA Grapalat" w:cs="Sylfaen"/>
            <w:i/>
            <w:sz w:val="16"/>
            <w:szCs w:val="16"/>
            <w:lang w:val="af-ZA"/>
          </w:rPr>
          <w:delText xml:space="preserve"> </w:delText>
        </w:r>
        <w:r w:rsidRPr="000C51A3">
          <w:rPr>
            <w:rFonts w:ascii="GHEA Grapalat" w:hAnsi="GHEA Grapalat" w:cs="Sylfaen"/>
            <w:i/>
            <w:sz w:val="16"/>
            <w:szCs w:val="16"/>
            <w:lang w:val="hy-AM"/>
          </w:rPr>
          <w:delText>հանվում</w:delText>
        </w:r>
        <w:r w:rsidRPr="00015CC3">
          <w:rPr>
            <w:rFonts w:ascii="GHEA Grapalat" w:hAnsi="GHEA Grapalat" w:cs="Sylfaen"/>
            <w:i/>
            <w:sz w:val="16"/>
            <w:szCs w:val="16"/>
            <w:lang w:val="af-ZA"/>
          </w:rPr>
          <w:delText xml:space="preserve"> </w:delText>
        </w:r>
        <w:r w:rsidRPr="000C51A3">
          <w:rPr>
            <w:rFonts w:ascii="GHEA Grapalat" w:hAnsi="GHEA Grapalat" w:cs="Sylfaen"/>
            <w:i/>
            <w:sz w:val="16"/>
            <w:szCs w:val="16"/>
            <w:lang w:val="hy-AM"/>
          </w:rPr>
          <w:delText>է</w:delText>
        </w:r>
        <w:r w:rsidRPr="00015CC3">
          <w:rPr>
            <w:rFonts w:ascii="GHEA Grapalat" w:hAnsi="GHEA Grapalat" w:cs="Sylfaen"/>
            <w:i/>
            <w:sz w:val="16"/>
            <w:szCs w:val="16"/>
            <w:lang w:val="af-ZA"/>
          </w:rPr>
          <w:delText xml:space="preserve">, </w:delText>
        </w:r>
        <w:r w:rsidRPr="000C51A3">
          <w:rPr>
            <w:rFonts w:ascii="GHEA Grapalat" w:hAnsi="GHEA Grapalat" w:cs="Sylfaen"/>
            <w:i/>
            <w:sz w:val="16"/>
            <w:szCs w:val="16"/>
            <w:lang w:val="hy-AM"/>
          </w:rPr>
          <w:delText>եթե՝</w:delText>
        </w:r>
      </w:del>
    </w:p>
    <w:p w14:paraId="664F1DC5" w14:textId="77777777" w:rsidR="00B23933" w:rsidRPr="00265A5A" w:rsidRDefault="00B23933" w:rsidP="006C1D25">
      <w:pPr>
        <w:pStyle w:val="af2"/>
        <w:jc w:val="both"/>
        <w:rPr>
          <w:del w:id="225" w:author="Հերմինե Գևորգյան" w:date="2026-02-26T23:44:00Z" w16du:dateUtc="2026-02-26T19:44:00Z"/>
          <w:rFonts w:ascii="GHEA Grapalat" w:hAnsi="GHEA Grapalat" w:cs="Sylfaen"/>
          <w:i/>
          <w:sz w:val="16"/>
          <w:szCs w:val="16"/>
          <w:lang w:val="af-ZA"/>
        </w:rPr>
      </w:pPr>
      <w:del w:id="226" w:author="Հերմինե Գևորգյան" w:date="2026-02-26T23:44:00Z" w16du:dateUtc="2026-02-26T19:44:00Z">
        <w:r w:rsidRPr="00FF0D1D">
          <w:rPr>
            <w:rFonts w:ascii="GHEA Grapalat" w:hAnsi="GHEA Grapalat" w:cs="Sylfaen"/>
            <w:i/>
            <w:sz w:val="16"/>
            <w:szCs w:val="16"/>
            <w:lang w:val="af-ZA"/>
          </w:rPr>
          <w:delText xml:space="preserve">- </w:delText>
        </w:r>
        <w:r w:rsidRPr="006E34AD">
          <w:rPr>
            <w:rFonts w:ascii="GHEA Grapalat" w:hAnsi="GHEA Grapalat" w:cs="Sylfaen"/>
            <w:i/>
            <w:sz w:val="16"/>
            <w:szCs w:val="16"/>
            <w:lang w:val="hy-AM"/>
          </w:rPr>
          <w:delText>ընթացակարգը</w:delText>
        </w:r>
        <w:r w:rsidRPr="00265A5A">
          <w:rPr>
            <w:rFonts w:ascii="GHEA Grapalat" w:hAnsi="GHEA Grapalat" w:cs="Sylfaen"/>
            <w:i/>
            <w:sz w:val="16"/>
            <w:szCs w:val="16"/>
            <w:lang w:val="af-ZA"/>
          </w:rPr>
          <w:delText xml:space="preserve"> </w:delText>
        </w:r>
        <w:r w:rsidRPr="006E34AD">
          <w:rPr>
            <w:rFonts w:ascii="GHEA Grapalat" w:hAnsi="GHEA Grapalat" w:cs="Sylfaen"/>
            <w:i/>
            <w:sz w:val="16"/>
            <w:szCs w:val="16"/>
            <w:lang w:val="hy-AM"/>
          </w:rPr>
          <w:delText>կազմակերպվում</w:delText>
        </w:r>
        <w:r w:rsidRPr="00265A5A">
          <w:rPr>
            <w:rFonts w:ascii="GHEA Grapalat" w:hAnsi="GHEA Grapalat" w:cs="Sylfaen"/>
            <w:i/>
            <w:sz w:val="16"/>
            <w:szCs w:val="16"/>
            <w:lang w:val="af-ZA"/>
          </w:rPr>
          <w:delText xml:space="preserve"> </w:delText>
        </w:r>
        <w:r w:rsidRPr="006E34AD">
          <w:rPr>
            <w:rFonts w:ascii="GHEA Grapalat" w:hAnsi="GHEA Grapalat" w:cs="Sylfaen"/>
            <w:i/>
            <w:sz w:val="16"/>
            <w:szCs w:val="16"/>
            <w:lang w:val="hy-AM"/>
          </w:rPr>
          <w:delText>է</w:delText>
        </w:r>
        <w:r w:rsidRPr="00265A5A">
          <w:rPr>
            <w:rFonts w:ascii="GHEA Grapalat" w:hAnsi="GHEA Grapalat" w:cs="Sylfaen"/>
            <w:i/>
            <w:sz w:val="16"/>
            <w:szCs w:val="16"/>
            <w:lang w:val="af-ZA"/>
          </w:rPr>
          <w:delText xml:space="preserve"> “</w:delText>
        </w:r>
        <w:r w:rsidRPr="006E34AD">
          <w:rPr>
            <w:rFonts w:ascii="GHEA Grapalat" w:hAnsi="GHEA Grapalat" w:cs="Sylfaen"/>
            <w:i/>
            <w:sz w:val="16"/>
            <w:szCs w:val="16"/>
            <w:lang w:val="hy-AM"/>
          </w:rPr>
          <w:delText>Գնումների</w:delText>
        </w:r>
        <w:r w:rsidRPr="00265A5A">
          <w:rPr>
            <w:rFonts w:ascii="GHEA Grapalat" w:hAnsi="GHEA Grapalat" w:cs="Sylfaen"/>
            <w:i/>
            <w:sz w:val="16"/>
            <w:szCs w:val="16"/>
            <w:lang w:val="af-ZA"/>
          </w:rPr>
          <w:delText xml:space="preserve"> </w:delText>
        </w:r>
        <w:r w:rsidRPr="006E34AD">
          <w:rPr>
            <w:rFonts w:ascii="GHEA Grapalat" w:hAnsi="GHEA Grapalat" w:cs="Sylfaen"/>
            <w:i/>
            <w:sz w:val="16"/>
            <w:szCs w:val="16"/>
            <w:lang w:val="hy-AM"/>
          </w:rPr>
          <w:delText>մասին</w:delText>
        </w:r>
        <w:r w:rsidRPr="00265A5A">
          <w:rPr>
            <w:rFonts w:ascii="GHEA Grapalat" w:hAnsi="GHEA Grapalat" w:cs="Sylfaen"/>
            <w:i/>
            <w:sz w:val="16"/>
            <w:szCs w:val="16"/>
            <w:lang w:val="af-ZA"/>
          </w:rPr>
          <w:delText xml:space="preserve">” </w:delText>
        </w:r>
        <w:r w:rsidRPr="006E34AD">
          <w:rPr>
            <w:rFonts w:ascii="GHEA Grapalat" w:hAnsi="GHEA Grapalat" w:cs="Sylfaen"/>
            <w:i/>
            <w:sz w:val="16"/>
            <w:szCs w:val="16"/>
            <w:lang w:val="hy-AM"/>
          </w:rPr>
          <w:delText>ՀՀ</w:delText>
        </w:r>
        <w:r w:rsidRPr="00265A5A">
          <w:rPr>
            <w:rFonts w:ascii="GHEA Grapalat" w:hAnsi="GHEA Grapalat" w:cs="Sylfaen"/>
            <w:i/>
            <w:sz w:val="16"/>
            <w:szCs w:val="16"/>
            <w:lang w:val="af-ZA"/>
          </w:rPr>
          <w:delText xml:space="preserve"> </w:delText>
        </w:r>
        <w:r w:rsidRPr="006E34AD">
          <w:rPr>
            <w:rFonts w:ascii="GHEA Grapalat" w:hAnsi="GHEA Grapalat" w:cs="Sylfaen"/>
            <w:i/>
            <w:sz w:val="16"/>
            <w:szCs w:val="16"/>
            <w:lang w:val="hy-AM"/>
          </w:rPr>
          <w:delText>օրենքի</w:delText>
        </w:r>
        <w:r w:rsidRPr="00265A5A">
          <w:rPr>
            <w:rFonts w:ascii="GHEA Grapalat" w:hAnsi="GHEA Grapalat" w:cs="Sylfaen"/>
            <w:i/>
            <w:sz w:val="16"/>
            <w:szCs w:val="16"/>
            <w:lang w:val="af-ZA"/>
          </w:rPr>
          <w:delText xml:space="preserve"> 15-</w:delText>
        </w:r>
        <w:r w:rsidRPr="006E34AD">
          <w:rPr>
            <w:rFonts w:ascii="GHEA Grapalat" w:hAnsi="GHEA Grapalat" w:cs="Sylfaen"/>
            <w:i/>
            <w:sz w:val="16"/>
            <w:szCs w:val="16"/>
            <w:lang w:val="hy-AM"/>
          </w:rPr>
          <w:delText>րդ</w:delText>
        </w:r>
        <w:r w:rsidRPr="00265A5A">
          <w:rPr>
            <w:rFonts w:ascii="GHEA Grapalat" w:hAnsi="GHEA Grapalat" w:cs="Sylfaen"/>
            <w:i/>
            <w:sz w:val="16"/>
            <w:szCs w:val="16"/>
            <w:lang w:val="af-ZA"/>
          </w:rPr>
          <w:delText xml:space="preserve"> </w:delText>
        </w:r>
        <w:r w:rsidRPr="006E34AD">
          <w:rPr>
            <w:rFonts w:ascii="GHEA Grapalat" w:hAnsi="GHEA Grapalat" w:cs="Sylfaen"/>
            <w:i/>
            <w:sz w:val="16"/>
            <w:szCs w:val="16"/>
            <w:lang w:val="hy-AM"/>
          </w:rPr>
          <w:delText>հոդվածի</w:delText>
        </w:r>
        <w:r w:rsidRPr="00265A5A">
          <w:rPr>
            <w:rFonts w:ascii="GHEA Grapalat" w:hAnsi="GHEA Grapalat" w:cs="Sylfaen"/>
            <w:i/>
            <w:sz w:val="16"/>
            <w:szCs w:val="16"/>
            <w:lang w:val="af-ZA"/>
          </w:rPr>
          <w:delText xml:space="preserve"> 6-</w:delText>
        </w:r>
        <w:r w:rsidRPr="006E34AD">
          <w:rPr>
            <w:rFonts w:ascii="GHEA Grapalat" w:hAnsi="GHEA Grapalat" w:cs="Sylfaen"/>
            <w:i/>
            <w:sz w:val="16"/>
            <w:szCs w:val="16"/>
            <w:lang w:val="hy-AM"/>
          </w:rPr>
          <w:delText>րդ</w:delText>
        </w:r>
        <w:r w:rsidRPr="00265A5A">
          <w:rPr>
            <w:rFonts w:ascii="GHEA Grapalat" w:hAnsi="GHEA Grapalat" w:cs="Sylfaen"/>
            <w:i/>
            <w:sz w:val="16"/>
            <w:szCs w:val="16"/>
            <w:lang w:val="af-ZA"/>
          </w:rPr>
          <w:delText xml:space="preserve"> </w:delText>
        </w:r>
        <w:r w:rsidRPr="006E34AD">
          <w:rPr>
            <w:rFonts w:ascii="GHEA Grapalat" w:hAnsi="GHEA Grapalat" w:cs="Sylfaen"/>
            <w:i/>
            <w:sz w:val="16"/>
            <w:szCs w:val="16"/>
            <w:lang w:val="hy-AM"/>
          </w:rPr>
          <w:delText>մասի</w:delText>
        </w:r>
        <w:r w:rsidRPr="00265A5A">
          <w:rPr>
            <w:rFonts w:ascii="GHEA Grapalat" w:hAnsi="GHEA Grapalat" w:cs="Sylfaen"/>
            <w:i/>
            <w:sz w:val="16"/>
            <w:szCs w:val="16"/>
            <w:lang w:val="af-ZA"/>
          </w:rPr>
          <w:delText xml:space="preserve"> </w:delText>
        </w:r>
        <w:r>
          <w:rPr>
            <w:rFonts w:ascii="GHEA Grapalat" w:hAnsi="GHEA Grapalat" w:cs="Sylfaen"/>
            <w:i/>
            <w:sz w:val="16"/>
            <w:szCs w:val="16"/>
            <w:lang w:val="hy-AM"/>
          </w:rPr>
          <w:delText xml:space="preserve"> 1-ին կետի </w:delText>
        </w:r>
        <w:r w:rsidRPr="006E34AD">
          <w:rPr>
            <w:rFonts w:ascii="GHEA Grapalat" w:hAnsi="GHEA Grapalat" w:cs="Sylfaen"/>
            <w:i/>
            <w:sz w:val="16"/>
            <w:szCs w:val="16"/>
            <w:lang w:val="hy-AM"/>
          </w:rPr>
          <w:delText>հիման</w:delText>
        </w:r>
        <w:r w:rsidRPr="00265A5A">
          <w:rPr>
            <w:rFonts w:ascii="GHEA Grapalat" w:hAnsi="GHEA Grapalat" w:cs="Sylfaen"/>
            <w:i/>
            <w:sz w:val="16"/>
            <w:szCs w:val="16"/>
            <w:lang w:val="af-ZA"/>
          </w:rPr>
          <w:delText xml:space="preserve"> </w:delText>
        </w:r>
        <w:r w:rsidRPr="006E34AD">
          <w:rPr>
            <w:rFonts w:ascii="GHEA Grapalat" w:hAnsi="GHEA Grapalat" w:cs="Sylfaen"/>
            <w:i/>
            <w:sz w:val="16"/>
            <w:szCs w:val="16"/>
            <w:lang w:val="hy-AM"/>
          </w:rPr>
          <w:delText>վրա</w:delText>
        </w:r>
      </w:del>
    </w:p>
    <w:p w14:paraId="0435FBE4" w14:textId="77777777" w:rsidR="00B23933" w:rsidRPr="00265A5A" w:rsidRDefault="00B23933" w:rsidP="006C1D25">
      <w:pPr>
        <w:pStyle w:val="af2"/>
        <w:jc w:val="both"/>
        <w:rPr>
          <w:del w:id="227" w:author="Հերմինե Գևորգյան" w:date="2026-02-26T23:44:00Z" w16du:dateUtc="2026-02-26T19:44:00Z"/>
          <w:rFonts w:ascii="GHEA Grapalat" w:hAnsi="GHEA Grapalat" w:cs="Sylfaen"/>
          <w:i/>
          <w:sz w:val="16"/>
          <w:szCs w:val="16"/>
          <w:lang w:val="af-ZA"/>
        </w:rPr>
      </w:pPr>
      <w:del w:id="228" w:author="Հերմինե Գևորգյան" w:date="2026-02-26T23:44:00Z" w16du:dateUtc="2026-02-26T19:44:00Z">
        <w:r w:rsidRPr="00265A5A">
          <w:rPr>
            <w:rFonts w:ascii="GHEA Grapalat" w:hAnsi="GHEA Grapalat" w:cs="Sylfaen"/>
            <w:i/>
            <w:sz w:val="16"/>
            <w:szCs w:val="16"/>
            <w:lang w:val="af-ZA"/>
          </w:rPr>
          <w:delText xml:space="preserve">- </w:delText>
        </w:r>
        <w:r w:rsidRPr="006E34AD">
          <w:rPr>
            <w:rFonts w:ascii="GHEA Grapalat" w:hAnsi="GHEA Grapalat" w:cs="Sylfaen"/>
            <w:i/>
            <w:sz w:val="16"/>
            <w:szCs w:val="16"/>
            <w:lang w:val="hy-AM"/>
          </w:rPr>
          <w:delText>գնման</w:delText>
        </w:r>
        <w:r w:rsidRPr="00265A5A">
          <w:rPr>
            <w:rFonts w:ascii="GHEA Grapalat" w:hAnsi="GHEA Grapalat" w:cs="Sylfaen"/>
            <w:i/>
            <w:sz w:val="16"/>
            <w:szCs w:val="16"/>
            <w:lang w:val="af-ZA"/>
          </w:rPr>
          <w:delText xml:space="preserve"> </w:delText>
        </w:r>
        <w:r w:rsidRPr="006E34AD">
          <w:rPr>
            <w:rFonts w:ascii="GHEA Grapalat" w:hAnsi="GHEA Grapalat" w:cs="Sylfaen"/>
            <w:i/>
            <w:sz w:val="16"/>
            <w:szCs w:val="16"/>
            <w:lang w:val="hy-AM"/>
          </w:rPr>
          <w:delText>հայտով</w:delText>
        </w:r>
        <w:r w:rsidRPr="00265A5A">
          <w:rPr>
            <w:rFonts w:ascii="GHEA Grapalat" w:hAnsi="GHEA Grapalat" w:cs="Sylfaen"/>
            <w:i/>
            <w:sz w:val="16"/>
            <w:szCs w:val="16"/>
            <w:lang w:val="af-ZA"/>
          </w:rPr>
          <w:delText xml:space="preserve"> </w:delText>
        </w:r>
        <w:r w:rsidRPr="006E34AD">
          <w:rPr>
            <w:rFonts w:ascii="GHEA Grapalat" w:hAnsi="GHEA Grapalat" w:cs="Sylfaen"/>
            <w:i/>
            <w:sz w:val="16"/>
            <w:szCs w:val="16"/>
            <w:lang w:val="hy-AM"/>
          </w:rPr>
          <w:delText>տվյալ</w:delText>
        </w:r>
        <w:r w:rsidRPr="00265A5A">
          <w:rPr>
            <w:rFonts w:ascii="GHEA Grapalat" w:hAnsi="GHEA Grapalat" w:cs="Sylfaen"/>
            <w:i/>
            <w:sz w:val="16"/>
            <w:szCs w:val="16"/>
            <w:lang w:val="af-ZA"/>
          </w:rPr>
          <w:delText xml:space="preserve"> </w:delText>
        </w:r>
        <w:r w:rsidRPr="006E34AD">
          <w:rPr>
            <w:rFonts w:ascii="GHEA Grapalat" w:hAnsi="GHEA Grapalat" w:cs="Sylfaen"/>
            <w:i/>
            <w:sz w:val="16"/>
            <w:szCs w:val="16"/>
            <w:lang w:val="hy-AM"/>
          </w:rPr>
          <w:delText>ընթացակարգի</w:delText>
        </w:r>
        <w:r w:rsidRPr="00265A5A">
          <w:rPr>
            <w:rFonts w:ascii="GHEA Grapalat" w:hAnsi="GHEA Grapalat" w:cs="Sylfaen"/>
            <w:i/>
            <w:sz w:val="16"/>
            <w:szCs w:val="16"/>
            <w:lang w:val="af-ZA"/>
          </w:rPr>
          <w:delText xml:space="preserve"> </w:delText>
        </w:r>
        <w:r w:rsidRPr="006E34AD">
          <w:rPr>
            <w:rFonts w:ascii="GHEA Grapalat" w:hAnsi="GHEA Grapalat" w:cs="Sylfaen"/>
            <w:i/>
            <w:sz w:val="16"/>
            <w:szCs w:val="16"/>
            <w:lang w:val="hy-AM"/>
          </w:rPr>
          <w:delText>շրջանակում</w:delText>
        </w:r>
        <w:r w:rsidRPr="00265A5A">
          <w:rPr>
            <w:rFonts w:ascii="GHEA Grapalat" w:hAnsi="GHEA Grapalat" w:cs="Sylfaen"/>
            <w:i/>
            <w:sz w:val="16"/>
            <w:szCs w:val="16"/>
            <w:lang w:val="af-ZA"/>
          </w:rPr>
          <w:delText xml:space="preserve"> </w:delText>
        </w:r>
        <w:r w:rsidRPr="006E34AD">
          <w:rPr>
            <w:rFonts w:ascii="GHEA Grapalat" w:hAnsi="GHEA Grapalat" w:cs="Sylfaen"/>
            <w:i/>
            <w:sz w:val="16"/>
            <w:szCs w:val="16"/>
            <w:lang w:val="hy-AM"/>
          </w:rPr>
          <w:delText>գնվելիք</w:delText>
        </w:r>
        <w:r w:rsidRPr="00265A5A">
          <w:rPr>
            <w:rFonts w:ascii="GHEA Grapalat" w:hAnsi="GHEA Grapalat" w:cs="Sylfaen"/>
            <w:i/>
            <w:sz w:val="16"/>
            <w:szCs w:val="16"/>
            <w:lang w:val="af-ZA"/>
          </w:rPr>
          <w:delText xml:space="preserve"> </w:delText>
        </w:r>
        <w:r w:rsidRPr="006E34AD">
          <w:rPr>
            <w:rFonts w:ascii="GHEA Grapalat" w:hAnsi="GHEA Grapalat" w:cs="Sylfaen"/>
            <w:i/>
            <w:sz w:val="16"/>
            <w:szCs w:val="16"/>
            <w:lang w:val="hy-AM"/>
          </w:rPr>
          <w:delText>աշխատանքների</w:delText>
        </w:r>
        <w:r>
          <w:rPr>
            <w:rFonts w:ascii="GHEA Grapalat" w:hAnsi="GHEA Grapalat" w:cs="Sylfaen"/>
            <w:i/>
            <w:sz w:val="16"/>
            <w:szCs w:val="16"/>
            <w:lang w:val="hy-AM"/>
          </w:rPr>
          <w:delText xml:space="preserve"> գինը </w:delText>
        </w:r>
        <w:r w:rsidRPr="005D0EFA">
          <w:rPr>
            <w:rFonts w:ascii="GHEA Grapalat" w:hAnsi="GHEA Grapalat" w:cs="Sylfaen"/>
            <w:i/>
            <w:sz w:val="16"/>
            <w:szCs w:val="16"/>
            <w:lang w:val="af-ZA"/>
          </w:rPr>
          <w:delText>(</w:delText>
        </w:r>
        <w:r w:rsidRPr="00093CF4">
          <w:rPr>
            <w:rFonts w:ascii="GHEA Grapalat" w:hAnsi="GHEA Grapalat" w:cs="Sylfaen"/>
            <w:i/>
            <w:sz w:val="16"/>
            <w:szCs w:val="16"/>
            <w:lang w:val="hy-AM"/>
          </w:rPr>
          <w:delText xml:space="preserve">պլանավորված (կանխատեսվող) գնման ընդհանուր  </w:delText>
        </w:r>
        <w:r w:rsidRPr="00A86963">
          <w:rPr>
            <w:rFonts w:ascii="GHEA Grapalat" w:hAnsi="GHEA Grapalat" w:cs="Sylfaen"/>
            <w:i/>
            <w:sz w:val="16"/>
            <w:szCs w:val="16"/>
            <w:lang w:val="af-ZA"/>
          </w:rPr>
          <w:delText xml:space="preserve"> </w:delText>
        </w:r>
        <w:r w:rsidRPr="00265A5A">
          <w:rPr>
            <w:rFonts w:ascii="GHEA Grapalat" w:hAnsi="GHEA Grapalat" w:cs="Sylfaen"/>
            <w:i/>
            <w:sz w:val="16"/>
            <w:szCs w:val="16"/>
            <w:lang w:val="af-ZA"/>
          </w:rPr>
          <w:delText xml:space="preserve"> </w:delText>
        </w:r>
        <w:r w:rsidRPr="006E34AD">
          <w:rPr>
            <w:rFonts w:ascii="GHEA Grapalat" w:hAnsi="GHEA Grapalat" w:cs="Sylfaen"/>
            <w:i/>
            <w:sz w:val="16"/>
            <w:szCs w:val="16"/>
            <w:lang w:val="hy-AM"/>
          </w:rPr>
          <w:delText>գինը</w:delText>
        </w:r>
        <w:r w:rsidRPr="005D0EFA">
          <w:rPr>
            <w:rFonts w:ascii="GHEA Grapalat" w:hAnsi="GHEA Grapalat" w:cs="Sylfaen"/>
            <w:i/>
            <w:sz w:val="16"/>
            <w:szCs w:val="16"/>
            <w:lang w:val="af-ZA"/>
          </w:rPr>
          <w:delText>)</w:delText>
        </w:r>
        <w:r>
          <w:rPr>
            <w:rFonts w:ascii="GHEA Grapalat" w:hAnsi="GHEA Grapalat" w:cs="Sylfaen"/>
            <w:i/>
            <w:sz w:val="16"/>
            <w:szCs w:val="16"/>
            <w:lang w:val="af-ZA"/>
          </w:rPr>
          <w:delText xml:space="preserve"> </w:delText>
        </w:r>
        <w:r w:rsidRPr="006E34AD">
          <w:rPr>
            <w:rFonts w:ascii="GHEA Grapalat" w:hAnsi="GHEA Grapalat" w:cs="Sylfaen"/>
            <w:i/>
            <w:sz w:val="16"/>
            <w:szCs w:val="16"/>
            <w:lang w:val="hy-AM"/>
          </w:rPr>
          <w:delText>չի</w:delText>
        </w:r>
        <w:r w:rsidRPr="00265A5A">
          <w:rPr>
            <w:rFonts w:ascii="GHEA Grapalat" w:hAnsi="GHEA Grapalat" w:cs="Sylfaen"/>
            <w:i/>
            <w:sz w:val="16"/>
            <w:szCs w:val="16"/>
            <w:lang w:val="af-ZA"/>
          </w:rPr>
          <w:delText xml:space="preserve"> </w:delText>
        </w:r>
        <w:r w:rsidRPr="006E34AD">
          <w:rPr>
            <w:rFonts w:ascii="GHEA Grapalat" w:hAnsi="GHEA Grapalat" w:cs="Sylfaen"/>
            <w:i/>
            <w:sz w:val="16"/>
            <w:szCs w:val="16"/>
            <w:lang w:val="hy-AM"/>
          </w:rPr>
          <w:delText>գերազանցում</w:delText>
        </w:r>
        <w:r w:rsidRPr="00265A5A">
          <w:rPr>
            <w:rFonts w:ascii="GHEA Grapalat" w:hAnsi="GHEA Grapalat" w:cs="Sylfaen"/>
            <w:i/>
            <w:sz w:val="16"/>
            <w:szCs w:val="16"/>
            <w:lang w:val="af-ZA"/>
          </w:rPr>
          <w:delText xml:space="preserve"> </w:delText>
        </w:r>
        <w:r w:rsidRPr="005D7B02">
          <w:rPr>
            <w:rFonts w:ascii="GHEA Grapalat" w:hAnsi="GHEA Grapalat" w:cs="Sylfaen"/>
            <w:i/>
            <w:sz w:val="16"/>
            <w:szCs w:val="16"/>
            <w:lang w:val="hy-AM"/>
          </w:rPr>
          <w:delText>25</w:delText>
        </w:r>
        <w:r w:rsidRPr="00265A5A">
          <w:rPr>
            <w:rFonts w:ascii="GHEA Grapalat" w:hAnsi="GHEA Grapalat" w:cs="Sylfaen"/>
            <w:i/>
            <w:sz w:val="16"/>
            <w:szCs w:val="16"/>
            <w:lang w:val="af-ZA"/>
          </w:rPr>
          <w:delText xml:space="preserve"> </w:delText>
        </w:r>
        <w:r w:rsidRPr="006E34AD">
          <w:rPr>
            <w:rFonts w:ascii="GHEA Grapalat" w:hAnsi="GHEA Grapalat" w:cs="Sylfaen"/>
            <w:i/>
            <w:sz w:val="16"/>
            <w:szCs w:val="16"/>
            <w:lang w:val="hy-AM"/>
          </w:rPr>
          <w:delText>մլն</w:delText>
        </w:r>
        <w:r w:rsidRPr="00265A5A">
          <w:rPr>
            <w:rFonts w:ascii="GHEA Grapalat" w:hAnsi="GHEA Grapalat" w:cs="Sylfaen"/>
            <w:i/>
            <w:sz w:val="16"/>
            <w:szCs w:val="16"/>
            <w:lang w:val="af-ZA"/>
          </w:rPr>
          <w:delText xml:space="preserve">. </w:delText>
        </w:r>
        <w:r w:rsidRPr="006E34AD">
          <w:rPr>
            <w:rFonts w:ascii="GHEA Grapalat" w:hAnsi="GHEA Grapalat" w:cs="Sylfaen"/>
            <w:i/>
            <w:sz w:val="16"/>
            <w:szCs w:val="16"/>
            <w:lang w:val="hy-AM"/>
          </w:rPr>
          <w:delText>ՀՀ</w:delText>
        </w:r>
        <w:r w:rsidRPr="00265A5A">
          <w:rPr>
            <w:rFonts w:ascii="GHEA Grapalat" w:hAnsi="GHEA Grapalat" w:cs="Sylfaen"/>
            <w:i/>
            <w:sz w:val="16"/>
            <w:szCs w:val="16"/>
            <w:lang w:val="af-ZA"/>
          </w:rPr>
          <w:delText xml:space="preserve"> </w:delText>
        </w:r>
        <w:r w:rsidRPr="006E34AD">
          <w:rPr>
            <w:rFonts w:ascii="GHEA Grapalat" w:hAnsi="GHEA Grapalat" w:cs="Sylfaen"/>
            <w:i/>
            <w:sz w:val="16"/>
            <w:szCs w:val="16"/>
            <w:lang w:val="hy-AM"/>
          </w:rPr>
          <w:delText>դրամը</w:delText>
        </w:r>
        <w:r w:rsidRPr="00265A5A">
          <w:rPr>
            <w:rFonts w:ascii="GHEA Grapalat" w:hAnsi="GHEA Grapalat" w:cs="Sylfaen"/>
            <w:i/>
            <w:sz w:val="16"/>
            <w:szCs w:val="16"/>
            <w:lang w:val="af-ZA"/>
          </w:rPr>
          <w:delText>.</w:delText>
        </w:r>
      </w:del>
    </w:p>
    <w:p w14:paraId="260D0DD5" w14:textId="77777777" w:rsidR="00B23933" w:rsidRPr="00265A5A" w:rsidRDefault="00B23933" w:rsidP="006C1D25">
      <w:pPr>
        <w:pStyle w:val="af2"/>
        <w:jc w:val="both"/>
        <w:rPr>
          <w:del w:id="229" w:author="Հերմինե Գևորգյան" w:date="2026-02-26T23:44:00Z" w16du:dateUtc="2026-02-26T19:44:00Z"/>
          <w:rFonts w:ascii="GHEA Grapalat" w:hAnsi="GHEA Grapalat" w:cs="Sylfaen"/>
          <w:i/>
          <w:sz w:val="16"/>
          <w:szCs w:val="16"/>
          <w:lang w:val="af-ZA"/>
        </w:rPr>
      </w:pPr>
      <w:del w:id="230" w:author="Հերմինե Գևորգյան" w:date="2026-02-26T23:44:00Z" w16du:dateUtc="2026-02-26T19:44:00Z">
        <w:r w:rsidRPr="00265A5A">
          <w:rPr>
            <w:rFonts w:ascii="GHEA Grapalat" w:hAnsi="GHEA Grapalat" w:cs="Sylfaen"/>
            <w:i/>
            <w:sz w:val="16"/>
            <w:szCs w:val="16"/>
            <w:lang w:val="af-ZA"/>
          </w:rPr>
          <w:delText xml:space="preserve">- </w:delText>
        </w:r>
        <w:r w:rsidRPr="006E34AD">
          <w:rPr>
            <w:rFonts w:ascii="GHEA Grapalat" w:hAnsi="GHEA Grapalat" w:cs="Sylfaen"/>
            <w:i/>
            <w:sz w:val="16"/>
            <w:szCs w:val="16"/>
            <w:lang w:val="hy-AM"/>
          </w:rPr>
          <w:delText>գնումն</w:delText>
        </w:r>
        <w:r w:rsidRPr="00265A5A">
          <w:rPr>
            <w:rFonts w:ascii="GHEA Grapalat" w:hAnsi="GHEA Grapalat" w:cs="Sylfaen"/>
            <w:i/>
            <w:sz w:val="16"/>
            <w:szCs w:val="16"/>
            <w:lang w:val="af-ZA"/>
          </w:rPr>
          <w:delText xml:space="preserve"> </w:delText>
        </w:r>
        <w:r w:rsidRPr="006E34AD">
          <w:rPr>
            <w:rFonts w:ascii="GHEA Grapalat" w:hAnsi="GHEA Grapalat" w:cs="Sylfaen"/>
            <w:i/>
            <w:sz w:val="16"/>
            <w:szCs w:val="16"/>
            <w:lang w:val="hy-AM"/>
          </w:rPr>
          <w:delText>իրականացվում</w:delText>
        </w:r>
        <w:r w:rsidRPr="00265A5A">
          <w:rPr>
            <w:rFonts w:ascii="GHEA Grapalat" w:hAnsi="GHEA Grapalat" w:cs="Sylfaen"/>
            <w:i/>
            <w:sz w:val="16"/>
            <w:szCs w:val="16"/>
            <w:lang w:val="af-ZA"/>
          </w:rPr>
          <w:delText xml:space="preserve"> </w:delText>
        </w:r>
        <w:r w:rsidRPr="006E34AD">
          <w:rPr>
            <w:rFonts w:ascii="GHEA Grapalat" w:hAnsi="GHEA Grapalat" w:cs="Sylfaen"/>
            <w:i/>
            <w:sz w:val="16"/>
            <w:szCs w:val="16"/>
            <w:lang w:val="hy-AM"/>
          </w:rPr>
          <w:delText>է</w:delText>
        </w:r>
        <w:r w:rsidRPr="00265A5A">
          <w:rPr>
            <w:rFonts w:ascii="GHEA Grapalat" w:hAnsi="GHEA Grapalat" w:cs="Sylfaen"/>
            <w:i/>
            <w:sz w:val="16"/>
            <w:szCs w:val="16"/>
            <w:lang w:val="af-ZA"/>
          </w:rPr>
          <w:delText xml:space="preserve"> </w:delText>
        </w:r>
        <w:r w:rsidRPr="006E34AD">
          <w:rPr>
            <w:rFonts w:ascii="GHEA Grapalat" w:hAnsi="GHEA Grapalat" w:cs="Sylfaen"/>
            <w:i/>
            <w:sz w:val="16"/>
            <w:szCs w:val="16"/>
            <w:lang w:val="hy-AM"/>
          </w:rPr>
          <w:delText>հրատապության</w:delText>
        </w:r>
        <w:r w:rsidRPr="00265A5A">
          <w:rPr>
            <w:rFonts w:ascii="GHEA Grapalat" w:hAnsi="GHEA Grapalat" w:cs="Sylfaen"/>
            <w:i/>
            <w:sz w:val="16"/>
            <w:szCs w:val="16"/>
            <w:lang w:val="af-ZA"/>
          </w:rPr>
          <w:delText xml:space="preserve"> </w:delText>
        </w:r>
        <w:r w:rsidRPr="006E34AD">
          <w:rPr>
            <w:rFonts w:ascii="GHEA Grapalat" w:hAnsi="GHEA Grapalat" w:cs="Sylfaen"/>
            <w:i/>
            <w:sz w:val="16"/>
            <w:szCs w:val="16"/>
            <w:lang w:val="hy-AM"/>
          </w:rPr>
          <w:delText>հիմքով</w:delText>
        </w:r>
        <w:r w:rsidRPr="00265A5A">
          <w:rPr>
            <w:rFonts w:ascii="GHEA Grapalat" w:hAnsi="GHEA Grapalat" w:cs="Sylfaen"/>
            <w:i/>
            <w:sz w:val="16"/>
            <w:szCs w:val="16"/>
            <w:lang w:val="af-ZA"/>
          </w:rPr>
          <w:delText xml:space="preserve"> </w:delText>
        </w:r>
        <w:r w:rsidRPr="006E34AD">
          <w:rPr>
            <w:rFonts w:ascii="GHEA Grapalat" w:hAnsi="GHEA Grapalat" w:cs="Sylfaen"/>
            <w:i/>
            <w:sz w:val="16"/>
            <w:szCs w:val="16"/>
            <w:lang w:val="hy-AM"/>
          </w:rPr>
          <w:delText>պայմանավորված</w:delText>
        </w:r>
        <w:r w:rsidRPr="00265A5A">
          <w:rPr>
            <w:rFonts w:ascii="GHEA Grapalat" w:hAnsi="GHEA Grapalat" w:cs="Sylfaen"/>
            <w:i/>
            <w:sz w:val="16"/>
            <w:szCs w:val="16"/>
            <w:lang w:val="af-ZA"/>
          </w:rPr>
          <w:delText xml:space="preserve"> </w:delText>
        </w:r>
        <w:r w:rsidRPr="006E34AD">
          <w:rPr>
            <w:rFonts w:ascii="GHEA Grapalat" w:hAnsi="GHEA Grapalat" w:cs="Sylfaen"/>
            <w:i/>
            <w:sz w:val="16"/>
            <w:szCs w:val="16"/>
            <w:lang w:val="hy-AM"/>
          </w:rPr>
          <w:delText>մեկ</w:delText>
        </w:r>
        <w:r w:rsidRPr="00265A5A">
          <w:rPr>
            <w:rFonts w:ascii="GHEA Grapalat" w:hAnsi="GHEA Grapalat" w:cs="Sylfaen"/>
            <w:i/>
            <w:sz w:val="16"/>
            <w:szCs w:val="16"/>
            <w:lang w:val="af-ZA"/>
          </w:rPr>
          <w:delText xml:space="preserve"> </w:delText>
        </w:r>
        <w:r w:rsidRPr="006E34AD">
          <w:rPr>
            <w:rFonts w:ascii="GHEA Grapalat" w:hAnsi="GHEA Grapalat" w:cs="Sylfaen"/>
            <w:i/>
            <w:sz w:val="16"/>
            <w:szCs w:val="16"/>
            <w:lang w:val="hy-AM"/>
          </w:rPr>
          <w:delText>անձից</w:delText>
        </w:r>
        <w:r w:rsidRPr="00265A5A">
          <w:rPr>
            <w:rFonts w:ascii="GHEA Grapalat" w:hAnsi="GHEA Grapalat" w:cs="Sylfaen"/>
            <w:i/>
            <w:sz w:val="16"/>
            <w:szCs w:val="16"/>
            <w:lang w:val="af-ZA"/>
          </w:rPr>
          <w:delText xml:space="preserve"> </w:delText>
        </w:r>
        <w:r w:rsidRPr="006E34AD">
          <w:rPr>
            <w:rFonts w:ascii="GHEA Grapalat" w:hAnsi="GHEA Grapalat" w:cs="Sylfaen"/>
            <w:i/>
            <w:sz w:val="16"/>
            <w:szCs w:val="16"/>
            <w:lang w:val="hy-AM"/>
          </w:rPr>
          <w:delText>գնման</w:delText>
        </w:r>
        <w:r w:rsidRPr="00265A5A">
          <w:rPr>
            <w:rFonts w:ascii="GHEA Grapalat" w:hAnsi="GHEA Grapalat" w:cs="Sylfaen"/>
            <w:i/>
            <w:sz w:val="16"/>
            <w:szCs w:val="16"/>
            <w:lang w:val="af-ZA"/>
          </w:rPr>
          <w:delText xml:space="preserve"> </w:delText>
        </w:r>
        <w:r w:rsidRPr="006E34AD">
          <w:rPr>
            <w:rFonts w:ascii="GHEA Grapalat" w:hAnsi="GHEA Grapalat" w:cs="Sylfaen"/>
            <w:i/>
            <w:sz w:val="16"/>
            <w:szCs w:val="16"/>
            <w:lang w:val="hy-AM"/>
          </w:rPr>
          <w:delText>ձևով</w:delText>
        </w:r>
        <w:r w:rsidRPr="00265A5A">
          <w:rPr>
            <w:rFonts w:ascii="GHEA Grapalat" w:hAnsi="GHEA Grapalat" w:cs="Sylfaen"/>
            <w:i/>
            <w:sz w:val="16"/>
            <w:szCs w:val="16"/>
            <w:lang w:val="af-ZA"/>
          </w:rPr>
          <w:delText>:</w:delText>
        </w:r>
      </w:del>
    </w:p>
    <w:p w14:paraId="5DD85A1A" w14:textId="77777777" w:rsidR="00B23933" w:rsidRPr="00FF0D1D" w:rsidRDefault="00B23933" w:rsidP="006C1D25">
      <w:pPr>
        <w:pStyle w:val="af2"/>
        <w:jc w:val="both"/>
        <w:rPr>
          <w:lang w:val="af-ZA"/>
        </w:rPr>
      </w:pPr>
      <w:del w:id="231" w:author="Հերմինե Գևորգյան" w:date="2026-02-26T23:44:00Z" w16du:dateUtc="2026-02-26T19:44:00Z">
        <w:r w:rsidRPr="006E34AD">
          <w:rPr>
            <w:rFonts w:ascii="GHEA Grapalat" w:hAnsi="GHEA Grapalat" w:cs="Sylfaen"/>
            <w:i/>
            <w:sz w:val="16"/>
            <w:szCs w:val="16"/>
            <w:lang w:val="hy-AM"/>
          </w:rPr>
          <w:delText>Սույն</w:delText>
        </w:r>
        <w:r w:rsidRPr="00FF0D1D">
          <w:rPr>
            <w:rFonts w:ascii="GHEA Grapalat" w:hAnsi="GHEA Grapalat" w:cs="Sylfaen"/>
            <w:i/>
            <w:sz w:val="16"/>
            <w:szCs w:val="16"/>
            <w:lang w:val="af-ZA"/>
          </w:rPr>
          <w:delText xml:space="preserve"> </w:delText>
        </w:r>
        <w:r w:rsidRPr="006E34AD">
          <w:rPr>
            <w:rFonts w:ascii="GHEA Grapalat" w:hAnsi="GHEA Grapalat" w:cs="Sylfaen"/>
            <w:i/>
            <w:sz w:val="16"/>
            <w:szCs w:val="16"/>
            <w:lang w:val="hy-AM"/>
          </w:rPr>
          <w:delText>պայմանի</w:delText>
        </w:r>
        <w:r w:rsidRPr="00FF0D1D">
          <w:rPr>
            <w:rFonts w:ascii="GHEA Grapalat" w:hAnsi="GHEA Grapalat" w:cs="Sylfaen"/>
            <w:i/>
            <w:sz w:val="16"/>
            <w:szCs w:val="16"/>
            <w:lang w:val="af-ZA"/>
          </w:rPr>
          <w:delText xml:space="preserve"> </w:delText>
        </w:r>
        <w:r w:rsidRPr="006E34AD">
          <w:rPr>
            <w:rFonts w:ascii="GHEA Grapalat" w:hAnsi="GHEA Grapalat" w:cs="Sylfaen"/>
            <w:i/>
            <w:sz w:val="16"/>
            <w:szCs w:val="16"/>
            <w:lang w:val="hy-AM"/>
          </w:rPr>
          <w:delText>կիրառման</w:delText>
        </w:r>
        <w:r w:rsidRPr="00FF0D1D">
          <w:rPr>
            <w:rFonts w:ascii="GHEA Grapalat" w:hAnsi="GHEA Grapalat" w:cs="Sylfaen"/>
            <w:i/>
            <w:sz w:val="16"/>
            <w:szCs w:val="16"/>
            <w:lang w:val="af-ZA"/>
          </w:rPr>
          <w:delText xml:space="preserve"> </w:delText>
        </w:r>
        <w:r w:rsidRPr="006E34AD">
          <w:rPr>
            <w:rFonts w:ascii="GHEA Grapalat" w:hAnsi="GHEA Grapalat" w:cs="Sylfaen"/>
            <w:i/>
            <w:sz w:val="16"/>
            <w:szCs w:val="16"/>
            <w:lang w:val="hy-AM"/>
          </w:rPr>
          <w:delText>դեպքում</w:delText>
        </w:r>
        <w:r w:rsidRPr="00FF0D1D">
          <w:rPr>
            <w:rFonts w:ascii="GHEA Grapalat" w:hAnsi="GHEA Grapalat" w:cs="Sylfaen"/>
            <w:i/>
            <w:sz w:val="16"/>
            <w:szCs w:val="16"/>
            <w:lang w:val="af-ZA"/>
          </w:rPr>
          <w:delText xml:space="preserve"> </w:delText>
        </w:r>
        <w:r w:rsidRPr="006E34AD">
          <w:rPr>
            <w:rFonts w:ascii="GHEA Grapalat" w:hAnsi="GHEA Grapalat" w:cs="Sylfaen"/>
            <w:i/>
            <w:sz w:val="16"/>
            <w:szCs w:val="16"/>
            <w:lang w:val="hy-AM"/>
          </w:rPr>
          <w:delText>խմբագրվում</w:delText>
        </w:r>
        <w:r w:rsidRPr="00FF0D1D">
          <w:rPr>
            <w:rFonts w:ascii="GHEA Grapalat" w:hAnsi="GHEA Grapalat" w:cs="Sylfaen"/>
            <w:i/>
            <w:sz w:val="16"/>
            <w:szCs w:val="16"/>
            <w:lang w:val="af-ZA"/>
          </w:rPr>
          <w:delText xml:space="preserve"> </w:delText>
        </w:r>
        <w:r w:rsidRPr="006E34AD">
          <w:rPr>
            <w:rFonts w:ascii="GHEA Grapalat" w:hAnsi="GHEA Grapalat" w:cs="Sylfaen"/>
            <w:i/>
            <w:sz w:val="16"/>
            <w:szCs w:val="16"/>
            <w:lang w:val="hy-AM"/>
          </w:rPr>
          <w:delText>են</w:delText>
        </w:r>
        <w:r w:rsidRPr="00FF0D1D">
          <w:rPr>
            <w:rFonts w:ascii="GHEA Grapalat" w:hAnsi="GHEA Grapalat" w:cs="Sylfaen"/>
            <w:i/>
            <w:sz w:val="16"/>
            <w:szCs w:val="16"/>
            <w:lang w:val="af-ZA"/>
          </w:rPr>
          <w:delText xml:space="preserve"> </w:delText>
        </w:r>
        <w:r w:rsidRPr="006E34AD">
          <w:rPr>
            <w:rFonts w:ascii="GHEA Grapalat" w:hAnsi="GHEA Grapalat" w:cs="Sylfaen"/>
            <w:i/>
            <w:sz w:val="16"/>
            <w:szCs w:val="16"/>
            <w:lang w:val="hy-AM"/>
          </w:rPr>
          <w:delText>հրավերի</w:delText>
        </w:r>
        <w:r w:rsidRPr="00FF0D1D">
          <w:rPr>
            <w:rFonts w:ascii="GHEA Grapalat" w:hAnsi="GHEA Grapalat" w:cs="Sylfaen"/>
            <w:i/>
            <w:sz w:val="16"/>
            <w:szCs w:val="16"/>
            <w:lang w:val="af-ZA"/>
          </w:rPr>
          <w:delText xml:space="preserve"> </w:delText>
        </w:r>
        <w:r w:rsidRPr="006E34AD">
          <w:rPr>
            <w:rFonts w:ascii="GHEA Grapalat" w:hAnsi="GHEA Grapalat" w:cs="Sylfaen"/>
            <w:i/>
            <w:sz w:val="16"/>
            <w:szCs w:val="16"/>
            <w:lang w:val="hy-AM"/>
          </w:rPr>
          <w:delText>կետերը</w:delText>
        </w:r>
        <w:r w:rsidRPr="00FF0D1D">
          <w:rPr>
            <w:rFonts w:ascii="GHEA Grapalat" w:hAnsi="GHEA Grapalat" w:cs="Sylfaen"/>
            <w:i/>
            <w:sz w:val="16"/>
            <w:szCs w:val="16"/>
            <w:lang w:val="af-ZA"/>
          </w:rPr>
          <w:delText xml:space="preserve">, </w:delText>
        </w:r>
        <w:r w:rsidRPr="006E34AD">
          <w:rPr>
            <w:rFonts w:ascii="GHEA Grapalat" w:hAnsi="GHEA Grapalat" w:cs="Sylfaen"/>
            <w:i/>
            <w:sz w:val="16"/>
            <w:szCs w:val="16"/>
            <w:lang w:val="hy-AM"/>
          </w:rPr>
          <w:delText>բաժինները</w:delText>
        </w:r>
        <w:r w:rsidRPr="00FF0D1D">
          <w:rPr>
            <w:rFonts w:ascii="GHEA Grapalat" w:hAnsi="GHEA Grapalat" w:cs="Sylfaen"/>
            <w:i/>
            <w:sz w:val="16"/>
            <w:szCs w:val="16"/>
            <w:lang w:val="af-ZA"/>
          </w:rPr>
          <w:delText xml:space="preserve"> </w:delText>
        </w:r>
        <w:r w:rsidRPr="006E34AD">
          <w:rPr>
            <w:rFonts w:ascii="GHEA Grapalat" w:hAnsi="GHEA Grapalat" w:cs="Sylfaen"/>
            <w:i/>
            <w:sz w:val="16"/>
            <w:szCs w:val="16"/>
            <w:lang w:val="hy-AM"/>
          </w:rPr>
          <w:delText>և</w:delText>
        </w:r>
        <w:r w:rsidRPr="00FF0D1D">
          <w:rPr>
            <w:rFonts w:ascii="GHEA Grapalat" w:hAnsi="GHEA Grapalat" w:cs="Sylfaen"/>
            <w:i/>
            <w:sz w:val="16"/>
            <w:szCs w:val="16"/>
            <w:lang w:val="af-ZA"/>
          </w:rPr>
          <w:delText xml:space="preserve"> </w:delText>
        </w:r>
        <w:r w:rsidRPr="006E34AD">
          <w:rPr>
            <w:rFonts w:ascii="GHEA Grapalat" w:hAnsi="GHEA Grapalat" w:cs="Sylfaen"/>
            <w:i/>
            <w:sz w:val="16"/>
            <w:szCs w:val="16"/>
            <w:lang w:val="hy-AM"/>
          </w:rPr>
          <w:delText>դրանց</w:delText>
        </w:r>
        <w:r w:rsidRPr="00FF0D1D">
          <w:rPr>
            <w:rFonts w:ascii="GHEA Grapalat" w:hAnsi="GHEA Grapalat" w:cs="Sylfaen"/>
            <w:i/>
            <w:sz w:val="16"/>
            <w:szCs w:val="16"/>
            <w:lang w:val="af-ZA"/>
          </w:rPr>
          <w:delText xml:space="preserve"> </w:delText>
        </w:r>
        <w:r w:rsidRPr="006E34AD">
          <w:rPr>
            <w:rFonts w:ascii="GHEA Grapalat" w:hAnsi="GHEA Grapalat" w:cs="Sylfaen"/>
            <w:i/>
            <w:sz w:val="16"/>
            <w:szCs w:val="16"/>
            <w:lang w:val="hy-AM"/>
          </w:rPr>
          <w:delText>կատարված</w:delText>
        </w:r>
        <w:r w:rsidRPr="00FF0D1D">
          <w:rPr>
            <w:rFonts w:ascii="GHEA Grapalat" w:hAnsi="GHEA Grapalat" w:cs="Sylfaen"/>
            <w:i/>
            <w:sz w:val="16"/>
            <w:szCs w:val="16"/>
            <w:lang w:val="af-ZA"/>
          </w:rPr>
          <w:delText xml:space="preserve"> </w:delText>
        </w:r>
        <w:r w:rsidRPr="006E34AD">
          <w:rPr>
            <w:rFonts w:ascii="GHEA Grapalat" w:hAnsi="GHEA Grapalat" w:cs="Sylfaen"/>
            <w:i/>
            <w:sz w:val="16"/>
            <w:szCs w:val="16"/>
            <w:lang w:val="hy-AM"/>
          </w:rPr>
          <w:delText>հղումները</w:delText>
        </w:r>
        <w:r w:rsidRPr="00FF0D1D">
          <w:rPr>
            <w:rFonts w:ascii="GHEA Grapalat" w:hAnsi="GHEA Grapalat" w:cs="Sylfaen"/>
            <w:i/>
            <w:sz w:val="16"/>
            <w:szCs w:val="16"/>
            <w:lang w:val="af-ZA"/>
          </w:rPr>
          <w:delText>:</w:delText>
        </w:r>
      </w:del>
    </w:p>
  </w:footnote>
  <w:footnote w:id="4">
    <w:p w14:paraId="607CC234" w14:textId="77777777" w:rsidR="00B23933" w:rsidRPr="00015CC3" w:rsidRDefault="00B23933" w:rsidP="006C1D25">
      <w:pPr>
        <w:pStyle w:val="af2"/>
        <w:jc w:val="both"/>
        <w:rPr>
          <w:ins w:id="233" w:author="Հերմինե Գևորգյան" w:date="2026-02-26T23:44:00Z" w16du:dateUtc="2026-02-26T19:44:00Z"/>
          <w:rFonts w:ascii="GHEA Grapalat" w:hAnsi="GHEA Grapalat" w:cs="Sylfaen"/>
          <w:i/>
          <w:sz w:val="16"/>
          <w:szCs w:val="16"/>
          <w:lang w:val="af-ZA"/>
        </w:rPr>
      </w:pPr>
      <w:ins w:id="234" w:author="Հերմինե Գևորգյան" w:date="2026-02-26T23:44:00Z" w16du:dateUtc="2026-02-26T19:44:00Z">
        <w:r w:rsidRPr="005D7B02">
          <w:rPr>
            <w:rStyle w:val="af6"/>
          </w:rPr>
          <w:footnoteRef/>
        </w:r>
        <w:r w:rsidRPr="005D7B02">
          <w:t xml:space="preserve"> </w:t>
        </w:r>
        <w:r w:rsidRPr="000C51A3">
          <w:rPr>
            <w:rFonts w:ascii="GHEA Grapalat" w:hAnsi="GHEA Grapalat" w:cs="Sylfaen"/>
            <w:i/>
            <w:sz w:val="16"/>
            <w:szCs w:val="16"/>
            <w:lang w:val="hy-AM"/>
          </w:rPr>
          <w:t>Կետը</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ինչպես</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նաև</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հրավերի</w:t>
        </w:r>
        <w:r w:rsidRPr="00015CC3">
          <w:rPr>
            <w:rFonts w:ascii="GHEA Grapalat" w:hAnsi="GHEA Grapalat" w:cs="Sylfaen"/>
            <w:i/>
            <w:sz w:val="16"/>
            <w:szCs w:val="16"/>
            <w:lang w:val="af-ZA"/>
          </w:rPr>
          <w:t xml:space="preserve"> 1-</w:t>
        </w:r>
        <w:r w:rsidRPr="000C51A3">
          <w:rPr>
            <w:rFonts w:ascii="GHEA Grapalat" w:hAnsi="GHEA Grapalat" w:cs="Sylfaen"/>
            <w:i/>
            <w:sz w:val="16"/>
            <w:szCs w:val="16"/>
            <w:lang w:val="hy-AM"/>
          </w:rPr>
          <w:t>ին</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մասի</w:t>
        </w:r>
        <w:r w:rsidRPr="00015CC3">
          <w:rPr>
            <w:rFonts w:ascii="GHEA Grapalat" w:hAnsi="GHEA Grapalat" w:cs="Sylfaen"/>
            <w:i/>
            <w:sz w:val="16"/>
            <w:szCs w:val="16"/>
            <w:lang w:val="af-ZA"/>
          </w:rPr>
          <w:t xml:space="preserve"> 7-</w:t>
        </w:r>
        <w:r w:rsidRPr="000C51A3">
          <w:rPr>
            <w:rFonts w:ascii="GHEA Grapalat" w:hAnsi="GHEA Grapalat" w:cs="Sylfaen"/>
            <w:i/>
            <w:sz w:val="16"/>
            <w:szCs w:val="16"/>
            <w:lang w:val="hy-AM"/>
          </w:rPr>
          <w:t>րդ</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բաժինը</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հրավերից</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հանվում</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է</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եթե՝</w:t>
        </w:r>
      </w:ins>
    </w:p>
    <w:p w14:paraId="2D333369" w14:textId="1598C7E7" w:rsidR="00B23933" w:rsidRPr="00265A5A" w:rsidRDefault="00B23933" w:rsidP="006C1D25">
      <w:pPr>
        <w:pStyle w:val="af2"/>
        <w:jc w:val="both"/>
        <w:rPr>
          <w:ins w:id="235" w:author="Հերմինե Գևորգյան" w:date="2026-02-26T23:44:00Z" w16du:dateUtc="2026-02-26T19:44:00Z"/>
          <w:rFonts w:ascii="GHEA Grapalat" w:hAnsi="GHEA Grapalat" w:cs="Sylfaen"/>
          <w:i/>
          <w:sz w:val="16"/>
          <w:szCs w:val="16"/>
          <w:lang w:val="af-ZA"/>
        </w:rPr>
      </w:pPr>
      <w:ins w:id="236" w:author="Հերմինե Գևորգյան" w:date="2026-02-26T23:44:00Z" w16du:dateUtc="2026-02-26T19:44:00Z">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ընթացակարգը</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կազմակերպվում</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է</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Գնումների</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մասին</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ՀՀ</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օրենքի</w:t>
        </w:r>
        <w:r w:rsidRPr="00265A5A">
          <w:rPr>
            <w:rFonts w:ascii="GHEA Grapalat" w:hAnsi="GHEA Grapalat" w:cs="Sylfaen"/>
            <w:i/>
            <w:sz w:val="16"/>
            <w:szCs w:val="16"/>
            <w:lang w:val="af-ZA"/>
          </w:rPr>
          <w:t xml:space="preserve"> 15-</w:t>
        </w:r>
        <w:r w:rsidRPr="005D7B02">
          <w:rPr>
            <w:rFonts w:ascii="GHEA Grapalat" w:hAnsi="GHEA Grapalat" w:cs="Sylfaen"/>
            <w:i/>
            <w:sz w:val="16"/>
            <w:szCs w:val="16"/>
            <w:lang w:val="en-US"/>
          </w:rPr>
          <w:t>րդ</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հոդվածի</w:t>
        </w:r>
        <w:r w:rsidRPr="00265A5A">
          <w:rPr>
            <w:rFonts w:ascii="GHEA Grapalat" w:hAnsi="GHEA Grapalat" w:cs="Sylfaen"/>
            <w:i/>
            <w:sz w:val="16"/>
            <w:szCs w:val="16"/>
            <w:lang w:val="af-ZA"/>
          </w:rPr>
          <w:t xml:space="preserve"> 6-</w:t>
        </w:r>
        <w:r w:rsidRPr="005D7B02">
          <w:rPr>
            <w:rFonts w:ascii="GHEA Grapalat" w:hAnsi="GHEA Grapalat" w:cs="Sylfaen"/>
            <w:i/>
            <w:sz w:val="16"/>
            <w:szCs w:val="16"/>
            <w:lang w:val="en-US"/>
          </w:rPr>
          <w:t>րդ</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մասի</w:t>
        </w:r>
        <w:r w:rsidRPr="00265A5A">
          <w:rPr>
            <w:rFonts w:ascii="GHEA Grapalat" w:hAnsi="GHEA Grapalat" w:cs="Sylfaen"/>
            <w:i/>
            <w:sz w:val="16"/>
            <w:szCs w:val="16"/>
            <w:lang w:val="af-ZA"/>
          </w:rPr>
          <w:t xml:space="preserve"> </w:t>
        </w:r>
        <w:r>
          <w:rPr>
            <w:rFonts w:ascii="GHEA Grapalat" w:hAnsi="GHEA Grapalat" w:cs="Sylfaen"/>
            <w:i/>
            <w:sz w:val="16"/>
            <w:szCs w:val="16"/>
            <w:lang w:val="hy-AM"/>
          </w:rPr>
          <w:t xml:space="preserve"> 1-ին կետի </w:t>
        </w:r>
        <w:r w:rsidRPr="005D7B02">
          <w:rPr>
            <w:rFonts w:ascii="GHEA Grapalat" w:hAnsi="GHEA Grapalat" w:cs="Sylfaen"/>
            <w:i/>
            <w:sz w:val="16"/>
            <w:szCs w:val="16"/>
            <w:lang w:val="en-US"/>
          </w:rPr>
          <w:t>հիման</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վրա</w:t>
        </w:r>
      </w:ins>
    </w:p>
    <w:p w14:paraId="204819EA" w14:textId="2E13F188" w:rsidR="00B23933" w:rsidRPr="00265A5A" w:rsidRDefault="00B23933" w:rsidP="006C1D25">
      <w:pPr>
        <w:pStyle w:val="af2"/>
        <w:jc w:val="both"/>
        <w:rPr>
          <w:ins w:id="237" w:author="Հերմինե Գևորգյան" w:date="2026-02-26T23:44:00Z" w16du:dateUtc="2026-02-26T19:44:00Z"/>
          <w:rFonts w:ascii="GHEA Grapalat" w:hAnsi="GHEA Grapalat" w:cs="Sylfaen"/>
          <w:i/>
          <w:sz w:val="16"/>
          <w:szCs w:val="16"/>
          <w:lang w:val="af-ZA"/>
        </w:rPr>
      </w:pPr>
      <w:ins w:id="238" w:author="Հերմինե Գևորգյան" w:date="2026-02-26T23:44:00Z" w16du:dateUtc="2026-02-26T19:44:00Z">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գնման</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հայտով</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տվյալ</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ընթացակարգի</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շրջանակում</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գնվելիք</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աշխատանքների</w:t>
        </w:r>
        <w:r>
          <w:rPr>
            <w:rFonts w:ascii="GHEA Grapalat" w:hAnsi="GHEA Grapalat" w:cs="Sylfaen"/>
            <w:i/>
            <w:sz w:val="16"/>
            <w:szCs w:val="16"/>
            <w:lang w:val="hy-AM"/>
          </w:rPr>
          <w:t xml:space="preserve"> գինը </w:t>
        </w:r>
        <w:r w:rsidRPr="005D0EFA">
          <w:rPr>
            <w:rFonts w:ascii="GHEA Grapalat" w:hAnsi="GHEA Grapalat" w:cs="Sylfaen"/>
            <w:i/>
            <w:sz w:val="16"/>
            <w:szCs w:val="16"/>
            <w:lang w:val="af-ZA"/>
          </w:rPr>
          <w:t>(</w:t>
        </w:r>
        <w:r w:rsidRPr="00093CF4">
          <w:rPr>
            <w:rFonts w:ascii="GHEA Grapalat" w:hAnsi="GHEA Grapalat" w:cs="Sylfaen"/>
            <w:i/>
            <w:sz w:val="16"/>
            <w:szCs w:val="16"/>
            <w:lang w:val="hy-AM"/>
          </w:rPr>
          <w:t xml:space="preserve">պլանավորված (կանխատեսվող) գնման ընդհանուր  </w:t>
        </w:r>
        <w:r w:rsidRPr="00A86963">
          <w:rPr>
            <w:rFonts w:ascii="GHEA Grapalat" w:hAnsi="GHEA Grapalat" w:cs="Sylfaen"/>
            <w:i/>
            <w:sz w:val="16"/>
            <w:szCs w:val="16"/>
            <w:lang w:val="af-ZA"/>
          </w:rPr>
          <w:t xml:space="preserve"> </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գինը</w:t>
        </w:r>
        <w:r w:rsidRPr="005D0EFA">
          <w:rPr>
            <w:rFonts w:ascii="GHEA Grapalat" w:hAnsi="GHEA Grapalat" w:cs="Sylfaen"/>
            <w:i/>
            <w:sz w:val="16"/>
            <w:szCs w:val="16"/>
            <w:lang w:val="af-ZA"/>
          </w:rPr>
          <w:t>)</w:t>
        </w:r>
        <w:r>
          <w:rPr>
            <w:rFonts w:ascii="GHEA Grapalat" w:hAnsi="GHEA Grapalat" w:cs="Sylfaen"/>
            <w:i/>
            <w:sz w:val="16"/>
            <w:szCs w:val="16"/>
            <w:lang w:val="af-ZA"/>
          </w:rPr>
          <w:t xml:space="preserve"> </w:t>
        </w:r>
        <w:r w:rsidRPr="005D7B02">
          <w:rPr>
            <w:rFonts w:ascii="GHEA Grapalat" w:hAnsi="GHEA Grapalat" w:cs="Sylfaen"/>
            <w:i/>
            <w:sz w:val="16"/>
            <w:szCs w:val="16"/>
            <w:lang w:val="en-US"/>
          </w:rPr>
          <w:t>չի</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գերազանցում</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hy-AM"/>
          </w:rPr>
          <w:t>25</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մլն</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ՀՀ</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դրամը</w:t>
        </w:r>
        <w:r w:rsidRPr="00265A5A">
          <w:rPr>
            <w:rFonts w:ascii="GHEA Grapalat" w:hAnsi="GHEA Grapalat" w:cs="Sylfaen"/>
            <w:i/>
            <w:sz w:val="16"/>
            <w:szCs w:val="16"/>
            <w:lang w:val="af-ZA"/>
          </w:rPr>
          <w:t>.</w:t>
        </w:r>
      </w:ins>
    </w:p>
    <w:p w14:paraId="0916E686" w14:textId="77777777" w:rsidR="00B23933" w:rsidRPr="00265A5A" w:rsidRDefault="00B23933" w:rsidP="006C1D25">
      <w:pPr>
        <w:pStyle w:val="af2"/>
        <w:jc w:val="both"/>
        <w:rPr>
          <w:ins w:id="239" w:author="Հերմինե Գևորգյան" w:date="2026-02-26T23:44:00Z" w16du:dateUtc="2026-02-26T19:44:00Z"/>
          <w:rFonts w:ascii="GHEA Grapalat" w:hAnsi="GHEA Grapalat" w:cs="Sylfaen"/>
          <w:i/>
          <w:sz w:val="16"/>
          <w:szCs w:val="16"/>
          <w:lang w:val="af-ZA"/>
        </w:rPr>
      </w:pPr>
      <w:ins w:id="240" w:author="Հերմինե Գևորգյան" w:date="2026-02-26T23:44:00Z" w16du:dateUtc="2026-02-26T19:44:00Z">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գնումն</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իրականացվում</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է</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հրատապության</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հիմքով</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պայմանավորված</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մեկ</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անձից</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գնման</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ձևով</w:t>
        </w:r>
        <w:r w:rsidRPr="00265A5A">
          <w:rPr>
            <w:rFonts w:ascii="GHEA Grapalat" w:hAnsi="GHEA Grapalat" w:cs="Sylfaen"/>
            <w:i/>
            <w:sz w:val="16"/>
            <w:szCs w:val="16"/>
            <w:lang w:val="af-ZA"/>
          </w:rPr>
          <w:t>:</w:t>
        </w:r>
      </w:ins>
    </w:p>
    <w:p w14:paraId="4E966537" w14:textId="1A186F38" w:rsidR="00B23933" w:rsidRPr="00FF0D1D" w:rsidRDefault="00B23933" w:rsidP="006C1D25">
      <w:pPr>
        <w:pStyle w:val="af2"/>
        <w:jc w:val="both"/>
        <w:rPr>
          <w:lang w:val="af-ZA"/>
        </w:rPr>
      </w:pPr>
      <w:ins w:id="241" w:author="Հերմինե Գևորգյան" w:date="2026-02-26T23:44:00Z" w16du:dateUtc="2026-02-26T19:44:00Z">
        <w:r w:rsidRPr="005D7B02">
          <w:rPr>
            <w:rFonts w:ascii="GHEA Grapalat" w:hAnsi="GHEA Grapalat" w:cs="Sylfaen"/>
            <w:i/>
            <w:sz w:val="16"/>
            <w:szCs w:val="16"/>
            <w:lang w:val="en-US"/>
          </w:rPr>
          <w:t>Սույն</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պայմանի</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կիրառման</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դեպքում</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խմբագրվում</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են</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հրավերի</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կետերը</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բաժինները</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և</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դրանց</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կատարված</w:t>
        </w:r>
        <w:r w:rsidRPr="00FF0D1D">
          <w:rPr>
            <w:rFonts w:ascii="GHEA Grapalat" w:hAnsi="GHEA Grapalat" w:cs="Sylfaen"/>
            <w:i/>
            <w:sz w:val="16"/>
            <w:szCs w:val="16"/>
            <w:lang w:val="af-ZA"/>
          </w:rPr>
          <w:t xml:space="preserve"> </w:t>
        </w:r>
        <w:r>
          <w:rPr>
            <w:rFonts w:ascii="GHEA Grapalat" w:hAnsi="GHEA Grapalat" w:cs="Sylfaen"/>
            <w:i/>
            <w:sz w:val="16"/>
            <w:szCs w:val="16"/>
            <w:lang w:val="en-US"/>
          </w:rPr>
          <w:t>հ</w:t>
        </w:r>
        <w:r w:rsidRPr="005D7B02">
          <w:rPr>
            <w:rFonts w:ascii="GHEA Grapalat" w:hAnsi="GHEA Grapalat" w:cs="Sylfaen"/>
            <w:i/>
            <w:sz w:val="16"/>
            <w:szCs w:val="16"/>
            <w:lang w:val="en-US"/>
          </w:rPr>
          <w:t>ղումները</w:t>
        </w:r>
        <w:r w:rsidRPr="00FF0D1D">
          <w:rPr>
            <w:rFonts w:ascii="GHEA Grapalat" w:hAnsi="GHEA Grapalat" w:cs="Sylfaen"/>
            <w:i/>
            <w:sz w:val="16"/>
            <w:szCs w:val="16"/>
            <w:lang w:val="af-ZA"/>
          </w:rPr>
          <w:t>:</w:t>
        </w:r>
      </w:ins>
    </w:p>
  </w:footnote>
  <w:footnote w:id="5">
    <w:p w14:paraId="17CEF094" w14:textId="77777777" w:rsidR="00B23933" w:rsidRPr="00265A5A" w:rsidRDefault="00B23933" w:rsidP="00916EDA">
      <w:pPr>
        <w:jc w:val="both"/>
        <w:rPr>
          <w:rFonts w:ascii="GHEA Grapalat" w:hAnsi="GHEA Grapalat" w:cs="Sylfaen"/>
          <w:i/>
          <w:sz w:val="16"/>
          <w:szCs w:val="16"/>
          <w:lang w:val="af-ZA" w:eastAsia="ru-RU"/>
        </w:rPr>
      </w:pPr>
      <w:r>
        <w:rPr>
          <w:rStyle w:val="af6"/>
        </w:rPr>
        <w:footnoteRef/>
      </w:r>
      <w:r w:rsidRPr="00916EDA">
        <w:rPr>
          <w:lang w:val="af-ZA"/>
        </w:rPr>
        <w:t xml:space="preserve"> </w:t>
      </w:r>
      <w:proofErr w:type="spellStart"/>
      <w:r w:rsidRPr="005D7B02">
        <w:rPr>
          <w:rFonts w:ascii="GHEA Grapalat" w:hAnsi="GHEA Grapalat" w:cs="Sylfaen"/>
          <w:i/>
          <w:sz w:val="16"/>
          <w:szCs w:val="16"/>
          <w:lang w:eastAsia="ru-RU"/>
        </w:rPr>
        <w:t>Եթե</w:t>
      </w:r>
      <w:proofErr w:type="spellEnd"/>
      <w:r w:rsidRPr="00265A5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գնումն</w:t>
      </w:r>
      <w:proofErr w:type="spellEnd"/>
      <w:r w:rsidRPr="00265A5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իրականացվում</w:t>
      </w:r>
      <w:proofErr w:type="spellEnd"/>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265A5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հրատապության</w:t>
      </w:r>
      <w:proofErr w:type="spellEnd"/>
      <w:r w:rsidRPr="00265A5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հիմքով</w:t>
      </w:r>
      <w:proofErr w:type="spellEnd"/>
      <w:r w:rsidRPr="00265A5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պայմանավորված</w:t>
      </w:r>
      <w:proofErr w:type="spellEnd"/>
      <w:r w:rsidRPr="00265A5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մեկ</w:t>
      </w:r>
      <w:proofErr w:type="spellEnd"/>
      <w:r w:rsidRPr="00265A5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անձից</w:t>
      </w:r>
      <w:proofErr w:type="spellEnd"/>
      <w:r w:rsidRPr="00265A5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գնման</w:t>
      </w:r>
      <w:proofErr w:type="spellEnd"/>
      <w:r w:rsidRPr="00265A5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ձևով</w:t>
      </w:r>
      <w:proofErr w:type="spellEnd"/>
      <w:r w:rsidRPr="00265A5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ապա</w:t>
      </w:r>
      <w:proofErr w:type="spellEnd"/>
      <w:r w:rsidRPr="005D7B02">
        <w:rPr>
          <w:rFonts w:ascii="GHEA Grapalat" w:hAnsi="GHEA Grapalat" w:cs="Sylfaen"/>
          <w:i/>
          <w:sz w:val="16"/>
          <w:szCs w:val="16"/>
          <w:lang w:eastAsia="ru-RU"/>
        </w:rPr>
        <w:t>՝</w:t>
      </w:r>
    </w:p>
    <w:p w14:paraId="78F01536" w14:textId="77777777" w:rsidR="00B23933" w:rsidRPr="005D7B02" w:rsidRDefault="00B23933" w:rsidP="00916EDA">
      <w:pPr>
        <w:jc w:val="both"/>
        <w:rPr>
          <w:rFonts w:ascii="GHEA Grapalat" w:hAnsi="GHEA Grapalat"/>
          <w:i/>
          <w:sz w:val="16"/>
          <w:szCs w:val="16"/>
          <w:lang w:val="af-ZA"/>
        </w:rPr>
      </w:pPr>
      <w:r w:rsidRPr="005D0EFA">
        <w:rPr>
          <w:rFonts w:ascii="GHEA Grapalat" w:hAnsi="GHEA Grapalat" w:cs="Sylfaen"/>
          <w:i/>
          <w:sz w:val="16"/>
          <w:szCs w:val="16"/>
          <w:lang w:val="af-ZA" w:eastAsia="ru-RU"/>
        </w:rPr>
        <w:t xml:space="preserve">- 3.1 </w:t>
      </w:r>
      <w:proofErr w:type="spellStart"/>
      <w:r w:rsidRPr="005D7B02">
        <w:rPr>
          <w:rFonts w:ascii="GHEA Grapalat" w:hAnsi="GHEA Grapalat" w:cs="Sylfaen"/>
          <w:i/>
          <w:sz w:val="16"/>
          <w:szCs w:val="16"/>
          <w:lang w:eastAsia="ru-RU"/>
        </w:rPr>
        <w:t>կետի</w:t>
      </w:r>
      <w:proofErr w:type="spellEnd"/>
      <w:r w:rsidRPr="005D0EFA">
        <w:rPr>
          <w:rFonts w:ascii="GHEA Grapalat" w:hAnsi="GHEA Grapalat" w:cs="Sylfaen"/>
          <w:i/>
          <w:sz w:val="16"/>
          <w:szCs w:val="16"/>
          <w:lang w:val="af-ZA" w:eastAsia="ru-RU"/>
        </w:rPr>
        <w:t xml:space="preserve"> 2-</w:t>
      </w:r>
      <w:proofErr w:type="spellStart"/>
      <w:r w:rsidRPr="005D7B02">
        <w:rPr>
          <w:rFonts w:ascii="GHEA Grapalat" w:hAnsi="GHEA Grapalat" w:cs="Sylfaen"/>
          <w:i/>
          <w:sz w:val="16"/>
          <w:szCs w:val="16"/>
          <w:lang w:eastAsia="ru-RU"/>
        </w:rPr>
        <w:t>րդ</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պարբերությունը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շարադրվում</w:t>
      </w:r>
      <w:proofErr w:type="spellEnd"/>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հետևյալ</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խմբագրությամբ</w:t>
      </w:r>
      <w:proofErr w:type="spellEnd"/>
      <w:r w:rsidRPr="005D7B02">
        <w:rPr>
          <w:rFonts w:ascii="GHEA Grapalat" w:hAnsi="GHEA Grapalat" w:cs="Sylfaen"/>
          <w:i/>
          <w:sz w:val="16"/>
          <w:szCs w:val="16"/>
          <w:lang w:eastAsia="ru-RU"/>
        </w:rPr>
        <w:t>՝</w:t>
      </w:r>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Մասնակիցն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իրավունք</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ունի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հայտերի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ներկայացման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վերջնաժամկետը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լրանալուց</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առնվազն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մեկ</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օրացուցային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առաջ</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հանձնաժողովից</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պահանջելու</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հրավերի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պարզաբանում</w:t>
      </w:r>
      <w:proofErr w:type="spellEnd"/>
      <w:r w:rsidRPr="005D7B02">
        <w:rPr>
          <w:rFonts w:ascii="GHEA Grapalat" w:hAnsi="GHEA Grapalat" w:cs="Sylfaen"/>
          <w:i/>
          <w:sz w:val="16"/>
          <w:szCs w:val="16"/>
          <w:lang w:eastAsia="ru-RU"/>
        </w:rPr>
        <w:t>։</w:t>
      </w:r>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Ընդ</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որում</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պարզաբանումը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կարող</w:t>
      </w:r>
      <w:proofErr w:type="spellEnd"/>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պահանջվել</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մինչև</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սույն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կետում</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նշված</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օրվա</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ժամը</w:t>
      </w:r>
      <w:proofErr w:type="spellEnd"/>
      <w:r w:rsidRPr="005D0EFA">
        <w:rPr>
          <w:rFonts w:ascii="GHEA Grapalat" w:hAnsi="GHEA Grapalat" w:cs="Sylfaen"/>
          <w:i/>
          <w:sz w:val="16"/>
          <w:szCs w:val="16"/>
          <w:lang w:val="af-ZA" w:eastAsia="ru-RU"/>
        </w:rPr>
        <w:t xml:space="preserve"> 17:00-</w:t>
      </w:r>
      <w:r w:rsidRPr="005D7B02">
        <w:rPr>
          <w:rFonts w:ascii="GHEA Grapalat" w:hAnsi="GHEA Grapalat" w:cs="Sylfaen"/>
          <w:i/>
          <w:sz w:val="16"/>
          <w:szCs w:val="16"/>
          <w:lang w:eastAsia="ru-RU"/>
        </w:rPr>
        <w:t>ն</w:t>
      </w:r>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Երևանի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ժամանակով</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Հանձնաժողովը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հարցումը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կատարած</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մասնակցին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պարզաբանումը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տրամադրում</w:t>
      </w:r>
      <w:proofErr w:type="spellEnd"/>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հարցումը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ստանալու</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օրվան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հաջորդող</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օրացուցային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օրվա</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ընթացքում</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բայց</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ոչ</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ուշ</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քան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ընթացակարգի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հայտերի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ներկայացման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վերջնաժամկետը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լրանալուց</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առնվազն</w:t>
      </w:r>
      <w:proofErr w:type="spellEnd"/>
      <w:r w:rsidRPr="005D0EFA">
        <w:rPr>
          <w:rFonts w:ascii="GHEA Grapalat" w:hAnsi="GHEA Grapalat" w:cs="Sylfaen"/>
          <w:i/>
          <w:sz w:val="16"/>
          <w:szCs w:val="16"/>
          <w:lang w:val="af-ZA" w:eastAsia="ru-RU"/>
        </w:rPr>
        <w:t xml:space="preserve"> 3 </w:t>
      </w:r>
      <w:proofErr w:type="spellStart"/>
      <w:r w:rsidRPr="005D7B02">
        <w:rPr>
          <w:rFonts w:ascii="GHEA Grapalat" w:hAnsi="GHEA Grapalat" w:cs="Sylfaen"/>
          <w:i/>
          <w:sz w:val="16"/>
          <w:szCs w:val="16"/>
          <w:lang w:eastAsia="ru-RU"/>
        </w:rPr>
        <w:t>ժամ</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առաջ</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Սույն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կետում</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նշված</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հարցումը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մասնակիցը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ներկայացնում</w:t>
      </w:r>
      <w:proofErr w:type="spellEnd"/>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հանձնաժողովի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քարտուղարի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էլեկտրոնային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փոստին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ուղարկելու</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միջոցով</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Հարցման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մասին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պարզաբանումն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ուղարկվում</w:t>
      </w:r>
      <w:proofErr w:type="spellEnd"/>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հանձնաժողովի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քարտուղարի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սույն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հրավերով</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նախատեսված</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էլեկտրոնային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փոստից</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մասնակցի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հարցումը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ստացված</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էլեկտրոնային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փոստին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ուղարկելու</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միջոցով</w:t>
      </w:r>
      <w:proofErr w:type="spellEnd"/>
      <w:r w:rsidRPr="005D0EFA">
        <w:rPr>
          <w:rFonts w:ascii="GHEA Grapalat" w:hAnsi="GHEA Grapalat" w:cs="Sylfaen"/>
          <w:i/>
          <w:sz w:val="16"/>
          <w:szCs w:val="16"/>
          <w:lang w:val="af-ZA" w:eastAsia="ru-RU"/>
        </w:rPr>
        <w:t>:</w:t>
      </w:r>
      <w:r w:rsidRPr="005D7B02">
        <w:rPr>
          <w:rFonts w:ascii="GHEA Grapalat" w:hAnsi="GHEA Grapalat"/>
          <w:i/>
          <w:sz w:val="16"/>
          <w:szCs w:val="16"/>
          <w:lang w:val="af-ZA"/>
        </w:rPr>
        <w:t>».</w:t>
      </w:r>
    </w:p>
    <w:p w14:paraId="2D6AA258" w14:textId="77777777" w:rsidR="00B23933" w:rsidRPr="005D7B02" w:rsidRDefault="00B23933" w:rsidP="00916EDA">
      <w:pPr>
        <w:jc w:val="both"/>
        <w:rPr>
          <w:rFonts w:ascii="GHEA Grapalat" w:hAnsi="GHEA Grapalat"/>
          <w:i/>
          <w:sz w:val="16"/>
          <w:szCs w:val="16"/>
          <w:lang w:val="af-ZA"/>
        </w:rPr>
      </w:pPr>
      <w:r w:rsidRPr="005D7B02">
        <w:rPr>
          <w:rFonts w:ascii="GHEA Grapalat" w:hAnsi="GHEA Grapalat"/>
          <w:i/>
          <w:sz w:val="16"/>
          <w:szCs w:val="16"/>
          <w:lang w:val="af-ZA"/>
        </w:rPr>
        <w:t xml:space="preserve">- 3.4 կետը շարադրվում է հետևյալ խմբագրությամբ՝ </w:t>
      </w:r>
      <w:r w:rsidRPr="005D7B02">
        <w:rPr>
          <w:rFonts w:ascii="GHEA Grapalat" w:hAnsi="GHEA Grapalat" w:cs="Sylfaen"/>
          <w:i/>
          <w:sz w:val="16"/>
          <w:szCs w:val="16"/>
          <w:lang w:val="af-ZA" w:eastAsia="ru-RU"/>
        </w:rPr>
        <w:t xml:space="preserve">«3.4 </w:t>
      </w:r>
      <w:proofErr w:type="spellStart"/>
      <w:r w:rsidRPr="005D7B02">
        <w:rPr>
          <w:rFonts w:ascii="GHEA Grapalat" w:hAnsi="GHEA Grapalat" w:cs="Sylfaen"/>
          <w:i/>
          <w:sz w:val="16"/>
          <w:szCs w:val="16"/>
          <w:lang w:eastAsia="ru-RU"/>
        </w:rPr>
        <w:t>Հայտերի</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ներկայացման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վերջնաժամկետը</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լրանալուց</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առնվազն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մեկ</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օրացուցային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առաջ</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հրավերում</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կարող</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են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կատարվել</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փոփոխություններ</w:t>
      </w:r>
      <w:proofErr w:type="spellEnd"/>
      <w:r w:rsidRPr="005D7B02">
        <w:rPr>
          <w:rFonts w:ascii="GHEA Grapalat" w:hAnsi="GHEA Grapalat" w:cs="Sylfaen"/>
          <w:i/>
          <w:sz w:val="16"/>
          <w:szCs w:val="16"/>
          <w:lang w:eastAsia="ru-RU"/>
        </w:rPr>
        <w:t>։</w:t>
      </w:r>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Փոփոխություն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կատարելու</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օրը</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փոփոխություն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կատարելու</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մասին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հայտարարություն</w:t>
      </w:r>
      <w:proofErr w:type="spellEnd"/>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հրապարակվում</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տեղեկագրում</w:t>
      </w:r>
      <w:proofErr w:type="spellEnd"/>
      <w:r w:rsidRPr="005D7B02">
        <w:rPr>
          <w:rFonts w:ascii="GHEA Grapalat" w:hAnsi="GHEA Grapalat" w:cs="Sylfaen"/>
          <w:i/>
          <w:sz w:val="16"/>
          <w:szCs w:val="16"/>
          <w:lang w:val="af-ZA" w:eastAsia="ru-RU"/>
        </w:rPr>
        <w:t>:</w:t>
      </w:r>
      <w:r w:rsidRPr="005D7B02">
        <w:rPr>
          <w:rFonts w:ascii="GHEA Grapalat" w:hAnsi="GHEA Grapalat"/>
          <w:i/>
          <w:sz w:val="16"/>
          <w:szCs w:val="16"/>
          <w:lang w:val="af-ZA"/>
        </w:rPr>
        <w:t>».</w:t>
      </w:r>
    </w:p>
    <w:p w14:paraId="6EE2C8D5" w14:textId="77777777" w:rsidR="00B23933" w:rsidRPr="005D7B02" w:rsidRDefault="00B23933" w:rsidP="00916EDA">
      <w:pPr>
        <w:jc w:val="both"/>
        <w:rPr>
          <w:rFonts w:ascii="GHEA Grapalat" w:hAnsi="GHEA Grapalat" w:cs="Sylfaen"/>
          <w:i/>
          <w:sz w:val="16"/>
          <w:szCs w:val="16"/>
          <w:lang w:eastAsia="ru-RU"/>
        </w:rPr>
      </w:pPr>
      <w:r w:rsidRPr="005D7B02">
        <w:rPr>
          <w:rFonts w:ascii="GHEA Grapalat" w:hAnsi="GHEA Grapalat" w:cs="Sylfaen"/>
          <w:i/>
          <w:sz w:val="16"/>
          <w:szCs w:val="16"/>
          <w:lang w:val="af-ZA" w:eastAsia="ru-RU"/>
        </w:rPr>
        <w:t xml:space="preserve">- 3.6 </w:t>
      </w:r>
      <w:proofErr w:type="spellStart"/>
      <w:r w:rsidRPr="005D7B02">
        <w:rPr>
          <w:rFonts w:ascii="GHEA Grapalat" w:hAnsi="GHEA Grapalat" w:cs="Sylfaen"/>
          <w:i/>
          <w:sz w:val="16"/>
          <w:szCs w:val="16"/>
          <w:lang w:eastAsia="ru-RU"/>
        </w:rPr>
        <w:t>կետը</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շարադրվում</w:t>
      </w:r>
      <w:proofErr w:type="spellEnd"/>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հետևյալ</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խմբագրությամբ</w:t>
      </w:r>
      <w:proofErr w:type="spellEnd"/>
      <w:r w:rsidRPr="005D7B02">
        <w:rPr>
          <w:rFonts w:ascii="GHEA Grapalat" w:hAnsi="GHEA Grapalat" w:cs="Sylfaen"/>
          <w:i/>
          <w:sz w:val="16"/>
          <w:szCs w:val="16"/>
          <w:lang w:eastAsia="ru-RU"/>
        </w:rPr>
        <w:t>՝</w:t>
      </w:r>
      <w:r w:rsidRPr="005D7B02">
        <w:rPr>
          <w:rFonts w:ascii="GHEA Grapalat" w:hAnsi="GHEA Grapalat" w:cs="Sylfaen"/>
          <w:i/>
          <w:sz w:val="16"/>
          <w:szCs w:val="16"/>
          <w:lang w:val="af-ZA" w:eastAsia="ru-RU"/>
        </w:rPr>
        <w:t xml:space="preserve">  «3.6 </w:t>
      </w:r>
      <w:proofErr w:type="spellStart"/>
      <w:r w:rsidRPr="005D7B02">
        <w:rPr>
          <w:rFonts w:ascii="GHEA Grapalat" w:hAnsi="GHEA Grapalat" w:cs="Sylfaen"/>
          <w:i/>
          <w:sz w:val="16"/>
          <w:szCs w:val="16"/>
          <w:lang w:eastAsia="ru-RU"/>
        </w:rPr>
        <w:t>Հրավերում</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փոփոխություններ</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կատարվելու</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դեպքում</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հայտերը</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ներկայացնելու</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վերջնաժամկետը</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հաշվվում</w:t>
      </w:r>
      <w:proofErr w:type="spellEnd"/>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այդ</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փոփոխությունների</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մասին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տեղեկագրում</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հայտարարության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հրապարակման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օրվանից</w:t>
      </w:r>
      <w:proofErr w:type="spellEnd"/>
      <w:r w:rsidRPr="005D7B02">
        <w:rPr>
          <w:rFonts w:ascii="GHEA Grapalat" w:hAnsi="GHEA Grapalat" w:cs="Sylfaen"/>
          <w:i/>
          <w:sz w:val="16"/>
          <w:szCs w:val="16"/>
          <w:lang w:eastAsia="ru-RU"/>
        </w:rPr>
        <w:t>։</w:t>
      </w:r>
      <w:r w:rsidRPr="005D7B02">
        <w:rPr>
          <w:rFonts w:ascii="GHEA Grapalat" w:hAnsi="GHEA Grapalat"/>
          <w:i/>
          <w:sz w:val="16"/>
          <w:szCs w:val="16"/>
          <w:lang w:val="af-ZA"/>
        </w:rPr>
        <w:t>»</w:t>
      </w:r>
      <w:r w:rsidRPr="005D7B02">
        <w:rPr>
          <w:rFonts w:ascii="GHEA Grapalat" w:hAnsi="GHEA Grapalat" w:cs="Sylfaen"/>
          <w:i/>
          <w:sz w:val="16"/>
          <w:szCs w:val="16"/>
          <w:lang w:eastAsia="ru-RU"/>
        </w:rPr>
        <w:t xml:space="preserve"> </w:t>
      </w:r>
    </w:p>
    <w:p w14:paraId="59728487" w14:textId="23268527" w:rsidR="00B23933" w:rsidRPr="00916EDA" w:rsidRDefault="00B23933">
      <w:pPr>
        <w:pStyle w:val="af2"/>
        <w:rPr>
          <w:rFonts w:asciiTheme="minorHAnsi" w:hAnsiTheme="minorHAnsi"/>
        </w:rPr>
      </w:pPr>
    </w:p>
  </w:footnote>
  <w:footnote w:id="6">
    <w:p w14:paraId="1A4F7D36" w14:textId="77777777" w:rsidR="00B23933" w:rsidRPr="005D7B02" w:rsidRDefault="00B23933" w:rsidP="00916EDA">
      <w:pPr>
        <w:pStyle w:val="af2"/>
        <w:jc w:val="both"/>
        <w:rPr>
          <w:del w:id="337" w:author="Հերմինե Գևորգյան" w:date="2026-02-26T23:44:00Z" w16du:dateUtc="2026-02-26T19:44:00Z"/>
          <w:rFonts w:ascii="GHEA Grapalat" w:hAnsi="GHEA Grapalat" w:cs="Sylfaen"/>
          <w:i/>
          <w:sz w:val="16"/>
          <w:szCs w:val="16"/>
          <w:lang w:val="en-US"/>
        </w:rPr>
      </w:pPr>
      <w:del w:id="338" w:author="Հերմինե Գևորգյան" w:date="2026-02-26T23:44:00Z" w16du:dateUtc="2026-02-26T19:44:00Z">
        <w:r>
          <w:rPr>
            <w:rStyle w:val="af6"/>
          </w:rPr>
          <w:footnoteRef/>
        </w:r>
        <w:r>
          <w:delText xml:space="preserve"> </w:delText>
        </w:r>
        <w:r w:rsidRPr="005D7B02">
          <w:rPr>
            <w:rFonts w:ascii="GHEA Grapalat" w:hAnsi="GHEA Grapalat" w:cs="Sylfaen"/>
            <w:i/>
            <w:sz w:val="16"/>
            <w:szCs w:val="16"/>
            <w:lang w:val="en-US"/>
          </w:rPr>
          <w:delText>Գնումը մրցույթով կամ գնանշման հարցման ձևով կազմակերպելու դեպքում սույն նախադասությունը հանվում է հրավերից, եթե`</w:delText>
        </w:r>
      </w:del>
    </w:p>
    <w:p w14:paraId="76834792" w14:textId="77777777" w:rsidR="00B23933" w:rsidRPr="005D7B02" w:rsidRDefault="00B23933" w:rsidP="00916EDA">
      <w:pPr>
        <w:pStyle w:val="af2"/>
        <w:jc w:val="both"/>
        <w:rPr>
          <w:del w:id="339" w:author="Հերմինե Գևորգյան" w:date="2026-02-26T23:44:00Z" w16du:dateUtc="2026-02-26T19:44:00Z"/>
          <w:rFonts w:ascii="GHEA Grapalat" w:hAnsi="GHEA Grapalat" w:cs="Sylfaen"/>
          <w:i/>
          <w:sz w:val="16"/>
          <w:szCs w:val="16"/>
          <w:lang w:val="en-US"/>
        </w:rPr>
      </w:pPr>
      <w:del w:id="340" w:author="Հերմինե Գևորգյան" w:date="2026-02-26T23:44:00Z" w16du:dateUtc="2026-02-26T19:44:00Z">
        <w:r w:rsidRPr="005D7B02">
          <w:rPr>
            <w:rFonts w:ascii="GHEA Grapalat" w:hAnsi="GHEA Grapalat" w:cs="Sylfaen"/>
            <w:i/>
            <w:sz w:val="16"/>
            <w:szCs w:val="16"/>
            <w:lang w:val="en-US"/>
          </w:rPr>
          <w:delText xml:space="preserve">- ընթացակարգը կազմակերպվում է Օրենքի 15-րդ հոդվածի 6-րդ մասի </w:delText>
        </w:r>
        <w:r>
          <w:rPr>
            <w:rFonts w:ascii="GHEA Grapalat" w:hAnsi="GHEA Grapalat" w:cs="Sylfaen"/>
            <w:i/>
            <w:sz w:val="16"/>
            <w:szCs w:val="16"/>
            <w:lang w:val="hy-AM"/>
          </w:rPr>
          <w:delText xml:space="preserve">1-ին կետի </w:delText>
        </w:r>
        <w:r w:rsidRPr="005D7B02">
          <w:rPr>
            <w:rFonts w:ascii="GHEA Grapalat" w:hAnsi="GHEA Grapalat" w:cs="Sylfaen"/>
            <w:i/>
            <w:sz w:val="16"/>
            <w:szCs w:val="16"/>
            <w:lang w:val="en-US"/>
          </w:rPr>
          <w:delText xml:space="preserve">հիման վրա, </w:delText>
        </w:r>
      </w:del>
    </w:p>
    <w:p w14:paraId="08CFA071" w14:textId="2C9C9733" w:rsidR="00B23933" w:rsidRPr="00916EDA" w:rsidRDefault="00B23933" w:rsidP="00916EDA">
      <w:pPr>
        <w:pStyle w:val="af2"/>
        <w:jc w:val="both"/>
        <w:rPr>
          <w:rFonts w:asciiTheme="minorHAnsi" w:hAnsiTheme="minorHAnsi"/>
          <w:lang w:val="hy-AM"/>
        </w:rPr>
      </w:pPr>
      <w:del w:id="341" w:author="Հերմինե Գևորգյան" w:date="2026-02-26T23:44:00Z" w16du:dateUtc="2026-02-26T19:44:00Z">
        <w:r w:rsidRPr="005D7B02">
          <w:rPr>
            <w:rFonts w:ascii="GHEA Grapalat" w:hAnsi="GHEA Grapalat" w:cs="Sylfaen"/>
            <w:i/>
            <w:sz w:val="16"/>
            <w:szCs w:val="16"/>
            <w:lang w:val="en-US"/>
          </w:rPr>
          <w:delText xml:space="preserve"> - գնման հայտով տվյալ ընթացակարգի շրջանակում գնվելիք աշխատանքի </w:delText>
        </w:r>
        <w:r>
          <w:rPr>
            <w:rFonts w:ascii="GHEA Grapalat" w:hAnsi="GHEA Grapalat" w:cs="Sylfaen"/>
            <w:i/>
            <w:sz w:val="16"/>
            <w:szCs w:val="16"/>
            <w:lang w:val="hy-AM"/>
          </w:rPr>
          <w:delText xml:space="preserve">գինը </w:delText>
        </w:r>
        <w:r>
          <w:rPr>
            <w:rFonts w:ascii="GHEA Grapalat" w:hAnsi="GHEA Grapalat" w:cs="Sylfaen"/>
            <w:i/>
            <w:sz w:val="16"/>
            <w:szCs w:val="16"/>
            <w:lang w:val="en-US"/>
          </w:rPr>
          <w:delText>(</w:delText>
        </w:r>
        <w:r w:rsidRPr="00093CF4">
          <w:rPr>
            <w:rFonts w:ascii="GHEA Grapalat" w:hAnsi="GHEA Grapalat" w:cs="Sylfaen"/>
            <w:i/>
            <w:sz w:val="16"/>
            <w:szCs w:val="16"/>
            <w:lang w:val="hy-AM"/>
          </w:rPr>
          <w:delText xml:space="preserve">պլանավորված (կանխատեսվող) գնման ընդհանուր </w:delText>
        </w:r>
        <w:r w:rsidRPr="005D7B02">
          <w:rPr>
            <w:rFonts w:ascii="GHEA Grapalat" w:hAnsi="GHEA Grapalat" w:cs="Sylfaen"/>
            <w:i/>
            <w:sz w:val="16"/>
            <w:szCs w:val="16"/>
            <w:lang w:val="en-US"/>
          </w:rPr>
          <w:delText>գինը</w:delText>
        </w:r>
        <w:r>
          <w:rPr>
            <w:rFonts w:ascii="GHEA Grapalat" w:hAnsi="GHEA Grapalat" w:cs="Sylfaen"/>
            <w:i/>
            <w:sz w:val="16"/>
            <w:szCs w:val="16"/>
            <w:lang w:val="en-US"/>
          </w:rPr>
          <w:delText>)</w:delText>
        </w:r>
        <w:r w:rsidRPr="005D7B02">
          <w:rPr>
            <w:rFonts w:ascii="GHEA Grapalat" w:hAnsi="GHEA Grapalat" w:cs="Sylfaen"/>
            <w:i/>
            <w:sz w:val="16"/>
            <w:szCs w:val="16"/>
            <w:lang w:val="en-US"/>
          </w:rPr>
          <w:delText xml:space="preserve"> չի գերազանցում </w:delText>
        </w:r>
        <w:r w:rsidRPr="005D7B02">
          <w:rPr>
            <w:rFonts w:ascii="GHEA Grapalat" w:hAnsi="GHEA Grapalat" w:cs="Sylfaen"/>
            <w:i/>
            <w:sz w:val="16"/>
            <w:szCs w:val="16"/>
            <w:lang w:val="hy-AM"/>
          </w:rPr>
          <w:delText>25</w:delText>
        </w:r>
        <w:r w:rsidRPr="005D7B02">
          <w:rPr>
            <w:rFonts w:ascii="GHEA Grapalat" w:hAnsi="GHEA Grapalat" w:cs="Sylfaen"/>
            <w:i/>
            <w:sz w:val="16"/>
            <w:szCs w:val="16"/>
            <w:lang w:val="en-US"/>
          </w:rPr>
          <w:delText xml:space="preserve"> մլն. ՀՀ դրամը</w:delText>
        </w:r>
        <w:r>
          <w:rPr>
            <w:rFonts w:ascii="GHEA Grapalat" w:hAnsi="GHEA Grapalat" w:cs="Sylfaen"/>
            <w:i/>
            <w:sz w:val="16"/>
            <w:szCs w:val="16"/>
            <w:lang w:val="hy-AM"/>
          </w:rPr>
          <w:delText>:</w:delText>
        </w:r>
      </w:del>
    </w:p>
  </w:footnote>
  <w:footnote w:id="7">
    <w:p w14:paraId="347D4AF3" w14:textId="2979D9CE" w:rsidR="00B23933" w:rsidRPr="00D70570" w:rsidRDefault="00B23933" w:rsidP="00D70570">
      <w:pPr>
        <w:jc w:val="both"/>
        <w:rPr>
          <w:rFonts w:asciiTheme="minorHAnsi" w:hAnsiTheme="minorHAnsi"/>
          <w:lang w:val="hy-AM"/>
        </w:rPr>
      </w:pPr>
      <w:r>
        <w:rPr>
          <w:rStyle w:val="af6"/>
        </w:rPr>
        <w:footnoteRef/>
      </w:r>
      <w:r w:rsidRPr="00D70570">
        <w:rPr>
          <w:lang w:val="hy-AM"/>
        </w:rP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8">
    <w:p w14:paraId="29736977" w14:textId="778FAD39" w:rsidR="00B23933" w:rsidRPr="005C4375" w:rsidRDefault="00B23933">
      <w:pPr>
        <w:pStyle w:val="af2"/>
        <w:rPr>
          <w:lang w:val="hy-AM"/>
        </w:rPr>
      </w:pPr>
      <w:del w:id="357" w:author="Հերմինե Գևորգյան" w:date="2026-02-26T23:44:00Z" w16du:dateUtc="2026-02-26T19:44:00Z">
        <w:r>
          <w:rPr>
            <w:rStyle w:val="af6"/>
          </w:rPr>
          <w:footnoteRef/>
        </w:r>
        <w:r>
          <w:delText xml:space="preserve"> </w:delText>
        </w:r>
        <w:r w:rsidRPr="00D70570">
          <w:rPr>
            <w:rFonts w:ascii="GHEA Grapalat" w:hAnsi="GHEA Grapalat" w:cs="Sylfaen"/>
            <w:i/>
            <w:sz w:val="16"/>
            <w:szCs w:val="16"/>
            <w:lang w:val="hy-AM"/>
          </w:rPr>
          <w:delText>Ենթակետը հանվում է, եթե հայտի ապահովման պահանջ սահմանված չէ:</w:delText>
        </w:r>
      </w:del>
    </w:p>
  </w:footnote>
  <w:footnote w:id="9">
    <w:p w14:paraId="629E03DE" w14:textId="6C84E5A3" w:rsidR="00B23933" w:rsidRPr="00263447" w:rsidRDefault="00B23933" w:rsidP="00263447">
      <w:pPr>
        <w:pStyle w:val="af2"/>
        <w:jc w:val="both"/>
        <w:rPr>
          <w:rFonts w:ascii="GHEA Grapalat" w:hAnsi="GHEA Grapalat"/>
          <w:sz w:val="16"/>
          <w:szCs w:val="16"/>
          <w:vertAlign w:val="superscript"/>
          <w:lang w:val="hy-AM"/>
        </w:rPr>
      </w:pPr>
      <w:del w:id="379" w:author="Հերմինե Գևորգյան" w:date="2026-02-26T23:44:00Z" w16du:dateUtc="2026-02-26T19:44:00Z">
        <w:r>
          <w:rPr>
            <w:rStyle w:val="af6"/>
          </w:rPr>
          <w:footnoteRef/>
        </w:r>
        <w:r>
          <w:delText xml:space="preserve"> </w:delText>
        </w:r>
        <w:r w:rsidRPr="00401C4E">
          <w:rPr>
            <w:rFonts w:ascii="GHEA Grapalat" w:hAnsi="GHEA Grapalat" w:cs="Sylfaen"/>
            <w:i/>
            <w:sz w:val="16"/>
            <w:szCs w:val="16"/>
          </w:rPr>
          <w:delText xml:space="preserve">7.1 կետի </w:delText>
        </w:r>
        <w:r>
          <w:rPr>
            <w:rFonts w:ascii="GHEA Grapalat" w:hAnsi="GHEA Grapalat" w:cs="Sylfaen"/>
            <w:i/>
            <w:sz w:val="16"/>
            <w:szCs w:val="16"/>
            <w:lang w:val="hy-AM"/>
          </w:rPr>
          <w:delText>նախա</w:delText>
        </w:r>
        <w:r w:rsidRPr="00401C4E">
          <w:rPr>
            <w:rFonts w:ascii="GHEA Grapalat" w:hAnsi="GHEA Grapalat" w:cs="Sylfaen"/>
            <w:i/>
            <w:sz w:val="16"/>
            <w:szCs w:val="16"/>
          </w:rPr>
          <w:delText xml:space="preserve">վերջին </w:delText>
        </w:r>
        <w:r>
          <w:rPr>
            <w:rFonts w:ascii="GHEA Grapalat" w:hAnsi="GHEA Grapalat" w:cs="Sylfaen"/>
            <w:i/>
            <w:sz w:val="16"/>
            <w:szCs w:val="16"/>
            <w:lang w:val="hy-AM"/>
          </w:rPr>
          <w:delText xml:space="preserve">պարբերությունը </w:delText>
        </w:r>
        <w:r w:rsidRPr="00401C4E">
          <w:rPr>
            <w:rFonts w:ascii="GHEA Grapalat" w:hAnsi="GHEA Grapalat" w:cs="Sylfaen"/>
            <w:i/>
            <w:sz w:val="16"/>
            <w:szCs w:val="16"/>
          </w:rPr>
          <w:delText xml:space="preserve">հանվում </w:delText>
        </w:r>
        <w:r>
          <w:rPr>
            <w:rFonts w:ascii="GHEA Grapalat" w:hAnsi="GHEA Grapalat" w:cs="Sylfaen"/>
            <w:i/>
            <w:sz w:val="16"/>
            <w:szCs w:val="16"/>
            <w:lang w:val="hy-AM"/>
          </w:rPr>
          <w:delText>է</w:delText>
        </w:r>
        <w:r w:rsidRPr="00401C4E">
          <w:rPr>
            <w:rFonts w:ascii="GHEA Grapalat" w:hAnsi="GHEA Grapalat" w:cs="Sylfaen"/>
            <w:i/>
            <w:sz w:val="16"/>
            <w:szCs w:val="16"/>
          </w:rPr>
          <w:delText xml:space="preserve">, եթե գնման ընթացակարգը </w:delText>
        </w:r>
        <w:r>
          <w:rPr>
            <w:rFonts w:ascii="GHEA Grapalat" w:hAnsi="GHEA Grapalat" w:cs="Sylfaen"/>
            <w:i/>
            <w:sz w:val="16"/>
            <w:szCs w:val="16"/>
            <w:lang w:val="hy-AM"/>
          </w:rPr>
          <w:delText xml:space="preserve">չի </w:delText>
        </w:r>
        <w:r w:rsidRPr="00401C4E">
          <w:rPr>
            <w:rFonts w:ascii="GHEA Grapalat" w:hAnsi="GHEA Grapalat" w:cs="Sylfaen"/>
            <w:i/>
            <w:sz w:val="16"/>
            <w:szCs w:val="16"/>
          </w:rPr>
          <w:delText>կազմակերպվում</w:delText>
        </w:r>
        <w:r>
          <w:rPr>
            <w:rFonts w:ascii="GHEA Grapalat" w:hAnsi="GHEA Grapalat" w:cs="Sylfaen"/>
            <w:i/>
            <w:sz w:val="16"/>
            <w:szCs w:val="16"/>
          </w:rPr>
          <w:delText xml:space="preserve">  </w:delText>
        </w:r>
        <w:r>
          <w:rPr>
            <w:rFonts w:ascii="GHEA Grapalat" w:hAnsi="GHEA Grapalat" w:cs="Sylfaen"/>
            <w:i/>
            <w:sz w:val="16"/>
            <w:szCs w:val="16"/>
            <w:lang w:val="hy-AM"/>
          </w:rPr>
          <w:delText>Օ</w:delText>
        </w:r>
        <w:r w:rsidRPr="00401C4E">
          <w:rPr>
            <w:rFonts w:ascii="GHEA Grapalat" w:hAnsi="GHEA Grapalat" w:cs="Sylfaen"/>
            <w:i/>
            <w:sz w:val="16"/>
            <w:szCs w:val="16"/>
          </w:rPr>
          <w:delText>րենքի 15-րդ հոդվածի 6-րդ մասի 2-րդ կետի հիման վրա</w:delText>
        </w:r>
        <w:r>
          <w:rPr>
            <w:rFonts w:ascii="GHEA Grapalat" w:hAnsi="GHEA Grapalat" w:cs="Sylfaen"/>
            <w:i/>
            <w:sz w:val="16"/>
            <w:szCs w:val="16"/>
            <w:lang w:val="hy-AM"/>
          </w:rPr>
          <w:delText>:</w:delText>
        </w:r>
      </w:del>
    </w:p>
  </w:footnote>
  <w:footnote w:id="10">
    <w:p w14:paraId="68F70CA5" w14:textId="77777777" w:rsidR="00B23933" w:rsidRDefault="00B23933" w:rsidP="00263447">
      <w:pPr>
        <w:pStyle w:val="af2"/>
        <w:jc w:val="both"/>
        <w:rPr>
          <w:del w:id="393" w:author="Հերմինե Գևորգյան" w:date="2026-02-26T23:44:00Z" w16du:dateUtc="2026-02-26T19:44:00Z"/>
          <w:rFonts w:ascii="GHEA Grapalat" w:hAnsi="GHEA Grapalat" w:cs="Sylfaen"/>
          <w:i/>
          <w:sz w:val="16"/>
          <w:szCs w:val="16"/>
        </w:rPr>
      </w:pPr>
      <w:del w:id="394" w:author="Հերմինե Գևորգյան" w:date="2026-02-26T23:44:00Z" w16du:dateUtc="2026-02-26T19:44:00Z">
        <w:r>
          <w:rPr>
            <w:rStyle w:val="af6"/>
          </w:rPr>
          <w:footnoteRef/>
        </w:r>
        <w:r>
          <w:delText xml:space="preserve"> </w:delText>
        </w:r>
        <w:r w:rsidRPr="005D7B02">
          <w:rPr>
            <w:rFonts w:ascii="GHEA Grapalat" w:hAnsi="GHEA Grapalat" w:cs="Sylfaen"/>
            <w:i/>
            <w:sz w:val="16"/>
            <w:szCs w:val="16"/>
          </w:rPr>
          <w:delText xml:space="preserve">Սույն </w:delText>
        </w:r>
        <w:r w:rsidRPr="00FF0D1D">
          <w:rPr>
            <w:rFonts w:ascii="GHEA Grapalat" w:hAnsi="GHEA Grapalat" w:cs="Sylfaen"/>
            <w:i/>
            <w:sz w:val="16"/>
            <w:szCs w:val="16"/>
            <w:lang w:val="hy-AM"/>
          </w:rPr>
          <w:delText>կետ</w:delText>
        </w:r>
        <w:r w:rsidRPr="005D7B02">
          <w:rPr>
            <w:rFonts w:ascii="GHEA Grapalat" w:hAnsi="GHEA Grapalat" w:cs="Sylfaen"/>
            <w:i/>
            <w:sz w:val="16"/>
            <w:szCs w:val="16"/>
          </w:rPr>
          <w:delText>ը հրավերից հանվում է, եթե գնման ընթացակարգը չի կազմակերպվում չափաբաժիններով:</w:delText>
        </w:r>
      </w:del>
    </w:p>
    <w:p w14:paraId="4415582B" w14:textId="2E5B87C3" w:rsidR="00B23933" w:rsidRPr="00263447" w:rsidRDefault="00B23933">
      <w:pPr>
        <w:pStyle w:val="af2"/>
        <w:rPr>
          <w:rFonts w:asciiTheme="minorHAnsi" w:hAnsiTheme="minorHAnsi"/>
          <w:lang w:val="hy-AM"/>
        </w:rPr>
      </w:pPr>
    </w:p>
  </w:footnote>
  <w:footnote w:id="11">
    <w:p w14:paraId="325BBE88" w14:textId="26108755" w:rsidR="00B23933" w:rsidRPr="00263447" w:rsidRDefault="00B23933" w:rsidP="00263447">
      <w:pPr>
        <w:pStyle w:val="af2"/>
        <w:jc w:val="both"/>
        <w:rPr>
          <w:rFonts w:ascii="GHEA Grapalat" w:hAnsi="GHEA Grapalat"/>
          <w:sz w:val="16"/>
          <w:szCs w:val="16"/>
          <w:lang w:val="hy-AM"/>
        </w:rPr>
      </w:pPr>
      <w:del w:id="403" w:author="Հերմինե Գևորգյան" w:date="2026-02-26T23:44:00Z" w16du:dateUtc="2026-02-26T19:44:00Z">
        <w:r>
          <w:rPr>
            <w:rStyle w:val="af6"/>
          </w:rPr>
          <w:footnoteRef/>
        </w:r>
        <w:r>
          <w:delText xml:space="preserve"> </w:delText>
        </w:r>
        <w:r>
          <w:rPr>
            <w:rFonts w:ascii="GHEA Grapalat" w:hAnsi="GHEA Grapalat"/>
            <w:i/>
            <w:sz w:val="16"/>
            <w:szCs w:val="16"/>
            <w:lang w:val="hy-AM"/>
          </w:rPr>
          <w:delText xml:space="preserve"> Եթե </w:delText>
        </w:r>
        <w:r>
          <w:rPr>
            <w:rFonts w:ascii="GHEA Grapalat" w:hAnsi="GHEA Grapalat" w:cs="Sylfaen"/>
            <w:i/>
            <w:sz w:val="16"/>
            <w:szCs w:val="16"/>
            <w:lang w:val="hy-AM"/>
          </w:rPr>
          <w:delText>ընթացակարգը կազմակերպվում է “Գնումների մասին” ՀՀ օրենքի 15-րդ հոդվածի 6-րդ մասի  2-րդ կետի հիման վրա և գնման հայտով տվյալ ընթացակարգի շրջանակում գնվելիք աշխատանքների պլանավորված (կանխատեսվող) գնման ընդհանուր  գինը  գերազանցում է 25 մլն. ՀՀ դրամը, ապա  7.4 կետում « 90 (իննսուն) աշխատանքային օր» բառերը փոխարինվում են «մեկ հարյուր քսան աշխատանքային  օր» բառերով:</w:delText>
        </w:r>
      </w:del>
    </w:p>
  </w:footnote>
  <w:footnote w:id="12">
    <w:p w14:paraId="781B6D98" w14:textId="4A668820" w:rsidR="00B23933" w:rsidRPr="00263447" w:rsidRDefault="00B23933">
      <w:pPr>
        <w:pStyle w:val="af2"/>
        <w:rPr>
          <w:rFonts w:asciiTheme="minorHAnsi" w:hAnsiTheme="minorHAnsi"/>
        </w:rPr>
      </w:pPr>
      <w:r>
        <w:rPr>
          <w:rStyle w:val="af6"/>
        </w:rPr>
        <w:footnoteRef/>
      </w:r>
      <w:r>
        <w:t xml:space="preserve"> </w:t>
      </w:r>
      <w:proofErr w:type="spellStart"/>
      <w:r w:rsidRPr="005D7B02">
        <w:rPr>
          <w:rFonts w:ascii="GHEA Grapalat" w:hAnsi="GHEA Grapalat" w:cs="Sylfaen"/>
          <w:i/>
          <w:sz w:val="16"/>
          <w:szCs w:val="16"/>
        </w:rPr>
        <w:t>Սահմանվում</w:t>
      </w:r>
      <w:proofErr w:type="spellEnd"/>
      <w:r w:rsidRPr="005D7B02">
        <w:rPr>
          <w:rFonts w:ascii="GHEA Grapalat" w:hAnsi="GHEA Grapalat" w:cs="Sylfaen"/>
          <w:i/>
          <w:sz w:val="16"/>
          <w:szCs w:val="16"/>
        </w:rPr>
        <w:t xml:space="preserve"> է </w:t>
      </w:r>
      <w:r w:rsidRPr="00FF0D1D">
        <w:rPr>
          <w:rFonts w:ascii="GHEA Grapalat" w:hAnsi="GHEA Grapalat" w:cs="Sylfaen"/>
          <w:i/>
          <w:sz w:val="16"/>
          <w:szCs w:val="16"/>
          <w:lang w:val="hy-AM"/>
        </w:rPr>
        <w:t>պ</w:t>
      </w:r>
      <w:proofErr w:type="spellStart"/>
      <w:r w:rsidRPr="005D7B02">
        <w:rPr>
          <w:rFonts w:ascii="GHEA Grapalat" w:hAnsi="GHEA Grapalat" w:cs="Sylfaen"/>
          <w:i/>
          <w:sz w:val="16"/>
          <w:szCs w:val="16"/>
        </w:rPr>
        <w:t>ատվիրատուի</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կողմից</w:t>
      </w:r>
      <w:proofErr w:type="spellEnd"/>
      <w:r w:rsidRPr="005D7B02">
        <w:rPr>
          <w:rFonts w:ascii="GHEA Grapalat" w:hAnsi="GHEA Grapalat" w:cs="Sylfaen"/>
          <w:i/>
          <w:sz w:val="16"/>
          <w:szCs w:val="16"/>
        </w:rPr>
        <w:t>:</w:t>
      </w:r>
    </w:p>
  </w:footnote>
  <w:footnote w:id="13">
    <w:p w14:paraId="523D0B2D" w14:textId="77777777" w:rsidR="003255E1" w:rsidRPr="00F84B2C" w:rsidRDefault="003255E1" w:rsidP="003255E1">
      <w:pPr>
        <w:pStyle w:val="af2"/>
        <w:rPr>
          <w:rFonts w:asciiTheme="minorHAnsi" w:hAnsiTheme="minorHAnsi"/>
          <w:lang w:val="hy-AM"/>
        </w:rPr>
      </w:pPr>
      <w:r>
        <w:rPr>
          <w:rStyle w:val="af6"/>
        </w:rPr>
        <w:footnoteRef/>
      </w:r>
      <w:r>
        <w:t xml:space="preserve"> </w:t>
      </w:r>
      <w:r w:rsidRPr="005D7B02">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14">
    <w:p w14:paraId="248A9FAC" w14:textId="77777777" w:rsidR="000710BA" w:rsidRPr="00BF249E" w:rsidRDefault="00B23933" w:rsidP="000710BA">
      <w:pPr>
        <w:pStyle w:val="af2"/>
        <w:jc w:val="both"/>
        <w:rPr>
          <w:del w:id="443" w:author="Հերմինե Գևորգյան" w:date="2026-02-26T23:44:00Z" w16du:dateUtc="2026-02-26T19:44:00Z"/>
          <w:rFonts w:ascii="GHEA Grapalat" w:hAnsi="GHEA Grapalat" w:cs="Sylfaen"/>
          <w:i/>
          <w:sz w:val="16"/>
          <w:szCs w:val="16"/>
          <w:lang w:val="hy-AM"/>
        </w:rPr>
      </w:pPr>
      <w:del w:id="444" w:author="Հերմինե Գևորգյան" w:date="2026-02-26T23:44:00Z" w16du:dateUtc="2026-02-26T19:44:00Z">
        <w:r>
          <w:rPr>
            <w:rStyle w:val="af6"/>
          </w:rPr>
          <w:footnoteRef/>
        </w:r>
        <w:r>
          <w:delText xml:space="preserve"> </w:delText>
        </w:r>
        <w:r w:rsidR="001D46C6">
          <w:rPr>
            <w:rFonts w:asciiTheme="minorHAnsi" w:hAnsiTheme="minorHAnsi"/>
            <w:lang w:val="hy-AM"/>
          </w:rPr>
          <w:delText xml:space="preserve">  </w:delText>
        </w:r>
        <w:r w:rsidR="00A1595B" w:rsidRPr="00C03EE7">
          <w:rPr>
            <w:rFonts w:ascii="Times New Roman" w:hAnsi="Times New Roman"/>
            <w:sz w:val="18"/>
            <w:szCs w:val="18"/>
            <w:lang w:val="hy-AM"/>
          </w:rPr>
          <w:delText>ա)</w:delText>
        </w:r>
        <w:r w:rsidR="00A1595B">
          <w:rPr>
            <w:rFonts w:ascii="Times New Roman" w:hAnsi="Times New Roman"/>
            <w:sz w:val="18"/>
            <w:szCs w:val="18"/>
            <w:lang w:val="hy-AM"/>
          </w:rPr>
          <w:delText xml:space="preserve"> </w:delText>
        </w:r>
        <w:r w:rsidR="000710BA" w:rsidRPr="00BF249E">
          <w:rPr>
            <w:rFonts w:ascii="GHEA Grapalat" w:hAnsi="GHEA Grapalat" w:cs="Sylfaen"/>
            <w:i/>
            <w:sz w:val="16"/>
            <w:szCs w:val="16"/>
            <w:lang w:val="hy-AM"/>
          </w:rPr>
          <w:delText xml:space="preserve">10.1 կետում բանկային երաշխիքի ձևով ներկայացվող ապահովումների դեպքում ժամկետը լրացվում է </w:delText>
        </w:r>
        <w:r w:rsidR="000710BA">
          <w:rPr>
            <w:rFonts w:ascii="GHEA Grapalat" w:hAnsi="GHEA Grapalat" w:cs="Sylfaen"/>
            <w:i/>
            <w:sz w:val="16"/>
            <w:szCs w:val="16"/>
            <w:lang w:val="hy-AM"/>
          </w:rPr>
          <w:delText xml:space="preserve">հրավերի հաստատման փուլում՝ մինչև հրապարակումը </w:delText>
        </w:r>
        <w:r w:rsidR="000710BA" w:rsidRPr="00BF249E">
          <w:rPr>
            <w:rFonts w:ascii="GHEA Grapalat" w:hAnsi="GHEA Grapalat" w:cs="Sylfaen"/>
            <w:i/>
            <w:sz w:val="16"/>
            <w:szCs w:val="16"/>
            <w:lang w:val="hy-AM"/>
          </w:rPr>
          <w:delText xml:space="preserve"> և չի կարող պակաս լինել 10 աշխատանքային օրվանից,</w:delText>
        </w:r>
      </w:del>
    </w:p>
    <w:p w14:paraId="0219C460" w14:textId="669D973E" w:rsidR="00B23933" w:rsidRPr="004B72E3" w:rsidRDefault="00A1595B" w:rsidP="00A1595B">
      <w:pPr>
        <w:pStyle w:val="af2"/>
        <w:jc w:val="both"/>
        <w:rPr>
          <w:del w:id="445" w:author="Հերմինե Գևորգյան" w:date="2026-02-26T23:44:00Z" w16du:dateUtc="2026-02-26T19:44:00Z"/>
          <w:rFonts w:ascii="GHEA Grapalat" w:hAnsi="GHEA Grapalat" w:cs="Sylfaen"/>
          <w:i/>
          <w:sz w:val="16"/>
          <w:szCs w:val="16"/>
          <w:lang w:val="hy-AM"/>
        </w:rPr>
      </w:pPr>
      <w:del w:id="446" w:author="Հերմինե Գևորգյան" w:date="2026-02-26T23:44:00Z" w16du:dateUtc="2026-02-26T19:44:00Z">
        <w:r w:rsidRPr="001D46C6">
          <w:rPr>
            <w:rFonts w:ascii="GHEA Grapalat" w:hAnsi="GHEA Grapalat" w:cs="Sylfaen"/>
            <w:i/>
            <w:sz w:val="16"/>
            <w:szCs w:val="16"/>
            <w:lang w:val="hy-AM"/>
          </w:rPr>
          <w:delText xml:space="preserve">       բ) </w:delText>
        </w:r>
        <w:r w:rsidR="00B23933" w:rsidRPr="004B72E3">
          <w:rPr>
            <w:rFonts w:ascii="GHEA Grapalat" w:hAnsi="GHEA Grapalat" w:cs="Sylfaen"/>
            <w:i/>
            <w:sz w:val="16"/>
            <w:szCs w:val="16"/>
            <w:lang w:val="hy-AM"/>
          </w:rPr>
          <w:delText xml:space="preserve">10․1  կետից հանվում է   &lt;&lt; Եթե ապահովումը ներկայացվում է բանկային երաշխիքի ձևով, ապա սույն կետով նախատեսված ժամկետը սահմանվում է </w:delText>
        </w:r>
        <w:r w:rsidR="001D46C6">
          <w:rPr>
            <w:rFonts w:ascii="GHEA Grapalat" w:hAnsi="GHEA Grapalat" w:cs="Sylfaen"/>
            <w:i/>
            <w:sz w:val="16"/>
            <w:szCs w:val="16"/>
            <w:lang w:val="hy-AM"/>
          </w:rPr>
          <w:delText>«  »</w:delText>
        </w:r>
        <w:r w:rsidR="0026341C">
          <w:rPr>
            <w:rFonts w:ascii="GHEA Grapalat" w:hAnsi="GHEA Grapalat" w:cs="Sylfaen"/>
            <w:i/>
            <w:sz w:val="16"/>
            <w:szCs w:val="16"/>
            <w:lang w:val="hy-AM"/>
          </w:rPr>
          <w:delText xml:space="preserve"> </w:delText>
        </w:r>
        <w:r w:rsidR="00B23933" w:rsidRPr="004B72E3">
          <w:rPr>
            <w:rFonts w:ascii="GHEA Grapalat" w:hAnsi="GHEA Grapalat" w:cs="Sylfaen"/>
            <w:i/>
            <w:sz w:val="16"/>
            <w:szCs w:val="16"/>
            <w:lang w:val="hy-AM"/>
          </w:rPr>
          <w:delText xml:space="preserve"> աշխատանքային օր։&gt;&gt; նախադասությունը</w:delText>
        </w:r>
        <w:r w:rsidR="00DF6DD4">
          <w:rPr>
            <w:rFonts w:ascii="GHEA Grapalat" w:hAnsi="GHEA Grapalat" w:cs="Sylfaen"/>
            <w:i/>
            <w:sz w:val="16"/>
            <w:szCs w:val="16"/>
            <w:lang w:val="hy-AM"/>
          </w:rPr>
          <w:delText>՝</w:delText>
        </w:r>
      </w:del>
    </w:p>
    <w:p w14:paraId="318F476E" w14:textId="77777777" w:rsidR="00B23933" w:rsidRPr="004B72E3" w:rsidRDefault="00B23933" w:rsidP="00F84B2C">
      <w:pPr>
        <w:pStyle w:val="af2"/>
        <w:jc w:val="both"/>
        <w:rPr>
          <w:del w:id="447" w:author="Հերմինե Գևորգյան" w:date="2026-02-26T23:44:00Z" w16du:dateUtc="2026-02-26T19:44:00Z"/>
          <w:rFonts w:ascii="GHEA Grapalat" w:hAnsi="GHEA Grapalat" w:cs="Sylfaen"/>
          <w:i/>
          <w:sz w:val="16"/>
          <w:szCs w:val="16"/>
          <w:lang w:val="hy-AM"/>
        </w:rPr>
      </w:pPr>
      <w:del w:id="448" w:author="Հերմինե Գևորգյան" w:date="2026-02-26T23:44:00Z" w16du:dateUtc="2026-02-26T19:44:00Z">
        <w:r w:rsidRPr="004B72E3">
          <w:rPr>
            <w:rFonts w:ascii="GHEA Grapalat" w:hAnsi="GHEA Grapalat" w:cs="Sylfaen"/>
            <w:i/>
            <w:sz w:val="16"/>
            <w:szCs w:val="16"/>
            <w:lang w:val="hy-AM"/>
          </w:rPr>
          <w:delText>-ե</w:delText>
        </w:r>
        <w:r w:rsidRPr="00EF774D">
          <w:rPr>
            <w:rFonts w:ascii="GHEA Grapalat" w:hAnsi="GHEA Grapalat" w:cs="Sylfaen"/>
            <w:i/>
            <w:sz w:val="16"/>
            <w:szCs w:val="16"/>
            <w:lang w:val="hy-AM"/>
          </w:rPr>
          <w:delText>թ</w:delText>
        </w:r>
        <w:r>
          <w:rPr>
            <w:rFonts w:ascii="GHEA Grapalat" w:hAnsi="GHEA Grapalat" w:cs="Sylfaen"/>
            <w:i/>
            <w:sz w:val="16"/>
            <w:szCs w:val="16"/>
            <w:lang w:val="hy-AM"/>
          </w:rPr>
          <w:delText xml:space="preserve">ե </w:delText>
        </w:r>
        <w:r w:rsidRPr="004B72E3">
          <w:rPr>
            <w:rFonts w:ascii="GHEA Grapalat" w:hAnsi="GHEA Grapalat" w:cs="Sylfaen"/>
            <w:i/>
            <w:sz w:val="16"/>
            <w:szCs w:val="16"/>
            <w:lang w:val="hy-AM"/>
          </w:rPr>
          <w:delText>գնման հայտով տվյալ չափաբաժնի գնման գինը չի գերազանցում գնումների բազային միավորի քսանհինգապատիկը և նախատեսված չէ կանխավճար</w:delText>
        </w:r>
      </w:del>
    </w:p>
    <w:p w14:paraId="60B41569" w14:textId="77777777" w:rsidR="00B23933" w:rsidRPr="004B72E3" w:rsidRDefault="00B23933" w:rsidP="00F84B2C">
      <w:pPr>
        <w:pStyle w:val="af2"/>
        <w:jc w:val="both"/>
        <w:rPr>
          <w:del w:id="449" w:author="Հերմինե Գևորգյան" w:date="2026-02-26T23:44:00Z" w16du:dateUtc="2026-02-26T19:44:00Z"/>
          <w:rFonts w:ascii="GHEA Grapalat" w:hAnsi="GHEA Grapalat" w:cs="Sylfaen"/>
          <w:i/>
          <w:sz w:val="16"/>
          <w:szCs w:val="16"/>
          <w:lang w:val="hy-AM"/>
        </w:rPr>
      </w:pPr>
      <w:del w:id="450" w:author="Հերմինե Գևորգյան" w:date="2026-02-26T23:44:00Z" w16du:dateUtc="2026-02-26T19:44:00Z">
        <w:r w:rsidRPr="00EF774D">
          <w:rPr>
            <w:rFonts w:ascii="GHEA Grapalat" w:hAnsi="GHEA Grapalat" w:cs="Sylfaen"/>
            <w:i/>
            <w:sz w:val="16"/>
            <w:szCs w:val="16"/>
            <w:lang w:val="hy-AM"/>
          </w:rPr>
          <w:delText xml:space="preserve">- ընթացակարգը կազմակերպվում է </w:delText>
        </w:r>
        <w:r>
          <w:rPr>
            <w:rFonts w:ascii="GHEA Grapalat" w:hAnsi="GHEA Grapalat" w:cs="Sylfaen"/>
            <w:i/>
            <w:sz w:val="16"/>
            <w:szCs w:val="16"/>
            <w:lang w:val="hy-AM"/>
          </w:rPr>
          <w:delText>«</w:delText>
        </w:r>
        <w:r w:rsidRPr="00EF774D">
          <w:rPr>
            <w:rFonts w:ascii="GHEA Grapalat" w:hAnsi="GHEA Grapalat" w:cs="Sylfaen"/>
            <w:i/>
            <w:sz w:val="16"/>
            <w:szCs w:val="16"/>
            <w:lang w:val="hy-AM"/>
          </w:rPr>
          <w:delText>Գնումների մասին</w:delText>
        </w:r>
        <w:r>
          <w:rPr>
            <w:rFonts w:ascii="GHEA Grapalat" w:hAnsi="GHEA Grapalat" w:cs="Sylfaen"/>
            <w:i/>
            <w:sz w:val="16"/>
            <w:szCs w:val="16"/>
            <w:lang w:val="hy-AM"/>
          </w:rPr>
          <w:delText xml:space="preserve">» </w:delText>
        </w:r>
        <w:r w:rsidRPr="004B72E3">
          <w:rPr>
            <w:rFonts w:ascii="GHEA Grapalat" w:hAnsi="GHEA Grapalat" w:cs="Sylfaen"/>
            <w:i/>
            <w:sz w:val="16"/>
            <w:szCs w:val="16"/>
            <w:lang w:val="hy-AM"/>
          </w:rPr>
          <w:delTex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delText>
        </w:r>
        <w:r>
          <w:rPr>
            <w:rFonts w:ascii="GHEA Grapalat" w:hAnsi="GHEA Grapalat" w:cs="Sylfaen"/>
            <w:i/>
            <w:sz w:val="16"/>
            <w:szCs w:val="16"/>
            <w:lang w:val="hy-AM"/>
          </w:rPr>
          <w:delText>կամ երբ</w:delText>
        </w:r>
        <w:r w:rsidRPr="006B12CF">
          <w:rPr>
            <w:rFonts w:ascii="GHEA Grapalat" w:hAnsi="GHEA Grapalat" w:cs="Sylfaen"/>
            <w:i/>
            <w:sz w:val="16"/>
            <w:szCs w:val="16"/>
            <w:lang w:val="hy-AM"/>
          </w:rPr>
          <w:delText xml:space="preserve"> </w:delText>
        </w:r>
        <w:r w:rsidRPr="004B72E3">
          <w:rPr>
            <w:rFonts w:ascii="GHEA Grapalat" w:hAnsi="GHEA Grapalat" w:cs="Sylfaen"/>
            <w:i/>
            <w:sz w:val="16"/>
            <w:szCs w:val="16"/>
            <w:lang w:val="hy-AM"/>
          </w:rPr>
          <w:delText>գնման հայտը հաստատվելու օրվա դրությամբ նախատեսված ֆինանսական</w:delText>
        </w:r>
        <w:r>
          <w:rPr>
            <w:rFonts w:ascii="GHEA Grapalat" w:hAnsi="GHEA Grapalat" w:cs="Sylfaen"/>
            <w:i/>
            <w:sz w:val="16"/>
            <w:szCs w:val="16"/>
            <w:lang w:val="hy-AM"/>
          </w:rPr>
          <w:delText xml:space="preserve"> միջոցների շրջանակում նախատեսվում է կանխավճարի տրամադրում</w:delText>
        </w:r>
      </w:del>
    </w:p>
    <w:p w14:paraId="16BE7D87" w14:textId="1CD3BD81" w:rsidR="00B23933" w:rsidRPr="00F84B2C" w:rsidRDefault="00B23933">
      <w:pPr>
        <w:pStyle w:val="af2"/>
        <w:rPr>
          <w:rFonts w:asciiTheme="minorHAnsi" w:hAnsiTheme="minorHAnsi"/>
          <w:lang w:val="hy-AM"/>
        </w:rPr>
      </w:pPr>
    </w:p>
  </w:footnote>
  <w:footnote w:id="15">
    <w:p w14:paraId="04CE74F7" w14:textId="77777777" w:rsidR="00B23933" w:rsidRPr="005D7B02" w:rsidRDefault="00B23933" w:rsidP="00D90E1A">
      <w:pPr>
        <w:pStyle w:val="af2"/>
        <w:rPr>
          <w:rFonts w:ascii="GHEA Grapalat" w:hAnsi="GHEA Grapalat" w:cs="Sylfaen"/>
          <w:i/>
          <w:sz w:val="16"/>
          <w:szCs w:val="16"/>
          <w:lang w:val="hy-AM"/>
        </w:rPr>
      </w:pPr>
      <w:r>
        <w:rPr>
          <w:rStyle w:val="af6"/>
        </w:rPr>
        <w:footnoteRef/>
      </w:r>
      <w:r>
        <w:t xml:space="preserve"> </w:t>
      </w:r>
      <w:r w:rsidRPr="005D7B02">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5D7B02">
        <w:rPr>
          <w:rFonts w:ascii="GHEA Grapalat" w:hAnsi="GHEA Grapalat" w:cs="Sylfaen"/>
          <w:i/>
          <w:sz w:val="16"/>
          <w:szCs w:val="16"/>
          <w:lang w:val="hy-AM"/>
        </w:rPr>
        <w:t>գինը․</w:t>
      </w:r>
    </w:p>
    <w:p w14:paraId="7F69D908" w14:textId="77777777" w:rsidR="00B23933" w:rsidRPr="005D7B02" w:rsidRDefault="00B23933" w:rsidP="00D90E1A">
      <w:pPr>
        <w:pStyle w:val="af2"/>
        <w:rPr>
          <w:rFonts w:ascii="GHEA Grapalat" w:hAnsi="GHEA Grapalat" w:cs="Sylfaen"/>
          <w:i/>
          <w:sz w:val="16"/>
          <w:szCs w:val="16"/>
          <w:lang w:val="hy-AM"/>
        </w:rPr>
      </w:pPr>
      <w:r w:rsidRPr="005D7B02">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1AB7F5AE" w14:textId="77777777" w:rsidR="00B23933" w:rsidRPr="005D7B02" w:rsidRDefault="00B23933" w:rsidP="00D90E1A">
      <w:pPr>
        <w:pStyle w:val="af2"/>
        <w:rPr>
          <w:rFonts w:ascii="GHEA Grapalat" w:hAnsi="GHEA Grapalat" w:cs="Sylfaen"/>
          <w:i/>
          <w:sz w:val="16"/>
          <w:szCs w:val="16"/>
          <w:lang w:val="hy-AM"/>
        </w:rPr>
      </w:pPr>
      <w:r w:rsidRPr="005D7B02">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5D7B02">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1E47CB4A" w14:textId="6202B0FF" w:rsidR="00B23933" w:rsidRPr="00D70570" w:rsidRDefault="00B23933">
      <w:pPr>
        <w:pStyle w:val="af2"/>
        <w:rPr>
          <w:rFonts w:ascii="GHEA Grapalat" w:hAnsi="GHEA Grapalat" w:cs="Sylfaen"/>
          <w:i/>
          <w:sz w:val="16"/>
          <w:szCs w:val="16"/>
          <w:lang w:val="hy-AM"/>
        </w:rPr>
      </w:pPr>
      <w:r w:rsidRPr="005D7B02">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ութսունապատիկը</w:t>
      </w:r>
      <w:r w:rsidRPr="005D7B02">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16">
    <w:p w14:paraId="2AC3BE96" w14:textId="25E54823" w:rsidR="00B23933" w:rsidRPr="005D7B02" w:rsidRDefault="00B23933" w:rsidP="00D90E1A">
      <w:pPr>
        <w:pStyle w:val="af2"/>
        <w:rPr>
          <w:del w:id="454" w:author="Հերմինե Գևորգյան" w:date="2026-02-26T23:44:00Z" w16du:dateUtc="2026-02-26T19:44:00Z"/>
          <w:rFonts w:ascii="GHEA Grapalat" w:hAnsi="GHEA Grapalat" w:cs="Sylfaen"/>
          <w:i/>
          <w:sz w:val="16"/>
          <w:szCs w:val="16"/>
          <w:lang w:val="hy-AM"/>
        </w:rPr>
      </w:pPr>
      <w:del w:id="455" w:author="Հերմինե Գևորգյան" w:date="2026-02-26T23:44:00Z" w16du:dateUtc="2026-02-26T19:44:00Z">
        <w:r>
          <w:rPr>
            <w:rStyle w:val="af6"/>
          </w:rPr>
          <w:footnoteRef/>
        </w:r>
        <w:r>
          <w:delText xml:space="preserve"> </w:delText>
        </w:r>
        <w:r w:rsidRPr="005D7B02">
          <w:rPr>
            <w:rFonts w:ascii="GHEA Grapalat" w:hAnsi="GHEA Grapalat" w:cs="Sylfaen"/>
            <w:i/>
            <w:sz w:val="16"/>
            <w:szCs w:val="16"/>
            <w:lang w:val="hy-AM"/>
          </w:rPr>
          <w:delText>Եթե ՝</w:delText>
        </w:r>
      </w:del>
    </w:p>
    <w:p w14:paraId="32733970" w14:textId="77777777" w:rsidR="00B23933" w:rsidRPr="005D7B02" w:rsidRDefault="00B23933" w:rsidP="00D90E1A">
      <w:pPr>
        <w:pStyle w:val="af2"/>
        <w:jc w:val="both"/>
        <w:rPr>
          <w:del w:id="456" w:author="Հերմինե Գևորգյան" w:date="2026-02-26T23:44:00Z" w16du:dateUtc="2026-02-26T19:44:00Z"/>
          <w:rFonts w:ascii="GHEA Grapalat" w:hAnsi="GHEA Grapalat" w:cs="Sylfaen"/>
          <w:i/>
          <w:sz w:val="16"/>
          <w:szCs w:val="16"/>
          <w:lang w:val="hy-AM"/>
        </w:rPr>
      </w:pPr>
      <w:del w:id="457" w:author="Հերմինե Գևորգյան" w:date="2026-02-26T23:44:00Z" w16du:dateUtc="2026-02-26T19:44:00Z">
        <w:r w:rsidRPr="005D7B02">
          <w:rPr>
            <w:rFonts w:ascii="GHEA Grapalat" w:hAnsi="GHEA Grapalat" w:cs="Sylfaen"/>
            <w:i/>
            <w:sz w:val="16"/>
            <w:szCs w:val="16"/>
            <w:lang w:val="hy-AM"/>
          </w:rPr>
          <w:delTex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delText>
        </w:r>
      </w:del>
    </w:p>
    <w:p w14:paraId="39EE085B" w14:textId="51F57009" w:rsidR="00B23933" w:rsidRPr="00D70570" w:rsidRDefault="00B23933" w:rsidP="00D70570">
      <w:pPr>
        <w:pStyle w:val="af2"/>
        <w:jc w:val="both"/>
        <w:rPr>
          <w:rFonts w:ascii="GHEA Grapalat" w:hAnsi="GHEA Grapalat" w:cs="Sylfaen"/>
          <w:i/>
          <w:sz w:val="16"/>
          <w:szCs w:val="16"/>
          <w:lang w:val="hy-AM"/>
        </w:rPr>
      </w:pPr>
      <w:del w:id="458" w:author="Հերմինե Գևորգյան" w:date="2026-02-26T23:44:00Z" w16du:dateUtc="2026-02-26T19:44:00Z">
        <w:r w:rsidRPr="005D7B02">
          <w:rPr>
            <w:rFonts w:ascii="GHEA Grapalat" w:hAnsi="GHEA Grapalat" w:cs="Sylfaen"/>
            <w:i/>
            <w:sz w:val="16"/>
            <w:szCs w:val="16"/>
            <w:lang w:val="hy-AM"/>
          </w:rPr>
          <w:delTex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այդփուլի գումարի նկատմամբ հաշվարկված համամասնությամբ</w:delText>
        </w:r>
        <w:r w:rsidRPr="005D7B02" w:rsidDel="00864B45">
          <w:rPr>
            <w:rFonts w:ascii="GHEA Grapalat" w:hAnsi="GHEA Grapalat" w:cs="Sylfaen"/>
            <w:i/>
            <w:sz w:val="16"/>
            <w:szCs w:val="16"/>
            <w:lang w:val="hy-AM"/>
          </w:rPr>
          <w:delText xml:space="preserve"> </w:delText>
        </w:r>
        <w:r w:rsidRPr="005D7B02">
          <w:rPr>
            <w:rFonts w:ascii="GHEA Grapalat" w:hAnsi="GHEA Grapalat" w:cs="Sylfaen"/>
            <w:i/>
            <w:sz w:val="16"/>
            <w:szCs w:val="16"/>
            <w:lang w:val="hy-AM"/>
          </w:rPr>
          <w:delText>: Երաշխիքի ձևով որակավորման ապահովումը ընտրված մասնակիցը ներկայացնում է 4.1 հավելվածի համաձայն: ” , իսկ հավելված 4-ը հրավերից հանվում է :</w:delText>
        </w:r>
      </w:del>
    </w:p>
  </w:footnote>
  <w:footnote w:id="17">
    <w:p w14:paraId="338986DE" w14:textId="21DD107F" w:rsidR="00B23933" w:rsidRPr="005D7B02" w:rsidRDefault="00B23933" w:rsidP="00D90E1A">
      <w:pPr>
        <w:pStyle w:val="af2"/>
        <w:rPr>
          <w:rFonts w:ascii="GHEA Grapalat" w:hAnsi="GHEA Grapalat" w:cs="Sylfaen"/>
          <w:i/>
          <w:sz w:val="16"/>
          <w:szCs w:val="16"/>
          <w:lang w:val="hy-AM"/>
        </w:rPr>
      </w:pPr>
      <w:r>
        <w:rPr>
          <w:rStyle w:val="af6"/>
        </w:rPr>
        <w:footnoteRef/>
      </w:r>
      <w:r>
        <w:t xml:space="preserve"> </w:t>
      </w:r>
      <w:r w:rsidRPr="005D7B02">
        <w:rPr>
          <w:rFonts w:ascii="GHEA Grapalat" w:hAnsi="GHEA Grapalat" w:cs="Sylfaen"/>
          <w:i/>
          <w:sz w:val="16"/>
          <w:szCs w:val="16"/>
          <w:lang w:val="hy-AM"/>
        </w:rPr>
        <w:t>Եթե գնման հայտով գնվելիք աշխատանքի գինը չի գերազանցում 25 մլն. ՀՀ դրամը, ապա</w:t>
      </w:r>
      <w:r w:rsidRPr="005D7B02">
        <w:rPr>
          <w:rFonts w:ascii="Times New Roman" w:hAnsi="Times New Roman"/>
          <w:lang w:val="hy-AM"/>
        </w:rPr>
        <w:t xml:space="preserve"> </w:t>
      </w:r>
      <w:r w:rsidRPr="005D7B02">
        <w:rPr>
          <w:rFonts w:ascii="GHEA Grapalat" w:hAnsi="GHEA Grapalat" w:cs="Sylfaen"/>
          <w:i/>
          <w:sz w:val="16"/>
          <w:szCs w:val="16"/>
          <w:lang w:val="hy-AM"/>
        </w:rPr>
        <w:t>“բանկային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3E07D315" w14:textId="77777777" w:rsidR="00B23933" w:rsidRPr="005D7B02" w:rsidRDefault="00B23933" w:rsidP="00D90E1A">
      <w:pPr>
        <w:pStyle w:val="af2"/>
        <w:rPr>
          <w:rFonts w:ascii="Times New Roman" w:hAnsi="Times New Roman"/>
          <w:vertAlign w:val="superscript"/>
          <w:lang w:val="hy-AM"/>
        </w:rPr>
      </w:pPr>
    </w:p>
    <w:p w14:paraId="3D87C98A" w14:textId="781E0A99" w:rsidR="00B23933" w:rsidRPr="00D90E1A" w:rsidRDefault="00B23933">
      <w:pPr>
        <w:pStyle w:val="af2"/>
        <w:rPr>
          <w:rFonts w:asciiTheme="minorHAnsi" w:hAnsiTheme="minorHAnsi"/>
          <w:lang w:val="hy-AM"/>
        </w:rPr>
      </w:pPr>
    </w:p>
  </w:footnote>
  <w:footnote w:id="18">
    <w:p w14:paraId="485DB318" w14:textId="47C5660D" w:rsidR="00B23933" w:rsidRPr="000E08D1" w:rsidRDefault="00B23933" w:rsidP="000E08D1">
      <w:pPr>
        <w:pStyle w:val="af2"/>
        <w:rPr>
          <w:rFonts w:asciiTheme="minorHAnsi" w:hAnsiTheme="minorHAnsi"/>
        </w:rPr>
      </w:pPr>
      <w:r>
        <w:rPr>
          <w:rStyle w:val="af6"/>
        </w:rPr>
        <w:footnoteRef/>
      </w:r>
      <w:r>
        <w:t xml:space="preserve"> </w:t>
      </w:r>
      <w:proofErr w:type="spellStart"/>
      <w:r w:rsidRPr="005D7B02">
        <w:rPr>
          <w:rFonts w:ascii="GHEA Grapalat" w:hAnsi="GHEA Grapalat" w:cs="Sylfaen"/>
          <w:i/>
          <w:sz w:val="16"/>
          <w:szCs w:val="16"/>
        </w:rPr>
        <w:t>Սույն</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կետը</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խմբագրվում</w:t>
      </w:r>
      <w:proofErr w:type="spellEnd"/>
      <w:r w:rsidRPr="005D7B02">
        <w:rPr>
          <w:rFonts w:ascii="GHEA Grapalat" w:hAnsi="GHEA Grapalat" w:cs="Sylfaen"/>
          <w:i/>
          <w:sz w:val="16"/>
          <w:szCs w:val="16"/>
        </w:rPr>
        <w:t xml:space="preserve"> է </w:t>
      </w:r>
      <w:proofErr w:type="spellStart"/>
      <w:r w:rsidRPr="005D7B02">
        <w:rPr>
          <w:rFonts w:ascii="GHEA Grapalat" w:hAnsi="GHEA Grapalat" w:cs="Sylfaen"/>
          <w:i/>
          <w:sz w:val="16"/>
          <w:szCs w:val="16"/>
        </w:rPr>
        <w:t>ըստ</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համապատասխան</w:t>
      </w:r>
      <w:proofErr w:type="spellEnd"/>
      <w:r w:rsidRPr="005D7B02">
        <w:rPr>
          <w:rFonts w:ascii="GHEA Grapalat" w:hAnsi="GHEA Grapalat" w:cs="Sylfaen"/>
          <w:i/>
          <w:sz w:val="16"/>
          <w:szCs w:val="16"/>
        </w:rPr>
        <w:t xml:space="preserve"> </w:t>
      </w:r>
      <w:r w:rsidRPr="00FF0D1D">
        <w:rPr>
          <w:rFonts w:ascii="GHEA Grapalat" w:hAnsi="GHEA Grapalat" w:cs="Sylfaen"/>
          <w:i/>
          <w:sz w:val="16"/>
          <w:szCs w:val="16"/>
          <w:lang w:val="hy-AM"/>
        </w:rPr>
        <w:t>պ</w:t>
      </w:r>
      <w:proofErr w:type="spellStart"/>
      <w:r w:rsidRPr="005D7B02">
        <w:rPr>
          <w:rFonts w:ascii="GHEA Grapalat" w:hAnsi="GHEA Grapalat" w:cs="Sylfaen"/>
          <w:i/>
          <w:sz w:val="16"/>
          <w:szCs w:val="16"/>
        </w:rPr>
        <w:t>ատվիրատուի</w:t>
      </w:r>
      <w:proofErr w:type="spellEnd"/>
      <w:r w:rsidRPr="005D7B02">
        <w:rPr>
          <w:rFonts w:ascii="GHEA Grapalat" w:hAnsi="GHEA Grapalat" w:cs="Sylfaen"/>
          <w:i/>
          <w:sz w:val="16"/>
          <w:szCs w:val="16"/>
        </w:rPr>
        <w:t>:</w:t>
      </w:r>
    </w:p>
  </w:footnote>
  <w:footnote w:id="19">
    <w:p w14:paraId="5739448E" w14:textId="627EAE0A" w:rsidR="00B23933" w:rsidRPr="003B5430" w:rsidRDefault="00B23933" w:rsidP="003B5430">
      <w:pPr>
        <w:pStyle w:val="af2"/>
        <w:jc w:val="both"/>
        <w:rPr>
          <w:rFonts w:ascii="Sylfaen" w:hAnsi="Sylfaen" w:cs="Sylfaen"/>
          <w:lang w:val="af-ZA"/>
        </w:rPr>
      </w:pPr>
      <w:r>
        <w:rPr>
          <w:rStyle w:val="af6"/>
        </w:rPr>
        <w:footnoteRef/>
      </w:r>
      <w:r>
        <w:t xml:space="preserve"> </w:t>
      </w:r>
      <w:proofErr w:type="spellStart"/>
      <w:r w:rsidRPr="005D7B02">
        <w:rPr>
          <w:rFonts w:ascii="GHEA Grapalat" w:hAnsi="GHEA Grapalat" w:cs="Sylfaen"/>
          <w:i/>
          <w:sz w:val="16"/>
          <w:szCs w:val="16"/>
          <w:lang w:val="es-ES" w:eastAsia="en-US"/>
        </w:rPr>
        <w:t>Համատեղ</w:t>
      </w:r>
      <w:proofErr w:type="spellEnd"/>
      <w:r w:rsidRPr="005D7B02">
        <w:rPr>
          <w:rFonts w:ascii="GHEA Grapalat" w:hAnsi="GHEA Grapalat" w:cs="Sylfaen"/>
          <w:i/>
          <w:sz w:val="16"/>
          <w:szCs w:val="16"/>
          <w:lang w:val="es-ES" w:eastAsia="en-US"/>
        </w:rPr>
        <w:t xml:space="preserve"> </w:t>
      </w:r>
      <w:proofErr w:type="spellStart"/>
      <w:r w:rsidRPr="005D7B02">
        <w:rPr>
          <w:rFonts w:ascii="GHEA Grapalat" w:hAnsi="GHEA Grapalat" w:cs="Sylfaen"/>
          <w:i/>
          <w:sz w:val="16"/>
          <w:szCs w:val="16"/>
        </w:rPr>
        <w:t>գործունեության</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կարգով</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կոնսորցիումով</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մասնակցելու</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դեպքում</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հայտում</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ներառվող</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մասնակցի</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կողմից</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հաստատվող</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փաստաթղթերը</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պետք</w:t>
      </w:r>
      <w:proofErr w:type="spellEnd"/>
      <w:r w:rsidRPr="005D7B02">
        <w:rPr>
          <w:rFonts w:ascii="GHEA Grapalat" w:hAnsi="GHEA Grapalat" w:cs="Sylfaen"/>
          <w:i/>
          <w:sz w:val="16"/>
          <w:szCs w:val="16"/>
        </w:rPr>
        <w:t xml:space="preserve"> է </w:t>
      </w:r>
      <w:proofErr w:type="spellStart"/>
      <w:r w:rsidRPr="005D7B02">
        <w:rPr>
          <w:rFonts w:ascii="GHEA Grapalat" w:hAnsi="GHEA Grapalat" w:cs="Sylfaen"/>
          <w:i/>
          <w:sz w:val="16"/>
          <w:szCs w:val="16"/>
        </w:rPr>
        <w:t>հաստատված</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լինեն</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կոնսորցիումի</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բոլոր</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անդամների</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կողմից</w:t>
      </w:r>
      <w:proofErr w:type="spellEnd"/>
      <w:r w:rsidRPr="005D7B02">
        <w:rPr>
          <w:rFonts w:ascii="GHEA Grapalat" w:hAnsi="GHEA Grapalat" w:cs="Sylfaen"/>
          <w:i/>
          <w:sz w:val="16"/>
          <w:szCs w:val="16"/>
        </w:rPr>
        <w:t>:</w:t>
      </w:r>
    </w:p>
  </w:footnote>
  <w:footnote w:id="20">
    <w:p w14:paraId="6F1F1003" w14:textId="31887DED" w:rsidR="00B23933" w:rsidRPr="000E08D1" w:rsidRDefault="00B23933">
      <w:pPr>
        <w:pStyle w:val="af2"/>
        <w:rPr>
          <w:rFonts w:asciiTheme="minorHAnsi" w:hAnsiTheme="minorHAnsi"/>
        </w:rPr>
      </w:pPr>
      <w:del w:id="483" w:author="Հերմինե Գևորգյան" w:date="2026-02-26T23:44:00Z" w16du:dateUtc="2026-02-26T19:44:00Z">
        <w:r>
          <w:rPr>
            <w:rStyle w:val="af6"/>
          </w:rPr>
          <w:footnoteRef/>
        </w:r>
        <w:r>
          <w:delText xml:space="preserve"> </w:delText>
        </w:r>
        <w:r w:rsidRPr="000E08D1">
          <w:rPr>
            <w:rFonts w:ascii="GHEA Grapalat" w:hAnsi="GHEA Grapalat" w:cs="Sylfaen"/>
            <w:i/>
            <w:sz w:val="16"/>
            <w:szCs w:val="16"/>
            <w:lang w:val="hy-AM"/>
          </w:rPr>
          <w:delText>Եթե</w:delText>
        </w:r>
        <w:r w:rsidRPr="005D7B02">
          <w:rPr>
            <w:rFonts w:ascii="GHEA Grapalat" w:hAnsi="GHEA Grapalat" w:cs="Sylfaen"/>
            <w:i/>
            <w:sz w:val="16"/>
            <w:szCs w:val="16"/>
            <w:lang w:val="af-ZA"/>
          </w:rPr>
          <w:delText xml:space="preserve"> </w:delText>
        </w:r>
        <w:r w:rsidRPr="000E08D1">
          <w:rPr>
            <w:rFonts w:ascii="GHEA Grapalat" w:hAnsi="GHEA Grapalat" w:cs="Sylfaen"/>
            <w:i/>
            <w:sz w:val="16"/>
            <w:szCs w:val="16"/>
            <w:lang w:val="hy-AM"/>
          </w:rPr>
          <w:delText>հրավերով</w:delText>
        </w:r>
        <w:r w:rsidRPr="005D7B02">
          <w:rPr>
            <w:rFonts w:ascii="GHEA Grapalat" w:hAnsi="GHEA Grapalat" w:cs="Sylfaen"/>
            <w:i/>
            <w:sz w:val="16"/>
            <w:szCs w:val="16"/>
            <w:lang w:val="af-ZA"/>
          </w:rPr>
          <w:delText xml:space="preserve"> </w:delText>
        </w:r>
        <w:r w:rsidRPr="000E08D1">
          <w:rPr>
            <w:rFonts w:ascii="GHEA Grapalat" w:hAnsi="GHEA Grapalat" w:cs="Sylfaen"/>
            <w:i/>
            <w:sz w:val="16"/>
            <w:szCs w:val="16"/>
            <w:lang w:val="hy-AM"/>
          </w:rPr>
          <w:delText>հայտի</w:delText>
        </w:r>
        <w:r w:rsidRPr="005D7B02">
          <w:rPr>
            <w:rFonts w:ascii="GHEA Grapalat" w:hAnsi="GHEA Grapalat" w:cs="Sylfaen"/>
            <w:i/>
            <w:sz w:val="16"/>
            <w:szCs w:val="16"/>
            <w:lang w:val="af-ZA"/>
          </w:rPr>
          <w:delText xml:space="preserve"> </w:delText>
        </w:r>
        <w:r w:rsidRPr="000E08D1">
          <w:rPr>
            <w:rFonts w:ascii="GHEA Grapalat" w:hAnsi="GHEA Grapalat" w:cs="Sylfaen"/>
            <w:i/>
            <w:sz w:val="16"/>
            <w:szCs w:val="16"/>
            <w:lang w:val="hy-AM"/>
          </w:rPr>
          <w:delText>ապահովման</w:delText>
        </w:r>
        <w:r w:rsidRPr="005D7B02">
          <w:rPr>
            <w:rFonts w:ascii="GHEA Grapalat" w:hAnsi="GHEA Grapalat" w:cs="Sylfaen"/>
            <w:i/>
            <w:sz w:val="16"/>
            <w:szCs w:val="16"/>
            <w:lang w:val="af-ZA"/>
          </w:rPr>
          <w:delText xml:space="preserve"> </w:delText>
        </w:r>
        <w:r w:rsidRPr="000E08D1">
          <w:rPr>
            <w:rFonts w:ascii="GHEA Grapalat" w:hAnsi="GHEA Grapalat" w:cs="Sylfaen"/>
            <w:i/>
            <w:sz w:val="16"/>
            <w:szCs w:val="16"/>
            <w:lang w:val="hy-AM"/>
          </w:rPr>
          <w:delText>ներկայացման</w:delText>
        </w:r>
        <w:r w:rsidRPr="005D7B02">
          <w:rPr>
            <w:rFonts w:ascii="GHEA Grapalat" w:hAnsi="GHEA Grapalat" w:cs="Sylfaen"/>
            <w:i/>
            <w:sz w:val="16"/>
            <w:szCs w:val="16"/>
            <w:lang w:val="af-ZA"/>
          </w:rPr>
          <w:delText xml:space="preserve"> </w:delText>
        </w:r>
        <w:r w:rsidRPr="000E08D1">
          <w:rPr>
            <w:rFonts w:ascii="GHEA Grapalat" w:hAnsi="GHEA Grapalat" w:cs="Sylfaen"/>
            <w:i/>
            <w:sz w:val="16"/>
            <w:szCs w:val="16"/>
            <w:lang w:val="hy-AM"/>
          </w:rPr>
          <w:delText>պահանջ</w:delText>
        </w:r>
        <w:r w:rsidRPr="005D7B02">
          <w:rPr>
            <w:rFonts w:ascii="GHEA Grapalat" w:hAnsi="GHEA Grapalat" w:cs="Sylfaen"/>
            <w:i/>
            <w:sz w:val="16"/>
            <w:szCs w:val="16"/>
            <w:lang w:val="af-ZA"/>
          </w:rPr>
          <w:delText xml:space="preserve"> </w:delText>
        </w:r>
        <w:r w:rsidRPr="000E08D1">
          <w:rPr>
            <w:rFonts w:ascii="GHEA Grapalat" w:hAnsi="GHEA Grapalat" w:cs="Sylfaen"/>
            <w:i/>
            <w:sz w:val="16"/>
            <w:szCs w:val="16"/>
            <w:lang w:val="hy-AM"/>
          </w:rPr>
          <w:delText>սահմանված</w:delText>
        </w:r>
        <w:r w:rsidRPr="005D7B02">
          <w:rPr>
            <w:rFonts w:ascii="GHEA Grapalat" w:hAnsi="GHEA Grapalat" w:cs="Sylfaen"/>
            <w:i/>
            <w:sz w:val="16"/>
            <w:szCs w:val="16"/>
            <w:lang w:val="af-ZA"/>
          </w:rPr>
          <w:delText xml:space="preserve"> </w:delText>
        </w:r>
        <w:r w:rsidRPr="000E08D1">
          <w:rPr>
            <w:rFonts w:ascii="GHEA Grapalat" w:hAnsi="GHEA Grapalat" w:cs="Sylfaen"/>
            <w:i/>
            <w:sz w:val="16"/>
            <w:szCs w:val="16"/>
            <w:lang w:val="hy-AM"/>
          </w:rPr>
          <w:delText>չէ</w:delText>
        </w:r>
        <w:r w:rsidRPr="005D7B02">
          <w:rPr>
            <w:rFonts w:ascii="GHEA Grapalat" w:hAnsi="GHEA Grapalat" w:cs="Sylfaen"/>
            <w:i/>
            <w:sz w:val="16"/>
            <w:szCs w:val="16"/>
            <w:lang w:val="af-ZA"/>
          </w:rPr>
          <w:delText xml:space="preserve">, </w:delText>
        </w:r>
        <w:r w:rsidRPr="000E08D1">
          <w:rPr>
            <w:rFonts w:ascii="GHEA Grapalat" w:hAnsi="GHEA Grapalat" w:cs="Sylfaen"/>
            <w:i/>
            <w:sz w:val="16"/>
            <w:szCs w:val="16"/>
            <w:lang w:val="hy-AM"/>
          </w:rPr>
          <w:delText>ապա</w:delText>
        </w:r>
        <w:r w:rsidRPr="005D7B02">
          <w:rPr>
            <w:rFonts w:ascii="GHEA Grapalat" w:hAnsi="GHEA Grapalat" w:cs="Sylfaen"/>
            <w:i/>
            <w:sz w:val="16"/>
            <w:szCs w:val="16"/>
            <w:lang w:val="af-ZA"/>
          </w:rPr>
          <w:delText xml:space="preserve"> </w:delText>
        </w:r>
        <w:r w:rsidRPr="000E08D1">
          <w:rPr>
            <w:rFonts w:ascii="GHEA Grapalat" w:hAnsi="GHEA Grapalat" w:cs="Sylfaen"/>
            <w:i/>
            <w:sz w:val="16"/>
            <w:szCs w:val="16"/>
            <w:lang w:val="hy-AM"/>
          </w:rPr>
          <w:delText>սույն</w:delText>
        </w:r>
        <w:r w:rsidRPr="005D7B02">
          <w:rPr>
            <w:rFonts w:ascii="GHEA Grapalat" w:hAnsi="GHEA Grapalat" w:cs="Sylfaen"/>
            <w:i/>
            <w:sz w:val="16"/>
            <w:szCs w:val="16"/>
            <w:lang w:val="af-ZA"/>
          </w:rPr>
          <w:delText xml:space="preserve"> </w:delText>
        </w:r>
        <w:r w:rsidRPr="000E08D1">
          <w:rPr>
            <w:rFonts w:ascii="GHEA Grapalat" w:hAnsi="GHEA Grapalat" w:cs="Sylfaen"/>
            <w:i/>
            <w:sz w:val="16"/>
            <w:szCs w:val="16"/>
            <w:lang w:val="hy-AM"/>
          </w:rPr>
          <w:delText>կետը</w:delText>
        </w:r>
        <w:r w:rsidRPr="005D7B02">
          <w:rPr>
            <w:rFonts w:ascii="GHEA Grapalat" w:hAnsi="GHEA Grapalat" w:cs="Sylfaen"/>
            <w:i/>
            <w:sz w:val="16"/>
            <w:szCs w:val="16"/>
            <w:lang w:val="af-ZA"/>
          </w:rPr>
          <w:delText xml:space="preserve"> </w:delText>
        </w:r>
        <w:r w:rsidRPr="000E08D1">
          <w:rPr>
            <w:rFonts w:ascii="GHEA Grapalat" w:hAnsi="GHEA Grapalat" w:cs="Sylfaen"/>
            <w:i/>
            <w:sz w:val="16"/>
            <w:szCs w:val="16"/>
            <w:lang w:val="hy-AM"/>
          </w:rPr>
          <w:delText>հրավերից</w:delText>
        </w:r>
        <w:r w:rsidRPr="005D7B02">
          <w:rPr>
            <w:rFonts w:ascii="GHEA Grapalat" w:hAnsi="GHEA Grapalat" w:cs="Sylfaen"/>
            <w:i/>
            <w:sz w:val="16"/>
            <w:szCs w:val="16"/>
            <w:lang w:val="af-ZA"/>
          </w:rPr>
          <w:delText xml:space="preserve"> </w:delText>
        </w:r>
        <w:r w:rsidRPr="000E08D1">
          <w:rPr>
            <w:rFonts w:ascii="GHEA Grapalat" w:hAnsi="GHEA Grapalat" w:cs="Sylfaen"/>
            <w:i/>
            <w:sz w:val="16"/>
            <w:szCs w:val="16"/>
            <w:lang w:val="hy-AM"/>
          </w:rPr>
          <w:delText>հանվում</w:delText>
        </w:r>
        <w:r w:rsidRPr="005D7B02">
          <w:rPr>
            <w:rFonts w:ascii="GHEA Grapalat" w:hAnsi="GHEA Grapalat" w:cs="Sylfaen"/>
            <w:i/>
            <w:sz w:val="16"/>
            <w:szCs w:val="16"/>
            <w:lang w:val="af-ZA"/>
          </w:rPr>
          <w:delText xml:space="preserve"> </w:delText>
        </w:r>
        <w:r w:rsidRPr="000E08D1">
          <w:rPr>
            <w:rFonts w:ascii="GHEA Grapalat" w:hAnsi="GHEA Grapalat" w:cs="Sylfaen"/>
            <w:i/>
            <w:sz w:val="16"/>
            <w:szCs w:val="16"/>
            <w:lang w:val="hy-AM"/>
          </w:rPr>
          <w:delText>է</w:delText>
        </w:r>
        <w:r w:rsidRPr="005D7B02">
          <w:rPr>
            <w:rFonts w:ascii="GHEA Grapalat" w:hAnsi="GHEA Grapalat" w:cs="Sylfaen"/>
            <w:i/>
            <w:sz w:val="16"/>
            <w:szCs w:val="16"/>
            <w:lang w:val="af-ZA"/>
          </w:rPr>
          <w:delText>:</w:delText>
        </w:r>
      </w:del>
    </w:p>
  </w:footnote>
  <w:footnote w:id="21">
    <w:p w14:paraId="6E745683" w14:textId="1A126D32" w:rsidR="00B23933" w:rsidRDefault="00B23933">
      <w:pPr>
        <w:pStyle w:val="af2"/>
        <w:rPr>
          <w:rFonts w:ascii="GHEA Grapalat" w:hAnsi="GHEA Grapalat" w:cs="Sylfaen"/>
          <w:i/>
          <w:sz w:val="16"/>
          <w:szCs w:val="16"/>
          <w:lang w:val="af-ZA"/>
        </w:rPr>
      </w:pPr>
      <w:r>
        <w:rPr>
          <w:rStyle w:val="af6"/>
        </w:rPr>
        <w:footnoteRef/>
      </w:r>
      <w:r>
        <w:t xml:space="preserve"> </w:t>
      </w:r>
      <w:r w:rsidRPr="005D7B02">
        <w:rPr>
          <w:vertAlign w:val="superscript"/>
          <w:lang w:val="af-ZA"/>
        </w:rPr>
        <w:t xml:space="preserve"> </w:t>
      </w:r>
      <w:proofErr w:type="spellStart"/>
      <w:r w:rsidRPr="005D7B02">
        <w:rPr>
          <w:rFonts w:ascii="GHEA Grapalat" w:hAnsi="GHEA Grapalat" w:cs="Sylfaen"/>
          <w:i/>
          <w:sz w:val="16"/>
          <w:szCs w:val="16"/>
        </w:rPr>
        <w:t>Կետը</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հանվում</w:t>
      </w:r>
      <w:proofErr w:type="spellEnd"/>
      <w:r w:rsidRPr="005D7B02">
        <w:rPr>
          <w:rFonts w:ascii="GHEA Grapalat" w:hAnsi="GHEA Grapalat" w:cs="Sylfaen"/>
          <w:i/>
          <w:sz w:val="16"/>
          <w:szCs w:val="16"/>
        </w:rPr>
        <w:t xml:space="preserve"> է, </w:t>
      </w:r>
      <w:proofErr w:type="spellStart"/>
      <w:r w:rsidRPr="005D7B02">
        <w:rPr>
          <w:rFonts w:ascii="GHEA Grapalat" w:hAnsi="GHEA Grapalat" w:cs="Sylfaen"/>
          <w:i/>
          <w:sz w:val="16"/>
          <w:szCs w:val="16"/>
        </w:rPr>
        <w:t>եթե</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գնման</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առարկան</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չի</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հանդիսանում</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շինարարական</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աշխատանքներ</w:t>
      </w:r>
      <w:proofErr w:type="spellEnd"/>
      <w:r w:rsidRPr="005D7B02">
        <w:rPr>
          <w:rFonts w:ascii="GHEA Grapalat" w:hAnsi="GHEA Grapalat" w:cs="Sylfaen"/>
          <w:i/>
          <w:sz w:val="16"/>
          <w:szCs w:val="16"/>
          <w:lang w:val="af-ZA"/>
        </w:rPr>
        <w:t>:</w:t>
      </w:r>
    </w:p>
    <w:p w14:paraId="4FF3C4F2" w14:textId="77777777" w:rsidR="00B23933" w:rsidRPr="000E08D1" w:rsidRDefault="00B23933">
      <w:pPr>
        <w:pStyle w:val="af2"/>
        <w:rPr>
          <w:rFonts w:asciiTheme="minorHAnsi" w:hAnsiTheme="minorHAnsi"/>
          <w:lang w:val="hy-AM"/>
        </w:rPr>
      </w:pPr>
    </w:p>
  </w:footnote>
  <w:footnote w:id="22">
    <w:p w14:paraId="3BF927C1" w14:textId="2292DCFF" w:rsidR="00B23933" w:rsidRPr="00F1088F" w:rsidRDefault="00B23933">
      <w:pPr>
        <w:pStyle w:val="af2"/>
        <w:rPr>
          <w:rFonts w:asciiTheme="minorHAnsi" w:hAnsiTheme="minorHAnsi"/>
        </w:rPr>
      </w:pPr>
      <w:ins w:id="1684" w:author="Հերմինե Գևորգյան" w:date="2026-02-26T23:44:00Z" w16du:dateUtc="2026-02-26T19:44:00Z">
        <w:r>
          <w:rPr>
            <w:rStyle w:val="af6"/>
          </w:rPr>
          <w:footnoteRef/>
        </w:r>
        <w:r>
          <w:t xml:space="preserve"> </w:t>
        </w:r>
        <w:r w:rsidRPr="005D7B02">
          <w:rPr>
            <w:rFonts w:ascii="GHEA Grapalat" w:hAnsi="GHEA Grapalat"/>
            <w:i/>
            <w:sz w:val="16"/>
            <w:szCs w:val="24"/>
            <w:lang w:val="hy-AM" w:eastAsia="en-US"/>
          </w:rPr>
          <w:t>Սույն հավելվածը հրավերից հանվում է, եթե գնման առարկա  չեն հանդիսանում շինարարական աշխատանքները:</w:t>
        </w:r>
      </w:ins>
    </w:p>
  </w:footnote>
  <w:footnote w:id="23">
    <w:p w14:paraId="677D18E0" w14:textId="122DB75E" w:rsidR="00B23933" w:rsidRPr="00362394" w:rsidRDefault="00B23933">
      <w:pPr>
        <w:pStyle w:val="af2"/>
        <w:rPr>
          <w:rFonts w:asciiTheme="minorHAnsi" w:hAnsiTheme="minorHAnsi"/>
          <w:lang w:val="hy-AM"/>
        </w:rPr>
      </w:pPr>
      <w:del w:id="1921" w:author="Հերմինե Գևորգյան" w:date="2026-02-26T23:44:00Z" w16du:dateUtc="2026-02-26T19:44:00Z">
        <w:r>
          <w:rPr>
            <w:rStyle w:val="af6"/>
          </w:rPr>
          <w:footnoteRef/>
        </w:r>
        <w:r>
          <w:delText xml:space="preserve"> </w:delText>
        </w:r>
        <w:r w:rsidRPr="005D7B02">
          <w:rPr>
            <w:rFonts w:ascii="GHEA Grapalat" w:hAnsi="GHEA Grapalat"/>
            <w:i/>
            <w:sz w:val="16"/>
            <w:szCs w:val="24"/>
            <w:lang w:val="hy-AM" w:eastAsia="en-US"/>
          </w:rPr>
          <w:delText>Եթե Կատարողի կողմից գնային առաջարկը ներկայացվել է առանց ԱԱՀ-ի, ապա պայմանագիրը կնքելիս «ներառյալ ԱԱՀ-ն» բառերը հանվում են:</w:delText>
        </w:r>
      </w:del>
    </w:p>
  </w:footnote>
  <w:footnote w:id="24">
    <w:p w14:paraId="470CD661" w14:textId="77777777" w:rsidR="00B23933" w:rsidRDefault="00B23933" w:rsidP="00362394">
      <w:pPr>
        <w:rPr>
          <w:del w:id="1928" w:author="Հերմինե Գևորգյան" w:date="2026-02-26T23:44:00Z" w16du:dateUtc="2026-02-26T19:44:00Z"/>
          <w:rFonts w:ascii="GHEA Grapalat" w:hAnsi="GHEA Grapalat"/>
          <w:i/>
          <w:sz w:val="16"/>
          <w:lang w:val="hy-AM"/>
        </w:rPr>
      </w:pPr>
      <w:del w:id="1929" w:author="Հերմինե Գևորգյան" w:date="2026-02-26T23:44:00Z" w16du:dateUtc="2026-02-26T19:44:00Z">
        <w:r>
          <w:rPr>
            <w:rStyle w:val="af6"/>
          </w:rPr>
          <w:footnoteRef/>
        </w:r>
        <w:r w:rsidRPr="00362394">
          <w:rPr>
            <w:lang w:val="hy-AM"/>
          </w:rPr>
          <w:delText xml:space="preserve"> </w:delText>
        </w:r>
        <w:r w:rsidRPr="005D7B02">
          <w:rPr>
            <w:rFonts w:ascii="GHEA Grapalat" w:hAnsi="GHEA Grapalat"/>
            <w:i/>
            <w:sz w:val="16"/>
            <w:lang w:val="hy-AM"/>
          </w:rPr>
          <w:delText>Կատարողը կարող է հրաժարվել առաջարկված կանխավճարից կամ դրա մի մասից: Ընդ որում կնքվելիք պայմանագրում կանխավճարը սահմանվում է Պատվիրատուի և Կատարողի միջև համաձայնեցված չափով: Եթե պայմանագրով չի նախատեսվում կանխավճարի հատկացում, ապա սույն կետը հանվում է նախագծից:</w:delText>
        </w:r>
      </w:del>
    </w:p>
    <w:p w14:paraId="6841D492" w14:textId="44F6B1B9" w:rsidR="00B23933" w:rsidRPr="00362394" w:rsidRDefault="00B23933">
      <w:pPr>
        <w:pStyle w:val="af2"/>
        <w:rPr>
          <w:rFonts w:asciiTheme="minorHAnsi" w:hAnsiTheme="minorHAnsi"/>
          <w:lang w:val="hy-AM"/>
        </w:rPr>
      </w:pPr>
    </w:p>
  </w:footnote>
  <w:footnote w:id="25">
    <w:p w14:paraId="526C17D1" w14:textId="5049FB2D" w:rsidR="00B23933" w:rsidRPr="00385051" w:rsidRDefault="00B23933" w:rsidP="00412D6A">
      <w:pPr>
        <w:rPr>
          <w:del w:id="1934" w:author="Հերմինե Գևորգյան" w:date="2026-02-26T23:44:00Z" w16du:dateUtc="2026-02-26T19:44:00Z"/>
          <w:rFonts w:ascii="GHEA Grapalat" w:hAnsi="GHEA Grapalat"/>
          <w:i/>
          <w:sz w:val="16"/>
          <w:lang w:val="hy-AM"/>
        </w:rPr>
      </w:pPr>
      <w:del w:id="1935" w:author="Հերմինե Գևորգյան" w:date="2026-02-26T23:44:00Z" w16du:dateUtc="2026-02-26T19:44:00Z">
        <w:r>
          <w:rPr>
            <w:rStyle w:val="af6"/>
          </w:rPr>
          <w:footnoteRef/>
        </w:r>
        <w:r w:rsidRPr="00412D6A">
          <w:rPr>
            <w:lang w:val="hy-AM"/>
          </w:rPr>
          <w:delText xml:space="preserve"> </w:delText>
        </w:r>
        <w:r w:rsidRPr="00385051">
          <w:rPr>
            <w:rFonts w:ascii="GHEA Grapalat" w:hAnsi="GHEA Grapalat"/>
            <w:i/>
            <w:sz w:val="16"/>
            <w:lang w:val="hy-AM"/>
          </w:rPr>
          <w:delTex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delText>
        </w:r>
      </w:del>
    </w:p>
    <w:p w14:paraId="09AF74D7" w14:textId="5526F404" w:rsidR="00B23933" w:rsidRPr="00412D6A" w:rsidRDefault="00B23933">
      <w:pPr>
        <w:pStyle w:val="af2"/>
        <w:rPr>
          <w:rFonts w:asciiTheme="minorHAnsi" w:hAnsiTheme="minorHAnsi"/>
          <w:lang w:val="hy-AM"/>
        </w:rPr>
      </w:pPr>
    </w:p>
  </w:footnote>
  <w:footnote w:id="26">
    <w:p w14:paraId="0BA45BE9" w14:textId="77777777" w:rsidR="00B23933" w:rsidRPr="005D7B02" w:rsidRDefault="00B23933" w:rsidP="00412D6A">
      <w:pPr>
        <w:pStyle w:val="af2"/>
        <w:jc w:val="both"/>
        <w:rPr>
          <w:del w:id="1945" w:author="Հերմինե Գևորգյան" w:date="2026-02-26T23:44:00Z" w16du:dateUtc="2026-02-26T19:44:00Z"/>
          <w:rFonts w:ascii="GHEA Grapalat" w:hAnsi="GHEA Grapalat"/>
          <w:i/>
          <w:sz w:val="16"/>
          <w:szCs w:val="24"/>
          <w:lang w:val="hy-AM" w:eastAsia="en-US"/>
        </w:rPr>
      </w:pPr>
      <w:del w:id="1946" w:author="Հերմինե Գևորգյան" w:date="2026-02-26T23:44:00Z" w16du:dateUtc="2026-02-26T19:44:00Z">
        <w:r>
          <w:rPr>
            <w:rStyle w:val="af6"/>
          </w:rPr>
          <w:footnoteRef/>
        </w:r>
        <w:r>
          <w:delText xml:space="preserve"> </w:delText>
        </w:r>
        <w:r w:rsidRPr="005D7B02">
          <w:rPr>
            <w:rFonts w:ascii="GHEA Grapalat" w:hAnsi="GHEA Grapalat"/>
            <w:i/>
            <w:sz w:val="16"/>
            <w:szCs w:val="24"/>
            <w:lang w:val="hy-AM" w:eastAsia="en-US"/>
          </w:rPr>
          <w:delTex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delText>
        </w:r>
      </w:del>
    </w:p>
    <w:p w14:paraId="545128F1" w14:textId="6D9C0977" w:rsidR="00B23933" w:rsidRPr="00412D6A" w:rsidRDefault="00B23933" w:rsidP="00412D6A">
      <w:pPr>
        <w:pStyle w:val="af2"/>
        <w:rPr>
          <w:rFonts w:asciiTheme="minorHAnsi" w:hAnsiTheme="minorHAnsi"/>
          <w:lang w:val="hy-AM"/>
        </w:rPr>
      </w:pPr>
      <w:del w:id="1947" w:author="Հերմինե Գևորգյան" w:date="2026-02-26T23:44:00Z" w16du:dateUtc="2026-02-26T19:44:00Z">
        <w:r w:rsidRPr="005D7B02">
          <w:rPr>
            <w:rFonts w:ascii="GHEA Grapalat" w:hAnsi="GHEA Grapalat"/>
            <w:i/>
            <w:sz w:val="16"/>
          </w:rPr>
          <w:delText>Եթե պայմանագիրը ներառում է մեկից ավել չափաբաժին, ապա տուգանքը հաշվարկվում է պայմանագրով այդ չափաբաժնի համար սահմանված ընդհանուր գնի նկատմամբ</w:delText>
        </w:r>
        <w:r>
          <w:rPr>
            <w:rFonts w:ascii="GHEA Grapalat" w:hAnsi="GHEA Grapalat"/>
            <w:i/>
            <w:sz w:val="16"/>
            <w:lang w:val="hy-AM"/>
          </w:rPr>
          <w:delText>:</w:delText>
        </w:r>
      </w:del>
    </w:p>
  </w:footnote>
  <w:footnote w:id="27">
    <w:p w14:paraId="07A6EF2A" w14:textId="53F800BF" w:rsidR="00B23933" w:rsidRPr="009111E6" w:rsidRDefault="00B23933">
      <w:pPr>
        <w:pStyle w:val="af2"/>
        <w:rPr>
          <w:rFonts w:asciiTheme="minorHAnsi" w:hAnsiTheme="minorHAnsi"/>
        </w:rPr>
      </w:pPr>
      <w:del w:id="1973" w:author="Հերմինե Գևորգյան" w:date="2026-02-26T23:44:00Z" w16du:dateUtc="2026-02-26T19:44:00Z">
        <w:r>
          <w:rPr>
            <w:rStyle w:val="af6"/>
          </w:rPr>
          <w:footnoteRef/>
        </w:r>
        <w:r>
          <w:delText xml:space="preserve"> </w:delText>
        </w:r>
        <w:r w:rsidRPr="005D7B02">
          <w:rPr>
            <w:rFonts w:ascii="GHEA Grapalat" w:hAnsi="GHEA Grapalat" w:cs="Sylfaen"/>
            <w:i/>
            <w:sz w:val="16"/>
            <w:szCs w:val="16"/>
            <w:lang w:val="hy-AM"/>
          </w:rPr>
          <w:delText>Պետական բյուջեի միջոցների հաշվին պարտավորություններ չառաջացնող գնումների դեպքում սույն նախադասությունը պայմանագրից հանվում է:</w:delText>
        </w:r>
      </w:del>
    </w:p>
  </w:footnote>
  <w:footnote w:id="28">
    <w:p w14:paraId="5003E0EE" w14:textId="79A63B2B" w:rsidR="00B23933" w:rsidRPr="009111E6" w:rsidRDefault="00B23933">
      <w:pPr>
        <w:pStyle w:val="af2"/>
        <w:rPr>
          <w:rFonts w:asciiTheme="minorHAnsi" w:hAnsiTheme="minorHAnsi"/>
          <w:lang w:val="hy-AM"/>
        </w:rPr>
      </w:pPr>
      <w:del w:id="1992" w:author="Հերմինե Գևորգյան" w:date="2026-02-26T23:44:00Z" w16du:dateUtc="2026-02-26T19:44:00Z">
        <w:r>
          <w:rPr>
            <w:rStyle w:val="af6"/>
          </w:rPr>
          <w:footnoteRef/>
        </w:r>
        <w:r>
          <w:delText xml:space="preserve"> </w:delText>
        </w:r>
        <w:r w:rsidRPr="005D7B02">
          <w:rPr>
            <w:rFonts w:ascii="GHEA Grapalat" w:hAnsi="GHEA Grapalat"/>
            <w:i/>
            <w:sz w:val="16"/>
            <w:szCs w:val="24"/>
            <w:lang w:val="hy-AM" w:eastAsia="en-US"/>
          </w:rPr>
          <w:delText>Սույն կետը հանվում է պայմանագրից, եթե պայմանագիրը չի իրականացվում ենթակապալի պայմանագիր կնքելու միջոցով:</w:delText>
        </w:r>
      </w:del>
    </w:p>
  </w:footnote>
  <w:footnote w:id="29">
    <w:p w14:paraId="5129DC30" w14:textId="5656E4DD" w:rsidR="00B23933" w:rsidRPr="009111E6" w:rsidRDefault="00B23933">
      <w:pPr>
        <w:pStyle w:val="af2"/>
        <w:rPr>
          <w:rFonts w:asciiTheme="minorHAnsi" w:hAnsiTheme="minorHAnsi"/>
        </w:rPr>
      </w:pPr>
      <w:del w:id="1995" w:author="Հերմինե Գևորգյան" w:date="2026-02-26T23:44:00Z" w16du:dateUtc="2026-02-26T19:44:00Z">
        <w:r>
          <w:rPr>
            <w:rStyle w:val="af6"/>
          </w:rPr>
          <w:footnoteRef/>
        </w:r>
        <w:r>
          <w:delText xml:space="preserve"> </w:delText>
        </w:r>
        <w:r w:rsidRPr="005D7B02">
          <w:rPr>
            <w:rFonts w:ascii="GHEA Grapalat" w:hAnsi="GHEA Grapalat"/>
            <w:i/>
            <w:sz w:val="16"/>
            <w:szCs w:val="24"/>
            <w:lang w:val="hy-AM" w:eastAsia="en-US"/>
          </w:rPr>
          <w:delText>Սույն կետը հանվում է պայմանագրից, եթե պայմանագիրը չի իրականացվում համատեղ գործունեության (կոնսորցիումի) պայմանագիր կնքելու միջոցով</w:delText>
        </w:r>
        <w:r>
          <w:rPr>
            <w:rFonts w:ascii="GHEA Grapalat" w:hAnsi="GHEA Grapalat"/>
            <w:i/>
            <w:sz w:val="16"/>
            <w:szCs w:val="24"/>
            <w:lang w:val="hy-AM" w:eastAsia="en-US"/>
          </w:rPr>
          <w:delText>:</w:delText>
        </w:r>
      </w:del>
    </w:p>
  </w:footnote>
  <w:footnote w:id="30">
    <w:p w14:paraId="0D599D40" w14:textId="77777777" w:rsidR="00814E7A" w:rsidRPr="00264D57" w:rsidRDefault="00814E7A" w:rsidP="00814E7A">
      <w:pPr>
        <w:pStyle w:val="af2"/>
        <w:rPr>
          <w:rFonts w:asciiTheme="minorHAnsi" w:hAnsiTheme="minorHAnsi"/>
          <w:lang w:val="hy-AM"/>
        </w:rPr>
      </w:pPr>
      <w:del w:id="2008" w:author="Հերմինե Գևորգյան" w:date="2026-02-26T23:44:00Z" w16du:dateUtc="2026-02-26T19:44:00Z">
        <w:r>
          <w:rPr>
            <w:rStyle w:val="af6"/>
          </w:rPr>
          <w:footnoteRef/>
        </w:r>
        <w:r>
          <w:delText xml:space="preserve"> </w:delText>
        </w:r>
        <w:r w:rsidRPr="00264D57">
          <w:rPr>
            <w:rFonts w:ascii="GHEA Grapalat" w:hAnsi="GHEA Grapalat"/>
            <w:i/>
            <w:sz w:val="16"/>
            <w:lang w:val="hy-AM"/>
          </w:rPr>
          <w:delText xml:space="preserve">Եթե </w:delText>
        </w:r>
        <w:r w:rsidRPr="006E34AD">
          <w:rPr>
            <w:rFonts w:ascii="GHEA Grapalat" w:hAnsi="GHEA Grapalat"/>
            <w:i/>
            <w:sz w:val="16"/>
            <w:lang w:val="hy-AM"/>
          </w:rPr>
          <w:delText>Պատվիրատուն</w:delText>
        </w:r>
        <w:r w:rsidRPr="00264D57">
          <w:rPr>
            <w:rFonts w:ascii="GHEA Grapalat" w:hAnsi="GHEA Grapalat"/>
            <w:i/>
            <w:sz w:val="16"/>
            <w:lang w:val="hy-AM"/>
          </w:rPr>
          <w:delText xml:space="preserve"> հանդիսանում է գանձապետարանում հաշիվ չունեցող պատվիրատու, ապա սույն կետը խմբագրվում է՝</w:delText>
        </w:r>
        <w:r w:rsidRPr="008257DA">
          <w:rPr>
            <w:rFonts w:ascii="GHEA Grapalat" w:hAnsi="GHEA Grapalat"/>
            <w:i/>
            <w:sz w:val="16"/>
            <w:lang w:val="hy-AM"/>
          </w:rPr>
          <w:delText>«</w:delText>
        </w:r>
        <w:r w:rsidRPr="00264D57">
          <w:rPr>
            <w:rFonts w:ascii="GHEA Grapalat" w:hAnsi="GHEA Grapalat"/>
            <w:i/>
            <w:sz w:val="16"/>
            <w:lang w:val="hy-AM"/>
          </w:rPr>
          <w:delText>վճարման հանձնարարագիրը և արձանագրության պատճենը լիազորված մարմնի գանձապետական համակարգ մուտքագրելու</w:delText>
        </w:r>
        <w:r w:rsidRPr="008257DA">
          <w:rPr>
            <w:rFonts w:ascii="GHEA Grapalat" w:hAnsi="GHEA Grapalat"/>
            <w:i/>
            <w:sz w:val="16"/>
            <w:lang w:val="hy-AM"/>
          </w:rPr>
          <w:delText>»</w:delText>
        </w:r>
        <w:r w:rsidRPr="00264D57">
          <w:rPr>
            <w:rFonts w:ascii="GHEA Grapalat" w:hAnsi="GHEA Grapalat"/>
            <w:i/>
            <w:sz w:val="16"/>
            <w:lang w:val="hy-AM"/>
          </w:rPr>
          <w:delText xml:space="preserve"> բառերը փոխարինելով  </w:delText>
        </w:r>
        <w:r w:rsidRPr="00FC355B">
          <w:rPr>
            <w:rFonts w:ascii="GHEA Grapalat" w:hAnsi="GHEA Grapalat"/>
            <w:i/>
            <w:sz w:val="16"/>
            <w:lang w:val="hy-AM"/>
          </w:rPr>
          <w:delText>«</w:delText>
        </w:r>
        <w:r w:rsidRPr="00264D57">
          <w:rPr>
            <w:rFonts w:ascii="GHEA Grapalat" w:hAnsi="GHEA Grapalat"/>
            <w:i/>
            <w:sz w:val="16"/>
            <w:lang w:val="hy-AM"/>
          </w:rPr>
          <w:delText>բանկին վճարման հանձնարարական տալու</w:delText>
        </w:r>
        <w:r w:rsidRPr="00FC355B">
          <w:rPr>
            <w:rFonts w:ascii="GHEA Grapalat" w:hAnsi="GHEA Grapalat"/>
            <w:i/>
            <w:sz w:val="16"/>
            <w:lang w:val="hy-AM"/>
          </w:rPr>
          <w:delText>»</w:delText>
        </w:r>
        <w:r w:rsidRPr="00264D57">
          <w:rPr>
            <w:rFonts w:ascii="GHEA Grapalat" w:hAnsi="GHEA Grapalat"/>
            <w:i/>
            <w:sz w:val="16"/>
            <w:lang w:val="hy-AM"/>
          </w:rPr>
          <w:delText xml:space="preserve"> բառերով:</w:delText>
        </w:r>
      </w:del>
    </w:p>
  </w:footnote>
  <w:footnote w:id="31">
    <w:p w14:paraId="5D6353CA" w14:textId="253664C3" w:rsidR="00B23933" w:rsidRDefault="00B23933">
      <w:pPr>
        <w:pStyle w:val="af2"/>
        <w:rPr>
          <w:del w:id="2017" w:author="Հերմինե Գևորգյան" w:date="2026-02-26T23:44:00Z" w16du:dateUtc="2026-02-26T19:44:00Z"/>
          <w:rFonts w:ascii="GHEA Grapalat" w:hAnsi="GHEA Grapalat"/>
          <w:i/>
          <w:sz w:val="16"/>
          <w:szCs w:val="24"/>
          <w:lang w:val="hy-AM" w:eastAsia="en-US"/>
        </w:rPr>
      </w:pPr>
      <w:del w:id="2018" w:author="Հերմինե Գևորգյան" w:date="2026-02-26T23:44:00Z" w16du:dateUtc="2026-02-26T19:44:00Z">
        <w:r>
          <w:rPr>
            <w:rStyle w:val="af6"/>
          </w:rPr>
          <w:footnoteRef/>
        </w:r>
        <w:r>
          <w:delText xml:space="preserve"> </w:delText>
        </w:r>
        <w:r w:rsidRPr="005D7B02">
          <w:rPr>
            <w:rFonts w:ascii="GHEA Grapalat" w:hAnsi="GHEA Grapalat"/>
            <w:i/>
            <w:sz w:val="16"/>
            <w:szCs w:val="24"/>
            <w:lang w:val="hy-AM" w:eastAsia="en-US"/>
          </w:rPr>
          <w:delTex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քսանհինգպատիկը, ապա սույն կետը </w:delText>
        </w:r>
        <w:r>
          <w:rPr>
            <w:rFonts w:ascii="GHEA Grapalat" w:hAnsi="GHEA Grapalat"/>
            <w:i/>
            <w:sz w:val="16"/>
            <w:szCs w:val="24"/>
            <w:lang w:val="hy-AM" w:eastAsia="en-US"/>
          </w:rPr>
          <w:delText>խմբագրվում է` վերջինից հանելով 4-րդ նախադասությունը, իսկ 5</w:delText>
        </w:r>
        <w:r w:rsidRPr="005D7B02">
          <w:rPr>
            <w:rFonts w:ascii="GHEA Grapalat" w:hAnsi="GHEA Grapalat"/>
            <w:i/>
            <w:sz w:val="16"/>
            <w:szCs w:val="24"/>
            <w:lang w:val="hy-AM" w:eastAsia="en-US"/>
          </w:rPr>
          <w:delText>-րդ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delText>
        </w:r>
        <w:r w:rsidRPr="005D7B02">
          <w:rPr>
            <w:rFonts w:ascii="GHEA Grapalat" w:hAnsi="GHEA Grapalat"/>
            <w:lang w:val="hy-AM"/>
          </w:rPr>
          <w:delText xml:space="preserve"> </w:delText>
        </w:r>
        <w:r w:rsidRPr="005D7B02">
          <w:rPr>
            <w:rFonts w:ascii="GHEA Grapalat" w:hAnsi="GHEA Grapalat"/>
            <w:i/>
            <w:sz w:val="16"/>
            <w:szCs w:val="24"/>
            <w:lang w:val="hy-AM" w:eastAsia="en-US"/>
          </w:rPr>
          <w:delText>Սույն կետը հանվում է պայմանագրից, եթե պայմանագիրը չի կնքվում "Գնումների մասին" ՀՀ օրենքի 15-րդ հոդվածի 6-րդ մասի հիման վրա</w:delText>
        </w:r>
        <w:r>
          <w:rPr>
            <w:rFonts w:ascii="GHEA Grapalat" w:hAnsi="GHEA Grapalat"/>
            <w:i/>
            <w:sz w:val="16"/>
            <w:szCs w:val="24"/>
            <w:lang w:val="hy-AM" w:eastAsia="en-US"/>
          </w:rPr>
          <w:delText>:</w:delText>
        </w:r>
      </w:del>
    </w:p>
    <w:p w14:paraId="32C44A22" w14:textId="2F5CC428" w:rsidR="009C3567" w:rsidRPr="009111E6" w:rsidRDefault="009C3567">
      <w:pPr>
        <w:pStyle w:val="af2"/>
        <w:rPr>
          <w:rFonts w:asciiTheme="minorHAnsi" w:hAnsiTheme="minorHAnsi"/>
          <w:lang w:val="hy-AM"/>
        </w:rPr>
      </w:pPr>
      <w:bookmarkStart w:id="2019" w:name="_Hlk193180630"/>
      <w:del w:id="2020" w:author="Հերմինե Գևորգյան" w:date="2026-02-26T23:44:00Z" w16du:dateUtc="2026-02-26T19:44:00Z">
        <w:r>
          <w:rPr>
            <w:rFonts w:ascii="GHEA Grapalat" w:hAnsi="GHEA Grapalat"/>
            <w:i/>
            <w:sz w:val="16"/>
          </w:rPr>
          <w:delText>Սույն կետի 5-րդ նախադասության մեջ  սահմանվող ժամկետը չի կարող պակաս լինել 10 աշխատանքային օրից:</w:delText>
        </w:r>
      </w:del>
      <w:bookmarkEnd w:id="2019"/>
    </w:p>
  </w:footnote>
  <w:footnote w:id="32">
    <w:p w14:paraId="12365AFF" w14:textId="77777777" w:rsidR="00B23933" w:rsidRPr="00F1088F" w:rsidRDefault="00B23933">
      <w:pPr>
        <w:pStyle w:val="af2"/>
        <w:rPr>
          <w:rFonts w:asciiTheme="minorHAnsi" w:hAnsiTheme="minorHAnsi"/>
        </w:rPr>
      </w:pPr>
      <w:del w:id="2584" w:author="Հերմինե Գևորգյան" w:date="2026-02-26T23:44:00Z" w16du:dateUtc="2026-02-26T19:44:00Z">
        <w:r>
          <w:rPr>
            <w:rStyle w:val="af6"/>
          </w:rPr>
          <w:footnoteRef/>
        </w:r>
        <w:r>
          <w:delText xml:space="preserve"> </w:delText>
        </w:r>
        <w:r w:rsidRPr="005D7B02">
          <w:rPr>
            <w:rFonts w:ascii="GHEA Grapalat" w:hAnsi="GHEA Grapalat"/>
            <w:i/>
            <w:sz w:val="16"/>
            <w:szCs w:val="24"/>
            <w:lang w:val="hy-AM" w:eastAsia="en-US"/>
          </w:rPr>
          <w:delText>Սույն հավելվածը հրավերից հանվում է, եթե գնման առարկա  չեն հանդիսանում շինարարական աշխատանքները:</w:delText>
        </w:r>
      </w:del>
    </w:p>
  </w:footnote>
  <w:footnote w:id="33">
    <w:p w14:paraId="43514DD3" w14:textId="620877B8" w:rsidR="00B23933" w:rsidRPr="00F1088F" w:rsidRDefault="00B23933">
      <w:pPr>
        <w:pStyle w:val="af2"/>
        <w:rPr>
          <w:rFonts w:asciiTheme="minorHAnsi" w:hAnsiTheme="minorHAnsi"/>
          <w:lang w:val="hy-AM"/>
        </w:rPr>
      </w:pPr>
      <w:r>
        <w:rPr>
          <w:rStyle w:val="af6"/>
        </w:rPr>
        <w:footnoteRef/>
      </w:r>
      <w:r>
        <w:t xml:space="preserve"> </w:t>
      </w:r>
      <w:r w:rsidRPr="005D7B02">
        <w:rPr>
          <w:rFonts w:ascii="GHEA Grapalat" w:hAnsi="GHEA Grapalat"/>
          <w:i/>
          <w:sz w:val="16"/>
          <w:szCs w:val="24"/>
          <w:lang w:val="hy-AM" w:eastAsia="en-US"/>
        </w:rPr>
        <w:t>Սույն կետը հանվում է պայմանագրի նախագծից, եթե գնման առարկա հանդիսացող շինարարական ծրագիրը պահանջում է նախագծային փաստաթղթեր:</w:t>
      </w:r>
    </w:p>
  </w:footnote>
  <w:footnote w:id="34">
    <w:p w14:paraId="6E2FDFB7" w14:textId="20705865" w:rsidR="00B23933" w:rsidRPr="00F1088F" w:rsidRDefault="00B23933">
      <w:pPr>
        <w:pStyle w:val="af2"/>
        <w:rPr>
          <w:rFonts w:ascii="GHEA Grapalat" w:hAnsi="GHEA Grapalat"/>
          <w:i/>
          <w:sz w:val="16"/>
          <w:szCs w:val="24"/>
          <w:lang w:val="hy-AM" w:eastAsia="en-US"/>
        </w:rPr>
      </w:pPr>
      <w:r>
        <w:rPr>
          <w:rStyle w:val="af6"/>
        </w:rPr>
        <w:footnoteRef/>
      </w:r>
      <w:r>
        <w:t xml:space="preserve"> </w:t>
      </w:r>
      <w:r w:rsidRPr="005D7B02">
        <w:rPr>
          <w:rFonts w:ascii="GHEA Grapalat" w:hAnsi="GHEA Grapalat"/>
          <w:i/>
          <w:sz w:val="16"/>
          <w:szCs w:val="24"/>
          <w:lang w:val="hy-AM" w:eastAsia="en-US"/>
        </w:rPr>
        <w:t>Սույն կետը հանվում է պայմանագրի նախագծից, եթե կիրառելի չէ:</w:t>
      </w:r>
    </w:p>
  </w:footnote>
  <w:footnote w:id="35">
    <w:p w14:paraId="3B5FAD36" w14:textId="1344F420" w:rsidR="00B23933" w:rsidRPr="003024A2" w:rsidRDefault="00B23933" w:rsidP="00F1088F">
      <w:pPr>
        <w:pStyle w:val="af2"/>
        <w:rPr>
          <w:vertAlign w:val="superscript"/>
          <w:lang w:val="hy-AM"/>
        </w:rPr>
      </w:pPr>
      <w:r>
        <w:rPr>
          <w:rStyle w:val="af6"/>
        </w:rPr>
        <w:footnoteRef/>
      </w:r>
      <w:r>
        <w:t xml:space="preserve"> </w:t>
      </w:r>
      <w:r w:rsidRPr="003024A2">
        <w:rPr>
          <w:rFonts w:ascii="GHEA Grapalat" w:hAnsi="GHEA Grapalat"/>
          <w:i/>
          <w:sz w:val="16"/>
          <w:szCs w:val="24"/>
          <w:lang w:val="hy-AM" w:eastAsia="en-US"/>
        </w:rPr>
        <w:t>4.1 կետի 2-րդ պարբերությունը հանվում է պայմանագրի նախագծից, եթե գնման առարկա չի հանդիսանում շինարարական ծրագիրը:</w:t>
      </w:r>
    </w:p>
    <w:p w14:paraId="38A4024A" w14:textId="0905B78F" w:rsidR="00B23933" w:rsidRPr="00F1088F" w:rsidRDefault="00B23933">
      <w:pPr>
        <w:pStyle w:val="af2"/>
        <w:rPr>
          <w:rFonts w:asciiTheme="minorHAnsi" w:hAnsiTheme="minorHAnsi"/>
          <w:lang w:val="hy-AM"/>
        </w:rPr>
      </w:pPr>
    </w:p>
  </w:footnote>
  <w:footnote w:id="36">
    <w:p w14:paraId="318B9E10" w14:textId="77777777" w:rsidR="00B23933" w:rsidRDefault="00B23933" w:rsidP="00033ABD">
      <w:pPr>
        <w:pStyle w:val="af2"/>
        <w:jc w:val="both"/>
        <w:rPr>
          <w:rFonts w:ascii="GHEA Grapalat" w:hAnsi="GHEA Grapalat"/>
          <w:i/>
          <w:sz w:val="16"/>
          <w:szCs w:val="24"/>
          <w:lang w:val="hy-AM" w:eastAsia="en-US"/>
        </w:rPr>
      </w:pPr>
      <w:r>
        <w:rPr>
          <w:rStyle w:val="af6"/>
        </w:rPr>
        <w:footnoteRef/>
      </w:r>
      <w:r>
        <w:t xml:space="preserve"> </w:t>
      </w:r>
      <w:r w:rsidRPr="005D7B02">
        <w:rPr>
          <w:rFonts w:ascii="GHEA Grapalat" w:hAnsi="GHEA Grapalat"/>
          <w:i/>
          <w:sz w:val="16"/>
          <w:szCs w:val="24"/>
          <w:lang w:val="hy-AM" w:eastAsia="en-US"/>
        </w:rPr>
        <w:t>Եթե Կապալառուի կողմից գնային առաջարկը ներկայացվել է առանց ԱԱՀ-ի, ապա պայմանագիրը կնքելիս սույն կետից հանվում են «որից -------- (----------) ՀՀ դրամը` ԱԱՀ-ն» բառերը:</w:t>
      </w:r>
    </w:p>
    <w:p w14:paraId="03DB297B" w14:textId="7ED50C6D" w:rsidR="00B23933" w:rsidRPr="00033ABD" w:rsidRDefault="00B23933">
      <w:pPr>
        <w:pStyle w:val="af2"/>
        <w:rPr>
          <w:rFonts w:asciiTheme="minorHAnsi" w:hAnsiTheme="minorHAnsi"/>
          <w:lang w:val="hy-AM"/>
        </w:rPr>
      </w:pPr>
    </w:p>
  </w:footnote>
  <w:footnote w:id="37">
    <w:p w14:paraId="5E807B14" w14:textId="21652F3A" w:rsidR="00B23933" w:rsidRPr="00717204" w:rsidRDefault="00B23933" w:rsidP="00033ABD">
      <w:pPr>
        <w:pStyle w:val="af2"/>
        <w:jc w:val="both"/>
        <w:rPr>
          <w:rFonts w:asciiTheme="minorHAnsi" w:hAnsiTheme="minorHAnsi"/>
          <w:vertAlign w:val="superscript"/>
          <w:lang w:val="hy-AM"/>
        </w:rPr>
      </w:pPr>
      <w:r>
        <w:rPr>
          <w:rStyle w:val="af6"/>
        </w:rPr>
        <w:footnoteRef/>
      </w:r>
      <w:r>
        <w:t xml:space="preserve"> </w:t>
      </w:r>
      <w:r w:rsidRPr="00037FAA">
        <w:rPr>
          <w:rFonts w:ascii="GHEA Grapalat" w:hAnsi="GHEA Grapalat"/>
          <w:i/>
          <w:sz w:val="16"/>
          <w:szCs w:val="24"/>
          <w:lang w:val="hy-AM" w:eastAsia="en-US"/>
        </w:rPr>
        <w:t xml:space="preserve">5.1.1 կետի </w:t>
      </w:r>
      <w:r w:rsidRPr="0010428D">
        <w:rPr>
          <w:rFonts w:ascii="GHEA Grapalat" w:hAnsi="GHEA Grapalat"/>
          <w:i/>
          <w:sz w:val="16"/>
          <w:szCs w:val="24"/>
          <w:lang w:val="hy-AM" w:eastAsia="en-US"/>
        </w:rPr>
        <w:t>2-րդ պարբերությունը հանվում է պայմանագրի նախագծից, եթե գնման առարկա</w:t>
      </w:r>
      <w:r>
        <w:rPr>
          <w:rFonts w:ascii="GHEA Grapalat" w:hAnsi="GHEA Grapalat"/>
          <w:i/>
          <w:sz w:val="16"/>
          <w:szCs w:val="24"/>
          <w:lang w:val="hy-AM" w:eastAsia="en-US"/>
        </w:rPr>
        <w:t>ն</w:t>
      </w:r>
      <w:r w:rsidRPr="0010428D">
        <w:rPr>
          <w:rFonts w:ascii="GHEA Grapalat" w:hAnsi="GHEA Grapalat"/>
          <w:i/>
          <w:sz w:val="16"/>
          <w:szCs w:val="24"/>
          <w:lang w:val="hy-AM" w:eastAsia="en-US"/>
        </w:rPr>
        <w:t xml:space="preserve"> չի հանդիսանում շինարարական ծրագիր</w:t>
      </w:r>
      <w:r>
        <w:rPr>
          <w:rFonts w:ascii="GHEA Grapalat" w:hAnsi="GHEA Grapalat"/>
          <w:i/>
          <w:sz w:val="16"/>
          <w:szCs w:val="24"/>
          <w:lang w:val="hy-AM" w:eastAsia="en-US"/>
        </w:rPr>
        <w:t>:</w:t>
      </w:r>
    </w:p>
    <w:p w14:paraId="78E7EFAF" w14:textId="46BE50D5" w:rsidR="00B23933" w:rsidRPr="00033ABD" w:rsidRDefault="00B23933">
      <w:pPr>
        <w:pStyle w:val="af2"/>
        <w:rPr>
          <w:rFonts w:asciiTheme="minorHAnsi" w:hAnsiTheme="minorHAnsi"/>
          <w:lang w:val="hy-AM"/>
        </w:rPr>
      </w:pPr>
    </w:p>
  </w:footnote>
  <w:footnote w:id="38">
    <w:p w14:paraId="267190DE" w14:textId="727C3132" w:rsidR="00B23933" w:rsidRPr="00C402BB" w:rsidRDefault="00B23933">
      <w:pPr>
        <w:pStyle w:val="af2"/>
        <w:rPr>
          <w:rFonts w:asciiTheme="minorHAnsi" w:hAnsiTheme="minorHAnsi"/>
          <w:lang w:val="hy-AM"/>
        </w:rPr>
      </w:pPr>
      <w:r>
        <w:rPr>
          <w:rStyle w:val="af6"/>
        </w:rPr>
        <w:footnoteRef/>
      </w:r>
      <w:r>
        <w:t xml:space="preserve"> </w:t>
      </w:r>
      <w:r w:rsidRPr="005D7B02">
        <w:rPr>
          <w:rFonts w:ascii="GHEA Grapalat" w:hAnsi="GHEA Grapalat"/>
          <w:i/>
          <w:sz w:val="16"/>
          <w:szCs w:val="24"/>
          <w:lang w:val="hy-AM" w:eastAsia="en-US"/>
        </w:rPr>
        <w:t>Կապալառուն կարող է հրաժարվել առաջարկված կանխավճարից կամ դրա մի մասից: Ընդ որում կնքվելիք պայմանագրում կանխավճարը սահմանվում է Պատվիրատուի և Կապալառուի միջև համաձայնեցված չափով: Եթե պայմանագրով չի նախատեսվում կանխավճարի հատկացում, ապա սույն կետը հանվում է նախագծից:</w:t>
      </w:r>
    </w:p>
  </w:footnote>
  <w:footnote w:id="39">
    <w:p w14:paraId="13AEB849" w14:textId="01C90975" w:rsidR="00B23933" w:rsidRPr="00C754B2" w:rsidRDefault="00B23933" w:rsidP="00C754B2">
      <w:pPr>
        <w:rPr>
          <w:rFonts w:ascii="GHEA Grapalat" w:hAnsi="GHEA Grapalat"/>
          <w:i/>
          <w:sz w:val="16"/>
          <w:lang w:val="hy-AM"/>
        </w:rPr>
      </w:pPr>
      <w:r>
        <w:rPr>
          <w:rStyle w:val="af6"/>
        </w:rPr>
        <w:footnoteRef/>
      </w:r>
      <w:r w:rsidRPr="00C754B2">
        <w:rPr>
          <w:lang w:val="hy-AM"/>
        </w:rP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40">
    <w:p w14:paraId="6D5959C2" w14:textId="302EEA58" w:rsidR="00B23933" w:rsidRPr="005D7B02" w:rsidRDefault="00B23933" w:rsidP="00C754B2">
      <w:pPr>
        <w:pStyle w:val="af2"/>
        <w:jc w:val="both"/>
        <w:rPr>
          <w:rFonts w:ascii="GHEA Grapalat" w:hAnsi="GHEA Grapalat"/>
          <w:i/>
          <w:sz w:val="16"/>
          <w:szCs w:val="24"/>
          <w:lang w:val="hy-AM" w:eastAsia="en-US"/>
        </w:rPr>
      </w:pPr>
      <w:r>
        <w:rPr>
          <w:rStyle w:val="af6"/>
        </w:rPr>
        <w:footnoteRef/>
      </w:r>
      <w:r>
        <w:t xml:space="preserve"> </w:t>
      </w:r>
      <w:r w:rsidRPr="005D7B02">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2A5B5584" w14:textId="12E0F269" w:rsidR="00B23933" w:rsidRPr="00C754B2" w:rsidRDefault="00B23933" w:rsidP="00C754B2">
      <w:pPr>
        <w:pStyle w:val="af2"/>
        <w:rPr>
          <w:rFonts w:asciiTheme="minorHAnsi" w:hAnsiTheme="minorHAnsi"/>
          <w:lang w:val="hy-AM"/>
        </w:rPr>
      </w:pPr>
      <w:proofErr w:type="spellStart"/>
      <w:r w:rsidRPr="005D7B02">
        <w:rPr>
          <w:rFonts w:ascii="GHEA Grapalat" w:hAnsi="GHEA Grapalat"/>
          <w:i/>
          <w:sz w:val="16"/>
        </w:rPr>
        <w:t>Եթե</w:t>
      </w:r>
      <w:proofErr w:type="spellEnd"/>
      <w:r w:rsidRPr="005D7B02">
        <w:rPr>
          <w:rFonts w:ascii="GHEA Grapalat" w:hAnsi="GHEA Grapalat"/>
          <w:i/>
          <w:sz w:val="16"/>
        </w:rPr>
        <w:t xml:space="preserve"> </w:t>
      </w:r>
      <w:proofErr w:type="spellStart"/>
      <w:r w:rsidRPr="005D7B02">
        <w:rPr>
          <w:rFonts w:ascii="GHEA Grapalat" w:hAnsi="GHEA Grapalat"/>
          <w:i/>
          <w:sz w:val="16"/>
        </w:rPr>
        <w:t>պայմանագիրը</w:t>
      </w:r>
      <w:proofErr w:type="spellEnd"/>
      <w:r w:rsidRPr="005D7B02">
        <w:rPr>
          <w:rFonts w:ascii="GHEA Grapalat" w:hAnsi="GHEA Grapalat"/>
          <w:i/>
          <w:sz w:val="16"/>
        </w:rPr>
        <w:t xml:space="preserve"> </w:t>
      </w:r>
      <w:proofErr w:type="spellStart"/>
      <w:r w:rsidRPr="005D7B02">
        <w:rPr>
          <w:rFonts w:ascii="GHEA Grapalat" w:hAnsi="GHEA Grapalat"/>
          <w:i/>
          <w:sz w:val="16"/>
        </w:rPr>
        <w:t>ներառում</w:t>
      </w:r>
      <w:proofErr w:type="spellEnd"/>
      <w:r w:rsidRPr="005D7B02">
        <w:rPr>
          <w:rFonts w:ascii="GHEA Grapalat" w:hAnsi="GHEA Grapalat"/>
          <w:i/>
          <w:sz w:val="16"/>
        </w:rPr>
        <w:t xml:space="preserve"> է </w:t>
      </w:r>
      <w:proofErr w:type="spellStart"/>
      <w:r w:rsidRPr="005D7B02">
        <w:rPr>
          <w:rFonts w:ascii="GHEA Grapalat" w:hAnsi="GHEA Grapalat"/>
          <w:i/>
          <w:sz w:val="16"/>
        </w:rPr>
        <w:t>մեկից</w:t>
      </w:r>
      <w:proofErr w:type="spellEnd"/>
      <w:r w:rsidRPr="005D7B02">
        <w:rPr>
          <w:rFonts w:ascii="GHEA Grapalat" w:hAnsi="GHEA Grapalat"/>
          <w:i/>
          <w:sz w:val="16"/>
        </w:rPr>
        <w:t xml:space="preserve"> </w:t>
      </w:r>
      <w:proofErr w:type="spellStart"/>
      <w:r w:rsidRPr="005D7B02">
        <w:rPr>
          <w:rFonts w:ascii="GHEA Grapalat" w:hAnsi="GHEA Grapalat"/>
          <w:i/>
          <w:sz w:val="16"/>
        </w:rPr>
        <w:t>ավել</w:t>
      </w:r>
      <w:proofErr w:type="spellEnd"/>
      <w:r w:rsidRPr="005D7B02">
        <w:rPr>
          <w:rFonts w:ascii="GHEA Grapalat" w:hAnsi="GHEA Grapalat"/>
          <w:i/>
          <w:sz w:val="16"/>
        </w:rPr>
        <w:t xml:space="preserve"> </w:t>
      </w:r>
      <w:proofErr w:type="spellStart"/>
      <w:r w:rsidRPr="005D7B02">
        <w:rPr>
          <w:rFonts w:ascii="GHEA Grapalat" w:hAnsi="GHEA Grapalat"/>
          <w:i/>
          <w:sz w:val="16"/>
        </w:rPr>
        <w:t>չափաբաժին</w:t>
      </w:r>
      <w:proofErr w:type="spellEnd"/>
      <w:r w:rsidRPr="005D7B02">
        <w:rPr>
          <w:rFonts w:ascii="GHEA Grapalat" w:hAnsi="GHEA Grapalat"/>
          <w:i/>
          <w:sz w:val="16"/>
        </w:rPr>
        <w:t xml:space="preserve">, </w:t>
      </w:r>
      <w:proofErr w:type="spellStart"/>
      <w:r w:rsidRPr="005D7B02">
        <w:rPr>
          <w:rFonts w:ascii="GHEA Grapalat" w:hAnsi="GHEA Grapalat"/>
          <w:i/>
          <w:sz w:val="16"/>
        </w:rPr>
        <w:t>ապա</w:t>
      </w:r>
      <w:proofErr w:type="spellEnd"/>
      <w:r w:rsidRPr="005D7B02">
        <w:rPr>
          <w:rFonts w:ascii="GHEA Grapalat" w:hAnsi="GHEA Grapalat"/>
          <w:i/>
          <w:sz w:val="16"/>
        </w:rPr>
        <w:t xml:space="preserve"> </w:t>
      </w:r>
      <w:proofErr w:type="spellStart"/>
      <w:r w:rsidRPr="005D7B02">
        <w:rPr>
          <w:rFonts w:ascii="GHEA Grapalat" w:hAnsi="GHEA Grapalat"/>
          <w:i/>
          <w:sz w:val="16"/>
        </w:rPr>
        <w:t>տուգանքը</w:t>
      </w:r>
      <w:proofErr w:type="spellEnd"/>
      <w:r w:rsidRPr="005D7B02">
        <w:rPr>
          <w:rFonts w:ascii="GHEA Grapalat" w:hAnsi="GHEA Grapalat"/>
          <w:i/>
          <w:sz w:val="16"/>
        </w:rPr>
        <w:t xml:space="preserve"> </w:t>
      </w:r>
      <w:proofErr w:type="spellStart"/>
      <w:r w:rsidRPr="005D7B02">
        <w:rPr>
          <w:rFonts w:ascii="GHEA Grapalat" w:hAnsi="GHEA Grapalat"/>
          <w:i/>
          <w:sz w:val="16"/>
        </w:rPr>
        <w:t>հաշվարկվում</w:t>
      </w:r>
      <w:proofErr w:type="spellEnd"/>
      <w:r w:rsidRPr="005D7B02">
        <w:rPr>
          <w:rFonts w:ascii="GHEA Grapalat" w:hAnsi="GHEA Grapalat"/>
          <w:i/>
          <w:sz w:val="16"/>
        </w:rPr>
        <w:t xml:space="preserve"> է </w:t>
      </w:r>
      <w:proofErr w:type="spellStart"/>
      <w:r w:rsidRPr="005D7B02">
        <w:rPr>
          <w:rFonts w:ascii="GHEA Grapalat" w:hAnsi="GHEA Grapalat"/>
          <w:i/>
          <w:sz w:val="16"/>
        </w:rPr>
        <w:t>պայմանագրով</w:t>
      </w:r>
      <w:proofErr w:type="spellEnd"/>
      <w:r w:rsidRPr="005D7B02">
        <w:rPr>
          <w:rFonts w:ascii="GHEA Grapalat" w:hAnsi="GHEA Grapalat"/>
          <w:i/>
          <w:sz w:val="16"/>
        </w:rPr>
        <w:t xml:space="preserve"> </w:t>
      </w:r>
      <w:proofErr w:type="spellStart"/>
      <w:r w:rsidRPr="005D7B02">
        <w:rPr>
          <w:rFonts w:ascii="GHEA Grapalat" w:hAnsi="GHEA Grapalat"/>
          <w:i/>
          <w:sz w:val="16"/>
        </w:rPr>
        <w:t>այդ</w:t>
      </w:r>
      <w:proofErr w:type="spellEnd"/>
      <w:r w:rsidRPr="005D7B02">
        <w:rPr>
          <w:rFonts w:ascii="GHEA Grapalat" w:hAnsi="GHEA Grapalat"/>
          <w:i/>
          <w:sz w:val="16"/>
        </w:rPr>
        <w:t xml:space="preserve"> </w:t>
      </w:r>
      <w:proofErr w:type="spellStart"/>
      <w:r w:rsidRPr="005D7B02">
        <w:rPr>
          <w:rFonts w:ascii="GHEA Grapalat" w:hAnsi="GHEA Grapalat"/>
          <w:i/>
          <w:sz w:val="16"/>
        </w:rPr>
        <w:t>չափաբաժնի</w:t>
      </w:r>
      <w:proofErr w:type="spellEnd"/>
      <w:r w:rsidRPr="005D7B02">
        <w:rPr>
          <w:rFonts w:ascii="GHEA Grapalat" w:hAnsi="GHEA Grapalat"/>
          <w:i/>
          <w:sz w:val="16"/>
        </w:rPr>
        <w:t xml:space="preserve"> </w:t>
      </w:r>
      <w:proofErr w:type="spellStart"/>
      <w:r w:rsidRPr="005D7B02">
        <w:rPr>
          <w:rFonts w:ascii="GHEA Grapalat" w:hAnsi="GHEA Grapalat"/>
          <w:i/>
          <w:sz w:val="16"/>
        </w:rPr>
        <w:t>համար</w:t>
      </w:r>
      <w:proofErr w:type="spellEnd"/>
      <w:r w:rsidRPr="005D7B02">
        <w:rPr>
          <w:rFonts w:ascii="GHEA Grapalat" w:hAnsi="GHEA Grapalat"/>
          <w:i/>
          <w:sz w:val="16"/>
        </w:rPr>
        <w:t xml:space="preserve"> </w:t>
      </w:r>
      <w:proofErr w:type="spellStart"/>
      <w:r w:rsidRPr="005D7B02">
        <w:rPr>
          <w:rFonts w:ascii="GHEA Grapalat" w:hAnsi="GHEA Grapalat"/>
          <w:i/>
          <w:sz w:val="16"/>
        </w:rPr>
        <w:t>սահմանված</w:t>
      </w:r>
      <w:proofErr w:type="spellEnd"/>
      <w:r w:rsidRPr="005D7B02">
        <w:rPr>
          <w:rFonts w:ascii="GHEA Grapalat" w:hAnsi="GHEA Grapalat"/>
          <w:i/>
          <w:sz w:val="16"/>
        </w:rPr>
        <w:t xml:space="preserve"> </w:t>
      </w:r>
      <w:proofErr w:type="spellStart"/>
      <w:r w:rsidRPr="005D7B02">
        <w:rPr>
          <w:rFonts w:ascii="GHEA Grapalat" w:hAnsi="GHEA Grapalat"/>
          <w:i/>
          <w:sz w:val="16"/>
        </w:rPr>
        <w:t>ընդհանուր</w:t>
      </w:r>
      <w:proofErr w:type="spellEnd"/>
      <w:r w:rsidRPr="005D7B02">
        <w:rPr>
          <w:rFonts w:ascii="GHEA Grapalat" w:hAnsi="GHEA Grapalat"/>
          <w:i/>
          <w:sz w:val="16"/>
        </w:rPr>
        <w:t xml:space="preserve"> </w:t>
      </w:r>
      <w:proofErr w:type="spellStart"/>
      <w:r w:rsidRPr="005D7B02">
        <w:rPr>
          <w:rFonts w:ascii="GHEA Grapalat" w:hAnsi="GHEA Grapalat"/>
          <w:i/>
          <w:sz w:val="16"/>
        </w:rPr>
        <w:t>գնի</w:t>
      </w:r>
      <w:proofErr w:type="spellEnd"/>
      <w:r w:rsidRPr="005D7B02">
        <w:rPr>
          <w:rFonts w:ascii="GHEA Grapalat" w:hAnsi="GHEA Grapalat"/>
          <w:i/>
          <w:sz w:val="16"/>
        </w:rPr>
        <w:t xml:space="preserve"> </w:t>
      </w:r>
      <w:proofErr w:type="spellStart"/>
      <w:r w:rsidRPr="005D7B02">
        <w:rPr>
          <w:rFonts w:ascii="GHEA Grapalat" w:hAnsi="GHEA Grapalat"/>
          <w:i/>
          <w:sz w:val="16"/>
        </w:rPr>
        <w:t>նկատմամբ</w:t>
      </w:r>
      <w:proofErr w:type="spellEnd"/>
      <w:r>
        <w:rPr>
          <w:rFonts w:ascii="GHEA Grapalat" w:hAnsi="GHEA Grapalat"/>
          <w:i/>
          <w:sz w:val="16"/>
          <w:lang w:val="hy-AM"/>
        </w:rPr>
        <w:t>:</w:t>
      </w:r>
    </w:p>
  </w:footnote>
  <w:footnote w:id="41">
    <w:p w14:paraId="40F0770B" w14:textId="2D91A0FD" w:rsidR="00B23933" w:rsidRPr="005D7B02" w:rsidRDefault="00B23933" w:rsidP="00742B5B">
      <w:pPr>
        <w:pStyle w:val="af2"/>
        <w:jc w:val="both"/>
        <w:rPr>
          <w:sz w:val="16"/>
          <w:szCs w:val="16"/>
          <w:lang w:val="hy-AM"/>
        </w:rPr>
      </w:pPr>
      <w:r>
        <w:rPr>
          <w:rStyle w:val="af6"/>
        </w:rPr>
        <w:footnoteRef/>
      </w:r>
      <w:r>
        <w:t xml:space="preserve"> </w:t>
      </w:r>
      <w:r>
        <w:rPr>
          <w:rFonts w:ascii="GHEA Grapalat" w:hAnsi="GHEA Grapalat"/>
          <w:i/>
          <w:sz w:val="16"/>
          <w:lang w:val="hy-AM"/>
        </w:rPr>
        <w:t xml:space="preserve">Եթե գնման առարկան չի հանդիսանում շինարարական ծրագիր 6.5.1 կետը հանվում է պայմանագրի  նախագծից, իսկ 1.2 կետից հանվում են «և հաստատված </w:t>
      </w:r>
      <w:r w:rsidRPr="003024A2">
        <w:rPr>
          <w:rFonts w:ascii="GHEA Grapalat" w:hAnsi="GHEA Grapalat"/>
          <w:i/>
          <w:sz w:val="16"/>
          <w:lang w:val="hy-AM"/>
        </w:rPr>
        <w:t>նախագծանախահա</w:t>
      </w:r>
      <w:r w:rsidRPr="00742929">
        <w:rPr>
          <w:rFonts w:ascii="GHEA Grapalat" w:hAnsi="GHEA Grapalat"/>
          <w:i/>
          <w:sz w:val="16"/>
          <w:lang w:val="hy-AM"/>
        </w:rPr>
        <w:t xml:space="preserve">շվային </w:t>
      </w:r>
      <w:r>
        <w:rPr>
          <w:rFonts w:ascii="GHEA Grapalat" w:hAnsi="GHEA Grapalat"/>
          <w:i/>
          <w:sz w:val="16"/>
          <w:lang w:val="hy-AM"/>
        </w:rPr>
        <w:t>» բառերը և 6.4 կետից հանվում է 6.5.1 կետին կատարված հղումը:</w:t>
      </w:r>
    </w:p>
    <w:p w14:paraId="7940E070" w14:textId="16FB4771" w:rsidR="00B23933" w:rsidRPr="00742B5B" w:rsidRDefault="00B23933">
      <w:pPr>
        <w:pStyle w:val="af2"/>
        <w:rPr>
          <w:rFonts w:asciiTheme="minorHAnsi" w:hAnsiTheme="minorHAnsi"/>
          <w:lang w:val="hy-AM"/>
        </w:rPr>
      </w:pPr>
    </w:p>
  </w:footnote>
  <w:footnote w:id="42">
    <w:p w14:paraId="7A48E533" w14:textId="77777777" w:rsidR="00B23933" w:rsidRDefault="00B23933" w:rsidP="00742B5B">
      <w:pPr>
        <w:pStyle w:val="af2"/>
        <w:jc w:val="both"/>
        <w:rPr>
          <w:rFonts w:ascii="GHEA Grapalat" w:hAnsi="GHEA Grapalat" w:cs="Sylfaen"/>
          <w:i/>
          <w:sz w:val="16"/>
          <w:szCs w:val="16"/>
          <w:lang w:val="hy-AM"/>
        </w:rPr>
      </w:pPr>
      <w:r>
        <w:rPr>
          <w:rStyle w:val="af6"/>
        </w:rPr>
        <w:footnoteRef/>
      </w:r>
      <w:r>
        <w:t xml:space="preserve"> </w:t>
      </w:r>
      <w:r w:rsidRPr="005D7B02">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p w14:paraId="0FD1AB27" w14:textId="7DD54870" w:rsidR="00B23933" w:rsidRPr="00742B5B" w:rsidRDefault="00B23933">
      <w:pPr>
        <w:pStyle w:val="af2"/>
        <w:rPr>
          <w:rFonts w:asciiTheme="minorHAnsi" w:hAnsiTheme="minorHAnsi"/>
          <w:lang w:val="hy-AM"/>
        </w:rPr>
      </w:pPr>
    </w:p>
  </w:footnote>
  <w:footnote w:id="43">
    <w:p w14:paraId="5D807A2E" w14:textId="0F2E345D" w:rsidR="00B23933" w:rsidRPr="00742B5B" w:rsidRDefault="00B23933">
      <w:pPr>
        <w:pStyle w:val="af2"/>
        <w:rPr>
          <w:rFonts w:asciiTheme="minorHAnsi" w:hAnsiTheme="minorHAnsi"/>
        </w:rPr>
      </w:pPr>
      <w:r>
        <w:rPr>
          <w:rStyle w:val="af6"/>
        </w:rPr>
        <w:footnoteRef/>
      </w:r>
      <w:r w:rsidRPr="005D7B02">
        <w:rPr>
          <w:vertAlign w:val="superscript"/>
          <w:lang w:val="hy-AM"/>
        </w:rPr>
        <w:t xml:space="preserve"> </w:t>
      </w:r>
      <w:r w:rsidRPr="005D7B02">
        <w:rPr>
          <w:rFonts w:ascii="GHEA Grapalat" w:hAnsi="GHEA Grapalat"/>
          <w:i/>
          <w:sz w:val="16"/>
          <w:szCs w:val="24"/>
          <w:lang w:val="hy-AM" w:eastAsia="en-US"/>
        </w:rPr>
        <w:t xml:space="preserve">Սույն կետը հանվում է պայմանագրից, եթե պայմանագիրը չի իրականացվում </w:t>
      </w:r>
      <w:r w:rsidRPr="005D7B02">
        <w:rPr>
          <w:rFonts w:ascii="GHEA Grapalat" w:hAnsi="GHEA Grapalat"/>
          <w:i/>
          <w:sz w:val="16"/>
          <w:lang w:val="hy-AM"/>
        </w:rPr>
        <w:t>ենթակապալի</w:t>
      </w:r>
      <w:r w:rsidRPr="005D7B02">
        <w:rPr>
          <w:rFonts w:ascii="GHEA Grapalat" w:hAnsi="GHEA Grapalat"/>
          <w:i/>
          <w:sz w:val="16"/>
          <w:szCs w:val="24"/>
          <w:lang w:val="hy-AM" w:eastAsia="en-US"/>
        </w:rPr>
        <w:t xml:space="preserve"> պայմանագիր կնքելու միջոցով:</w:t>
      </w:r>
    </w:p>
  </w:footnote>
  <w:footnote w:id="44">
    <w:p w14:paraId="224427CA" w14:textId="47023627" w:rsidR="00B23933" w:rsidRPr="00742B5B" w:rsidRDefault="00B23933">
      <w:pPr>
        <w:pStyle w:val="af2"/>
        <w:rPr>
          <w:rFonts w:asciiTheme="minorHAnsi" w:hAnsiTheme="minorHAnsi"/>
          <w:lang w:val="hy-AM"/>
        </w:rPr>
      </w:pPr>
      <w:r>
        <w:rPr>
          <w:rStyle w:val="af6"/>
        </w:rPr>
        <w:footnoteRef/>
      </w:r>
      <w:r>
        <w:t xml:space="preserve"> </w:t>
      </w:r>
      <w:r w:rsidRPr="005D7B02">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45">
    <w:p w14:paraId="00A34C7E" w14:textId="77777777" w:rsidR="00102DF6" w:rsidRPr="00264D57" w:rsidRDefault="00102DF6" w:rsidP="00102DF6">
      <w:pPr>
        <w:pStyle w:val="af2"/>
        <w:rPr>
          <w:rFonts w:asciiTheme="minorHAnsi" w:hAnsiTheme="minorHAnsi"/>
          <w:lang w:val="hy-AM"/>
        </w:rPr>
      </w:pPr>
      <w:r>
        <w:rPr>
          <w:rStyle w:val="af6"/>
        </w:rPr>
        <w:footnoteRef/>
      </w:r>
      <w:r>
        <w:t xml:space="preserve"> </w:t>
      </w:r>
      <w:r w:rsidRPr="00264D57">
        <w:rPr>
          <w:rFonts w:ascii="GHEA Grapalat" w:hAnsi="GHEA Grapalat"/>
          <w:i/>
          <w:sz w:val="16"/>
          <w:lang w:val="hy-AM"/>
        </w:rPr>
        <w:t xml:space="preserve">Եթե </w:t>
      </w:r>
      <w:r w:rsidRPr="00A829FF">
        <w:rPr>
          <w:rFonts w:ascii="GHEA Grapalat" w:hAnsi="GHEA Grapalat"/>
          <w:i/>
          <w:sz w:val="16"/>
          <w:lang w:val="hy-AM"/>
        </w:rPr>
        <w:t>Պատվիրատուն</w:t>
      </w:r>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 w:id="46">
    <w:p w14:paraId="614ECBE2" w14:textId="788E516F" w:rsidR="00B23933" w:rsidRDefault="00B23933">
      <w:pPr>
        <w:pStyle w:val="af2"/>
        <w:rPr>
          <w:rFonts w:ascii="GHEA Grapalat" w:hAnsi="GHEA Grapalat"/>
          <w:i/>
          <w:sz w:val="16"/>
          <w:lang w:val="hy-AM"/>
        </w:rPr>
      </w:pPr>
      <w:r>
        <w:rPr>
          <w:rStyle w:val="af6"/>
        </w:rPr>
        <w:footnoteRef/>
      </w:r>
      <w:r>
        <w:t xml:space="preserve"> </w:t>
      </w:r>
      <w:r w:rsidRPr="005D7B02">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քսանհինգապատիկը, ապա սույն կետը </w:t>
      </w:r>
      <w:r>
        <w:rPr>
          <w:rFonts w:ascii="GHEA Grapalat" w:hAnsi="GHEA Grapalat"/>
          <w:i/>
          <w:sz w:val="16"/>
          <w:lang w:val="hy-AM"/>
        </w:rPr>
        <w:t>խմբագրվում է` վերջինից հանելով 4-րդ նախադասությունը, իսկ 5-</w:t>
      </w:r>
      <w:r w:rsidRPr="005D7B02">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5D7B02">
        <w:rPr>
          <w:rFonts w:ascii="GHEA Grapalat" w:hAnsi="GHEA Grapalat"/>
          <w:lang w:val="hy-AM"/>
        </w:rPr>
        <w:t xml:space="preserve"> </w:t>
      </w:r>
      <w:r w:rsidRPr="005D7B02">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14:paraId="06D71A65" w14:textId="051C4CF7" w:rsidR="009C3567" w:rsidRPr="00742B5B" w:rsidRDefault="009C3567">
      <w:pPr>
        <w:pStyle w:val="af2"/>
        <w:rPr>
          <w:rFonts w:asciiTheme="minorHAnsi" w:hAnsiTheme="minorHAnsi"/>
        </w:rPr>
      </w:pPr>
      <w:proofErr w:type="spellStart"/>
      <w:r>
        <w:rPr>
          <w:rFonts w:ascii="GHEA Grapalat" w:hAnsi="GHEA Grapalat"/>
          <w:i/>
          <w:sz w:val="16"/>
        </w:rPr>
        <w:t>Սույն</w:t>
      </w:r>
      <w:proofErr w:type="spellEnd"/>
      <w:r>
        <w:rPr>
          <w:rFonts w:ascii="GHEA Grapalat" w:hAnsi="GHEA Grapalat"/>
          <w:i/>
          <w:sz w:val="16"/>
        </w:rPr>
        <w:t xml:space="preserve"> </w:t>
      </w:r>
      <w:proofErr w:type="spellStart"/>
      <w:r>
        <w:rPr>
          <w:rFonts w:ascii="GHEA Grapalat" w:hAnsi="GHEA Grapalat"/>
          <w:i/>
          <w:sz w:val="16"/>
        </w:rPr>
        <w:t>կետի</w:t>
      </w:r>
      <w:proofErr w:type="spellEnd"/>
      <w:r>
        <w:rPr>
          <w:rFonts w:ascii="GHEA Grapalat" w:hAnsi="GHEA Grapalat"/>
          <w:i/>
          <w:sz w:val="16"/>
        </w:rPr>
        <w:t xml:space="preserve"> 5-րդ </w:t>
      </w:r>
      <w:proofErr w:type="spellStart"/>
      <w:r>
        <w:rPr>
          <w:rFonts w:ascii="GHEA Grapalat" w:hAnsi="GHEA Grapalat"/>
          <w:i/>
          <w:sz w:val="16"/>
        </w:rPr>
        <w:t>նախադասության</w:t>
      </w:r>
      <w:proofErr w:type="spellEnd"/>
      <w:r>
        <w:rPr>
          <w:rFonts w:ascii="GHEA Grapalat" w:hAnsi="GHEA Grapalat"/>
          <w:i/>
          <w:sz w:val="16"/>
        </w:rPr>
        <w:t xml:space="preserve"> </w:t>
      </w:r>
      <w:proofErr w:type="spellStart"/>
      <w:r>
        <w:rPr>
          <w:rFonts w:ascii="GHEA Grapalat" w:hAnsi="GHEA Grapalat"/>
          <w:i/>
          <w:sz w:val="16"/>
        </w:rPr>
        <w:t>մեջ</w:t>
      </w:r>
      <w:proofErr w:type="spellEnd"/>
      <w:r>
        <w:rPr>
          <w:rFonts w:ascii="GHEA Grapalat" w:hAnsi="GHEA Grapalat"/>
          <w:i/>
          <w:sz w:val="16"/>
        </w:rPr>
        <w:t xml:space="preserve">  </w:t>
      </w:r>
      <w:proofErr w:type="spellStart"/>
      <w:r>
        <w:rPr>
          <w:rFonts w:ascii="GHEA Grapalat" w:hAnsi="GHEA Grapalat"/>
          <w:i/>
          <w:sz w:val="16"/>
        </w:rPr>
        <w:t>սահմանվող</w:t>
      </w:r>
      <w:proofErr w:type="spellEnd"/>
      <w:r>
        <w:rPr>
          <w:rFonts w:ascii="GHEA Grapalat" w:hAnsi="GHEA Grapalat"/>
          <w:i/>
          <w:sz w:val="16"/>
        </w:rPr>
        <w:t xml:space="preserve"> </w:t>
      </w:r>
      <w:proofErr w:type="spellStart"/>
      <w:r>
        <w:rPr>
          <w:rFonts w:ascii="GHEA Grapalat" w:hAnsi="GHEA Grapalat"/>
          <w:i/>
          <w:sz w:val="16"/>
        </w:rPr>
        <w:t>ժամկետը</w:t>
      </w:r>
      <w:proofErr w:type="spellEnd"/>
      <w:r>
        <w:rPr>
          <w:rFonts w:ascii="GHEA Grapalat" w:hAnsi="GHEA Grapalat"/>
          <w:i/>
          <w:sz w:val="16"/>
        </w:rPr>
        <w:t xml:space="preserve"> </w:t>
      </w:r>
      <w:proofErr w:type="spellStart"/>
      <w:r>
        <w:rPr>
          <w:rFonts w:ascii="GHEA Grapalat" w:hAnsi="GHEA Grapalat"/>
          <w:i/>
          <w:sz w:val="16"/>
        </w:rPr>
        <w:t>չի</w:t>
      </w:r>
      <w:proofErr w:type="spellEnd"/>
      <w:r>
        <w:rPr>
          <w:rFonts w:ascii="GHEA Grapalat" w:hAnsi="GHEA Grapalat"/>
          <w:i/>
          <w:sz w:val="16"/>
        </w:rPr>
        <w:t xml:space="preserve"> </w:t>
      </w:r>
      <w:proofErr w:type="spellStart"/>
      <w:r>
        <w:rPr>
          <w:rFonts w:ascii="GHEA Grapalat" w:hAnsi="GHEA Grapalat"/>
          <w:i/>
          <w:sz w:val="16"/>
        </w:rPr>
        <w:t>կարող</w:t>
      </w:r>
      <w:proofErr w:type="spellEnd"/>
      <w:r>
        <w:rPr>
          <w:rFonts w:ascii="GHEA Grapalat" w:hAnsi="GHEA Grapalat"/>
          <w:i/>
          <w:sz w:val="16"/>
        </w:rPr>
        <w:t xml:space="preserve"> </w:t>
      </w:r>
      <w:proofErr w:type="spellStart"/>
      <w:r>
        <w:rPr>
          <w:rFonts w:ascii="GHEA Grapalat" w:hAnsi="GHEA Grapalat"/>
          <w:i/>
          <w:sz w:val="16"/>
        </w:rPr>
        <w:t>պակաս</w:t>
      </w:r>
      <w:proofErr w:type="spellEnd"/>
      <w:r>
        <w:rPr>
          <w:rFonts w:ascii="GHEA Grapalat" w:hAnsi="GHEA Grapalat"/>
          <w:i/>
          <w:sz w:val="16"/>
        </w:rPr>
        <w:t xml:space="preserve"> </w:t>
      </w:r>
      <w:proofErr w:type="spellStart"/>
      <w:r>
        <w:rPr>
          <w:rFonts w:ascii="GHEA Grapalat" w:hAnsi="GHEA Grapalat"/>
          <w:i/>
          <w:sz w:val="16"/>
        </w:rPr>
        <w:t>լինել</w:t>
      </w:r>
      <w:proofErr w:type="spellEnd"/>
      <w:r>
        <w:rPr>
          <w:rFonts w:ascii="GHEA Grapalat" w:hAnsi="GHEA Grapalat"/>
          <w:i/>
          <w:sz w:val="16"/>
        </w:rPr>
        <w:t xml:space="preserve"> 10 </w:t>
      </w:r>
      <w:proofErr w:type="spellStart"/>
      <w:r>
        <w:rPr>
          <w:rFonts w:ascii="GHEA Grapalat" w:hAnsi="GHEA Grapalat"/>
          <w:i/>
          <w:sz w:val="16"/>
        </w:rPr>
        <w:t>աշխատանքային</w:t>
      </w:r>
      <w:proofErr w:type="spellEnd"/>
      <w:r>
        <w:rPr>
          <w:rFonts w:ascii="GHEA Grapalat" w:hAnsi="GHEA Grapalat"/>
          <w:i/>
          <w:sz w:val="16"/>
        </w:rPr>
        <w:t xml:space="preserve"> </w:t>
      </w:r>
      <w:proofErr w:type="spellStart"/>
      <w:r>
        <w:rPr>
          <w:rFonts w:ascii="GHEA Grapalat" w:hAnsi="GHEA Grapalat"/>
          <w:i/>
          <w:sz w:val="16"/>
        </w:rPr>
        <w:t>օրից</w:t>
      </w:r>
      <w:proofErr w:type="spellEnd"/>
      <w:r>
        <w:rPr>
          <w:rFonts w:ascii="GHEA Grapalat" w:hAnsi="GHEA Grapalat"/>
          <w:i/>
          <w:sz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755714" w14:textId="77777777" w:rsidR="0049471C" w:rsidRDefault="0049471C">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BDD351F"/>
    <w:multiLevelType w:val="hybridMultilevel"/>
    <w:tmpl w:val="5D6EA402"/>
    <w:lvl w:ilvl="0" w:tplc="0409000D">
      <w:start w:val="1"/>
      <w:numFmt w:val="bullet"/>
      <w:lvlText w:val=""/>
      <w:lvlJc w:val="left"/>
      <w:pPr>
        <w:ind w:left="2160" w:hanging="360"/>
      </w:pPr>
      <w:rPr>
        <w:rFonts w:ascii="Wingdings" w:hAnsi="Wingdings"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start w:val="1"/>
      <w:numFmt w:val="bullet"/>
      <w:lvlText w:val="o"/>
      <w:lvlJc w:val="left"/>
      <w:pPr>
        <w:ind w:left="5040" w:hanging="360"/>
      </w:pPr>
      <w:rPr>
        <w:rFonts w:ascii="Courier New" w:hAnsi="Courier New" w:cs="Courier New" w:hint="default"/>
      </w:rPr>
    </w:lvl>
    <w:lvl w:ilvl="5" w:tplc="04090005">
      <w:start w:val="1"/>
      <w:numFmt w:val="bullet"/>
      <w:lvlText w:val=""/>
      <w:lvlJc w:val="left"/>
      <w:pPr>
        <w:ind w:left="5760" w:hanging="360"/>
      </w:pPr>
      <w:rPr>
        <w:rFonts w:ascii="Wingdings" w:hAnsi="Wingdings" w:hint="default"/>
      </w:rPr>
    </w:lvl>
    <w:lvl w:ilvl="6" w:tplc="04090001">
      <w:start w:val="1"/>
      <w:numFmt w:val="bullet"/>
      <w:lvlText w:val=""/>
      <w:lvlJc w:val="left"/>
      <w:pPr>
        <w:ind w:left="6480" w:hanging="360"/>
      </w:pPr>
      <w:rPr>
        <w:rFonts w:ascii="Symbol" w:hAnsi="Symbol" w:hint="default"/>
      </w:rPr>
    </w:lvl>
    <w:lvl w:ilvl="7" w:tplc="04090003">
      <w:start w:val="1"/>
      <w:numFmt w:val="bullet"/>
      <w:lvlText w:val="o"/>
      <w:lvlJc w:val="left"/>
      <w:pPr>
        <w:ind w:left="7200" w:hanging="360"/>
      </w:pPr>
      <w:rPr>
        <w:rFonts w:ascii="Courier New" w:hAnsi="Courier New" w:cs="Courier New" w:hint="default"/>
      </w:rPr>
    </w:lvl>
    <w:lvl w:ilvl="8" w:tplc="04090005">
      <w:start w:val="1"/>
      <w:numFmt w:val="bullet"/>
      <w:lvlText w:val=""/>
      <w:lvlJc w:val="left"/>
      <w:pPr>
        <w:ind w:left="7920" w:hanging="360"/>
      </w:pPr>
      <w:rPr>
        <w:rFonts w:ascii="Wingdings" w:hAnsi="Wingding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155781"/>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5"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540583402">
    <w:abstractNumId w:val="23"/>
  </w:num>
  <w:num w:numId="2" w16cid:durableId="907303693">
    <w:abstractNumId w:val="9"/>
  </w:num>
  <w:num w:numId="3" w16cid:durableId="376471452">
    <w:abstractNumId w:val="20"/>
  </w:num>
  <w:num w:numId="4" w16cid:durableId="2068216885">
    <w:abstractNumId w:val="17"/>
  </w:num>
  <w:num w:numId="5" w16cid:durableId="1802456785">
    <w:abstractNumId w:val="25"/>
  </w:num>
  <w:num w:numId="6" w16cid:durableId="952518042">
    <w:abstractNumId w:val="23"/>
    <w:lvlOverride w:ilvl="0">
      <w:startOverride w:val="1"/>
    </w:lvlOverride>
    <w:lvlOverride w:ilvl="1"/>
    <w:lvlOverride w:ilvl="2"/>
    <w:lvlOverride w:ilvl="3"/>
    <w:lvlOverride w:ilvl="4"/>
    <w:lvlOverride w:ilvl="5"/>
    <w:lvlOverride w:ilvl="6"/>
    <w:lvlOverride w:ilvl="7"/>
    <w:lvlOverride w:ilvl="8"/>
  </w:num>
  <w:num w:numId="7" w16cid:durableId="126137406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6604203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31092247">
    <w:abstractNumId w:val="19"/>
  </w:num>
  <w:num w:numId="10" w16cid:durableId="2123725956">
    <w:abstractNumId w:val="5"/>
  </w:num>
  <w:num w:numId="11" w16cid:durableId="646473935">
    <w:abstractNumId w:val="7"/>
  </w:num>
  <w:num w:numId="12" w16cid:durableId="336272622">
    <w:abstractNumId w:val="29"/>
  </w:num>
  <w:num w:numId="13" w16cid:durableId="1686444075">
    <w:abstractNumId w:val="26"/>
  </w:num>
  <w:num w:numId="14" w16cid:durableId="1712459057">
    <w:abstractNumId w:val="13"/>
  </w:num>
  <w:num w:numId="15" w16cid:durableId="924844118">
    <w:abstractNumId w:val="27"/>
  </w:num>
  <w:num w:numId="16" w16cid:durableId="1056314095">
    <w:abstractNumId w:val="16"/>
  </w:num>
  <w:num w:numId="17" w16cid:durableId="737098082">
    <w:abstractNumId w:val="6"/>
  </w:num>
  <w:num w:numId="18" w16cid:durableId="303311817">
    <w:abstractNumId w:val="1"/>
  </w:num>
  <w:num w:numId="19" w16cid:durableId="752169807">
    <w:abstractNumId w:val="4"/>
  </w:num>
  <w:num w:numId="20" w16cid:durableId="1634287656">
    <w:abstractNumId w:val="3"/>
  </w:num>
  <w:num w:numId="21" w16cid:durableId="384373814">
    <w:abstractNumId w:val="30"/>
  </w:num>
  <w:num w:numId="22" w16cid:durableId="771246611">
    <w:abstractNumId w:val="28"/>
  </w:num>
  <w:num w:numId="23" w16cid:durableId="1564752374">
    <w:abstractNumId w:val="24"/>
  </w:num>
  <w:num w:numId="24" w16cid:durableId="590509793">
    <w:abstractNumId w:val="0"/>
  </w:num>
  <w:num w:numId="25" w16cid:durableId="636109938">
    <w:abstractNumId w:val="15"/>
  </w:num>
  <w:num w:numId="26" w16cid:durableId="2143768232">
    <w:abstractNumId w:val="18"/>
  </w:num>
  <w:num w:numId="27" w16cid:durableId="1117335691">
    <w:abstractNumId w:val="22"/>
  </w:num>
  <w:num w:numId="28" w16cid:durableId="1721051388">
    <w:abstractNumId w:val="12"/>
  </w:num>
  <w:num w:numId="29" w16cid:durableId="1904024050">
    <w:abstractNumId w:val="10"/>
  </w:num>
  <w:num w:numId="30" w16cid:durableId="1703749818">
    <w:abstractNumId w:val="14"/>
  </w:num>
  <w:num w:numId="31" w16cid:durableId="415858276">
    <w:abstractNumId w:val="21"/>
  </w:num>
  <w:num w:numId="32" w16cid:durableId="1240943629">
    <w:abstractNumId w:val="2"/>
  </w:num>
  <w:num w:numId="33" w16cid:durableId="468549607">
    <w:abstractNumId w:val="11"/>
  </w:num>
  <w:num w:numId="34" w16cid:durableId="460418541">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5570"/>
    <w:rsid w:val="00000071"/>
    <w:rsid w:val="00000345"/>
    <w:rsid w:val="0000037D"/>
    <w:rsid w:val="00000958"/>
    <w:rsid w:val="000013D6"/>
    <w:rsid w:val="000016BB"/>
    <w:rsid w:val="00001908"/>
    <w:rsid w:val="00002C23"/>
    <w:rsid w:val="00002C9C"/>
    <w:rsid w:val="000031E3"/>
    <w:rsid w:val="000033BC"/>
    <w:rsid w:val="00003DF0"/>
    <w:rsid w:val="00003DF9"/>
    <w:rsid w:val="000053ED"/>
    <w:rsid w:val="000058CF"/>
    <w:rsid w:val="00005D30"/>
    <w:rsid w:val="00006873"/>
    <w:rsid w:val="000076A1"/>
    <w:rsid w:val="0000776B"/>
    <w:rsid w:val="000117CC"/>
    <w:rsid w:val="00012347"/>
    <w:rsid w:val="00012E2C"/>
    <w:rsid w:val="00013093"/>
    <w:rsid w:val="000130CB"/>
    <w:rsid w:val="000132F3"/>
    <w:rsid w:val="00013C24"/>
    <w:rsid w:val="00013D71"/>
    <w:rsid w:val="00014775"/>
    <w:rsid w:val="000149F3"/>
    <w:rsid w:val="00015CC3"/>
    <w:rsid w:val="00017484"/>
    <w:rsid w:val="000206DA"/>
    <w:rsid w:val="00020C83"/>
    <w:rsid w:val="00021831"/>
    <w:rsid w:val="00021C2E"/>
    <w:rsid w:val="00023384"/>
    <w:rsid w:val="000238FE"/>
    <w:rsid w:val="000246E6"/>
    <w:rsid w:val="00025353"/>
    <w:rsid w:val="00026351"/>
    <w:rsid w:val="000275BF"/>
    <w:rsid w:val="00030D40"/>
    <w:rsid w:val="000312D9"/>
    <w:rsid w:val="000313A6"/>
    <w:rsid w:val="000330A3"/>
    <w:rsid w:val="00033946"/>
    <w:rsid w:val="00033ABD"/>
    <w:rsid w:val="00033B20"/>
    <w:rsid w:val="0003466E"/>
    <w:rsid w:val="00034CED"/>
    <w:rsid w:val="000356CC"/>
    <w:rsid w:val="00037BD5"/>
    <w:rsid w:val="00037DDE"/>
    <w:rsid w:val="000408D8"/>
    <w:rsid w:val="00042A30"/>
    <w:rsid w:val="0004387F"/>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EA7"/>
    <w:rsid w:val="00060FB1"/>
    <w:rsid w:val="0006220B"/>
    <w:rsid w:val="0006311D"/>
    <w:rsid w:val="00064626"/>
    <w:rsid w:val="00065C3B"/>
    <w:rsid w:val="000677B2"/>
    <w:rsid w:val="0007004B"/>
    <w:rsid w:val="000704B9"/>
    <w:rsid w:val="00070DBB"/>
    <w:rsid w:val="000710BA"/>
    <w:rsid w:val="00071D1C"/>
    <w:rsid w:val="00072497"/>
    <w:rsid w:val="00073430"/>
    <w:rsid w:val="000735B0"/>
    <w:rsid w:val="00073A04"/>
    <w:rsid w:val="00073A09"/>
    <w:rsid w:val="00075997"/>
    <w:rsid w:val="00076211"/>
    <w:rsid w:val="00077062"/>
    <w:rsid w:val="00077BB9"/>
    <w:rsid w:val="00080C4E"/>
    <w:rsid w:val="00080E73"/>
    <w:rsid w:val="000822C1"/>
    <w:rsid w:val="00082ADC"/>
    <w:rsid w:val="00082DE0"/>
    <w:rsid w:val="00082E96"/>
    <w:rsid w:val="000831B3"/>
    <w:rsid w:val="00083558"/>
    <w:rsid w:val="000845F6"/>
    <w:rsid w:val="00084E87"/>
    <w:rsid w:val="00085931"/>
    <w:rsid w:val="00085DA9"/>
    <w:rsid w:val="00086481"/>
    <w:rsid w:val="000878DB"/>
    <w:rsid w:val="00087A30"/>
    <w:rsid w:val="0009109F"/>
    <w:rsid w:val="000911CA"/>
    <w:rsid w:val="00091EBC"/>
    <w:rsid w:val="00092D0A"/>
    <w:rsid w:val="0009380C"/>
    <w:rsid w:val="0009449B"/>
    <w:rsid w:val="000946A3"/>
    <w:rsid w:val="000952D8"/>
    <w:rsid w:val="00095EB1"/>
    <w:rsid w:val="00096865"/>
    <w:rsid w:val="00097DE8"/>
    <w:rsid w:val="000A025B"/>
    <w:rsid w:val="000A37CE"/>
    <w:rsid w:val="000A5226"/>
    <w:rsid w:val="000A5B16"/>
    <w:rsid w:val="000A6B75"/>
    <w:rsid w:val="000A72AD"/>
    <w:rsid w:val="000A7528"/>
    <w:rsid w:val="000B033F"/>
    <w:rsid w:val="000B1088"/>
    <w:rsid w:val="000B259E"/>
    <w:rsid w:val="000B5AE5"/>
    <w:rsid w:val="000B700B"/>
    <w:rsid w:val="000B7641"/>
    <w:rsid w:val="000B7C54"/>
    <w:rsid w:val="000C0396"/>
    <w:rsid w:val="000C062F"/>
    <w:rsid w:val="000C0A9D"/>
    <w:rsid w:val="000C165F"/>
    <w:rsid w:val="000C36C6"/>
    <w:rsid w:val="000C51A3"/>
    <w:rsid w:val="000C52EB"/>
    <w:rsid w:val="000C5A09"/>
    <w:rsid w:val="000C6F81"/>
    <w:rsid w:val="000C760E"/>
    <w:rsid w:val="000D07E4"/>
    <w:rsid w:val="000D10F1"/>
    <w:rsid w:val="000D16B6"/>
    <w:rsid w:val="000D2054"/>
    <w:rsid w:val="000D2527"/>
    <w:rsid w:val="000D3188"/>
    <w:rsid w:val="000D34C8"/>
    <w:rsid w:val="000D3B6D"/>
    <w:rsid w:val="000D4471"/>
    <w:rsid w:val="000D50A0"/>
    <w:rsid w:val="000D52A5"/>
    <w:rsid w:val="000D5766"/>
    <w:rsid w:val="000D590A"/>
    <w:rsid w:val="000D6A89"/>
    <w:rsid w:val="000D6C21"/>
    <w:rsid w:val="000D701E"/>
    <w:rsid w:val="000D77C1"/>
    <w:rsid w:val="000E08D1"/>
    <w:rsid w:val="000E1989"/>
    <w:rsid w:val="000E1C31"/>
    <w:rsid w:val="000E21E6"/>
    <w:rsid w:val="000E22D2"/>
    <w:rsid w:val="000E2416"/>
    <w:rsid w:val="000E2427"/>
    <w:rsid w:val="000E267C"/>
    <w:rsid w:val="000E2D7B"/>
    <w:rsid w:val="000E308B"/>
    <w:rsid w:val="000E3D1E"/>
    <w:rsid w:val="000E3F9A"/>
    <w:rsid w:val="000E426E"/>
    <w:rsid w:val="000E4C35"/>
    <w:rsid w:val="000E5257"/>
    <w:rsid w:val="000E5C08"/>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5E8"/>
    <w:rsid w:val="000F7AE0"/>
    <w:rsid w:val="0010050E"/>
    <w:rsid w:val="00100688"/>
    <w:rsid w:val="001010E0"/>
    <w:rsid w:val="00101445"/>
    <w:rsid w:val="00101C9A"/>
    <w:rsid w:val="00101F06"/>
    <w:rsid w:val="00102291"/>
    <w:rsid w:val="00102DF6"/>
    <w:rsid w:val="0010323D"/>
    <w:rsid w:val="00104861"/>
    <w:rsid w:val="00106365"/>
    <w:rsid w:val="00106D44"/>
    <w:rsid w:val="00106DEE"/>
    <w:rsid w:val="00106F3B"/>
    <w:rsid w:val="00110D13"/>
    <w:rsid w:val="00112726"/>
    <w:rsid w:val="00113F0D"/>
    <w:rsid w:val="00115905"/>
    <w:rsid w:val="001159FA"/>
    <w:rsid w:val="0011611E"/>
    <w:rsid w:val="00116E47"/>
    <w:rsid w:val="00117020"/>
    <w:rsid w:val="00117964"/>
    <w:rsid w:val="00117DAA"/>
    <w:rsid w:val="00120F8A"/>
    <w:rsid w:val="001242C4"/>
    <w:rsid w:val="00124461"/>
    <w:rsid w:val="001276C9"/>
    <w:rsid w:val="00130202"/>
    <w:rsid w:val="001305C6"/>
    <w:rsid w:val="00131E9C"/>
    <w:rsid w:val="00132FA8"/>
    <w:rsid w:val="00133A5A"/>
    <w:rsid w:val="00133A7E"/>
    <w:rsid w:val="00133CE4"/>
    <w:rsid w:val="00134D6E"/>
    <w:rsid w:val="00134DC5"/>
    <w:rsid w:val="001355F9"/>
    <w:rsid w:val="00135840"/>
    <w:rsid w:val="001369CB"/>
    <w:rsid w:val="001377BA"/>
    <w:rsid w:val="00137A5C"/>
    <w:rsid w:val="001402B5"/>
    <w:rsid w:val="00140C2E"/>
    <w:rsid w:val="00142496"/>
    <w:rsid w:val="00143BD7"/>
    <w:rsid w:val="00143C0A"/>
    <w:rsid w:val="00143E8C"/>
    <w:rsid w:val="00144544"/>
    <w:rsid w:val="0014472E"/>
    <w:rsid w:val="00144F73"/>
    <w:rsid w:val="001458D6"/>
    <w:rsid w:val="00145CC3"/>
    <w:rsid w:val="00146F8D"/>
    <w:rsid w:val="00147CD0"/>
    <w:rsid w:val="00147F14"/>
    <w:rsid w:val="00150CBE"/>
    <w:rsid w:val="001514D1"/>
    <w:rsid w:val="001515DE"/>
    <w:rsid w:val="001516D3"/>
    <w:rsid w:val="00151E1B"/>
    <w:rsid w:val="001522CE"/>
    <w:rsid w:val="00152564"/>
    <w:rsid w:val="00153A85"/>
    <w:rsid w:val="00153C87"/>
    <w:rsid w:val="0015453B"/>
    <w:rsid w:val="001557AE"/>
    <w:rsid w:val="0015583C"/>
    <w:rsid w:val="0015589E"/>
    <w:rsid w:val="00155C35"/>
    <w:rsid w:val="001561A5"/>
    <w:rsid w:val="001561BB"/>
    <w:rsid w:val="001578A1"/>
    <w:rsid w:val="001578D4"/>
    <w:rsid w:val="001600C2"/>
    <w:rsid w:val="001600FF"/>
    <w:rsid w:val="0016055A"/>
    <w:rsid w:val="001609F6"/>
    <w:rsid w:val="00160AE4"/>
    <w:rsid w:val="00160BB4"/>
    <w:rsid w:val="0016111C"/>
    <w:rsid w:val="00161428"/>
    <w:rsid w:val="00161441"/>
    <w:rsid w:val="00161FE4"/>
    <w:rsid w:val="001635B8"/>
    <w:rsid w:val="00164BBC"/>
    <w:rsid w:val="0016519F"/>
    <w:rsid w:val="001657A2"/>
    <w:rsid w:val="001669C1"/>
    <w:rsid w:val="001679A6"/>
    <w:rsid w:val="001724D7"/>
    <w:rsid w:val="00172BD7"/>
    <w:rsid w:val="001732FB"/>
    <w:rsid w:val="00174744"/>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22F3"/>
    <w:rsid w:val="001825E8"/>
    <w:rsid w:val="00183004"/>
    <w:rsid w:val="0018301A"/>
    <w:rsid w:val="001830FF"/>
    <w:rsid w:val="00183FEA"/>
    <w:rsid w:val="00184749"/>
    <w:rsid w:val="00184D18"/>
    <w:rsid w:val="00184F17"/>
    <w:rsid w:val="00185684"/>
    <w:rsid w:val="0018591C"/>
    <w:rsid w:val="00185DF9"/>
    <w:rsid w:val="00185FEC"/>
    <w:rsid w:val="00186C1B"/>
    <w:rsid w:val="00191D5F"/>
    <w:rsid w:val="00192606"/>
    <w:rsid w:val="00192A1F"/>
    <w:rsid w:val="001932A7"/>
    <w:rsid w:val="00193871"/>
    <w:rsid w:val="0019419E"/>
    <w:rsid w:val="00194598"/>
    <w:rsid w:val="00194C6E"/>
    <w:rsid w:val="00194DBD"/>
    <w:rsid w:val="00195835"/>
    <w:rsid w:val="00195E9D"/>
    <w:rsid w:val="00195F24"/>
    <w:rsid w:val="00196487"/>
    <w:rsid w:val="001968ED"/>
    <w:rsid w:val="001A0A5F"/>
    <w:rsid w:val="001A23A6"/>
    <w:rsid w:val="001A2579"/>
    <w:rsid w:val="001A2F72"/>
    <w:rsid w:val="001A3FEC"/>
    <w:rsid w:val="001A43A4"/>
    <w:rsid w:val="001A4EF7"/>
    <w:rsid w:val="001A5BC8"/>
    <w:rsid w:val="001A5C02"/>
    <w:rsid w:val="001B0D9A"/>
    <w:rsid w:val="001B1370"/>
    <w:rsid w:val="001B1FC4"/>
    <w:rsid w:val="001B21A3"/>
    <w:rsid w:val="001B37D2"/>
    <w:rsid w:val="001B4542"/>
    <w:rsid w:val="001B45A9"/>
    <w:rsid w:val="001B478E"/>
    <w:rsid w:val="001B6FCF"/>
    <w:rsid w:val="001B7698"/>
    <w:rsid w:val="001C02ED"/>
    <w:rsid w:val="001C07C6"/>
    <w:rsid w:val="001C0849"/>
    <w:rsid w:val="001C0B2D"/>
    <w:rsid w:val="001C277A"/>
    <w:rsid w:val="001C302C"/>
    <w:rsid w:val="001C3D83"/>
    <w:rsid w:val="001C3F6C"/>
    <w:rsid w:val="001C6C36"/>
    <w:rsid w:val="001C76F7"/>
    <w:rsid w:val="001C7C1A"/>
    <w:rsid w:val="001D1139"/>
    <w:rsid w:val="001D1D00"/>
    <w:rsid w:val="001D2074"/>
    <w:rsid w:val="001D2D62"/>
    <w:rsid w:val="001D46C6"/>
    <w:rsid w:val="001D5FF7"/>
    <w:rsid w:val="001D6531"/>
    <w:rsid w:val="001D7228"/>
    <w:rsid w:val="001D74FA"/>
    <w:rsid w:val="001D78C5"/>
    <w:rsid w:val="001E0216"/>
    <w:rsid w:val="001E1735"/>
    <w:rsid w:val="001E17BA"/>
    <w:rsid w:val="001E2794"/>
    <w:rsid w:val="001E2814"/>
    <w:rsid w:val="001E412B"/>
    <w:rsid w:val="001E55B2"/>
    <w:rsid w:val="001E5866"/>
    <w:rsid w:val="001E7733"/>
    <w:rsid w:val="001F0335"/>
    <w:rsid w:val="001F0371"/>
    <w:rsid w:val="001F1DF0"/>
    <w:rsid w:val="001F25A9"/>
    <w:rsid w:val="001F2D87"/>
    <w:rsid w:val="001F3237"/>
    <w:rsid w:val="001F386B"/>
    <w:rsid w:val="001F4600"/>
    <w:rsid w:val="001F5FDE"/>
    <w:rsid w:val="001F6578"/>
    <w:rsid w:val="001F760C"/>
    <w:rsid w:val="001F7800"/>
    <w:rsid w:val="00200AF6"/>
    <w:rsid w:val="00201683"/>
    <w:rsid w:val="002017CB"/>
    <w:rsid w:val="00201DA0"/>
    <w:rsid w:val="00201F2E"/>
    <w:rsid w:val="00202F4D"/>
    <w:rsid w:val="002032CE"/>
    <w:rsid w:val="00203917"/>
    <w:rsid w:val="00203E9C"/>
    <w:rsid w:val="00204B03"/>
    <w:rsid w:val="00204E53"/>
    <w:rsid w:val="002055F6"/>
    <w:rsid w:val="00205689"/>
    <w:rsid w:val="0020701A"/>
    <w:rsid w:val="00207CF7"/>
    <w:rsid w:val="002100B3"/>
    <w:rsid w:val="002101F2"/>
    <w:rsid w:val="002106E6"/>
    <w:rsid w:val="00210F0C"/>
    <w:rsid w:val="00211425"/>
    <w:rsid w:val="002115A9"/>
    <w:rsid w:val="002137E6"/>
    <w:rsid w:val="00213EB8"/>
    <w:rsid w:val="002159BC"/>
    <w:rsid w:val="00216417"/>
    <w:rsid w:val="00217530"/>
    <w:rsid w:val="00217710"/>
    <w:rsid w:val="0021795E"/>
    <w:rsid w:val="00220491"/>
    <w:rsid w:val="002207A3"/>
    <w:rsid w:val="00220ACB"/>
    <w:rsid w:val="00220C7C"/>
    <w:rsid w:val="002218FE"/>
    <w:rsid w:val="002240AB"/>
    <w:rsid w:val="002250D8"/>
    <w:rsid w:val="0022515E"/>
    <w:rsid w:val="002252CD"/>
    <w:rsid w:val="00226412"/>
    <w:rsid w:val="002273AD"/>
    <w:rsid w:val="0022770A"/>
    <w:rsid w:val="00227C9F"/>
    <w:rsid w:val="00230B12"/>
    <w:rsid w:val="00230C8F"/>
    <w:rsid w:val="0023252B"/>
    <w:rsid w:val="002330D0"/>
    <w:rsid w:val="0023354E"/>
    <w:rsid w:val="0023571C"/>
    <w:rsid w:val="00236B75"/>
    <w:rsid w:val="0024027D"/>
    <w:rsid w:val="00240289"/>
    <w:rsid w:val="0024041A"/>
    <w:rsid w:val="0024186B"/>
    <w:rsid w:val="0024205E"/>
    <w:rsid w:val="00242553"/>
    <w:rsid w:val="0024433C"/>
    <w:rsid w:val="00244642"/>
    <w:rsid w:val="00244B38"/>
    <w:rsid w:val="00246F46"/>
    <w:rsid w:val="00250215"/>
    <w:rsid w:val="0025145E"/>
    <w:rsid w:val="00251E84"/>
    <w:rsid w:val="002523E7"/>
    <w:rsid w:val="00252C9C"/>
    <w:rsid w:val="002542AE"/>
    <w:rsid w:val="00254A36"/>
    <w:rsid w:val="002559B9"/>
    <w:rsid w:val="00257773"/>
    <w:rsid w:val="00260569"/>
    <w:rsid w:val="00260E64"/>
    <w:rsid w:val="00260EEB"/>
    <w:rsid w:val="00260FA1"/>
    <w:rsid w:val="00261272"/>
    <w:rsid w:val="0026158D"/>
    <w:rsid w:val="00263035"/>
    <w:rsid w:val="00263094"/>
    <w:rsid w:val="0026341C"/>
    <w:rsid w:val="00263447"/>
    <w:rsid w:val="00263D72"/>
    <w:rsid w:val="00263E28"/>
    <w:rsid w:val="0026426F"/>
    <w:rsid w:val="0026557B"/>
    <w:rsid w:val="00265A5A"/>
    <w:rsid w:val="00265D18"/>
    <w:rsid w:val="002665A4"/>
    <w:rsid w:val="0027052A"/>
    <w:rsid w:val="00270AF6"/>
    <w:rsid w:val="00270D59"/>
    <w:rsid w:val="00271DF6"/>
    <w:rsid w:val="0027208C"/>
    <w:rsid w:val="002724E1"/>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47A"/>
    <w:rsid w:val="00281740"/>
    <w:rsid w:val="00281D16"/>
    <w:rsid w:val="00283198"/>
    <w:rsid w:val="00283E26"/>
    <w:rsid w:val="00283F0A"/>
    <w:rsid w:val="002846B1"/>
    <w:rsid w:val="00285376"/>
    <w:rsid w:val="00285D2B"/>
    <w:rsid w:val="00286AD3"/>
    <w:rsid w:val="0028726A"/>
    <w:rsid w:val="002877FC"/>
    <w:rsid w:val="00287968"/>
    <w:rsid w:val="0029025A"/>
    <w:rsid w:val="00291919"/>
    <w:rsid w:val="00291EFF"/>
    <w:rsid w:val="002926D4"/>
    <w:rsid w:val="00293262"/>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880"/>
    <w:rsid w:val="002A5F5B"/>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4C1"/>
    <w:rsid w:val="002B5F87"/>
    <w:rsid w:val="002B7388"/>
    <w:rsid w:val="002B7594"/>
    <w:rsid w:val="002C071B"/>
    <w:rsid w:val="002C0DD6"/>
    <w:rsid w:val="002C1050"/>
    <w:rsid w:val="002C1AE5"/>
    <w:rsid w:val="002C205F"/>
    <w:rsid w:val="002C27EB"/>
    <w:rsid w:val="002C2AAB"/>
    <w:rsid w:val="002C2C6F"/>
    <w:rsid w:val="002C38F4"/>
    <w:rsid w:val="002C3CAA"/>
    <w:rsid w:val="002C4DBF"/>
    <w:rsid w:val="002C6CF7"/>
    <w:rsid w:val="002C7037"/>
    <w:rsid w:val="002D02FE"/>
    <w:rsid w:val="002D1AAA"/>
    <w:rsid w:val="002D20E8"/>
    <w:rsid w:val="002D236D"/>
    <w:rsid w:val="002D3C61"/>
    <w:rsid w:val="002D4250"/>
    <w:rsid w:val="002D4481"/>
    <w:rsid w:val="002D4575"/>
    <w:rsid w:val="002D5CF0"/>
    <w:rsid w:val="002D601F"/>
    <w:rsid w:val="002D68B9"/>
    <w:rsid w:val="002E0768"/>
    <w:rsid w:val="002E0877"/>
    <w:rsid w:val="002E0966"/>
    <w:rsid w:val="002E11D1"/>
    <w:rsid w:val="002E3165"/>
    <w:rsid w:val="002E4305"/>
    <w:rsid w:val="002E530A"/>
    <w:rsid w:val="002E531D"/>
    <w:rsid w:val="002E57FD"/>
    <w:rsid w:val="002E67D3"/>
    <w:rsid w:val="002E7EE1"/>
    <w:rsid w:val="002F1AB3"/>
    <w:rsid w:val="002F2AD2"/>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463"/>
    <w:rsid w:val="00305E59"/>
    <w:rsid w:val="00305F6D"/>
    <w:rsid w:val="003064D4"/>
    <w:rsid w:val="00307F3C"/>
    <w:rsid w:val="003101E4"/>
    <w:rsid w:val="00310A82"/>
    <w:rsid w:val="00310B6E"/>
    <w:rsid w:val="00310ED2"/>
    <w:rsid w:val="00311076"/>
    <w:rsid w:val="003141B6"/>
    <w:rsid w:val="00316381"/>
    <w:rsid w:val="003169A4"/>
    <w:rsid w:val="003173E0"/>
    <w:rsid w:val="0032071C"/>
    <w:rsid w:val="00321A56"/>
    <w:rsid w:val="00321B20"/>
    <w:rsid w:val="00323B33"/>
    <w:rsid w:val="00324445"/>
    <w:rsid w:val="00325546"/>
    <w:rsid w:val="003255E1"/>
    <w:rsid w:val="003257F0"/>
    <w:rsid w:val="003259C5"/>
    <w:rsid w:val="00325CC0"/>
    <w:rsid w:val="00325E65"/>
    <w:rsid w:val="00326507"/>
    <w:rsid w:val="00327436"/>
    <w:rsid w:val="003275D4"/>
    <w:rsid w:val="003278BB"/>
    <w:rsid w:val="003319E2"/>
    <w:rsid w:val="00333314"/>
    <w:rsid w:val="00334564"/>
    <w:rsid w:val="00334B2F"/>
    <w:rsid w:val="0033571F"/>
    <w:rsid w:val="00335C2A"/>
    <w:rsid w:val="00336F9A"/>
    <w:rsid w:val="00340083"/>
    <w:rsid w:val="003414F9"/>
    <w:rsid w:val="0034164E"/>
    <w:rsid w:val="00341A74"/>
    <w:rsid w:val="00341D7A"/>
    <w:rsid w:val="00341ED4"/>
    <w:rsid w:val="003427DF"/>
    <w:rsid w:val="003436A5"/>
    <w:rsid w:val="00345909"/>
    <w:rsid w:val="003468B8"/>
    <w:rsid w:val="00347499"/>
    <w:rsid w:val="0034777A"/>
    <w:rsid w:val="00350018"/>
    <w:rsid w:val="003500D1"/>
    <w:rsid w:val="00350C85"/>
    <w:rsid w:val="00352DB8"/>
    <w:rsid w:val="00353890"/>
    <w:rsid w:val="00355533"/>
    <w:rsid w:val="0035555B"/>
    <w:rsid w:val="003572A0"/>
    <w:rsid w:val="003579C1"/>
    <w:rsid w:val="00357A33"/>
    <w:rsid w:val="00357AA2"/>
    <w:rsid w:val="00357C32"/>
    <w:rsid w:val="00357D48"/>
    <w:rsid w:val="00357E1B"/>
    <w:rsid w:val="003610B1"/>
    <w:rsid w:val="00361308"/>
    <w:rsid w:val="00362238"/>
    <w:rsid w:val="0036230B"/>
    <w:rsid w:val="00362394"/>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15C"/>
    <w:rsid w:val="00376D5B"/>
    <w:rsid w:val="00380721"/>
    <w:rsid w:val="00381658"/>
    <w:rsid w:val="0038317B"/>
    <w:rsid w:val="00383A89"/>
    <w:rsid w:val="0038400D"/>
    <w:rsid w:val="0038438D"/>
    <w:rsid w:val="003850A0"/>
    <w:rsid w:val="0038517B"/>
    <w:rsid w:val="0038579B"/>
    <w:rsid w:val="003862E0"/>
    <w:rsid w:val="00386369"/>
    <w:rsid w:val="00386E4B"/>
    <w:rsid w:val="003871DA"/>
    <w:rsid w:val="00387F66"/>
    <w:rsid w:val="00391172"/>
    <w:rsid w:val="00391E56"/>
    <w:rsid w:val="00392525"/>
    <w:rsid w:val="00392695"/>
    <w:rsid w:val="00392B56"/>
    <w:rsid w:val="0039338D"/>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1FC0"/>
    <w:rsid w:val="003B392D"/>
    <w:rsid w:val="003B3A13"/>
    <w:rsid w:val="003B4A74"/>
    <w:rsid w:val="003B5430"/>
    <w:rsid w:val="003B585C"/>
    <w:rsid w:val="003B5AE9"/>
    <w:rsid w:val="003B60D5"/>
    <w:rsid w:val="003B672B"/>
    <w:rsid w:val="003B6791"/>
    <w:rsid w:val="003B681E"/>
    <w:rsid w:val="003B7086"/>
    <w:rsid w:val="003B7D9D"/>
    <w:rsid w:val="003C11FC"/>
    <w:rsid w:val="003C1322"/>
    <w:rsid w:val="003C14BE"/>
    <w:rsid w:val="003C21AC"/>
    <w:rsid w:val="003C29C6"/>
    <w:rsid w:val="003C2B7E"/>
    <w:rsid w:val="003C2BAE"/>
    <w:rsid w:val="003C2BDB"/>
    <w:rsid w:val="003C2BDC"/>
    <w:rsid w:val="003C3660"/>
    <w:rsid w:val="003C3E7A"/>
    <w:rsid w:val="003C4576"/>
    <w:rsid w:val="003C53D4"/>
    <w:rsid w:val="003C5E16"/>
    <w:rsid w:val="003C6336"/>
    <w:rsid w:val="003C66CF"/>
    <w:rsid w:val="003C6A92"/>
    <w:rsid w:val="003C7160"/>
    <w:rsid w:val="003D0075"/>
    <w:rsid w:val="003D0940"/>
    <w:rsid w:val="003D14E9"/>
    <w:rsid w:val="003D1BB7"/>
    <w:rsid w:val="003D1CF4"/>
    <w:rsid w:val="003D1FE3"/>
    <w:rsid w:val="003D39F7"/>
    <w:rsid w:val="003D41DE"/>
    <w:rsid w:val="003D4374"/>
    <w:rsid w:val="003D56A5"/>
    <w:rsid w:val="003D5E7F"/>
    <w:rsid w:val="003D6DCF"/>
    <w:rsid w:val="003D7720"/>
    <w:rsid w:val="003D7F8E"/>
    <w:rsid w:val="003E01D5"/>
    <w:rsid w:val="003E029A"/>
    <w:rsid w:val="003E093F"/>
    <w:rsid w:val="003E1421"/>
    <w:rsid w:val="003E1BE2"/>
    <w:rsid w:val="003E246C"/>
    <w:rsid w:val="003E2931"/>
    <w:rsid w:val="003E2C3B"/>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9B4"/>
    <w:rsid w:val="003F7B41"/>
    <w:rsid w:val="0040112D"/>
    <w:rsid w:val="00401BA5"/>
    <w:rsid w:val="00402079"/>
    <w:rsid w:val="004021AA"/>
    <w:rsid w:val="00402941"/>
    <w:rsid w:val="00402AD9"/>
    <w:rsid w:val="00403109"/>
    <w:rsid w:val="004055C1"/>
    <w:rsid w:val="00405996"/>
    <w:rsid w:val="004064ED"/>
    <w:rsid w:val="00406652"/>
    <w:rsid w:val="004068F5"/>
    <w:rsid w:val="00406C77"/>
    <w:rsid w:val="004072C8"/>
    <w:rsid w:val="0040761D"/>
    <w:rsid w:val="0040799E"/>
    <w:rsid w:val="00407F37"/>
    <w:rsid w:val="004107A0"/>
    <w:rsid w:val="00410869"/>
    <w:rsid w:val="00410B68"/>
    <w:rsid w:val="00410FAF"/>
    <w:rsid w:val="004110AC"/>
    <w:rsid w:val="00411D9D"/>
    <w:rsid w:val="00412D6A"/>
    <w:rsid w:val="004134BB"/>
    <w:rsid w:val="004136CF"/>
    <w:rsid w:val="00413A8A"/>
    <w:rsid w:val="00415953"/>
    <w:rsid w:val="00416F1E"/>
    <w:rsid w:val="00417553"/>
    <w:rsid w:val="004175B6"/>
    <w:rsid w:val="0042084B"/>
    <w:rsid w:val="00424EFE"/>
    <w:rsid w:val="00425F49"/>
    <w:rsid w:val="00427EAA"/>
    <w:rsid w:val="004303CA"/>
    <w:rsid w:val="004306D6"/>
    <w:rsid w:val="00431998"/>
    <w:rsid w:val="004320F2"/>
    <w:rsid w:val="00433F39"/>
    <w:rsid w:val="00434D1C"/>
    <w:rsid w:val="0043558D"/>
    <w:rsid w:val="004361D6"/>
    <w:rsid w:val="0043641B"/>
    <w:rsid w:val="00436DA1"/>
    <w:rsid w:val="00436DF8"/>
    <w:rsid w:val="00437CDB"/>
    <w:rsid w:val="00440390"/>
    <w:rsid w:val="00441C20"/>
    <w:rsid w:val="00441CC1"/>
    <w:rsid w:val="00441D04"/>
    <w:rsid w:val="00443208"/>
    <w:rsid w:val="00443B7A"/>
    <w:rsid w:val="00444069"/>
    <w:rsid w:val="00444EBF"/>
    <w:rsid w:val="004454D8"/>
    <w:rsid w:val="0044556F"/>
    <w:rsid w:val="0044660E"/>
    <w:rsid w:val="00447808"/>
    <w:rsid w:val="00447FFD"/>
    <w:rsid w:val="004504F0"/>
    <w:rsid w:val="0045071F"/>
    <w:rsid w:val="00452896"/>
    <w:rsid w:val="00454D73"/>
    <w:rsid w:val="0045525D"/>
    <w:rsid w:val="004553DE"/>
    <w:rsid w:val="004567B2"/>
    <w:rsid w:val="00457745"/>
    <w:rsid w:val="004605D7"/>
    <w:rsid w:val="00460CA5"/>
    <w:rsid w:val="00460FF1"/>
    <w:rsid w:val="004613D6"/>
    <w:rsid w:val="0046188C"/>
    <w:rsid w:val="00463606"/>
    <w:rsid w:val="004636DA"/>
    <w:rsid w:val="00463808"/>
    <w:rsid w:val="00463B0B"/>
    <w:rsid w:val="00463EDD"/>
    <w:rsid w:val="0046481A"/>
    <w:rsid w:val="004648BD"/>
    <w:rsid w:val="00464BB8"/>
    <w:rsid w:val="00464D3A"/>
    <w:rsid w:val="00464DA7"/>
    <w:rsid w:val="0046522E"/>
    <w:rsid w:val="004654B8"/>
    <w:rsid w:val="0046586E"/>
    <w:rsid w:val="00466714"/>
    <w:rsid w:val="00466BE6"/>
    <w:rsid w:val="004672FC"/>
    <w:rsid w:val="004678A5"/>
    <w:rsid w:val="00467B47"/>
    <w:rsid w:val="0047117B"/>
    <w:rsid w:val="00471624"/>
    <w:rsid w:val="00471867"/>
    <w:rsid w:val="004722BC"/>
    <w:rsid w:val="00472963"/>
    <w:rsid w:val="00472E68"/>
    <w:rsid w:val="00473CF5"/>
    <w:rsid w:val="004749BD"/>
    <w:rsid w:val="00474C96"/>
    <w:rsid w:val="00475591"/>
    <w:rsid w:val="0047619C"/>
    <w:rsid w:val="00476579"/>
    <w:rsid w:val="00476A47"/>
    <w:rsid w:val="004772F9"/>
    <w:rsid w:val="00480162"/>
    <w:rsid w:val="004813B3"/>
    <w:rsid w:val="004832A7"/>
    <w:rsid w:val="00483944"/>
    <w:rsid w:val="004840DB"/>
    <w:rsid w:val="0048419C"/>
    <w:rsid w:val="00484FED"/>
    <w:rsid w:val="004859E2"/>
    <w:rsid w:val="00485BCE"/>
    <w:rsid w:val="004863E1"/>
    <w:rsid w:val="00486B55"/>
    <w:rsid w:val="004874EC"/>
    <w:rsid w:val="0049223B"/>
    <w:rsid w:val="004929E4"/>
    <w:rsid w:val="00493AF9"/>
    <w:rsid w:val="0049471C"/>
    <w:rsid w:val="00496062"/>
    <w:rsid w:val="00496E18"/>
    <w:rsid w:val="004974D8"/>
    <w:rsid w:val="004A1734"/>
    <w:rsid w:val="004A1C5D"/>
    <w:rsid w:val="004A1CC7"/>
    <w:rsid w:val="004A3051"/>
    <w:rsid w:val="004A712A"/>
    <w:rsid w:val="004A7722"/>
    <w:rsid w:val="004B2363"/>
    <w:rsid w:val="004B28E1"/>
    <w:rsid w:val="004B2F56"/>
    <w:rsid w:val="004B383E"/>
    <w:rsid w:val="004B4580"/>
    <w:rsid w:val="004B5522"/>
    <w:rsid w:val="004B5AF3"/>
    <w:rsid w:val="004B61C2"/>
    <w:rsid w:val="004B63F4"/>
    <w:rsid w:val="004B6D52"/>
    <w:rsid w:val="004B7B69"/>
    <w:rsid w:val="004B7C9F"/>
    <w:rsid w:val="004C090C"/>
    <w:rsid w:val="004C1544"/>
    <w:rsid w:val="004C17D2"/>
    <w:rsid w:val="004C1D9B"/>
    <w:rsid w:val="004C217A"/>
    <w:rsid w:val="004C35CD"/>
    <w:rsid w:val="004C3803"/>
    <w:rsid w:val="004C5CF3"/>
    <w:rsid w:val="004C77DB"/>
    <w:rsid w:val="004D0281"/>
    <w:rsid w:val="004D0AE2"/>
    <w:rsid w:val="004D1C32"/>
    <w:rsid w:val="004D1E87"/>
    <w:rsid w:val="004D2727"/>
    <w:rsid w:val="004D28BA"/>
    <w:rsid w:val="004D2B4B"/>
    <w:rsid w:val="004D304E"/>
    <w:rsid w:val="004D557A"/>
    <w:rsid w:val="004D5671"/>
    <w:rsid w:val="004D5D9B"/>
    <w:rsid w:val="004D5F48"/>
    <w:rsid w:val="004D6073"/>
    <w:rsid w:val="004D640E"/>
    <w:rsid w:val="004D7784"/>
    <w:rsid w:val="004D77AD"/>
    <w:rsid w:val="004E048F"/>
    <w:rsid w:val="004E0603"/>
    <w:rsid w:val="004E144F"/>
    <w:rsid w:val="004E1503"/>
    <w:rsid w:val="004E1977"/>
    <w:rsid w:val="004E1B0A"/>
    <w:rsid w:val="004E1C8E"/>
    <w:rsid w:val="004E27C5"/>
    <w:rsid w:val="004E2FC6"/>
    <w:rsid w:val="004E386A"/>
    <w:rsid w:val="004E4706"/>
    <w:rsid w:val="004E54F5"/>
    <w:rsid w:val="004E5843"/>
    <w:rsid w:val="004E649B"/>
    <w:rsid w:val="004E6A12"/>
    <w:rsid w:val="004E6E9A"/>
    <w:rsid w:val="004F1DB0"/>
    <w:rsid w:val="004F2130"/>
    <w:rsid w:val="004F2639"/>
    <w:rsid w:val="004F2E2A"/>
    <w:rsid w:val="004F30DA"/>
    <w:rsid w:val="004F3B83"/>
    <w:rsid w:val="004F4D14"/>
    <w:rsid w:val="004F5190"/>
    <w:rsid w:val="004F5518"/>
    <w:rsid w:val="004F5616"/>
    <w:rsid w:val="004F5648"/>
    <w:rsid w:val="004F5ED2"/>
    <w:rsid w:val="004F78EF"/>
    <w:rsid w:val="00501516"/>
    <w:rsid w:val="0050161D"/>
    <w:rsid w:val="00501A05"/>
    <w:rsid w:val="00502330"/>
    <w:rsid w:val="00502397"/>
    <w:rsid w:val="005024D2"/>
    <w:rsid w:val="00503BFB"/>
    <w:rsid w:val="0050401E"/>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598"/>
    <w:rsid w:val="00514B2A"/>
    <w:rsid w:val="0051520A"/>
    <w:rsid w:val="005162B1"/>
    <w:rsid w:val="005167C7"/>
    <w:rsid w:val="00516DDC"/>
    <w:rsid w:val="005170DF"/>
    <w:rsid w:val="005170F3"/>
    <w:rsid w:val="00520BDB"/>
    <w:rsid w:val="005215E3"/>
    <w:rsid w:val="005216EB"/>
    <w:rsid w:val="005230A8"/>
    <w:rsid w:val="00523563"/>
    <w:rsid w:val="005236FD"/>
    <w:rsid w:val="00523E90"/>
    <w:rsid w:val="00524982"/>
    <w:rsid w:val="00524995"/>
    <w:rsid w:val="00524DDF"/>
    <w:rsid w:val="00524EFA"/>
    <w:rsid w:val="005250B5"/>
    <w:rsid w:val="0052546C"/>
    <w:rsid w:val="00525BD2"/>
    <w:rsid w:val="0053039D"/>
    <w:rsid w:val="00530C17"/>
    <w:rsid w:val="00530DA1"/>
    <w:rsid w:val="00530F97"/>
    <w:rsid w:val="0053262C"/>
    <w:rsid w:val="00533989"/>
    <w:rsid w:val="00534395"/>
    <w:rsid w:val="00534468"/>
    <w:rsid w:val="005358F5"/>
    <w:rsid w:val="00536021"/>
    <w:rsid w:val="0053699F"/>
    <w:rsid w:val="00536BFB"/>
    <w:rsid w:val="00536CCF"/>
    <w:rsid w:val="00536FD1"/>
    <w:rsid w:val="005370DC"/>
    <w:rsid w:val="00537173"/>
    <w:rsid w:val="00537694"/>
    <w:rsid w:val="005378EA"/>
    <w:rsid w:val="00537D28"/>
    <w:rsid w:val="00537E15"/>
    <w:rsid w:val="00540468"/>
    <w:rsid w:val="005409F4"/>
    <w:rsid w:val="00540D68"/>
    <w:rsid w:val="00541822"/>
    <w:rsid w:val="0054207A"/>
    <w:rsid w:val="005422AF"/>
    <w:rsid w:val="00542491"/>
    <w:rsid w:val="00543250"/>
    <w:rsid w:val="00543262"/>
    <w:rsid w:val="00544728"/>
    <w:rsid w:val="005457B4"/>
    <w:rsid w:val="00545BDE"/>
    <w:rsid w:val="00545F4E"/>
    <w:rsid w:val="0054752B"/>
    <w:rsid w:val="00551E52"/>
    <w:rsid w:val="005525A4"/>
    <w:rsid w:val="00552D6E"/>
    <w:rsid w:val="00553DFD"/>
    <w:rsid w:val="00553F8C"/>
    <w:rsid w:val="00556113"/>
    <w:rsid w:val="0055623A"/>
    <w:rsid w:val="005563D9"/>
    <w:rsid w:val="0055743E"/>
    <w:rsid w:val="00557E3D"/>
    <w:rsid w:val="00560961"/>
    <w:rsid w:val="00562EB1"/>
    <w:rsid w:val="00563192"/>
    <w:rsid w:val="0056331A"/>
    <w:rsid w:val="005639B0"/>
    <w:rsid w:val="00564FB7"/>
    <w:rsid w:val="00565200"/>
    <w:rsid w:val="00565307"/>
    <w:rsid w:val="0056625A"/>
    <w:rsid w:val="00567040"/>
    <w:rsid w:val="005670AA"/>
    <w:rsid w:val="005716B8"/>
    <w:rsid w:val="00571702"/>
    <w:rsid w:val="00571F29"/>
    <w:rsid w:val="005739AB"/>
    <w:rsid w:val="005754F7"/>
    <w:rsid w:val="0057568F"/>
    <w:rsid w:val="00575C75"/>
    <w:rsid w:val="00577582"/>
    <w:rsid w:val="0057795D"/>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D20"/>
    <w:rsid w:val="00594FEE"/>
    <w:rsid w:val="00595213"/>
    <w:rsid w:val="005953F4"/>
    <w:rsid w:val="005960B4"/>
    <w:rsid w:val="0059636E"/>
    <w:rsid w:val="005A1231"/>
    <w:rsid w:val="005A1236"/>
    <w:rsid w:val="005A16C6"/>
    <w:rsid w:val="005A1D54"/>
    <w:rsid w:val="005A3A35"/>
    <w:rsid w:val="005A3DC6"/>
    <w:rsid w:val="005A3EB8"/>
    <w:rsid w:val="005A3EDC"/>
    <w:rsid w:val="005A51C8"/>
    <w:rsid w:val="005A5B64"/>
    <w:rsid w:val="005A64FF"/>
    <w:rsid w:val="005A7FD2"/>
    <w:rsid w:val="005B13DC"/>
    <w:rsid w:val="005B1797"/>
    <w:rsid w:val="005B18D8"/>
    <w:rsid w:val="005B1CFC"/>
    <w:rsid w:val="005B1DD6"/>
    <w:rsid w:val="005B1E95"/>
    <w:rsid w:val="005B20E7"/>
    <w:rsid w:val="005B598A"/>
    <w:rsid w:val="005B6B3E"/>
    <w:rsid w:val="005B7350"/>
    <w:rsid w:val="005C1C00"/>
    <w:rsid w:val="005C2A18"/>
    <w:rsid w:val="005C4375"/>
    <w:rsid w:val="005C4C12"/>
    <w:rsid w:val="005C6159"/>
    <w:rsid w:val="005D00A5"/>
    <w:rsid w:val="005D00D6"/>
    <w:rsid w:val="005D07B2"/>
    <w:rsid w:val="005D0D93"/>
    <w:rsid w:val="005D0EFA"/>
    <w:rsid w:val="005D1A14"/>
    <w:rsid w:val="005D26DF"/>
    <w:rsid w:val="005D2EDB"/>
    <w:rsid w:val="005D30FC"/>
    <w:rsid w:val="005D3674"/>
    <w:rsid w:val="005D4D30"/>
    <w:rsid w:val="005D4D37"/>
    <w:rsid w:val="005D55F5"/>
    <w:rsid w:val="005D5D7D"/>
    <w:rsid w:val="005D6138"/>
    <w:rsid w:val="005D6C0D"/>
    <w:rsid w:val="005D71EF"/>
    <w:rsid w:val="005D7469"/>
    <w:rsid w:val="005D7B02"/>
    <w:rsid w:val="005D7BAD"/>
    <w:rsid w:val="005E0E50"/>
    <w:rsid w:val="005E1F72"/>
    <w:rsid w:val="005E24FD"/>
    <w:rsid w:val="005E2581"/>
    <w:rsid w:val="005E2C51"/>
    <w:rsid w:val="005E2F4D"/>
    <w:rsid w:val="005E2FA5"/>
    <w:rsid w:val="005E3097"/>
    <w:rsid w:val="005E3501"/>
    <w:rsid w:val="005E3FC4"/>
    <w:rsid w:val="005E4732"/>
    <w:rsid w:val="005E4B61"/>
    <w:rsid w:val="005E4C8D"/>
    <w:rsid w:val="005E573E"/>
    <w:rsid w:val="005E6606"/>
    <w:rsid w:val="005E6D42"/>
    <w:rsid w:val="005E79C4"/>
    <w:rsid w:val="005F05D5"/>
    <w:rsid w:val="005F1793"/>
    <w:rsid w:val="005F1B96"/>
    <w:rsid w:val="005F1D3F"/>
    <w:rsid w:val="005F1DBB"/>
    <w:rsid w:val="005F1F95"/>
    <w:rsid w:val="005F35FC"/>
    <w:rsid w:val="005F3A35"/>
    <w:rsid w:val="005F425D"/>
    <w:rsid w:val="005F5334"/>
    <w:rsid w:val="005F53F2"/>
    <w:rsid w:val="005F7C1D"/>
    <w:rsid w:val="00600DD3"/>
    <w:rsid w:val="00601F5B"/>
    <w:rsid w:val="006030D7"/>
    <w:rsid w:val="0060505A"/>
    <w:rsid w:val="0060526C"/>
    <w:rsid w:val="00606328"/>
    <w:rsid w:val="0060652B"/>
    <w:rsid w:val="00606683"/>
    <w:rsid w:val="00606B84"/>
    <w:rsid w:val="0060715C"/>
    <w:rsid w:val="006124A7"/>
    <w:rsid w:val="0061458A"/>
    <w:rsid w:val="00614934"/>
    <w:rsid w:val="00615570"/>
    <w:rsid w:val="006158AD"/>
    <w:rsid w:val="00616808"/>
    <w:rsid w:val="00616976"/>
    <w:rsid w:val="006175DC"/>
    <w:rsid w:val="00617A6E"/>
    <w:rsid w:val="00620934"/>
    <w:rsid w:val="00620AB7"/>
    <w:rsid w:val="00621350"/>
    <w:rsid w:val="00621D3B"/>
    <w:rsid w:val="00621FDC"/>
    <w:rsid w:val="006237BD"/>
    <w:rsid w:val="00623998"/>
    <w:rsid w:val="00624D21"/>
    <w:rsid w:val="00627101"/>
    <w:rsid w:val="0062728A"/>
    <w:rsid w:val="00627E00"/>
    <w:rsid w:val="00627FA5"/>
    <w:rsid w:val="00630BF1"/>
    <w:rsid w:val="00630CC3"/>
    <w:rsid w:val="00630F05"/>
    <w:rsid w:val="0063101C"/>
    <w:rsid w:val="00631658"/>
    <w:rsid w:val="00631744"/>
    <w:rsid w:val="00633389"/>
    <w:rsid w:val="00633E1E"/>
    <w:rsid w:val="006348E0"/>
    <w:rsid w:val="00634DC9"/>
    <w:rsid w:val="00635D52"/>
    <w:rsid w:val="00637DAB"/>
    <w:rsid w:val="0064033D"/>
    <w:rsid w:val="00641AD5"/>
    <w:rsid w:val="00642EFE"/>
    <w:rsid w:val="00644CE2"/>
    <w:rsid w:val="00645E1D"/>
    <w:rsid w:val="00647B5C"/>
    <w:rsid w:val="00650073"/>
    <w:rsid w:val="00650458"/>
    <w:rsid w:val="006505D2"/>
    <w:rsid w:val="00651408"/>
    <w:rsid w:val="00651E02"/>
    <w:rsid w:val="006521E5"/>
    <w:rsid w:val="00653219"/>
    <w:rsid w:val="00653DBE"/>
    <w:rsid w:val="00654ADD"/>
    <w:rsid w:val="00654D3D"/>
    <w:rsid w:val="00655E71"/>
    <w:rsid w:val="00655EBD"/>
    <w:rsid w:val="006568C9"/>
    <w:rsid w:val="00656FA6"/>
    <w:rsid w:val="00657F32"/>
    <w:rsid w:val="006607D5"/>
    <w:rsid w:val="006608AD"/>
    <w:rsid w:val="006618DE"/>
    <w:rsid w:val="00662165"/>
    <w:rsid w:val="00662623"/>
    <w:rsid w:val="0066349B"/>
    <w:rsid w:val="00664C68"/>
    <w:rsid w:val="006657A3"/>
    <w:rsid w:val="006657EE"/>
    <w:rsid w:val="00667A56"/>
    <w:rsid w:val="006706A6"/>
    <w:rsid w:val="0067102D"/>
    <w:rsid w:val="00671A82"/>
    <w:rsid w:val="0067229B"/>
    <w:rsid w:val="00674E01"/>
    <w:rsid w:val="0067579A"/>
    <w:rsid w:val="00676178"/>
    <w:rsid w:val="00677658"/>
    <w:rsid w:val="00677C72"/>
    <w:rsid w:val="006818C6"/>
    <w:rsid w:val="00682F04"/>
    <w:rsid w:val="00685689"/>
    <w:rsid w:val="00685962"/>
    <w:rsid w:val="00685A30"/>
    <w:rsid w:val="00685C48"/>
    <w:rsid w:val="00691009"/>
    <w:rsid w:val="006912BB"/>
    <w:rsid w:val="00691821"/>
    <w:rsid w:val="00692C09"/>
    <w:rsid w:val="00692FA3"/>
    <w:rsid w:val="00693C4E"/>
    <w:rsid w:val="006953B6"/>
    <w:rsid w:val="0069568D"/>
    <w:rsid w:val="006968E8"/>
    <w:rsid w:val="00697C38"/>
    <w:rsid w:val="006A0D8B"/>
    <w:rsid w:val="006A0F27"/>
    <w:rsid w:val="006A134C"/>
    <w:rsid w:val="006A14B3"/>
    <w:rsid w:val="006A1922"/>
    <w:rsid w:val="006A1F61"/>
    <w:rsid w:val="006A26BE"/>
    <w:rsid w:val="006A2D46"/>
    <w:rsid w:val="006A475C"/>
    <w:rsid w:val="006A6D19"/>
    <w:rsid w:val="006A76FD"/>
    <w:rsid w:val="006B0116"/>
    <w:rsid w:val="006B0566"/>
    <w:rsid w:val="006B19F7"/>
    <w:rsid w:val="006B2824"/>
    <w:rsid w:val="006B2F02"/>
    <w:rsid w:val="006B3E66"/>
    <w:rsid w:val="006B4238"/>
    <w:rsid w:val="006B42B0"/>
    <w:rsid w:val="006B5588"/>
    <w:rsid w:val="006B572D"/>
    <w:rsid w:val="006B5849"/>
    <w:rsid w:val="006B6951"/>
    <w:rsid w:val="006B739E"/>
    <w:rsid w:val="006B7A24"/>
    <w:rsid w:val="006B7F1F"/>
    <w:rsid w:val="006C08B6"/>
    <w:rsid w:val="006C1293"/>
    <w:rsid w:val="006C12EC"/>
    <w:rsid w:val="006C135E"/>
    <w:rsid w:val="006C1D25"/>
    <w:rsid w:val="006C3115"/>
    <w:rsid w:val="006C3873"/>
    <w:rsid w:val="006C3909"/>
    <w:rsid w:val="006C47F0"/>
    <w:rsid w:val="006C4836"/>
    <w:rsid w:val="006C679A"/>
    <w:rsid w:val="006C778B"/>
    <w:rsid w:val="006C7B6E"/>
    <w:rsid w:val="006C7FE2"/>
    <w:rsid w:val="006D0B02"/>
    <w:rsid w:val="006D0D29"/>
    <w:rsid w:val="006D0D6F"/>
    <w:rsid w:val="006D1826"/>
    <w:rsid w:val="006D197A"/>
    <w:rsid w:val="006D1BA0"/>
    <w:rsid w:val="006D3406"/>
    <w:rsid w:val="006D3D3F"/>
    <w:rsid w:val="006D4E1D"/>
    <w:rsid w:val="006D5516"/>
    <w:rsid w:val="006D5CF8"/>
    <w:rsid w:val="006D5E0B"/>
    <w:rsid w:val="006D6150"/>
    <w:rsid w:val="006E0F22"/>
    <w:rsid w:val="006E2003"/>
    <w:rsid w:val="006E34AD"/>
    <w:rsid w:val="006E35A0"/>
    <w:rsid w:val="006E35C3"/>
    <w:rsid w:val="006E3999"/>
    <w:rsid w:val="006E4901"/>
    <w:rsid w:val="006E49D7"/>
    <w:rsid w:val="006E625F"/>
    <w:rsid w:val="006E732A"/>
    <w:rsid w:val="006E73AC"/>
    <w:rsid w:val="006E7900"/>
    <w:rsid w:val="006E7947"/>
    <w:rsid w:val="006E7F44"/>
    <w:rsid w:val="006F012B"/>
    <w:rsid w:val="006F0D3F"/>
    <w:rsid w:val="006F1542"/>
    <w:rsid w:val="006F1805"/>
    <w:rsid w:val="006F1A8E"/>
    <w:rsid w:val="006F1AAD"/>
    <w:rsid w:val="006F246F"/>
    <w:rsid w:val="006F2817"/>
    <w:rsid w:val="006F3372"/>
    <w:rsid w:val="006F3B78"/>
    <w:rsid w:val="006F3F15"/>
    <w:rsid w:val="006F49AA"/>
    <w:rsid w:val="006F4BFE"/>
    <w:rsid w:val="006F6413"/>
    <w:rsid w:val="00700C81"/>
    <w:rsid w:val="007010F4"/>
    <w:rsid w:val="00701157"/>
    <w:rsid w:val="007019EA"/>
    <w:rsid w:val="007032AC"/>
    <w:rsid w:val="00703303"/>
    <w:rsid w:val="007035C9"/>
    <w:rsid w:val="0070371B"/>
    <w:rsid w:val="00703C74"/>
    <w:rsid w:val="00703FFB"/>
    <w:rsid w:val="00704862"/>
    <w:rsid w:val="00704898"/>
    <w:rsid w:val="007048A8"/>
    <w:rsid w:val="00705492"/>
    <w:rsid w:val="00705706"/>
    <w:rsid w:val="0070731F"/>
    <w:rsid w:val="00707B86"/>
    <w:rsid w:val="00712311"/>
    <w:rsid w:val="00712DB8"/>
    <w:rsid w:val="007131F4"/>
    <w:rsid w:val="0071362A"/>
    <w:rsid w:val="00713B27"/>
    <w:rsid w:val="00714C96"/>
    <w:rsid w:val="007154FC"/>
    <w:rsid w:val="007166C2"/>
    <w:rsid w:val="0071687B"/>
    <w:rsid w:val="0071689A"/>
    <w:rsid w:val="00716F47"/>
    <w:rsid w:val="00717204"/>
    <w:rsid w:val="007204FD"/>
    <w:rsid w:val="007210AC"/>
    <w:rsid w:val="00721CBC"/>
    <w:rsid w:val="007224D2"/>
    <w:rsid w:val="00722665"/>
    <w:rsid w:val="00723462"/>
    <w:rsid w:val="007248F1"/>
    <w:rsid w:val="00725ED3"/>
    <w:rsid w:val="007268F5"/>
    <w:rsid w:val="007317E0"/>
    <w:rsid w:val="0073189A"/>
    <w:rsid w:val="00731BD1"/>
    <w:rsid w:val="00731D26"/>
    <w:rsid w:val="0073446D"/>
    <w:rsid w:val="00735365"/>
    <w:rsid w:val="007367D4"/>
    <w:rsid w:val="00736A43"/>
    <w:rsid w:val="00737986"/>
    <w:rsid w:val="00737B2F"/>
    <w:rsid w:val="00737D93"/>
    <w:rsid w:val="00740919"/>
    <w:rsid w:val="0074145B"/>
    <w:rsid w:val="00741F8D"/>
    <w:rsid w:val="00742B5B"/>
    <w:rsid w:val="007431AB"/>
    <w:rsid w:val="0074334C"/>
    <w:rsid w:val="00744742"/>
    <w:rsid w:val="00744D01"/>
    <w:rsid w:val="00745561"/>
    <w:rsid w:val="00747893"/>
    <w:rsid w:val="007478B5"/>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504D"/>
    <w:rsid w:val="007758EB"/>
    <w:rsid w:val="007760A5"/>
    <w:rsid w:val="00776E6C"/>
    <w:rsid w:val="007811AE"/>
    <w:rsid w:val="007813EB"/>
    <w:rsid w:val="00781688"/>
    <w:rsid w:val="00782D3C"/>
    <w:rsid w:val="0078387F"/>
    <w:rsid w:val="007839E7"/>
    <w:rsid w:val="00784B86"/>
    <w:rsid w:val="00784CB7"/>
    <w:rsid w:val="007862B1"/>
    <w:rsid w:val="0078774A"/>
    <w:rsid w:val="00787FCF"/>
    <w:rsid w:val="007912D3"/>
    <w:rsid w:val="00791764"/>
    <w:rsid w:val="007929AE"/>
    <w:rsid w:val="007930CD"/>
    <w:rsid w:val="00793108"/>
    <w:rsid w:val="00793E8B"/>
    <w:rsid w:val="00794157"/>
    <w:rsid w:val="007942E8"/>
    <w:rsid w:val="00794790"/>
    <w:rsid w:val="00794CDD"/>
    <w:rsid w:val="0079574B"/>
    <w:rsid w:val="00796076"/>
    <w:rsid w:val="007961A6"/>
    <w:rsid w:val="007968A3"/>
    <w:rsid w:val="0079727E"/>
    <w:rsid w:val="007A01D7"/>
    <w:rsid w:val="007A0BB9"/>
    <w:rsid w:val="007A16FB"/>
    <w:rsid w:val="007A2020"/>
    <w:rsid w:val="007A2E03"/>
    <w:rsid w:val="007A2E3D"/>
    <w:rsid w:val="007A2FC9"/>
    <w:rsid w:val="007A3EE6"/>
    <w:rsid w:val="007A3F75"/>
    <w:rsid w:val="007A4AF6"/>
    <w:rsid w:val="007A4BB9"/>
    <w:rsid w:val="007A5810"/>
    <w:rsid w:val="007A5E2D"/>
    <w:rsid w:val="007A7DEB"/>
    <w:rsid w:val="007B188A"/>
    <w:rsid w:val="007B207A"/>
    <w:rsid w:val="007B25C1"/>
    <w:rsid w:val="007B36E4"/>
    <w:rsid w:val="007B3D9D"/>
    <w:rsid w:val="007B5542"/>
    <w:rsid w:val="007B6811"/>
    <w:rsid w:val="007B6A02"/>
    <w:rsid w:val="007C009B"/>
    <w:rsid w:val="007C081F"/>
    <w:rsid w:val="007C0837"/>
    <w:rsid w:val="007C13B3"/>
    <w:rsid w:val="007C15C5"/>
    <w:rsid w:val="007C16C6"/>
    <w:rsid w:val="007C1825"/>
    <w:rsid w:val="007C1D08"/>
    <w:rsid w:val="007C3D16"/>
    <w:rsid w:val="007C3FF3"/>
    <w:rsid w:val="007C4876"/>
    <w:rsid w:val="007C49D4"/>
    <w:rsid w:val="007C55BD"/>
    <w:rsid w:val="007C5F44"/>
    <w:rsid w:val="007C6F4D"/>
    <w:rsid w:val="007D0927"/>
    <w:rsid w:val="007D0990"/>
    <w:rsid w:val="007D0C96"/>
    <w:rsid w:val="007D1213"/>
    <w:rsid w:val="007D12B1"/>
    <w:rsid w:val="007D13EE"/>
    <w:rsid w:val="007D2B56"/>
    <w:rsid w:val="007D3670"/>
    <w:rsid w:val="007D3E45"/>
    <w:rsid w:val="007D4017"/>
    <w:rsid w:val="007D4F46"/>
    <w:rsid w:val="007D716A"/>
    <w:rsid w:val="007D7707"/>
    <w:rsid w:val="007E0DD7"/>
    <w:rsid w:val="007E0E5F"/>
    <w:rsid w:val="007E0EA0"/>
    <w:rsid w:val="007E0EB8"/>
    <w:rsid w:val="007E15A7"/>
    <w:rsid w:val="007E1A5C"/>
    <w:rsid w:val="007E238F"/>
    <w:rsid w:val="007E2503"/>
    <w:rsid w:val="007E3AEE"/>
    <w:rsid w:val="007E3BAE"/>
    <w:rsid w:val="007E46FE"/>
    <w:rsid w:val="007E6804"/>
    <w:rsid w:val="007E6E01"/>
    <w:rsid w:val="007E70F5"/>
    <w:rsid w:val="007F12DE"/>
    <w:rsid w:val="007F1314"/>
    <w:rsid w:val="007F1F51"/>
    <w:rsid w:val="007F281F"/>
    <w:rsid w:val="007F3495"/>
    <w:rsid w:val="007F503F"/>
    <w:rsid w:val="007F5A5F"/>
    <w:rsid w:val="007F6722"/>
    <w:rsid w:val="008013DA"/>
    <w:rsid w:val="008037BD"/>
    <w:rsid w:val="0080437A"/>
    <w:rsid w:val="00805DEA"/>
    <w:rsid w:val="008061D6"/>
    <w:rsid w:val="008069F0"/>
    <w:rsid w:val="00807178"/>
    <w:rsid w:val="0080763E"/>
    <w:rsid w:val="00807F1E"/>
    <w:rsid w:val="00807F3B"/>
    <w:rsid w:val="00807F3D"/>
    <w:rsid w:val="00807F72"/>
    <w:rsid w:val="008105B4"/>
    <w:rsid w:val="00811D16"/>
    <w:rsid w:val="00812744"/>
    <w:rsid w:val="008128C9"/>
    <w:rsid w:val="00814170"/>
    <w:rsid w:val="00814DBD"/>
    <w:rsid w:val="00814E7A"/>
    <w:rsid w:val="00816505"/>
    <w:rsid w:val="00820257"/>
    <w:rsid w:val="0082102B"/>
    <w:rsid w:val="00821921"/>
    <w:rsid w:val="008223F5"/>
    <w:rsid w:val="008225FF"/>
    <w:rsid w:val="00822942"/>
    <w:rsid w:val="008229D3"/>
    <w:rsid w:val="00824F68"/>
    <w:rsid w:val="008258A1"/>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C9C"/>
    <w:rsid w:val="00837337"/>
    <w:rsid w:val="0083774F"/>
    <w:rsid w:val="00837F16"/>
    <w:rsid w:val="00842193"/>
    <w:rsid w:val="00842CDF"/>
    <w:rsid w:val="00842DEA"/>
    <w:rsid w:val="00842EC4"/>
    <w:rsid w:val="008434D5"/>
    <w:rsid w:val="008435A4"/>
    <w:rsid w:val="008435DB"/>
    <w:rsid w:val="00843892"/>
    <w:rsid w:val="00844434"/>
    <w:rsid w:val="00845656"/>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E83"/>
    <w:rsid w:val="00873FE9"/>
    <w:rsid w:val="008743F2"/>
    <w:rsid w:val="008747C6"/>
    <w:rsid w:val="008769B4"/>
    <w:rsid w:val="008777E0"/>
    <w:rsid w:val="00877F78"/>
    <w:rsid w:val="0088001E"/>
    <w:rsid w:val="00880500"/>
    <w:rsid w:val="00881C05"/>
    <w:rsid w:val="00881C22"/>
    <w:rsid w:val="00882785"/>
    <w:rsid w:val="00882BC3"/>
    <w:rsid w:val="0088384C"/>
    <w:rsid w:val="00884204"/>
    <w:rsid w:val="00884822"/>
    <w:rsid w:val="00884CA1"/>
    <w:rsid w:val="00886035"/>
    <w:rsid w:val="00886AA6"/>
    <w:rsid w:val="00886EFE"/>
    <w:rsid w:val="008870AF"/>
    <w:rsid w:val="00887807"/>
    <w:rsid w:val="008916DE"/>
    <w:rsid w:val="008920F8"/>
    <w:rsid w:val="0089384E"/>
    <w:rsid w:val="00894E64"/>
    <w:rsid w:val="00896212"/>
    <w:rsid w:val="0089622B"/>
    <w:rsid w:val="00896A13"/>
    <w:rsid w:val="008A0AF2"/>
    <w:rsid w:val="008A120F"/>
    <w:rsid w:val="008A1E8D"/>
    <w:rsid w:val="008A24FA"/>
    <w:rsid w:val="008A2FF1"/>
    <w:rsid w:val="008A345D"/>
    <w:rsid w:val="008A3652"/>
    <w:rsid w:val="008A3C43"/>
    <w:rsid w:val="008A403C"/>
    <w:rsid w:val="008A474E"/>
    <w:rsid w:val="008A4DA3"/>
    <w:rsid w:val="008A56AD"/>
    <w:rsid w:val="008A5CEA"/>
    <w:rsid w:val="008A73D0"/>
    <w:rsid w:val="008A7905"/>
    <w:rsid w:val="008B12AF"/>
    <w:rsid w:val="008B1605"/>
    <w:rsid w:val="008B1B4F"/>
    <w:rsid w:val="008B4DB1"/>
    <w:rsid w:val="008B4FDA"/>
    <w:rsid w:val="008B5A23"/>
    <w:rsid w:val="008B73CD"/>
    <w:rsid w:val="008C0E12"/>
    <w:rsid w:val="008C17DA"/>
    <w:rsid w:val="008C343E"/>
    <w:rsid w:val="008C353D"/>
    <w:rsid w:val="008C417C"/>
    <w:rsid w:val="008C4C61"/>
    <w:rsid w:val="008C5FC1"/>
    <w:rsid w:val="008C6995"/>
    <w:rsid w:val="008C6A78"/>
    <w:rsid w:val="008C750C"/>
    <w:rsid w:val="008C7692"/>
    <w:rsid w:val="008D0121"/>
    <w:rsid w:val="008D0FB6"/>
    <w:rsid w:val="008D11AA"/>
    <w:rsid w:val="008D294A"/>
    <w:rsid w:val="008D2B99"/>
    <w:rsid w:val="008D3C71"/>
    <w:rsid w:val="008D47F6"/>
    <w:rsid w:val="008D493D"/>
    <w:rsid w:val="008D5016"/>
    <w:rsid w:val="008D5704"/>
    <w:rsid w:val="008D5EE7"/>
    <w:rsid w:val="008D6C6C"/>
    <w:rsid w:val="008D6EF8"/>
    <w:rsid w:val="008D77B2"/>
    <w:rsid w:val="008D7FF8"/>
    <w:rsid w:val="008E00F2"/>
    <w:rsid w:val="008E1FEB"/>
    <w:rsid w:val="008E24DC"/>
    <w:rsid w:val="008E3548"/>
    <w:rsid w:val="008E3574"/>
    <w:rsid w:val="008E38E6"/>
    <w:rsid w:val="008E3B1B"/>
    <w:rsid w:val="008E4010"/>
    <w:rsid w:val="008E43BF"/>
    <w:rsid w:val="008E4477"/>
    <w:rsid w:val="008E5B7C"/>
    <w:rsid w:val="008E5C09"/>
    <w:rsid w:val="008E60B3"/>
    <w:rsid w:val="008F13BF"/>
    <w:rsid w:val="008F1FDD"/>
    <w:rsid w:val="008F2365"/>
    <w:rsid w:val="008F2B76"/>
    <w:rsid w:val="008F527F"/>
    <w:rsid w:val="008F6B74"/>
    <w:rsid w:val="00900242"/>
    <w:rsid w:val="00902BB9"/>
    <w:rsid w:val="00902D0C"/>
    <w:rsid w:val="00903898"/>
    <w:rsid w:val="0090481C"/>
    <w:rsid w:val="00904926"/>
    <w:rsid w:val="0090510C"/>
    <w:rsid w:val="00905984"/>
    <w:rsid w:val="00906104"/>
    <w:rsid w:val="00906204"/>
    <w:rsid w:val="009065B6"/>
    <w:rsid w:val="00906D65"/>
    <w:rsid w:val="00907AC4"/>
    <w:rsid w:val="0091042F"/>
    <w:rsid w:val="0091064F"/>
    <w:rsid w:val="00910F71"/>
    <w:rsid w:val="009111E6"/>
    <w:rsid w:val="009114A5"/>
    <w:rsid w:val="009123CA"/>
    <w:rsid w:val="009138AD"/>
    <w:rsid w:val="00915104"/>
    <w:rsid w:val="00915337"/>
    <w:rsid w:val="009154CF"/>
    <w:rsid w:val="0091590A"/>
    <w:rsid w:val="009160C2"/>
    <w:rsid w:val="00916A53"/>
    <w:rsid w:val="00916EDA"/>
    <w:rsid w:val="00917234"/>
    <w:rsid w:val="0091775C"/>
    <w:rsid w:val="00917FAA"/>
    <w:rsid w:val="00920009"/>
    <w:rsid w:val="00922306"/>
    <w:rsid w:val="009229DF"/>
    <w:rsid w:val="0092496A"/>
    <w:rsid w:val="00926875"/>
    <w:rsid w:val="00931A1F"/>
    <w:rsid w:val="009334DB"/>
    <w:rsid w:val="0093358F"/>
    <w:rsid w:val="009335A0"/>
    <w:rsid w:val="0093460D"/>
    <w:rsid w:val="00934B33"/>
    <w:rsid w:val="00935003"/>
    <w:rsid w:val="009354D8"/>
    <w:rsid w:val="00936000"/>
    <w:rsid w:val="009365B5"/>
    <w:rsid w:val="0093713C"/>
    <w:rsid w:val="009374A0"/>
    <w:rsid w:val="00937B6A"/>
    <w:rsid w:val="00940C2A"/>
    <w:rsid w:val="00941136"/>
    <w:rsid w:val="009414B2"/>
    <w:rsid w:val="00941728"/>
    <w:rsid w:val="00941924"/>
    <w:rsid w:val="0094355A"/>
    <w:rsid w:val="0094684E"/>
    <w:rsid w:val="009471C4"/>
    <w:rsid w:val="00947D03"/>
    <w:rsid w:val="0095176C"/>
    <w:rsid w:val="0095199F"/>
    <w:rsid w:val="00952437"/>
    <w:rsid w:val="0095281A"/>
    <w:rsid w:val="00952B51"/>
    <w:rsid w:val="00953F12"/>
    <w:rsid w:val="009542E7"/>
    <w:rsid w:val="00954F59"/>
    <w:rsid w:val="00955A1E"/>
    <w:rsid w:val="00955CC1"/>
    <w:rsid w:val="00955E87"/>
    <w:rsid w:val="00956D11"/>
    <w:rsid w:val="00960802"/>
    <w:rsid w:val="00961895"/>
    <w:rsid w:val="00962585"/>
    <w:rsid w:val="00962791"/>
    <w:rsid w:val="00963E00"/>
    <w:rsid w:val="009647B3"/>
    <w:rsid w:val="009648D5"/>
    <w:rsid w:val="00965317"/>
    <w:rsid w:val="00965350"/>
    <w:rsid w:val="00965B76"/>
    <w:rsid w:val="00965E05"/>
    <w:rsid w:val="00965FCF"/>
    <w:rsid w:val="00965FF7"/>
    <w:rsid w:val="009666E0"/>
    <w:rsid w:val="00971CAE"/>
    <w:rsid w:val="009724A5"/>
    <w:rsid w:val="00972668"/>
    <w:rsid w:val="009732B6"/>
    <w:rsid w:val="00973601"/>
    <w:rsid w:val="0097362A"/>
    <w:rsid w:val="00973BAB"/>
    <w:rsid w:val="00973FB1"/>
    <w:rsid w:val="009746C2"/>
    <w:rsid w:val="009750D7"/>
    <w:rsid w:val="00975F7D"/>
    <w:rsid w:val="00975F7E"/>
    <w:rsid w:val="009771B9"/>
    <w:rsid w:val="009775DB"/>
    <w:rsid w:val="00977974"/>
    <w:rsid w:val="009813C4"/>
    <w:rsid w:val="00981540"/>
    <w:rsid w:val="0098244A"/>
    <w:rsid w:val="009837B8"/>
    <w:rsid w:val="00983AF5"/>
    <w:rsid w:val="00984456"/>
    <w:rsid w:val="00984BDB"/>
    <w:rsid w:val="00985291"/>
    <w:rsid w:val="00987E76"/>
    <w:rsid w:val="00990375"/>
    <w:rsid w:val="00990561"/>
    <w:rsid w:val="00990C42"/>
    <w:rsid w:val="009911F4"/>
    <w:rsid w:val="00993191"/>
    <w:rsid w:val="00993AFB"/>
    <w:rsid w:val="00993B84"/>
    <w:rsid w:val="00994A77"/>
    <w:rsid w:val="00995045"/>
    <w:rsid w:val="00995499"/>
    <w:rsid w:val="00996C19"/>
    <w:rsid w:val="00997050"/>
    <w:rsid w:val="009972FA"/>
    <w:rsid w:val="00997686"/>
    <w:rsid w:val="009A05AC"/>
    <w:rsid w:val="009A09E6"/>
    <w:rsid w:val="009A171D"/>
    <w:rsid w:val="009A1B95"/>
    <w:rsid w:val="009A2FDE"/>
    <w:rsid w:val="009A30B4"/>
    <w:rsid w:val="009A5190"/>
    <w:rsid w:val="009A73D5"/>
    <w:rsid w:val="009A7574"/>
    <w:rsid w:val="009A796C"/>
    <w:rsid w:val="009A7E8F"/>
    <w:rsid w:val="009B0273"/>
    <w:rsid w:val="009B0824"/>
    <w:rsid w:val="009B0BB5"/>
    <w:rsid w:val="009B0DA1"/>
    <w:rsid w:val="009B26CC"/>
    <w:rsid w:val="009B2B24"/>
    <w:rsid w:val="009B3CA3"/>
    <w:rsid w:val="009B5889"/>
    <w:rsid w:val="009B58F7"/>
    <w:rsid w:val="009B5ED1"/>
    <w:rsid w:val="009B6D58"/>
    <w:rsid w:val="009C11BF"/>
    <w:rsid w:val="009C1A9B"/>
    <w:rsid w:val="009C1D0F"/>
    <w:rsid w:val="009C3567"/>
    <w:rsid w:val="009C370D"/>
    <w:rsid w:val="009C3A21"/>
    <w:rsid w:val="009C3B73"/>
    <w:rsid w:val="009C3DE5"/>
    <w:rsid w:val="009C3EC5"/>
    <w:rsid w:val="009C6103"/>
    <w:rsid w:val="009C798B"/>
    <w:rsid w:val="009C7D76"/>
    <w:rsid w:val="009C7DD3"/>
    <w:rsid w:val="009D03A4"/>
    <w:rsid w:val="009D158E"/>
    <w:rsid w:val="009D2415"/>
    <w:rsid w:val="009D2800"/>
    <w:rsid w:val="009D352B"/>
    <w:rsid w:val="009D3747"/>
    <w:rsid w:val="009D47AF"/>
    <w:rsid w:val="009D5B52"/>
    <w:rsid w:val="009D64FE"/>
    <w:rsid w:val="009D6D1A"/>
    <w:rsid w:val="009D78BC"/>
    <w:rsid w:val="009E1525"/>
    <w:rsid w:val="009E1915"/>
    <w:rsid w:val="009E19C7"/>
    <w:rsid w:val="009E2620"/>
    <w:rsid w:val="009E27FC"/>
    <w:rsid w:val="009E35C5"/>
    <w:rsid w:val="009E38B9"/>
    <w:rsid w:val="009E45F3"/>
    <w:rsid w:val="009E4A0F"/>
    <w:rsid w:val="009E4B3C"/>
    <w:rsid w:val="009E7100"/>
    <w:rsid w:val="009F05B3"/>
    <w:rsid w:val="009F0660"/>
    <w:rsid w:val="009F06BA"/>
    <w:rsid w:val="009F18D0"/>
    <w:rsid w:val="009F19B3"/>
    <w:rsid w:val="009F1FF7"/>
    <w:rsid w:val="009F337A"/>
    <w:rsid w:val="009F4638"/>
    <w:rsid w:val="009F4CEC"/>
    <w:rsid w:val="009F5C16"/>
    <w:rsid w:val="009F5D9B"/>
    <w:rsid w:val="009F64A7"/>
    <w:rsid w:val="009F7683"/>
    <w:rsid w:val="009F7C54"/>
    <w:rsid w:val="009F7D78"/>
    <w:rsid w:val="00A00809"/>
    <w:rsid w:val="00A00BCA"/>
    <w:rsid w:val="00A00E74"/>
    <w:rsid w:val="00A0285A"/>
    <w:rsid w:val="00A038AD"/>
    <w:rsid w:val="00A04DB0"/>
    <w:rsid w:val="00A05356"/>
    <w:rsid w:val="00A06D97"/>
    <w:rsid w:val="00A0752B"/>
    <w:rsid w:val="00A10D1E"/>
    <w:rsid w:val="00A10D1F"/>
    <w:rsid w:val="00A10D8F"/>
    <w:rsid w:val="00A112E2"/>
    <w:rsid w:val="00A1152B"/>
    <w:rsid w:val="00A11BD0"/>
    <w:rsid w:val="00A11F49"/>
    <w:rsid w:val="00A1295D"/>
    <w:rsid w:val="00A12A5E"/>
    <w:rsid w:val="00A12C95"/>
    <w:rsid w:val="00A14ED9"/>
    <w:rsid w:val="00A150A9"/>
    <w:rsid w:val="00A1595B"/>
    <w:rsid w:val="00A1623D"/>
    <w:rsid w:val="00A168BD"/>
    <w:rsid w:val="00A16BE7"/>
    <w:rsid w:val="00A20B69"/>
    <w:rsid w:val="00A222D7"/>
    <w:rsid w:val="00A22548"/>
    <w:rsid w:val="00A22EB5"/>
    <w:rsid w:val="00A24827"/>
    <w:rsid w:val="00A249DB"/>
    <w:rsid w:val="00A24F80"/>
    <w:rsid w:val="00A27FAF"/>
    <w:rsid w:val="00A3062D"/>
    <w:rsid w:val="00A30B3F"/>
    <w:rsid w:val="00A30BC2"/>
    <w:rsid w:val="00A31A12"/>
    <w:rsid w:val="00A31F51"/>
    <w:rsid w:val="00A3284C"/>
    <w:rsid w:val="00A34587"/>
    <w:rsid w:val="00A345A6"/>
    <w:rsid w:val="00A363C5"/>
    <w:rsid w:val="00A37070"/>
    <w:rsid w:val="00A40446"/>
    <w:rsid w:val="00A408CE"/>
    <w:rsid w:val="00A42216"/>
    <w:rsid w:val="00A42D1F"/>
    <w:rsid w:val="00A42E71"/>
    <w:rsid w:val="00A43166"/>
    <w:rsid w:val="00A4360B"/>
    <w:rsid w:val="00A4426D"/>
    <w:rsid w:val="00A45077"/>
    <w:rsid w:val="00A45662"/>
    <w:rsid w:val="00A45946"/>
    <w:rsid w:val="00A45D0A"/>
    <w:rsid w:val="00A4729F"/>
    <w:rsid w:val="00A5050E"/>
    <w:rsid w:val="00A51B73"/>
    <w:rsid w:val="00A51D7C"/>
    <w:rsid w:val="00A52061"/>
    <w:rsid w:val="00A5206E"/>
    <w:rsid w:val="00A524AC"/>
    <w:rsid w:val="00A52F0E"/>
    <w:rsid w:val="00A530B3"/>
    <w:rsid w:val="00A54131"/>
    <w:rsid w:val="00A5473D"/>
    <w:rsid w:val="00A5512C"/>
    <w:rsid w:val="00A558B9"/>
    <w:rsid w:val="00A55E59"/>
    <w:rsid w:val="00A55FEE"/>
    <w:rsid w:val="00A572D8"/>
    <w:rsid w:val="00A61746"/>
    <w:rsid w:val="00A619F2"/>
    <w:rsid w:val="00A61F96"/>
    <w:rsid w:val="00A627D2"/>
    <w:rsid w:val="00A63118"/>
    <w:rsid w:val="00A63445"/>
    <w:rsid w:val="00A63EB8"/>
    <w:rsid w:val="00A64339"/>
    <w:rsid w:val="00A65307"/>
    <w:rsid w:val="00A65C38"/>
    <w:rsid w:val="00A660E4"/>
    <w:rsid w:val="00A66431"/>
    <w:rsid w:val="00A6756D"/>
    <w:rsid w:val="00A67EAC"/>
    <w:rsid w:val="00A70355"/>
    <w:rsid w:val="00A7178B"/>
    <w:rsid w:val="00A71AA8"/>
    <w:rsid w:val="00A71BBC"/>
    <w:rsid w:val="00A71C79"/>
    <w:rsid w:val="00A731B5"/>
    <w:rsid w:val="00A73661"/>
    <w:rsid w:val="00A738F6"/>
    <w:rsid w:val="00A747D4"/>
    <w:rsid w:val="00A74B2F"/>
    <w:rsid w:val="00A74D0E"/>
    <w:rsid w:val="00A76200"/>
    <w:rsid w:val="00A76C15"/>
    <w:rsid w:val="00A779D8"/>
    <w:rsid w:val="00A807E0"/>
    <w:rsid w:val="00A8134C"/>
    <w:rsid w:val="00A8156B"/>
    <w:rsid w:val="00A81620"/>
    <w:rsid w:val="00A81DD5"/>
    <w:rsid w:val="00A829FF"/>
    <w:rsid w:val="00A8328A"/>
    <w:rsid w:val="00A8368B"/>
    <w:rsid w:val="00A85E5D"/>
    <w:rsid w:val="00A87140"/>
    <w:rsid w:val="00A905A7"/>
    <w:rsid w:val="00A91342"/>
    <w:rsid w:val="00A921FF"/>
    <w:rsid w:val="00A93710"/>
    <w:rsid w:val="00A95ACF"/>
    <w:rsid w:val="00A95C09"/>
    <w:rsid w:val="00A96293"/>
    <w:rsid w:val="00A96817"/>
    <w:rsid w:val="00AA0AD8"/>
    <w:rsid w:val="00AA0F00"/>
    <w:rsid w:val="00AA13E4"/>
    <w:rsid w:val="00AA1568"/>
    <w:rsid w:val="00AA18C8"/>
    <w:rsid w:val="00AA1BBF"/>
    <w:rsid w:val="00AA5305"/>
    <w:rsid w:val="00AA53FD"/>
    <w:rsid w:val="00AA632C"/>
    <w:rsid w:val="00AA67F8"/>
    <w:rsid w:val="00AA697C"/>
    <w:rsid w:val="00AA6F53"/>
    <w:rsid w:val="00AA74AD"/>
    <w:rsid w:val="00AA75FA"/>
    <w:rsid w:val="00AA7805"/>
    <w:rsid w:val="00AB00B1"/>
    <w:rsid w:val="00AB0304"/>
    <w:rsid w:val="00AB14F4"/>
    <w:rsid w:val="00AB16AE"/>
    <w:rsid w:val="00AB1DD6"/>
    <w:rsid w:val="00AB227A"/>
    <w:rsid w:val="00AB2618"/>
    <w:rsid w:val="00AB2648"/>
    <w:rsid w:val="00AB2DA5"/>
    <w:rsid w:val="00AB3FFE"/>
    <w:rsid w:val="00AB5AF2"/>
    <w:rsid w:val="00AB5D5B"/>
    <w:rsid w:val="00AB5E50"/>
    <w:rsid w:val="00AB64C0"/>
    <w:rsid w:val="00AB77E2"/>
    <w:rsid w:val="00AB7AF9"/>
    <w:rsid w:val="00AB7D2E"/>
    <w:rsid w:val="00AC082E"/>
    <w:rsid w:val="00AC3F2F"/>
    <w:rsid w:val="00AC45C7"/>
    <w:rsid w:val="00AC4EAF"/>
    <w:rsid w:val="00AC5807"/>
    <w:rsid w:val="00AC743C"/>
    <w:rsid w:val="00AC7A2E"/>
    <w:rsid w:val="00AD0AB3"/>
    <w:rsid w:val="00AD0BEB"/>
    <w:rsid w:val="00AD14A1"/>
    <w:rsid w:val="00AD1BFE"/>
    <w:rsid w:val="00AD305B"/>
    <w:rsid w:val="00AD3483"/>
    <w:rsid w:val="00AD34C9"/>
    <w:rsid w:val="00AD522C"/>
    <w:rsid w:val="00AD6A8F"/>
    <w:rsid w:val="00AD6C4A"/>
    <w:rsid w:val="00AD6D6A"/>
    <w:rsid w:val="00AD7B20"/>
    <w:rsid w:val="00AE1606"/>
    <w:rsid w:val="00AE210D"/>
    <w:rsid w:val="00AE224E"/>
    <w:rsid w:val="00AE26C8"/>
    <w:rsid w:val="00AE3822"/>
    <w:rsid w:val="00AE3B58"/>
    <w:rsid w:val="00AE4008"/>
    <w:rsid w:val="00AE43E4"/>
    <w:rsid w:val="00AE446F"/>
    <w:rsid w:val="00AE44A9"/>
    <w:rsid w:val="00AE52DD"/>
    <w:rsid w:val="00AE56B3"/>
    <w:rsid w:val="00AE5E4B"/>
    <w:rsid w:val="00AE679C"/>
    <w:rsid w:val="00AE73A7"/>
    <w:rsid w:val="00AF023B"/>
    <w:rsid w:val="00AF0ED7"/>
    <w:rsid w:val="00AF1563"/>
    <w:rsid w:val="00AF1673"/>
    <w:rsid w:val="00AF1CF1"/>
    <w:rsid w:val="00AF1F05"/>
    <w:rsid w:val="00AF20D6"/>
    <w:rsid w:val="00AF2160"/>
    <w:rsid w:val="00AF2710"/>
    <w:rsid w:val="00AF27D0"/>
    <w:rsid w:val="00AF4C36"/>
    <w:rsid w:val="00AF4E1A"/>
    <w:rsid w:val="00AF5252"/>
    <w:rsid w:val="00AF564E"/>
    <w:rsid w:val="00AF582B"/>
    <w:rsid w:val="00AF591C"/>
    <w:rsid w:val="00AF5B0F"/>
    <w:rsid w:val="00AF5CA3"/>
    <w:rsid w:val="00AF7BE8"/>
    <w:rsid w:val="00B011DF"/>
    <w:rsid w:val="00B01568"/>
    <w:rsid w:val="00B025A2"/>
    <w:rsid w:val="00B027B8"/>
    <w:rsid w:val="00B027EF"/>
    <w:rsid w:val="00B02A31"/>
    <w:rsid w:val="00B04537"/>
    <w:rsid w:val="00B04817"/>
    <w:rsid w:val="00B051BE"/>
    <w:rsid w:val="00B07942"/>
    <w:rsid w:val="00B07E76"/>
    <w:rsid w:val="00B11297"/>
    <w:rsid w:val="00B11B38"/>
    <w:rsid w:val="00B12288"/>
    <w:rsid w:val="00B12330"/>
    <w:rsid w:val="00B12C72"/>
    <w:rsid w:val="00B14560"/>
    <w:rsid w:val="00B1537B"/>
    <w:rsid w:val="00B15AD9"/>
    <w:rsid w:val="00B16781"/>
    <w:rsid w:val="00B1695D"/>
    <w:rsid w:val="00B169A3"/>
    <w:rsid w:val="00B16C98"/>
    <w:rsid w:val="00B16E83"/>
    <w:rsid w:val="00B1747C"/>
    <w:rsid w:val="00B176AF"/>
    <w:rsid w:val="00B2066D"/>
    <w:rsid w:val="00B21689"/>
    <w:rsid w:val="00B217A5"/>
    <w:rsid w:val="00B2283B"/>
    <w:rsid w:val="00B23933"/>
    <w:rsid w:val="00B2394E"/>
    <w:rsid w:val="00B24180"/>
    <w:rsid w:val="00B24FBD"/>
    <w:rsid w:val="00B25447"/>
    <w:rsid w:val="00B2561E"/>
    <w:rsid w:val="00B2572B"/>
    <w:rsid w:val="00B25FC4"/>
    <w:rsid w:val="00B26428"/>
    <w:rsid w:val="00B26608"/>
    <w:rsid w:val="00B2681D"/>
    <w:rsid w:val="00B2752E"/>
    <w:rsid w:val="00B30994"/>
    <w:rsid w:val="00B31E71"/>
    <w:rsid w:val="00B32124"/>
    <w:rsid w:val="00B323FD"/>
    <w:rsid w:val="00B32C46"/>
    <w:rsid w:val="00B333DF"/>
    <w:rsid w:val="00B35AA7"/>
    <w:rsid w:val="00B36E56"/>
    <w:rsid w:val="00B37250"/>
    <w:rsid w:val="00B40121"/>
    <w:rsid w:val="00B40233"/>
    <w:rsid w:val="00B413A8"/>
    <w:rsid w:val="00B425F0"/>
    <w:rsid w:val="00B42B58"/>
    <w:rsid w:val="00B4364F"/>
    <w:rsid w:val="00B44A67"/>
    <w:rsid w:val="00B44DC4"/>
    <w:rsid w:val="00B46279"/>
    <w:rsid w:val="00B463F6"/>
    <w:rsid w:val="00B46AA0"/>
    <w:rsid w:val="00B4794D"/>
    <w:rsid w:val="00B50F8D"/>
    <w:rsid w:val="00B514E8"/>
    <w:rsid w:val="00B51D9F"/>
    <w:rsid w:val="00B52987"/>
    <w:rsid w:val="00B52C16"/>
    <w:rsid w:val="00B5319F"/>
    <w:rsid w:val="00B53B93"/>
    <w:rsid w:val="00B53BB3"/>
    <w:rsid w:val="00B53D73"/>
    <w:rsid w:val="00B54C65"/>
    <w:rsid w:val="00B54F63"/>
    <w:rsid w:val="00B553D4"/>
    <w:rsid w:val="00B5713B"/>
    <w:rsid w:val="00B57948"/>
    <w:rsid w:val="00B57B59"/>
    <w:rsid w:val="00B57D12"/>
    <w:rsid w:val="00B606E2"/>
    <w:rsid w:val="00B61677"/>
    <w:rsid w:val="00B61894"/>
    <w:rsid w:val="00B62020"/>
    <w:rsid w:val="00B62122"/>
    <w:rsid w:val="00B62D06"/>
    <w:rsid w:val="00B62DDA"/>
    <w:rsid w:val="00B63078"/>
    <w:rsid w:val="00B64118"/>
    <w:rsid w:val="00B64BF8"/>
    <w:rsid w:val="00B66C0B"/>
    <w:rsid w:val="00B67CCD"/>
    <w:rsid w:val="00B70D51"/>
    <w:rsid w:val="00B7136F"/>
    <w:rsid w:val="00B71C3C"/>
    <w:rsid w:val="00B71D73"/>
    <w:rsid w:val="00B73AB8"/>
    <w:rsid w:val="00B73DE0"/>
    <w:rsid w:val="00B744F6"/>
    <w:rsid w:val="00B75687"/>
    <w:rsid w:val="00B75FF5"/>
    <w:rsid w:val="00B7678F"/>
    <w:rsid w:val="00B7771E"/>
    <w:rsid w:val="00B81018"/>
    <w:rsid w:val="00B81AD3"/>
    <w:rsid w:val="00B81FA6"/>
    <w:rsid w:val="00B834EF"/>
    <w:rsid w:val="00B838C9"/>
    <w:rsid w:val="00B83C25"/>
    <w:rsid w:val="00B83C84"/>
    <w:rsid w:val="00B84F37"/>
    <w:rsid w:val="00B853BF"/>
    <w:rsid w:val="00B8636F"/>
    <w:rsid w:val="00B86BCB"/>
    <w:rsid w:val="00B9100A"/>
    <w:rsid w:val="00B925B0"/>
    <w:rsid w:val="00B941D0"/>
    <w:rsid w:val="00B95FE0"/>
    <w:rsid w:val="00B96B73"/>
    <w:rsid w:val="00B97237"/>
    <w:rsid w:val="00B975FA"/>
    <w:rsid w:val="00B9796D"/>
    <w:rsid w:val="00B97D91"/>
    <w:rsid w:val="00BA096A"/>
    <w:rsid w:val="00BA0AF6"/>
    <w:rsid w:val="00BA3554"/>
    <w:rsid w:val="00BA4B4C"/>
    <w:rsid w:val="00BA632C"/>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2E1"/>
    <w:rsid w:val="00BC4594"/>
    <w:rsid w:val="00BC6493"/>
    <w:rsid w:val="00BC6807"/>
    <w:rsid w:val="00BC6E1C"/>
    <w:rsid w:val="00BC6EE1"/>
    <w:rsid w:val="00BC6FA9"/>
    <w:rsid w:val="00BC723A"/>
    <w:rsid w:val="00BD0588"/>
    <w:rsid w:val="00BD0D0A"/>
    <w:rsid w:val="00BD2920"/>
    <w:rsid w:val="00BD3B55"/>
    <w:rsid w:val="00BD4564"/>
    <w:rsid w:val="00BD4817"/>
    <w:rsid w:val="00BD572E"/>
    <w:rsid w:val="00BD5926"/>
    <w:rsid w:val="00BD5F94"/>
    <w:rsid w:val="00BD6BF7"/>
    <w:rsid w:val="00BD72E6"/>
    <w:rsid w:val="00BE01AE"/>
    <w:rsid w:val="00BE3F61"/>
    <w:rsid w:val="00BE439E"/>
    <w:rsid w:val="00BE45B6"/>
    <w:rsid w:val="00BE54A9"/>
    <w:rsid w:val="00BE557F"/>
    <w:rsid w:val="00BE6363"/>
    <w:rsid w:val="00BE66EA"/>
    <w:rsid w:val="00BE6F5D"/>
    <w:rsid w:val="00BE7276"/>
    <w:rsid w:val="00BE7FE1"/>
    <w:rsid w:val="00BF0913"/>
    <w:rsid w:val="00BF4538"/>
    <w:rsid w:val="00BF46D6"/>
    <w:rsid w:val="00BF4FFD"/>
    <w:rsid w:val="00BF5421"/>
    <w:rsid w:val="00BF54BD"/>
    <w:rsid w:val="00BF6C0A"/>
    <w:rsid w:val="00BF74AB"/>
    <w:rsid w:val="00BF762F"/>
    <w:rsid w:val="00BF7D70"/>
    <w:rsid w:val="00C008F7"/>
    <w:rsid w:val="00C00E33"/>
    <w:rsid w:val="00C010D8"/>
    <w:rsid w:val="00C011CE"/>
    <w:rsid w:val="00C0193C"/>
    <w:rsid w:val="00C024D3"/>
    <w:rsid w:val="00C029B6"/>
    <w:rsid w:val="00C03431"/>
    <w:rsid w:val="00C03728"/>
    <w:rsid w:val="00C03A8B"/>
    <w:rsid w:val="00C0413D"/>
    <w:rsid w:val="00C04470"/>
    <w:rsid w:val="00C07786"/>
    <w:rsid w:val="00C10519"/>
    <w:rsid w:val="00C105F6"/>
    <w:rsid w:val="00C1134C"/>
    <w:rsid w:val="00C11929"/>
    <w:rsid w:val="00C122A6"/>
    <w:rsid w:val="00C132F1"/>
    <w:rsid w:val="00C14561"/>
    <w:rsid w:val="00C14F1A"/>
    <w:rsid w:val="00C156C3"/>
    <w:rsid w:val="00C15BC3"/>
    <w:rsid w:val="00C16602"/>
    <w:rsid w:val="00C16F3F"/>
    <w:rsid w:val="00C17414"/>
    <w:rsid w:val="00C207A1"/>
    <w:rsid w:val="00C20953"/>
    <w:rsid w:val="00C21505"/>
    <w:rsid w:val="00C2151D"/>
    <w:rsid w:val="00C22421"/>
    <w:rsid w:val="00C232E0"/>
    <w:rsid w:val="00C23B1B"/>
    <w:rsid w:val="00C23D48"/>
    <w:rsid w:val="00C23F1D"/>
    <w:rsid w:val="00C24256"/>
    <w:rsid w:val="00C26B4D"/>
    <w:rsid w:val="00C26CF7"/>
    <w:rsid w:val="00C3130B"/>
    <w:rsid w:val="00C31373"/>
    <w:rsid w:val="00C324F0"/>
    <w:rsid w:val="00C34414"/>
    <w:rsid w:val="00C3483E"/>
    <w:rsid w:val="00C3484C"/>
    <w:rsid w:val="00C35169"/>
    <w:rsid w:val="00C358EA"/>
    <w:rsid w:val="00C364E8"/>
    <w:rsid w:val="00C3797F"/>
    <w:rsid w:val="00C402BB"/>
    <w:rsid w:val="00C4095B"/>
    <w:rsid w:val="00C43213"/>
    <w:rsid w:val="00C4327F"/>
    <w:rsid w:val="00C43524"/>
    <w:rsid w:val="00C435DD"/>
    <w:rsid w:val="00C4415E"/>
    <w:rsid w:val="00C4487D"/>
    <w:rsid w:val="00C45620"/>
    <w:rsid w:val="00C464BA"/>
    <w:rsid w:val="00C47611"/>
    <w:rsid w:val="00C4795F"/>
    <w:rsid w:val="00C47D72"/>
    <w:rsid w:val="00C50D71"/>
    <w:rsid w:val="00C51512"/>
    <w:rsid w:val="00C527F9"/>
    <w:rsid w:val="00C53834"/>
    <w:rsid w:val="00C53926"/>
    <w:rsid w:val="00C53D1C"/>
    <w:rsid w:val="00C54CEE"/>
    <w:rsid w:val="00C56BBA"/>
    <w:rsid w:val="00C57D7E"/>
    <w:rsid w:val="00C6056C"/>
    <w:rsid w:val="00C611EE"/>
    <w:rsid w:val="00C61D85"/>
    <w:rsid w:val="00C6256F"/>
    <w:rsid w:val="00C6329E"/>
    <w:rsid w:val="00C63E1C"/>
    <w:rsid w:val="00C6467B"/>
    <w:rsid w:val="00C647D8"/>
    <w:rsid w:val="00C648B6"/>
    <w:rsid w:val="00C64BF0"/>
    <w:rsid w:val="00C66474"/>
    <w:rsid w:val="00C66A65"/>
    <w:rsid w:val="00C67E80"/>
    <w:rsid w:val="00C706F4"/>
    <w:rsid w:val="00C71E26"/>
    <w:rsid w:val="00C7240A"/>
    <w:rsid w:val="00C72606"/>
    <w:rsid w:val="00C727E5"/>
    <w:rsid w:val="00C72D0E"/>
    <w:rsid w:val="00C72E21"/>
    <w:rsid w:val="00C73E62"/>
    <w:rsid w:val="00C752FC"/>
    <w:rsid w:val="00C754B2"/>
    <w:rsid w:val="00C75A7D"/>
    <w:rsid w:val="00C75BC3"/>
    <w:rsid w:val="00C777BE"/>
    <w:rsid w:val="00C8055A"/>
    <w:rsid w:val="00C806B2"/>
    <w:rsid w:val="00C807D9"/>
    <w:rsid w:val="00C80B25"/>
    <w:rsid w:val="00C80D21"/>
    <w:rsid w:val="00C813A9"/>
    <w:rsid w:val="00C81FE2"/>
    <w:rsid w:val="00C82BD2"/>
    <w:rsid w:val="00C82CF5"/>
    <w:rsid w:val="00C8399F"/>
    <w:rsid w:val="00C83D8F"/>
    <w:rsid w:val="00C83F86"/>
    <w:rsid w:val="00C84419"/>
    <w:rsid w:val="00C84D2D"/>
    <w:rsid w:val="00C8523E"/>
    <w:rsid w:val="00C85FFA"/>
    <w:rsid w:val="00C86048"/>
    <w:rsid w:val="00C864DC"/>
    <w:rsid w:val="00C91F69"/>
    <w:rsid w:val="00C92051"/>
    <w:rsid w:val="00C92D18"/>
    <w:rsid w:val="00C9491B"/>
    <w:rsid w:val="00C95B0F"/>
    <w:rsid w:val="00C96127"/>
    <w:rsid w:val="00C978AF"/>
    <w:rsid w:val="00CA0015"/>
    <w:rsid w:val="00CA169D"/>
    <w:rsid w:val="00CA1747"/>
    <w:rsid w:val="00CA1C11"/>
    <w:rsid w:val="00CA2207"/>
    <w:rsid w:val="00CA30F7"/>
    <w:rsid w:val="00CA37FA"/>
    <w:rsid w:val="00CA4510"/>
    <w:rsid w:val="00CA4AB2"/>
    <w:rsid w:val="00CA5671"/>
    <w:rsid w:val="00CA5B8D"/>
    <w:rsid w:val="00CA5DD1"/>
    <w:rsid w:val="00CA6AF5"/>
    <w:rsid w:val="00CA770E"/>
    <w:rsid w:val="00CA7F13"/>
    <w:rsid w:val="00CB0129"/>
    <w:rsid w:val="00CB077A"/>
    <w:rsid w:val="00CB0901"/>
    <w:rsid w:val="00CB0ADE"/>
    <w:rsid w:val="00CB242F"/>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73F0"/>
    <w:rsid w:val="00CC7693"/>
    <w:rsid w:val="00CD043A"/>
    <w:rsid w:val="00CD3548"/>
    <w:rsid w:val="00CD4190"/>
    <w:rsid w:val="00CD435C"/>
    <w:rsid w:val="00CD43C8"/>
    <w:rsid w:val="00CD4898"/>
    <w:rsid w:val="00CD57A9"/>
    <w:rsid w:val="00CE0D95"/>
    <w:rsid w:val="00CE1C61"/>
    <w:rsid w:val="00CE2264"/>
    <w:rsid w:val="00CE2E8C"/>
    <w:rsid w:val="00CE2EED"/>
    <w:rsid w:val="00CE3A99"/>
    <w:rsid w:val="00CE47BE"/>
    <w:rsid w:val="00CE4D1D"/>
    <w:rsid w:val="00CE7B83"/>
    <w:rsid w:val="00CE7BF1"/>
    <w:rsid w:val="00CF0D0D"/>
    <w:rsid w:val="00CF12EE"/>
    <w:rsid w:val="00CF1653"/>
    <w:rsid w:val="00CF1742"/>
    <w:rsid w:val="00CF2191"/>
    <w:rsid w:val="00CF2304"/>
    <w:rsid w:val="00CF2915"/>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CFA"/>
    <w:rsid w:val="00D05A4D"/>
    <w:rsid w:val="00D05F06"/>
    <w:rsid w:val="00D06E12"/>
    <w:rsid w:val="00D104E6"/>
    <w:rsid w:val="00D10B0C"/>
    <w:rsid w:val="00D11611"/>
    <w:rsid w:val="00D132BC"/>
    <w:rsid w:val="00D149C4"/>
    <w:rsid w:val="00D14B02"/>
    <w:rsid w:val="00D150B0"/>
    <w:rsid w:val="00D15272"/>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B56"/>
    <w:rsid w:val="00D516BE"/>
    <w:rsid w:val="00D52CC7"/>
    <w:rsid w:val="00D52D0B"/>
    <w:rsid w:val="00D5440E"/>
    <w:rsid w:val="00D54E6F"/>
    <w:rsid w:val="00D5541F"/>
    <w:rsid w:val="00D5674E"/>
    <w:rsid w:val="00D56D2A"/>
    <w:rsid w:val="00D57126"/>
    <w:rsid w:val="00D571F0"/>
    <w:rsid w:val="00D57531"/>
    <w:rsid w:val="00D57C43"/>
    <w:rsid w:val="00D60E8B"/>
    <w:rsid w:val="00D612BC"/>
    <w:rsid w:val="00D61B60"/>
    <w:rsid w:val="00D61D87"/>
    <w:rsid w:val="00D627D0"/>
    <w:rsid w:val="00D62C0F"/>
    <w:rsid w:val="00D65BF2"/>
    <w:rsid w:val="00D65E4E"/>
    <w:rsid w:val="00D65EBA"/>
    <w:rsid w:val="00D672AD"/>
    <w:rsid w:val="00D70570"/>
    <w:rsid w:val="00D71259"/>
    <w:rsid w:val="00D71364"/>
    <w:rsid w:val="00D7171E"/>
    <w:rsid w:val="00D7354F"/>
    <w:rsid w:val="00D74117"/>
    <w:rsid w:val="00D7435F"/>
    <w:rsid w:val="00D74CCE"/>
    <w:rsid w:val="00D758CA"/>
    <w:rsid w:val="00D75BB8"/>
    <w:rsid w:val="00D75F27"/>
    <w:rsid w:val="00D76BBA"/>
    <w:rsid w:val="00D770E9"/>
    <w:rsid w:val="00D77ADB"/>
    <w:rsid w:val="00D77EF7"/>
    <w:rsid w:val="00D803FA"/>
    <w:rsid w:val="00D815D1"/>
    <w:rsid w:val="00D81660"/>
    <w:rsid w:val="00D81962"/>
    <w:rsid w:val="00D820D2"/>
    <w:rsid w:val="00D82DAD"/>
    <w:rsid w:val="00D82F69"/>
    <w:rsid w:val="00D83043"/>
    <w:rsid w:val="00D8313C"/>
    <w:rsid w:val="00D84287"/>
    <w:rsid w:val="00D84988"/>
    <w:rsid w:val="00D85304"/>
    <w:rsid w:val="00D86538"/>
    <w:rsid w:val="00D873FE"/>
    <w:rsid w:val="00D875CB"/>
    <w:rsid w:val="00D879FD"/>
    <w:rsid w:val="00D90E1A"/>
    <w:rsid w:val="00D92CD0"/>
    <w:rsid w:val="00D93027"/>
    <w:rsid w:val="00D9650F"/>
    <w:rsid w:val="00D96EFB"/>
    <w:rsid w:val="00D970D2"/>
    <w:rsid w:val="00D9731A"/>
    <w:rsid w:val="00D976EB"/>
    <w:rsid w:val="00DA0948"/>
    <w:rsid w:val="00DA0A4E"/>
    <w:rsid w:val="00DA0F94"/>
    <w:rsid w:val="00DA0FDD"/>
    <w:rsid w:val="00DA10C9"/>
    <w:rsid w:val="00DA1AF1"/>
    <w:rsid w:val="00DA20F2"/>
    <w:rsid w:val="00DA2289"/>
    <w:rsid w:val="00DA41B1"/>
    <w:rsid w:val="00DA453A"/>
    <w:rsid w:val="00DA687B"/>
    <w:rsid w:val="00DA6C97"/>
    <w:rsid w:val="00DB01A7"/>
    <w:rsid w:val="00DB0602"/>
    <w:rsid w:val="00DB0D42"/>
    <w:rsid w:val="00DB2BCC"/>
    <w:rsid w:val="00DB3E17"/>
    <w:rsid w:val="00DB41B7"/>
    <w:rsid w:val="00DB4273"/>
    <w:rsid w:val="00DB4CC7"/>
    <w:rsid w:val="00DB64C8"/>
    <w:rsid w:val="00DB6D02"/>
    <w:rsid w:val="00DC1B3F"/>
    <w:rsid w:val="00DC3470"/>
    <w:rsid w:val="00DC5332"/>
    <w:rsid w:val="00DC536D"/>
    <w:rsid w:val="00DC567F"/>
    <w:rsid w:val="00DC59F5"/>
    <w:rsid w:val="00DC658B"/>
    <w:rsid w:val="00DC6663"/>
    <w:rsid w:val="00DC6FB7"/>
    <w:rsid w:val="00DC6FEB"/>
    <w:rsid w:val="00DC769E"/>
    <w:rsid w:val="00DC7A3F"/>
    <w:rsid w:val="00DD03BB"/>
    <w:rsid w:val="00DD1CC5"/>
    <w:rsid w:val="00DD2498"/>
    <w:rsid w:val="00DD322C"/>
    <w:rsid w:val="00DD3E3D"/>
    <w:rsid w:val="00DD4F48"/>
    <w:rsid w:val="00DD51F0"/>
    <w:rsid w:val="00DD56AA"/>
    <w:rsid w:val="00DD5CF9"/>
    <w:rsid w:val="00DD66E7"/>
    <w:rsid w:val="00DD6FDA"/>
    <w:rsid w:val="00DD72F7"/>
    <w:rsid w:val="00DE1323"/>
    <w:rsid w:val="00DE134D"/>
    <w:rsid w:val="00DE1C00"/>
    <w:rsid w:val="00DE26E4"/>
    <w:rsid w:val="00DE3538"/>
    <w:rsid w:val="00DE3C28"/>
    <w:rsid w:val="00DE4085"/>
    <w:rsid w:val="00DE5B89"/>
    <w:rsid w:val="00DE65EA"/>
    <w:rsid w:val="00DE72F9"/>
    <w:rsid w:val="00DE7B31"/>
    <w:rsid w:val="00DE7F8F"/>
    <w:rsid w:val="00DF0AFE"/>
    <w:rsid w:val="00DF11C4"/>
    <w:rsid w:val="00DF1625"/>
    <w:rsid w:val="00DF19A1"/>
    <w:rsid w:val="00DF2FEF"/>
    <w:rsid w:val="00DF5182"/>
    <w:rsid w:val="00DF68A6"/>
    <w:rsid w:val="00DF6DD4"/>
    <w:rsid w:val="00E01503"/>
    <w:rsid w:val="00E020C1"/>
    <w:rsid w:val="00E02F60"/>
    <w:rsid w:val="00E038DA"/>
    <w:rsid w:val="00E040F0"/>
    <w:rsid w:val="00E04589"/>
    <w:rsid w:val="00E045AE"/>
    <w:rsid w:val="00E046C2"/>
    <w:rsid w:val="00E049FC"/>
    <w:rsid w:val="00E04FA9"/>
    <w:rsid w:val="00E05F32"/>
    <w:rsid w:val="00E06E9D"/>
    <w:rsid w:val="00E070E6"/>
    <w:rsid w:val="00E10031"/>
    <w:rsid w:val="00E10BB7"/>
    <w:rsid w:val="00E149D8"/>
    <w:rsid w:val="00E15826"/>
    <w:rsid w:val="00E15A77"/>
    <w:rsid w:val="00E161F1"/>
    <w:rsid w:val="00E17B5D"/>
    <w:rsid w:val="00E20011"/>
    <w:rsid w:val="00E2073B"/>
    <w:rsid w:val="00E207EB"/>
    <w:rsid w:val="00E20B3E"/>
    <w:rsid w:val="00E20E95"/>
    <w:rsid w:val="00E21547"/>
    <w:rsid w:val="00E21C91"/>
    <w:rsid w:val="00E2217F"/>
    <w:rsid w:val="00E222A7"/>
    <w:rsid w:val="00E2245F"/>
    <w:rsid w:val="00E22E51"/>
    <w:rsid w:val="00E23921"/>
    <w:rsid w:val="00E23A9A"/>
    <w:rsid w:val="00E23F7F"/>
    <w:rsid w:val="00E2406F"/>
    <w:rsid w:val="00E242FF"/>
    <w:rsid w:val="00E2491D"/>
    <w:rsid w:val="00E24934"/>
    <w:rsid w:val="00E24EBF"/>
    <w:rsid w:val="00E25D59"/>
    <w:rsid w:val="00E2620A"/>
    <w:rsid w:val="00E26A48"/>
    <w:rsid w:val="00E26DCE"/>
    <w:rsid w:val="00E30D12"/>
    <w:rsid w:val="00E31A0F"/>
    <w:rsid w:val="00E326DD"/>
    <w:rsid w:val="00E327B8"/>
    <w:rsid w:val="00E32FEC"/>
    <w:rsid w:val="00E34189"/>
    <w:rsid w:val="00E3426D"/>
    <w:rsid w:val="00E362AF"/>
    <w:rsid w:val="00E36717"/>
    <w:rsid w:val="00E369AC"/>
    <w:rsid w:val="00E36A86"/>
    <w:rsid w:val="00E36F9C"/>
    <w:rsid w:val="00E3792C"/>
    <w:rsid w:val="00E410D5"/>
    <w:rsid w:val="00E41156"/>
    <w:rsid w:val="00E41620"/>
    <w:rsid w:val="00E4239E"/>
    <w:rsid w:val="00E42FEB"/>
    <w:rsid w:val="00E430BF"/>
    <w:rsid w:val="00E43CEB"/>
    <w:rsid w:val="00E4490E"/>
    <w:rsid w:val="00E449ED"/>
    <w:rsid w:val="00E44D86"/>
    <w:rsid w:val="00E45007"/>
    <w:rsid w:val="00E45ACA"/>
    <w:rsid w:val="00E45C7F"/>
    <w:rsid w:val="00E46422"/>
    <w:rsid w:val="00E46DBA"/>
    <w:rsid w:val="00E51117"/>
    <w:rsid w:val="00E51EEA"/>
    <w:rsid w:val="00E5348C"/>
    <w:rsid w:val="00E54297"/>
    <w:rsid w:val="00E5492B"/>
    <w:rsid w:val="00E54B2C"/>
    <w:rsid w:val="00E5510F"/>
    <w:rsid w:val="00E55885"/>
    <w:rsid w:val="00E571A0"/>
    <w:rsid w:val="00E57B16"/>
    <w:rsid w:val="00E6008B"/>
    <w:rsid w:val="00E6044F"/>
    <w:rsid w:val="00E60526"/>
    <w:rsid w:val="00E61E2C"/>
    <w:rsid w:val="00E6367A"/>
    <w:rsid w:val="00E63C8D"/>
    <w:rsid w:val="00E64337"/>
    <w:rsid w:val="00E656BF"/>
    <w:rsid w:val="00E6597C"/>
    <w:rsid w:val="00E65F37"/>
    <w:rsid w:val="00E66866"/>
    <w:rsid w:val="00E674AE"/>
    <w:rsid w:val="00E67BA7"/>
    <w:rsid w:val="00E700E1"/>
    <w:rsid w:val="00E71CEE"/>
    <w:rsid w:val="00E73B1B"/>
    <w:rsid w:val="00E74033"/>
    <w:rsid w:val="00E74264"/>
    <w:rsid w:val="00E749B7"/>
    <w:rsid w:val="00E74BF6"/>
    <w:rsid w:val="00E7522C"/>
    <w:rsid w:val="00E7544B"/>
    <w:rsid w:val="00E760D3"/>
    <w:rsid w:val="00E765B7"/>
    <w:rsid w:val="00E76F31"/>
    <w:rsid w:val="00E77EEE"/>
    <w:rsid w:val="00E805B6"/>
    <w:rsid w:val="00E81D32"/>
    <w:rsid w:val="00E84171"/>
    <w:rsid w:val="00E85A49"/>
    <w:rsid w:val="00E90E72"/>
    <w:rsid w:val="00E90FD0"/>
    <w:rsid w:val="00E92272"/>
    <w:rsid w:val="00E92611"/>
    <w:rsid w:val="00E92BAA"/>
    <w:rsid w:val="00E93CA2"/>
    <w:rsid w:val="00E9479B"/>
    <w:rsid w:val="00E94D7F"/>
    <w:rsid w:val="00E95E47"/>
    <w:rsid w:val="00E968EF"/>
    <w:rsid w:val="00E969ED"/>
    <w:rsid w:val="00E9746B"/>
    <w:rsid w:val="00E97AB0"/>
    <w:rsid w:val="00EA0311"/>
    <w:rsid w:val="00EA059F"/>
    <w:rsid w:val="00EA06E9"/>
    <w:rsid w:val="00EA150B"/>
    <w:rsid w:val="00EA1765"/>
    <w:rsid w:val="00EA3E33"/>
    <w:rsid w:val="00EA3FD0"/>
    <w:rsid w:val="00EA40DF"/>
    <w:rsid w:val="00EA4670"/>
    <w:rsid w:val="00EA58C8"/>
    <w:rsid w:val="00EA625E"/>
    <w:rsid w:val="00EA68B2"/>
    <w:rsid w:val="00EA7474"/>
    <w:rsid w:val="00EA7727"/>
    <w:rsid w:val="00EA7FA5"/>
    <w:rsid w:val="00EB07BB"/>
    <w:rsid w:val="00EB094E"/>
    <w:rsid w:val="00EB0B3D"/>
    <w:rsid w:val="00EB25F3"/>
    <w:rsid w:val="00EB2AE8"/>
    <w:rsid w:val="00EB35E7"/>
    <w:rsid w:val="00EB395D"/>
    <w:rsid w:val="00EB3B79"/>
    <w:rsid w:val="00EB4061"/>
    <w:rsid w:val="00EB42B2"/>
    <w:rsid w:val="00EB487B"/>
    <w:rsid w:val="00EB5989"/>
    <w:rsid w:val="00EB5A2E"/>
    <w:rsid w:val="00EB5F02"/>
    <w:rsid w:val="00EB602D"/>
    <w:rsid w:val="00EB6064"/>
    <w:rsid w:val="00EB6314"/>
    <w:rsid w:val="00EB6684"/>
    <w:rsid w:val="00EB6E54"/>
    <w:rsid w:val="00EC0C4F"/>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21F"/>
    <w:rsid w:val="00ED36CA"/>
    <w:rsid w:val="00ED45E9"/>
    <w:rsid w:val="00ED4C1D"/>
    <w:rsid w:val="00ED5C1C"/>
    <w:rsid w:val="00ED6836"/>
    <w:rsid w:val="00EE0172"/>
    <w:rsid w:val="00EE09A4"/>
    <w:rsid w:val="00EE0EB3"/>
    <w:rsid w:val="00EE0EF1"/>
    <w:rsid w:val="00EE11C5"/>
    <w:rsid w:val="00EE2161"/>
    <w:rsid w:val="00EE2663"/>
    <w:rsid w:val="00EE55F5"/>
    <w:rsid w:val="00EE5855"/>
    <w:rsid w:val="00EE5A09"/>
    <w:rsid w:val="00EE7019"/>
    <w:rsid w:val="00EE733C"/>
    <w:rsid w:val="00EE73A8"/>
    <w:rsid w:val="00EE7A99"/>
    <w:rsid w:val="00EF124E"/>
    <w:rsid w:val="00EF1517"/>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279"/>
    <w:rsid w:val="00F025FC"/>
    <w:rsid w:val="00F02DBC"/>
    <w:rsid w:val="00F03B10"/>
    <w:rsid w:val="00F04FC3"/>
    <w:rsid w:val="00F05954"/>
    <w:rsid w:val="00F06F30"/>
    <w:rsid w:val="00F10460"/>
    <w:rsid w:val="00F1088F"/>
    <w:rsid w:val="00F11794"/>
    <w:rsid w:val="00F11AC7"/>
    <w:rsid w:val="00F11D9C"/>
    <w:rsid w:val="00F124AB"/>
    <w:rsid w:val="00F125C4"/>
    <w:rsid w:val="00F130E4"/>
    <w:rsid w:val="00F13444"/>
    <w:rsid w:val="00F1389B"/>
    <w:rsid w:val="00F13FFF"/>
    <w:rsid w:val="00F141E2"/>
    <w:rsid w:val="00F154A2"/>
    <w:rsid w:val="00F15F72"/>
    <w:rsid w:val="00F16EF4"/>
    <w:rsid w:val="00F1738A"/>
    <w:rsid w:val="00F20B78"/>
    <w:rsid w:val="00F20CF5"/>
    <w:rsid w:val="00F20DA5"/>
    <w:rsid w:val="00F213D0"/>
    <w:rsid w:val="00F21C25"/>
    <w:rsid w:val="00F23100"/>
    <w:rsid w:val="00F235B0"/>
    <w:rsid w:val="00F23A51"/>
    <w:rsid w:val="00F242D7"/>
    <w:rsid w:val="00F24327"/>
    <w:rsid w:val="00F24A51"/>
    <w:rsid w:val="00F24E9E"/>
    <w:rsid w:val="00F25B39"/>
    <w:rsid w:val="00F26162"/>
    <w:rsid w:val="00F263B3"/>
    <w:rsid w:val="00F27411"/>
    <w:rsid w:val="00F2770D"/>
    <w:rsid w:val="00F27778"/>
    <w:rsid w:val="00F339E3"/>
    <w:rsid w:val="00F36E1F"/>
    <w:rsid w:val="00F377C0"/>
    <w:rsid w:val="00F37F2C"/>
    <w:rsid w:val="00F403A5"/>
    <w:rsid w:val="00F406AC"/>
    <w:rsid w:val="00F40D4D"/>
    <w:rsid w:val="00F4140F"/>
    <w:rsid w:val="00F420A3"/>
    <w:rsid w:val="00F4395E"/>
    <w:rsid w:val="00F449C0"/>
    <w:rsid w:val="00F4506C"/>
    <w:rsid w:val="00F45460"/>
    <w:rsid w:val="00F45B4D"/>
    <w:rsid w:val="00F45B8B"/>
    <w:rsid w:val="00F4686C"/>
    <w:rsid w:val="00F51B3A"/>
    <w:rsid w:val="00F53525"/>
    <w:rsid w:val="00F538FE"/>
    <w:rsid w:val="00F546F2"/>
    <w:rsid w:val="00F5526F"/>
    <w:rsid w:val="00F55654"/>
    <w:rsid w:val="00F556B0"/>
    <w:rsid w:val="00F55A33"/>
    <w:rsid w:val="00F562EA"/>
    <w:rsid w:val="00F5653D"/>
    <w:rsid w:val="00F60675"/>
    <w:rsid w:val="00F607C7"/>
    <w:rsid w:val="00F60A05"/>
    <w:rsid w:val="00F60C5F"/>
    <w:rsid w:val="00F61898"/>
    <w:rsid w:val="00F61A9D"/>
    <w:rsid w:val="00F61D7A"/>
    <w:rsid w:val="00F63223"/>
    <w:rsid w:val="00F632F7"/>
    <w:rsid w:val="00F64BF8"/>
    <w:rsid w:val="00F64DF9"/>
    <w:rsid w:val="00F6523E"/>
    <w:rsid w:val="00F658E7"/>
    <w:rsid w:val="00F676CB"/>
    <w:rsid w:val="00F67946"/>
    <w:rsid w:val="00F67CD4"/>
    <w:rsid w:val="00F7009A"/>
    <w:rsid w:val="00F70A3D"/>
    <w:rsid w:val="00F70B7C"/>
    <w:rsid w:val="00F70E55"/>
    <w:rsid w:val="00F73CAB"/>
    <w:rsid w:val="00F74174"/>
    <w:rsid w:val="00F743B3"/>
    <w:rsid w:val="00F7451F"/>
    <w:rsid w:val="00F7467F"/>
    <w:rsid w:val="00F74984"/>
    <w:rsid w:val="00F7548C"/>
    <w:rsid w:val="00F7609B"/>
    <w:rsid w:val="00F8049A"/>
    <w:rsid w:val="00F825AC"/>
    <w:rsid w:val="00F82623"/>
    <w:rsid w:val="00F839B3"/>
    <w:rsid w:val="00F83B76"/>
    <w:rsid w:val="00F8462A"/>
    <w:rsid w:val="00F84B2C"/>
    <w:rsid w:val="00F85418"/>
    <w:rsid w:val="00F85DFC"/>
    <w:rsid w:val="00F85F62"/>
    <w:rsid w:val="00F86162"/>
    <w:rsid w:val="00F86ED5"/>
    <w:rsid w:val="00F87017"/>
    <w:rsid w:val="00F871C2"/>
    <w:rsid w:val="00F87473"/>
    <w:rsid w:val="00F914CF"/>
    <w:rsid w:val="00F930CD"/>
    <w:rsid w:val="00F932ED"/>
    <w:rsid w:val="00F9448B"/>
    <w:rsid w:val="00F954E8"/>
    <w:rsid w:val="00F96621"/>
    <w:rsid w:val="00F97D3E"/>
    <w:rsid w:val="00FA0498"/>
    <w:rsid w:val="00FA0E41"/>
    <w:rsid w:val="00FA2BFA"/>
    <w:rsid w:val="00FA2FB6"/>
    <w:rsid w:val="00FA37C3"/>
    <w:rsid w:val="00FA3C23"/>
    <w:rsid w:val="00FA409E"/>
    <w:rsid w:val="00FA4725"/>
    <w:rsid w:val="00FA4F9D"/>
    <w:rsid w:val="00FA5CBD"/>
    <w:rsid w:val="00FA6AB5"/>
    <w:rsid w:val="00FA6B94"/>
    <w:rsid w:val="00FA6F47"/>
    <w:rsid w:val="00FA751D"/>
    <w:rsid w:val="00FA7A86"/>
    <w:rsid w:val="00FA7EAA"/>
    <w:rsid w:val="00FB068C"/>
    <w:rsid w:val="00FB12F4"/>
    <w:rsid w:val="00FB1378"/>
    <w:rsid w:val="00FB1530"/>
    <w:rsid w:val="00FB1C56"/>
    <w:rsid w:val="00FB1CB4"/>
    <w:rsid w:val="00FB35D5"/>
    <w:rsid w:val="00FB3AFB"/>
    <w:rsid w:val="00FB3B2A"/>
    <w:rsid w:val="00FB3CC9"/>
    <w:rsid w:val="00FB40E3"/>
    <w:rsid w:val="00FB4ACF"/>
    <w:rsid w:val="00FB72F4"/>
    <w:rsid w:val="00FB78E7"/>
    <w:rsid w:val="00FB796B"/>
    <w:rsid w:val="00FC096C"/>
    <w:rsid w:val="00FC0FDC"/>
    <w:rsid w:val="00FC22F4"/>
    <w:rsid w:val="00FC283C"/>
    <w:rsid w:val="00FC31D8"/>
    <w:rsid w:val="00FC4412"/>
    <w:rsid w:val="00FC4B16"/>
    <w:rsid w:val="00FC5FA5"/>
    <w:rsid w:val="00FC6150"/>
    <w:rsid w:val="00FC6796"/>
    <w:rsid w:val="00FC6B2B"/>
    <w:rsid w:val="00FD06E3"/>
    <w:rsid w:val="00FD0747"/>
    <w:rsid w:val="00FD1148"/>
    <w:rsid w:val="00FD26FA"/>
    <w:rsid w:val="00FD2748"/>
    <w:rsid w:val="00FD2843"/>
    <w:rsid w:val="00FD2A06"/>
    <w:rsid w:val="00FD2B51"/>
    <w:rsid w:val="00FD4DA5"/>
    <w:rsid w:val="00FD4DBF"/>
    <w:rsid w:val="00FD57B8"/>
    <w:rsid w:val="00FD5AB8"/>
    <w:rsid w:val="00FD7291"/>
    <w:rsid w:val="00FD7772"/>
    <w:rsid w:val="00FE1316"/>
    <w:rsid w:val="00FE20B2"/>
    <w:rsid w:val="00FE4310"/>
    <w:rsid w:val="00FE5390"/>
    <w:rsid w:val="00FE54DC"/>
    <w:rsid w:val="00FE5743"/>
    <w:rsid w:val="00FE6887"/>
    <w:rsid w:val="00FE6C2A"/>
    <w:rsid w:val="00FE76B9"/>
    <w:rsid w:val="00FE7898"/>
    <w:rsid w:val="00FF00DF"/>
    <w:rsid w:val="00FF0766"/>
    <w:rsid w:val="00FF0775"/>
    <w:rsid w:val="00FF0D1D"/>
    <w:rsid w:val="00FF0FE2"/>
    <w:rsid w:val="00FF1424"/>
    <w:rsid w:val="00FF1D27"/>
    <w:rsid w:val="00FF207E"/>
    <w:rsid w:val="00FF28EE"/>
    <w:rsid w:val="00FF2E56"/>
    <w:rsid w:val="00FF3050"/>
    <w:rsid w:val="00FF331F"/>
    <w:rsid w:val="00FF3C84"/>
    <w:rsid w:val="00FF3D6A"/>
    <w:rsid w:val="00FF3E3D"/>
    <w:rsid w:val="00FF3F8F"/>
    <w:rsid w:val="00FF6156"/>
    <w:rsid w:val="00FF61AF"/>
    <w:rsid w:val="00FF6934"/>
    <w:rsid w:val="00FF69B7"/>
    <w:rsid w:val="00FF6ACF"/>
    <w:rsid w:val="00FF6FFD"/>
    <w:rsid w:val="00FF75B6"/>
    <w:rsid w:val="00FF7971"/>
    <w:rsid w:val="00FF7F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943379"/>
  <w15:docId w15:val="{1A7F7C66-41DB-4A85-BABA-3742E458FC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m8246492893265957063m-6595400305725261899msolistparagraph">
    <w:name w:val="m_8246492893265957063m-6595400305725261899msolistparagraph"/>
    <w:basedOn w:val="a"/>
    <w:uiPriority w:val="99"/>
    <w:rsid w:val="008F1FDD"/>
    <w:pPr>
      <w:spacing w:before="100" w:beforeAutospacing="1" w:after="100" w:afterAutospacing="1"/>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67254143">
      <w:bodyDiv w:val="1"/>
      <w:marLeft w:val="0"/>
      <w:marRight w:val="0"/>
      <w:marTop w:val="0"/>
      <w:marBottom w:val="0"/>
      <w:divBdr>
        <w:top w:val="none" w:sz="0" w:space="0" w:color="auto"/>
        <w:left w:val="none" w:sz="0" w:space="0" w:color="auto"/>
        <w:bottom w:val="none" w:sz="0" w:space="0" w:color="auto"/>
        <w:right w:val="none" w:sz="0" w:space="0" w:color="auto"/>
      </w:divBdr>
    </w:div>
    <w:div w:id="20271768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14029827">
      <w:bodyDiv w:val="1"/>
      <w:marLeft w:val="0"/>
      <w:marRight w:val="0"/>
      <w:marTop w:val="0"/>
      <w:marBottom w:val="0"/>
      <w:divBdr>
        <w:top w:val="none" w:sz="0" w:space="0" w:color="auto"/>
        <w:left w:val="none" w:sz="0" w:space="0" w:color="auto"/>
        <w:bottom w:val="none" w:sz="0" w:space="0" w:color="auto"/>
        <w:right w:val="none" w:sz="0" w:space="0" w:color="auto"/>
      </w:divBdr>
    </w:div>
    <w:div w:id="953750335">
      <w:bodyDiv w:val="1"/>
      <w:marLeft w:val="0"/>
      <w:marRight w:val="0"/>
      <w:marTop w:val="0"/>
      <w:marBottom w:val="0"/>
      <w:divBdr>
        <w:top w:val="none" w:sz="0" w:space="0" w:color="auto"/>
        <w:left w:val="none" w:sz="0" w:space="0" w:color="auto"/>
        <w:bottom w:val="none" w:sz="0" w:space="0" w:color="auto"/>
        <w:right w:val="none" w:sz="0" w:space="0" w:color="auto"/>
      </w:divBdr>
    </w:div>
    <w:div w:id="1370959798">
      <w:bodyDiv w:val="1"/>
      <w:marLeft w:val="0"/>
      <w:marRight w:val="0"/>
      <w:marTop w:val="0"/>
      <w:marBottom w:val="0"/>
      <w:divBdr>
        <w:top w:val="none" w:sz="0" w:space="0" w:color="auto"/>
        <w:left w:val="none" w:sz="0" w:space="0" w:color="auto"/>
        <w:bottom w:val="none" w:sz="0" w:space="0" w:color="auto"/>
        <w:right w:val="none" w:sz="0" w:space="0" w:color="auto"/>
      </w:divBdr>
    </w:div>
    <w:div w:id="1386641855">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83415981">
      <w:bodyDiv w:val="1"/>
      <w:marLeft w:val="0"/>
      <w:marRight w:val="0"/>
      <w:marTop w:val="0"/>
      <w:marBottom w:val="0"/>
      <w:divBdr>
        <w:top w:val="none" w:sz="0" w:space="0" w:color="auto"/>
        <w:left w:val="none" w:sz="0" w:space="0" w:color="auto"/>
        <w:bottom w:val="none" w:sz="0" w:space="0" w:color="auto"/>
        <w:right w:val="none" w:sz="0" w:space="0" w:color="auto"/>
      </w:divBdr>
    </w:div>
    <w:div w:id="159751929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4033644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1AA31B-62C8-4D4C-9B92-CAC557C667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1253</TotalTime>
  <Pages>75</Pages>
  <Words>31112</Words>
  <Characters>177340</Characters>
  <Application>Microsoft Office Word</Application>
  <DocSecurity>0</DocSecurity>
  <Lines>1477</Lines>
  <Paragraphs>416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208036</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https:/mul2-minfin.gov.am/tasks/768273/oneclick/Ashxatanq_txtayin_H8-3.docx?token=ee6879fa53f9497278644e51e99b86a6</cp:keywords>
  <cp:lastModifiedBy>Hermine Gevorgyan Ծովագյուղի միջն. դպրոց</cp:lastModifiedBy>
  <cp:revision>7</cp:revision>
  <cp:lastPrinted>2018-02-16T07:12:00Z</cp:lastPrinted>
  <dcterms:created xsi:type="dcterms:W3CDTF">2025-03-04T12:44:00Z</dcterms:created>
  <dcterms:modified xsi:type="dcterms:W3CDTF">2026-02-27T06:47:00Z</dcterms:modified>
</cp:coreProperties>
</file>